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091" w:rsidRDefault="00144091" w:rsidP="000362A7">
      <w:pPr>
        <w:ind w:left="5812"/>
        <w:jc w:val="left"/>
        <w:rPr>
          <w:sz w:val="24"/>
          <w:szCs w:val="24"/>
          <w:lang w:eastAsia="uk-UA"/>
        </w:rPr>
      </w:pPr>
      <w:bookmarkStart w:id="0" w:name="_GoBack"/>
      <w:r>
        <w:rPr>
          <w:sz w:val="24"/>
          <w:szCs w:val="24"/>
          <w:lang w:eastAsia="uk-UA"/>
        </w:rPr>
        <w:t>ЗАТВЕРДЖЕНО</w:t>
      </w:r>
    </w:p>
    <w:p w:rsidR="00144091" w:rsidRDefault="00144091" w:rsidP="000362A7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144091" w:rsidRDefault="00144091" w:rsidP="000362A7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0362A7" w:rsidRDefault="000362A7" w:rsidP="000362A7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bookmarkEnd w:id="0"/>
    <w:p w:rsidR="00D85371" w:rsidRPr="009226C0" w:rsidRDefault="00D85371" w:rsidP="00D85371">
      <w:pPr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2C205F" w:rsidRPr="009226C0" w:rsidRDefault="00D85371" w:rsidP="00D85371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9226C0">
        <w:rPr>
          <w:b/>
          <w:sz w:val="24"/>
          <w:szCs w:val="24"/>
          <w:lang w:eastAsia="uk-UA"/>
        </w:rPr>
        <w:t xml:space="preserve">адміністративної послуги з </w:t>
      </w:r>
      <w:r w:rsidR="00B94409" w:rsidRPr="009226C0">
        <w:rPr>
          <w:b/>
          <w:sz w:val="24"/>
          <w:szCs w:val="24"/>
          <w:lang w:eastAsia="uk-UA"/>
        </w:rPr>
        <w:t xml:space="preserve">державної реєстрації </w:t>
      </w:r>
      <w:r w:rsidR="00C902E8" w:rsidRPr="009226C0">
        <w:rPr>
          <w:b/>
          <w:sz w:val="24"/>
          <w:szCs w:val="24"/>
          <w:lang w:eastAsia="uk-UA"/>
        </w:rPr>
        <w:t>припинення</w:t>
      </w:r>
      <w:r w:rsidR="00F03E60" w:rsidRPr="009226C0">
        <w:rPr>
          <w:b/>
          <w:sz w:val="24"/>
          <w:szCs w:val="24"/>
          <w:lang w:eastAsia="uk-UA"/>
        </w:rPr>
        <w:t xml:space="preserve"> юридичної особи</w:t>
      </w:r>
      <w:r w:rsidR="004F17BA" w:rsidRPr="009226C0">
        <w:rPr>
          <w:b/>
          <w:sz w:val="24"/>
          <w:szCs w:val="24"/>
          <w:lang w:eastAsia="uk-UA"/>
        </w:rPr>
        <w:t xml:space="preserve"> в результаті її ліквідації</w:t>
      </w:r>
      <w:r w:rsidR="002C205F" w:rsidRPr="009226C0">
        <w:rPr>
          <w:b/>
          <w:sz w:val="24"/>
          <w:szCs w:val="24"/>
          <w:lang w:eastAsia="uk-UA"/>
        </w:rPr>
        <w:t xml:space="preserve"> (крім громадськ</w:t>
      </w:r>
      <w:r w:rsidR="003E0D9C" w:rsidRPr="009226C0">
        <w:rPr>
          <w:b/>
          <w:sz w:val="24"/>
          <w:szCs w:val="24"/>
          <w:lang w:eastAsia="uk-UA"/>
        </w:rPr>
        <w:t>ого формування</w:t>
      </w:r>
      <w:r w:rsidR="002C205F" w:rsidRPr="009226C0">
        <w:rPr>
          <w:b/>
          <w:sz w:val="24"/>
          <w:szCs w:val="24"/>
          <w:lang w:eastAsia="uk-UA"/>
        </w:rPr>
        <w:t>)</w:t>
      </w:r>
    </w:p>
    <w:p w:rsidR="00CD2B0B" w:rsidRPr="00CB5AD5" w:rsidRDefault="00CD2B0B" w:rsidP="00CD2B0B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CC7727" w:rsidRPr="009226C0" w:rsidRDefault="00CD2B0B" w:rsidP="00CD2B0B">
      <w:pPr>
        <w:jc w:val="center"/>
        <w:rPr>
          <w:sz w:val="20"/>
          <w:szCs w:val="20"/>
          <w:lang w:eastAsia="uk-UA"/>
        </w:rPr>
      </w:pPr>
      <w:r w:rsidRPr="009226C0">
        <w:rPr>
          <w:sz w:val="20"/>
          <w:szCs w:val="20"/>
          <w:lang w:eastAsia="uk-UA"/>
        </w:rPr>
        <w:t xml:space="preserve"> </w:t>
      </w:r>
      <w:r w:rsidR="00CC7727" w:rsidRPr="009226C0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9226C0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150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7"/>
        <w:gridCol w:w="2990"/>
        <w:gridCol w:w="7004"/>
      </w:tblGrid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DF2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9226C0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9226C0" w:rsidRDefault="00394DF2" w:rsidP="00394D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C7727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C7727" w:rsidP="00CC7727">
            <w:pPr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D2B0B" w:rsidP="00BD531D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C7727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C7727" w:rsidP="00CC7727">
            <w:pPr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CD2B0B" w:rsidRPr="00CB5AD5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CC7727" w:rsidRPr="00CD2B0B" w:rsidRDefault="00CD2B0B" w:rsidP="00CD2B0B">
            <w:pPr>
              <w:pStyle w:val="ac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C7727" w:rsidP="00D85371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7727" w:rsidRPr="009226C0" w:rsidRDefault="00CC7727" w:rsidP="00CC7727">
            <w:pPr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2B0B" w:rsidRDefault="00CD2B0B" w:rsidP="00CD2B0B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CC7727" w:rsidRPr="009226C0" w:rsidRDefault="00CD2B0B" w:rsidP="00CD2B0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b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4778EA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9226C0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365D1" w:rsidRPr="009226C0" w:rsidRDefault="00E365D1" w:rsidP="00E365D1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9226C0">
              <w:rPr>
                <w:sz w:val="24"/>
                <w:szCs w:val="24"/>
                <w:lang w:eastAsia="uk-UA"/>
              </w:rPr>
              <w:t>Наказ Міністерства юстиції України від 18.11.2016</w:t>
            </w:r>
            <w:r w:rsidR="00BD531D" w:rsidRPr="009226C0">
              <w:rPr>
                <w:sz w:val="24"/>
                <w:szCs w:val="24"/>
                <w:lang w:eastAsia="uk-UA"/>
              </w:rPr>
              <w:t xml:space="preserve"> </w:t>
            </w:r>
            <w:r w:rsidRPr="009226C0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9226C0">
              <w:rPr>
                <w:bCs/>
                <w:sz w:val="24"/>
                <w:szCs w:val="24"/>
              </w:rPr>
              <w:t>1500/29630</w:t>
            </w:r>
            <w:r w:rsidRPr="009226C0">
              <w:rPr>
                <w:sz w:val="24"/>
                <w:szCs w:val="24"/>
                <w:lang w:eastAsia="uk-UA"/>
              </w:rPr>
              <w:t>;</w:t>
            </w:r>
            <w:r w:rsidRPr="009226C0">
              <w:rPr>
                <w:bCs/>
                <w:sz w:val="24"/>
                <w:szCs w:val="24"/>
              </w:rPr>
              <w:t xml:space="preserve"> </w:t>
            </w:r>
          </w:p>
          <w:p w:rsidR="004778EA" w:rsidRPr="009226C0" w:rsidRDefault="004778EA" w:rsidP="004778EA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09.02.2016 № 359/5</w:t>
            </w:r>
            <w:r w:rsidR="002C205F" w:rsidRPr="009226C0">
              <w:rPr>
                <w:sz w:val="24"/>
                <w:szCs w:val="24"/>
                <w:lang w:eastAsia="uk-UA"/>
              </w:rPr>
              <w:t xml:space="preserve"> «</w:t>
            </w:r>
            <w:r w:rsidR="00F03E60" w:rsidRPr="009226C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796651" w:rsidRPr="009226C0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9226C0" w:rsidRDefault="004778EA" w:rsidP="00BD531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</w:t>
            </w:r>
            <w:r w:rsidR="00F03E60" w:rsidRPr="009226C0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BD531D" w:rsidRPr="009226C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9226C0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9226C0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9226C0" w:rsidRPr="009226C0" w:rsidTr="00E365D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9226C0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9226C0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Pr="009226C0">
              <w:rPr>
                <w:sz w:val="24"/>
                <w:szCs w:val="24"/>
                <w:lang w:eastAsia="uk-UA"/>
              </w:rPr>
              <w:lastRenderedPageBreak/>
              <w:t>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574422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lastRenderedPageBreak/>
              <w:t xml:space="preserve">Звернення  голови </w:t>
            </w:r>
            <w:r w:rsidRPr="009226C0">
              <w:rPr>
                <w:sz w:val="24"/>
                <w:szCs w:val="24"/>
                <w:lang w:eastAsia="uk-UA"/>
              </w:rPr>
              <w:t>комісії з припинення</w:t>
            </w:r>
            <w:r w:rsidR="003E0D9C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ліквідатора</w:t>
            </w:r>
            <w:r w:rsidR="00007D28" w:rsidRPr="009226C0">
              <w:rPr>
                <w:sz w:val="24"/>
                <w:szCs w:val="24"/>
                <w:lang w:eastAsia="uk-UA"/>
              </w:rPr>
              <w:t>,</w:t>
            </w:r>
            <w:r w:rsidRPr="009226C0">
              <w:rPr>
                <w:sz w:val="24"/>
                <w:szCs w:val="24"/>
                <w:lang w:eastAsia="uk-UA"/>
              </w:rPr>
              <w:t xml:space="preserve"> або </w:t>
            </w:r>
            <w:r w:rsidRPr="009226C0">
              <w:rPr>
                <w:sz w:val="24"/>
                <w:szCs w:val="24"/>
                <w:lang w:eastAsia="uk-UA"/>
              </w:rPr>
              <w:lastRenderedPageBreak/>
              <w:t>уповноважен</w:t>
            </w:r>
            <w:r w:rsidR="002C205F" w:rsidRPr="009226C0">
              <w:rPr>
                <w:sz w:val="24"/>
                <w:szCs w:val="24"/>
                <w:lang w:eastAsia="uk-UA"/>
              </w:rPr>
              <w:t>ої</w:t>
            </w:r>
            <w:r w:rsidRPr="009226C0">
              <w:rPr>
                <w:sz w:val="24"/>
                <w:szCs w:val="24"/>
                <w:lang w:eastAsia="uk-UA"/>
              </w:rPr>
              <w:t xml:space="preserve"> особ</w:t>
            </w:r>
            <w:r w:rsidR="002C205F" w:rsidRPr="009226C0">
              <w:rPr>
                <w:sz w:val="24"/>
                <w:szCs w:val="24"/>
                <w:lang w:eastAsia="uk-UA"/>
              </w:rPr>
              <w:t>и</w:t>
            </w:r>
            <w:r w:rsidRPr="009226C0">
              <w:rPr>
                <w:sz w:val="24"/>
                <w:szCs w:val="24"/>
                <w:lang w:eastAsia="uk-UA"/>
              </w:rPr>
              <w:t xml:space="preserve"> (далі – заявник)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45DF9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45DF9" w:rsidRPr="009226C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74422" w:rsidRPr="009226C0" w:rsidRDefault="00574422" w:rsidP="00574422">
            <w:pPr>
              <w:ind w:firstLine="223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1. Для державної реєстрації </w:t>
            </w:r>
            <w:r w:rsidRPr="009226C0">
              <w:rPr>
                <w:sz w:val="24"/>
                <w:szCs w:val="24"/>
              </w:rPr>
              <w:t xml:space="preserve">припинення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особи </w:t>
            </w:r>
            <w:r w:rsidRPr="009226C0">
              <w:rPr>
                <w:sz w:val="24"/>
                <w:szCs w:val="24"/>
              </w:rPr>
              <w:t>в результаті її ліквідації</w:t>
            </w:r>
            <w:r w:rsidRPr="009226C0">
              <w:rPr>
                <w:sz w:val="24"/>
                <w:szCs w:val="24"/>
                <w:lang w:eastAsia="uk-UA"/>
              </w:rPr>
              <w:t xml:space="preserve"> (крім місцевої ради, виконавчого комітету місцевої ради, виконавчого органу місцевої ради)</w:t>
            </w:r>
            <w:r w:rsidR="003E0D9C" w:rsidRPr="009226C0">
              <w:rPr>
                <w:sz w:val="24"/>
                <w:szCs w:val="24"/>
                <w:lang w:eastAsia="uk-UA"/>
              </w:rPr>
              <w:t xml:space="preserve"> подаю</w:t>
            </w:r>
            <w:r w:rsidR="00B94409" w:rsidRPr="009226C0">
              <w:rPr>
                <w:sz w:val="24"/>
                <w:szCs w:val="24"/>
                <w:lang w:eastAsia="uk-UA"/>
              </w:rPr>
              <w:t>ться</w:t>
            </w:r>
            <w:r w:rsidRPr="009226C0">
              <w:rPr>
                <w:sz w:val="24"/>
                <w:szCs w:val="24"/>
                <w:lang w:eastAsia="uk-UA"/>
              </w:rPr>
              <w:t>:</w:t>
            </w:r>
          </w:p>
          <w:p w:rsidR="003E06D2" w:rsidRPr="009226C0" w:rsidRDefault="004D350E" w:rsidP="005316A9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з</w:t>
            </w:r>
            <w:r w:rsidR="003E06D2" w:rsidRPr="009226C0">
              <w:rPr>
                <w:sz w:val="24"/>
                <w:szCs w:val="24"/>
              </w:rPr>
              <w:t>аява про державн</w:t>
            </w:r>
            <w:r w:rsidR="007D3E78" w:rsidRPr="009226C0">
              <w:rPr>
                <w:sz w:val="24"/>
                <w:szCs w:val="24"/>
              </w:rPr>
              <w:t>у</w:t>
            </w:r>
            <w:r w:rsidR="003E06D2" w:rsidRPr="009226C0">
              <w:rPr>
                <w:sz w:val="24"/>
                <w:szCs w:val="24"/>
              </w:rPr>
              <w:t xml:space="preserve"> реєстраці</w:t>
            </w:r>
            <w:r w:rsidR="007D3E78" w:rsidRPr="009226C0">
              <w:rPr>
                <w:sz w:val="24"/>
                <w:szCs w:val="24"/>
              </w:rPr>
              <w:t>ю</w:t>
            </w:r>
            <w:r w:rsidR="003E06D2" w:rsidRPr="009226C0">
              <w:rPr>
                <w:sz w:val="24"/>
                <w:szCs w:val="24"/>
              </w:rPr>
              <w:t xml:space="preserve"> припинення юридичної особи в результаті її ліквідації;</w:t>
            </w:r>
          </w:p>
          <w:p w:rsidR="003E06D2" w:rsidRPr="009226C0" w:rsidRDefault="003E06D2" w:rsidP="004F17BA">
            <w:pPr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довідка архівної установи про прийняття документів, що відповідно до закону підлягають довгостроковому зберіганню</w:t>
            </w:r>
            <w:r w:rsidR="00574422" w:rsidRPr="009226C0">
              <w:rPr>
                <w:sz w:val="24"/>
                <w:szCs w:val="24"/>
              </w:rPr>
              <w:t>.</w:t>
            </w:r>
          </w:p>
          <w:p w:rsidR="004D350E" w:rsidRPr="009226C0" w:rsidRDefault="00574422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2. </w:t>
            </w:r>
            <w:r w:rsidRPr="009226C0">
              <w:rPr>
                <w:sz w:val="24"/>
                <w:szCs w:val="24"/>
                <w:lang w:eastAsia="uk-UA"/>
              </w:rPr>
              <w:t xml:space="preserve">Для державної реєстрації </w:t>
            </w:r>
            <w:r w:rsidR="004D350E" w:rsidRPr="009226C0">
              <w:rPr>
                <w:sz w:val="24"/>
                <w:szCs w:val="24"/>
              </w:rPr>
              <w:t>припинення</w:t>
            </w:r>
            <w:r w:rsidR="004D350E" w:rsidRPr="009226C0">
              <w:rPr>
                <w:sz w:val="24"/>
                <w:szCs w:val="24"/>
                <w:lang w:eastAsia="uk-UA"/>
              </w:rPr>
              <w:t xml:space="preserve"> </w:t>
            </w:r>
            <w:r w:rsidRPr="009226C0">
              <w:rPr>
                <w:sz w:val="24"/>
                <w:szCs w:val="24"/>
                <w:lang w:eastAsia="uk-UA"/>
              </w:rPr>
              <w:t xml:space="preserve">юридичної </w:t>
            </w:r>
            <w:r w:rsidR="00C418D2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особи – місцевої ради, виконавчого комітету місцевої ради, виконавчого органу місцевої ради</w:t>
            </w:r>
            <w:r w:rsidR="009D111A" w:rsidRPr="009226C0">
              <w:rPr>
                <w:sz w:val="24"/>
                <w:szCs w:val="24"/>
                <w:lang w:eastAsia="uk-UA"/>
              </w:rPr>
              <w:t xml:space="preserve"> подається </w:t>
            </w:r>
            <w:r w:rsidR="004D350E" w:rsidRPr="009226C0">
              <w:rPr>
                <w:sz w:val="24"/>
                <w:szCs w:val="24"/>
              </w:rPr>
              <w:t>заява про державну реєстрацію припинення юридичної особи в результаті її ліквідації.</w:t>
            </w:r>
          </w:p>
          <w:p w:rsidR="009D111A" w:rsidRPr="009226C0" w:rsidRDefault="009D111A" w:rsidP="009D111A">
            <w:pPr>
              <w:ind w:firstLine="223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</w:t>
            </w:r>
          </w:p>
          <w:p w:rsidR="002D0CD9" w:rsidRPr="00690F3A" w:rsidRDefault="002D0CD9" w:rsidP="002D0CD9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3E06D2" w:rsidRPr="00AB11BD" w:rsidRDefault="002D0CD9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690F3A">
              <w:rPr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</w:t>
            </w:r>
            <w:r w:rsidRPr="00AB11BD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C25C73" w:rsidRPr="00AB11BD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AB11BD">
              <w:rPr>
                <w:sz w:val="24"/>
                <w:szCs w:val="24"/>
                <w:lang w:eastAsia="uk-UA"/>
              </w:rPr>
              <w:t>)</w:t>
            </w:r>
            <w:r w:rsidR="00AB11BD" w:rsidRPr="00AB11BD">
              <w:rPr>
                <w:sz w:val="24"/>
                <w:szCs w:val="24"/>
                <w:lang w:eastAsia="uk-UA"/>
              </w:rPr>
              <w:t>.</w:t>
            </w:r>
          </w:p>
          <w:p w:rsidR="00462FDA" w:rsidRPr="009226C0" w:rsidRDefault="00462FDA" w:rsidP="00C25C73">
            <w:pPr>
              <w:ind w:firstLine="217"/>
              <w:rPr>
                <w:sz w:val="24"/>
                <w:szCs w:val="24"/>
                <w:lang w:eastAsia="uk-UA"/>
              </w:rPr>
            </w:pPr>
            <w:r w:rsidRPr="00AB11BD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 xml:space="preserve">1. </w:t>
            </w:r>
            <w:r w:rsidR="004778EA" w:rsidRPr="009226C0">
              <w:rPr>
                <w:sz w:val="24"/>
                <w:szCs w:val="24"/>
              </w:rPr>
              <w:t>У</w:t>
            </w:r>
            <w:r w:rsidRPr="009226C0">
              <w:rPr>
                <w:sz w:val="24"/>
                <w:szCs w:val="24"/>
              </w:rPr>
              <w:t xml:space="preserve"> паперовій формі документи подаються заявником особисто або поштовим відправленням.</w:t>
            </w:r>
          </w:p>
          <w:p w:rsidR="003E06D2" w:rsidRPr="009226C0" w:rsidRDefault="003E06D2" w:rsidP="004444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 xml:space="preserve">2. В </w:t>
            </w:r>
            <w:r w:rsidRPr="009226C0">
              <w:rPr>
                <w:sz w:val="24"/>
                <w:szCs w:val="24"/>
                <w:lang w:eastAsia="uk-UA"/>
              </w:rPr>
              <w:t>електронній формі д</w:t>
            </w:r>
            <w:r w:rsidRPr="009226C0">
              <w:rPr>
                <w:sz w:val="24"/>
                <w:szCs w:val="24"/>
              </w:rPr>
              <w:t>окументи</w:t>
            </w:r>
            <w:r w:rsidRPr="009226C0">
              <w:rPr>
                <w:sz w:val="24"/>
                <w:szCs w:val="24"/>
                <w:lang w:eastAsia="uk-UA"/>
              </w:rPr>
              <w:t xml:space="preserve"> подаються </w:t>
            </w:r>
            <w:r w:rsidRPr="009226C0">
              <w:rPr>
                <w:sz w:val="24"/>
                <w:szCs w:val="24"/>
              </w:rPr>
              <w:t>че</w:t>
            </w:r>
            <w:r w:rsidR="004778EA" w:rsidRPr="009226C0">
              <w:rPr>
                <w:sz w:val="24"/>
                <w:szCs w:val="24"/>
              </w:rPr>
              <w:t>рез портал електронних сервісів</w:t>
            </w:r>
            <w:r w:rsidR="00BC5D74">
              <w:rPr>
                <w:sz w:val="24"/>
                <w:szCs w:val="24"/>
              </w:rPr>
              <w:t>*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2FDA" w:rsidRPr="009226C0" w:rsidRDefault="003E06D2" w:rsidP="00462FDA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647360" w:rsidRPr="009226C0" w:rsidRDefault="006473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3E06D2" w:rsidRPr="009226C0" w:rsidRDefault="003E06D2" w:rsidP="00602CE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4778EA" w:rsidRPr="009226C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E7537D" w:rsidRPr="009226C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4778EA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E06D2" w:rsidRPr="009226C0" w:rsidRDefault="007D3E78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9226C0">
              <w:rPr>
                <w:sz w:val="24"/>
                <w:szCs w:val="24"/>
                <w:lang w:eastAsia="uk-UA"/>
              </w:rPr>
              <w:t>П</w:t>
            </w:r>
            <w:r w:rsidR="003E06D2" w:rsidRPr="009226C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3E06D2" w:rsidRPr="009226C0" w:rsidRDefault="003E06D2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подання документів з порушенням встановленого закон</w:t>
            </w:r>
            <w:r w:rsidR="004778EA" w:rsidRPr="009226C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5E4A77" w:rsidRPr="009226C0">
              <w:rPr>
                <w:sz w:val="24"/>
                <w:szCs w:val="24"/>
                <w:lang w:eastAsia="uk-UA"/>
              </w:rPr>
              <w:t>й</w:t>
            </w:r>
            <w:r w:rsidRPr="009226C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7D3E78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</w:t>
            </w:r>
            <w:r w:rsidR="003E06D2" w:rsidRPr="009226C0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3E06D2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у Єдиному державному реєстрі юридичних осіб, фізичних </w:t>
            </w:r>
            <w:r w:rsidR="00E365D1" w:rsidRPr="009226C0">
              <w:rPr>
                <w:sz w:val="24"/>
                <w:szCs w:val="24"/>
                <w:lang w:eastAsia="uk-UA"/>
              </w:rPr>
              <w:br/>
            </w:r>
            <w:r w:rsidRPr="009226C0">
              <w:rPr>
                <w:sz w:val="24"/>
                <w:szCs w:val="24"/>
                <w:lang w:eastAsia="uk-UA"/>
              </w:rPr>
              <w:t>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462FDA" w:rsidRPr="00AB11BD" w:rsidRDefault="00462FDA" w:rsidP="00462FDA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B11BD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B11BD">
              <w:rPr>
                <w:sz w:val="24"/>
                <w:szCs w:val="24"/>
                <w:lang w:eastAsia="uk-UA"/>
              </w:rPr>
              <w:t xml:space="preserve">не усунуто </w:t>
            </w:r>
            <w:r w:rsidRPr="009226C0">
              <w:rPr>
                <w:sz w:val="24"/>
                <w:szCs w:val="24"/>
                <w:lang w:eastAsia="uk-UA"/>
              </w:rPr>
              <w:t>підстави для зупинення розгляду документів протягом встановленого строку;</w:t>
            </w:r>
          </w:p>
          <w:p w:rsidR="003E06D2" w:rsidRPr="009226C0" w:rsidRDefault="003E06D2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документи для державної реєстрації припинення юридичної особи подані: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раніше строку, </w:t>
            </w:r>
            <w:r w:rsidR="00C56E7B" w:rsidRPr="009226C0">
              <w:rPr>
                <w:sz w:val="24"/>
                <w:szCs w:val="24"/>
                <w:lang w:eastAsia="uk-UA"/>
              </w:rPr>
              <w:t>встановленого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6C47D1" w:rsidRPr="00AB11BD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припиняється в результаті її ліквідації та є засновником (учасником) інш</w:t>
            </w:r>
            <w:r w:rsidR="00E55BF4" w:rsidRPr="009226C0">
              <w:rPr>
                <w:sz w:val="24"/>
                <w:szCs w:val="24"/>
                <w:lang w:eastAsia="uk-UA"/>
              </w:rPr>
              <w:t>их юридичних осіб та/або має не</w:t>
            </w:r>
            <w:r w:rsidRPr="009226C0">
              <w:rPr>
                <w:sz w:val="24"/>
                <w:szCs w:val="24"/>
                <w:lang w:eastAsia="uk-UA"/>
              </w:rPr>
              <w:t>закриті відокремлені підрозділи</w:t>
            </w:r>
            <w:r w:rsidR="006C47D1" w:rsidRPr="006C47D1">
              <w:rPr>
                <w:sz w:val="24"/>
                <w:szCs w:val="24"/>
                <w:lang w:eastAsia="uk-UA"/>
              </w:rPr>
              <w:t xml:space="preserve">, </w:t>
            </w:r>
            <w:r w:rsidR="006C47D1" w:rsidRPr="00AB11BD">
              <w:rPr>
                <w:sz w:val="24"/>
                <w:szCs w:val="24"/>
                <w:lang w:eastAsia="uk-UA"/>
              </w:rPr>
              <w:t>та/або є засновником третейського суду;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n972"/>
            <w:bookmarkEnd w:id="7"/>
            <w:r w:rsidRPr="009226C0">
              <w:rPr>
                <w:sz w:val="24"/>
                <w:szCs w:val="24"/>
                <w:lang w:eastAsia="uk-UA"/>
              </w:rPr>
              <w:t>щодо акціонерного товариства, стосовно якого надійшли відомості про наявність нескасованої реєстрації випуску акцій;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 xml:space="preserve">щодо юридичної особи </w:t>
            </w:r>
            <w:r w:rsidR="003E0D9C" w:rsidRPr="009226C0">
              <w:rPr>
                <w:sz w:val="24"/>
                <w:szCs w:val="24"/>
                <w:lang w:eastAsia="uk-UA"/>
              </w:rPr>
              <w:t>–</w:t>
            </w:r>
            <w:r w:rsidRPr="009226C0">
              <w:rPr>
                <w:sz w:val="24"/>
                <w:szCs w:val="24"/>
                <w:lang w:eastAsia="uk-UA"/>
              </w:rPr>
              <w:t xml:space="preserve"> емітента цінних паперів, стосовно яко</w:t>
            </w:r>
            <w:r w:rsidR="003E0D9C" w:rsidRPr="009226C0">
              <w:rPr>
                <w:sz w:val="24"/>
                <w:szCs w:val="24"/>
                <w:lang w:eastAsia="uk-UA"/>
              </w:rPr>
              <w:t>ї</w:t>
            </w:r>
            <w:r w:rsidRPr="009226C0">
              <w:rPr>
                <w:sz w:val="24"/>
                <w:szCs w:val="24"/>
                <w:lang w:eastAsia="uk-UA"/>
              </w:rPr>
              <w:t xml:space="preserve"> надійшли відомості про наявність нескасованих випусків цінних паперів;</w:t>
            </w:r>
          </w:p>
          <w:p w:rsidR="006C47D1" w:rsidRPr="006C47D1" w:rsidRDefault="003E06D2" w:rsidP="006C47D1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</w:t>
            </w:r>
            <w:r w:rsidR="006C47D1" w:rsidRPr="006C47D1">
              <w:rPr>
                <w:sz w:val="24"/>
                <w:szCs w:val="24"/>
                <w:lang w:eastAsia="uk-UA"/>
              </w:rPr>
              <w:t xml:space="preserve">, </w:t>
            </w:r>
            <w:r w:rsidR="006C47D1" w:rsidRPr="00AB11BD">
              <w:rPr>
                <w:sz w:val="24"/>
                <w:szCs w:val="24"/>
                <w:lang w:eastAsia="uk-UA"/>
              </w:rPr>
              <w:t>крім банків, стосовно яких процедура ліквідації здійснюється відповідно до </w:t>
            </w:r>
            <w:hyperlink r:id="rId8" w:tgtFrame="_blank" w:history="1">
              <w:r w:rsidR="006C47D1" w:rsidRPr="00AB11BD">
                <w:rPr>
                  <w:rStyle w:val="ab"/>
                  <w:color w:val="auto"/>
                  <w:sz w:val="24"/>
                  <w:szCs w:val="24"/>
                  <w:u w:val="none"/>
                  <w:lang w:eastAsia="uk-UA"/>
                </w:rPr>
                <w:t>Закону України</w:t>
              </w:r>
            </w:hyperlink>
            <w:r w:rsidR="006C47D1" w:rsidRPr="00AB11BD">
              <w:rPr>
                <w:sz w:val="24"/>
                <w:szCs w:val="24"/>
                <w:lang w:eastAsia="uk-UA"/>
              </w:rPr>
              <w:t> «Про систему гарантування вкладів фізичних осіб»;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8" w:name="n1096"/>
            <w:bookmarkEnd w:id="8"/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3E06D2" w:rsidRPr="009226C0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надійшли відомості про відкрите виконавче провадження;</w:t>
            </w:r>
          </w:p>
          <w:p w:rsidR="003E06D2" w:rsidRDefault="003E06D2" w:rsidP="00985A78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щодо юридичної особи, стосовно якої відкрито прова</w:t>
            </w:r>
            <w:r w:rsidR="004778EA" w:rsidRPr="009226C0">
              <w:rPr>
                <w:sz w:val="24"/>
                <w:szCs w:val="24"/>
                <w:lang w:eastAsia="uk-UA"/>
              </w:rPr>
              <w:t>дження у справі про банкрутство</w:t>
            </w:r>
            <w:r w:rsidR="00AE2645">
              <w:rPr>
                <w:sz w:val="24"/>
                <w:szCs w:val="24"/>
                <w:lang w:eastAsia="uk-UA"/>
              </w:rPr>
              <w:t>;</w:t>
            </w:r>
          </w:p>
          <w:p w:rsidR="00AE2645" w:rsidRPr="00576EAC" w:rsidRDefault="00AE2645" w:rsidP="00AE2645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8341A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E2645" w:rsidRPr="009226C0" w:rsidRDefault="00AE2645" w:rsidP="00AE2645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</w:t>
            </w:r>
            <w:r w:rsidRPr="00576EA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громадських формувань</w:t>
            </w:r>
            <w:r w:rsidR="008341AE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DF9" w:rsidRPr="009226C0" w:rsidRDefault="007D3E78" w:rsidP="00D45DF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9226C0">
              <w:rPr>
                <w:sz w:val="24"/>
                <w:szCs w:val="24"/>
              </w:rPr>
              <w:t>В</w:t>
            </w:r>
            <w:r w:rsidR="00D45DF9" w:rsidRPr="009226C0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3E06D2" w:rsidRPr="009226C0" w:rsidRDefault="00D45DF9" w:rsidP="00C25C7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4778EA" w:rsidRPr="009226C0">
              <w:rPr>
                <w:sz w:val="24"/>
                <w:szCs w:val="24"/>
              </w:rPr>
              <w:t>го переліку підстав для відмови</w:t>
            </w:r>
            <w:ins w:id="10" w:author="Владислав Ашуров" w:date="2018-08-01T13:40:00Z">
              <w:r w:rsidR="002D0CD9" w:rsidRPr="00482ED0">
                <w:rPr>
                  <w:sz w:val="24"/>
                  <w:szCs w:val="24"/>
                </w:rPr>
                <w:t xml:space="preserve"> </w:t>
              </w:r>
            </w:ins>
          </w:p>
        </w:tc>
      </w:tr>
      <w:tr w:rsidR="009226C0" w:rsidRPr="009226C0" w:rsidTr="00E365D1">
        <w:tc>
          <w:tcPr>
            <w:tcW w:w="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4778EA">
            <w:pPr>
              <w:jc w:val="center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E06D2" w:rsidRPr="009226C0" w:rsidRDefault="003E06D2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9226C0">
              <w:rPr>
                <w:sz w:val="24"/>
                <w:szCs w:val="24"/>
              </w:rPr>
              <w:t>Рез</w:t>
            </w:r>
            <w:r w:rsidR="007D3E78" w:rsidRPr="009226C0">
              <w:rPr>
                <w:sz w:val="24"/>
                <w:szCs w:val="24"/>
              </w:rPr>
              <w:t>ультати надання адміністративної</w:t>
            </w:r>
            <w:r w:rsidRPr="009226C0">
              <w:rPr>
                <w:sz w:val="24"/>
                <w:szCs w:val="24"/>
              </w:rPr>
              <w:t xml:space="preserve"> послуг</w:t>
            </w:r>
            <w:r w:rsidR="007D3E78" w:rsidRPr="009226C0">
              <w:rPr>
                <w:sz w:val="24"/>
                <w:szCs w:val="24"/>
              </w:rPr>
              <w:t>и</w:t>
            </w:r>
            <w:r w:rsidRPr="009226C0">
              <w:rPr>
                <w:sz w:val="24"/>
                <w:szCs w:val="24"/>
              </w:rPr>
              <w:t xml:space="preserve"> у сфері державної реєстрації </w:t>
            </w:r>
            <w:r w:rsidR="00512F1F" w:rsidRPr="009226C0">
              <w:rPr>
                <w:sz w:val="24"/>
                <w:szCs w:val="24"/>
              </w:rPr>
              <w:t xml:space="preserve">в електронній формі </w:t>
            </w:r>
            <w:r w:rsidRPr="009226C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D45DF9" w:rsidRPr="009226C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647360" w:rsidRPr="009226C0">
              <w:rPr>
                <w:sz w:val="24"/>
                <w:szCs w:val="24"/>
              </w:rPr>
              <w:t>.</w:t>
            </w:r>
          </w:p>
          <w:p w:rsidR="00647360" w:rsidRPr="009226C0" w:rsidRDefault="00647360" w:rsidP="00D73D1F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9226C0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C5D74" w:rsidRDefault="00BC5D74" w:rsidP="00BC5D74">
      <w:pPr>
        <w:tabs>
          <w:tab w:val="left" w:pos="9564"/>
        </w:tabs>
        <w:ind w:left="-142"/>
        <w:rPr>
          <w:sz w:val="14"/>
          <w:szCs w:val="14"/>
        </w:rPr>
      </w:pPr>
      <w:bookmarkStart w:id="11" w:name="n43"/>
      <w:bookmarkEnd w:id="11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F03E60" w:rsidRPr="009226C0" w:rsidRDefault="00F03E60" w:rsidP="00F03E60">
      <w:pPr>
        <w:jc w:val="right"/>
        <w:rPr>
          <w:sz w:val="20"/>
          <w:szCs w:val="20"/>
        </w:rPr>
      </w:pPr>
    </w:p>
    <w:p w:rsidR="00BD531D" w:rsidRPr="009226C0" w:rsidRDefault="00BD531D" w:rsidP="00F03E60">
      <w:pPr>
        <w:jc w:val="right"/>
        <w:rPr>
          <w:sz w:val="20"/>
          <w:szCs w:val="20"/>
        </w:rPr>
      </w:pPr>
    </w:p>
    <w:tbl>
      <w:tblPr>
        <w:tblStyle w:val="a8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2835"/>
        <w:gridCol w:w="2551"/>
      </w:tblGrid>
      <w:tr w:rsidR="0097138C" w:rsidRPr="009226C0" w:rsidTr="0097138C">
        <w:tc>
          <w:tcPr>
            <w:tcW w:w="5104" w:type="dxa"/>
          </w:tcPr>
          <w:p w:rsidR="0097138C" w:rsidRPr="00677185" w:rsidRDefault="0097138C" w:rsidP="00F31017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7138C" w:rsidRPr="00677185" w:rsidRDefault="0097138C" w:rsidP="00F31017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97138C" w:rsidRPr="00677185" w:rsidRDefault="0097138C" w:rsidP="00F31017">
            <w:pPr>
              <w:rPr>
                <w:b/>
                <w:sz w:val="24"/>
                <w:szCs w:val="24"/>
              </w:rPr>
            </w:pPr>
          </w:p>
        </w:tc>
      </w:tr>
    </w:tbl>
    <w:p w:rsidR="003116E6" w:rsidRPr="009226C0" w:rsidRDefault="003116E6" w:rsidP="00BD531D"/>
    <w:sectPr w:rsidR="003116E6" w:rsidRPr="009226C0" w:rsidSect="00576EAC">
      <w:headerReference w:type="default" r:id="rId9"/>
      <w:pgSz w:w="11906" w:h="16838"/>
      <w:pgMar w:top="568" w:right="707" w:bottom="1135" w:left="1134" w:header="426" w:footer="216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508" w:rsidRDefault="00073508">
      <w:r>
        <w:separator/>
      </w:r>
    </w:p>
  </w:endnote>
  <w:endnote w:type="continuationSeparator" w:id="0">
    <w:p w:rsidR="00073508" w:rsidRDefault="00073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508" w:rsidRDefault="00073508">
      <w:r>
        <w:separator/>
      </w:r>
    </w:p>
  </w:footnote>
  <w:footnote w:type="continuationSeparator" w:id="0">
    <w:p w:rsidR="00073508" w:rsidRDefault="000735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CC7727" w:rsidRDefault="00CE4EED">
    <w:pPr>
      <w:pStyle w:val="a4"/>
      <w:jc w:val="center"/>
      <w:rPr>
        <w:sz w:val="24"/>
        <w:szCs w:val="24"/>
      </w:rPr>
    </w:pPr>
    <w:r w:rsidRPr="00CC7727">
      <w:rPr>
        <w:sz w:val="24"/>
        <w:szCs w:val="24"/>
      </w:rPr>
      <w:fldChar w:fldCharType="begin"/>
    </w:r>
    <w:r w:rsidR="00010AF8" w:rsidRPr="00CC7727">
      <w:rPr>
        <w:sz w:val="24"/>
        <w:szCs w:val="24"/>
      </w:rPr>
      <w:instrText>PAGE   \* MERGEFORMAT</w:instrText>
    </w:r>
    <w:r w:rsidRPr="00CC7727">
      <w:rPr>
        <w:sz w:val="24"/>
        <w:szCs w:val="24"/>
      </w:rPr>
      <w:fldChar w:fldCharType="separate"/>
    </w:r>
    <w:r w:rsidR="00CD2B0B" w:rsidRPr="00CD2B0B">
      <w:rPr>
        <w:noProof/>
        <w:sz w:val="24"/>
        <w:szCs w:val="24"/>
        <w:lang w:val="ru-RU"/>
      </w:rPr>
      <w:t>2</w:t>
    </w:r>
    <w:r w:rsidRPr="00CC7727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07B0F"/>
    <w:rsid w:val="00007D28"/>
    <w:rsid w:val="00010AF8"/>
    <w:rsid w:val="0001233D"/>
    <w:rsid w:val="000362A7"/>
    <w:rsid w:val="00036A10"/>
    <w:rsid w:val="00073508"/>
    <w:rsid w:val="00081F47"/>
    <w:rsid w:val="000B7C10"/>
    <w:rsid w:val="000F46F5"/>
    <w:rsid w:val="00133198"/>
    <w:rsid w:val="00144091"/>
    <w:rsid w:val="001460C9"/>
    <w:rsid w:val="001763D8"/>
    <w:rsid w:val="0029245E"/>
    <w:rsid w:val="002C205F"/>
    <w:rsid w:val="002C7A57"/>
    <w:rsid w:val="002D0CD9"/>
    <w:rsid w:val="002E37FB"/>
    <w:rsid w:val="003116E6"/>
    <w:rsid w:val="0035515D"/>
    <w:rsid w:val="00394DF2"/>
    <w:rsid w:val="003A5EBD"/>
    <w:rsid w:val="003E06D2"/>
    <w:rsid w:val="003E0D9C"/>
    <w:rsid w:val="0044442F"/>
    <w:rsid w:val="00462FDA"/>
    <w:rsid w:val="004778EA"/>
    <w:rsid w:val="004D350E"/>
    <w:rsid w:val="004F17BA"/>
    <w:rsid w:val="00512F1F"/>
    <w:rsid w:val="0052271C"/>
    <w:rsid w:val="005316A9"/>
    <w:rsid w:val="00574422"/>
    <w:rsid w:val="00576EAC"/>
    <w:rsid w:val="005E4A77"/>
    <w:rsid w:val="00602CE1"/>
    <w:rsid w:val="00647360"/>
    <w:rsid w:val="006C47D1"/>
    <w:rsid w:val="006C4F98"/>
    <w:rsid w:val="00790D3A"/>
    <w:rsid w:val="00796651"/>
    <w:rsid w:val="007D3E78"/>
    <w:rsid w:val="007F6F0E"/>
    <w:rsid w:val="008341AE"/>
    <w:rsid w:val="008C3BEC"/>
    <w:rsid w:val="008F0BFD"/>
    <w:rsid w:val="009226C0"/>
    <w:rsid w:val="00947512"/>
    <w:rsid w:val="0097138C"/>
    <w:rsid w:val="00985A78"/>
    <w:rsid w:val="009C25A5"/>
    <w:rsid w:val="009D111A"/>
    <w:rsid w:val="00AB11BD"/>
    <w:rsid w:val="00AE2645"/>
    <w:rsid w:val="00B22FA0"/>
    <w:rsid w:val="00B530E1"/>
    <w:rsid w:val="00B54254"/>
    <w:rsid w:val="00B94409"/>
    <w:rsid w:val="00BB06FD"/>
    <w:rsid w:val="00BC5D74"/>
    <w:rsid w:val="00BD531D"/>
    <w:rsid w:val="00C17595"/>
    <w:rsid w:val="00C25C73"/>
    <w:rsid w:val="00C418D2"/>
    <w:rsid w:val="00C56E7B"/>
    <w:rsid w:val="00C719E3"/>
    <w:rsid w:val="00C902E8"/>
    <w:rsid w:val="00CC7727"/>
    <w:rsid w:val="00CD2B0B"/>
    <w:rsid w:val="00CE4EED"/>
    <w:rsid w:val="00D45DF9"/>
    <w:rsid w:val="00D7737E"/>
    <w:rsid w:val="00D85371"/>
    <w:rsid w:val="00DB708C"/>
    <w:rsid w:val="00DC2A9F"/>
    <w:rsid w:val="00DD003D"/>
    <w:rsid w:val="00E365D1"/>
    <w:rsid w:val="00E55BF4"/>
    <w:rsid w:val="00E7537D"/>
    <w:rsid w:val="00F03964"/>
    <w:rsid w:val="00F03E60"/>
    <w:rsid w:val="00F13600"/>
    <w:rsid w:val="00FC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E4A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A77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3116E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C7727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7727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6C47D1"/>
    <w:rPr>
      <w:color w:val="0000FF" w:themeColor="hyperlink"/>
      <w:u w:val="single"/>
    </w:rPr>
  </w:style>
  <w:style w:type="paragraph" w:customStyle="1" w:styleId="rvps2">
    <w:name w:val="rvps2"/>
    <w:basedOn w:val="a"/>
    <w:rsid w:val="00AE264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CD2B0B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167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8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56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452-1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1BD18-C320-4A09-B055-421D1930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</cp:revision>
  <cp:lastPrinted>2021-06-01T11:37:00Z</cp:lastPrinted>
  <dcterms:created xsi:type="dcterms:W3CDTF">2021-06-01T11:33:00Z</dcterms:created>
  <dcterms:modified xsi:type="dcterms:W3CDTF">2021-06-01T11:42:00Z</dcterms:modified>
</cp:coreProperties>
</file>