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EDF" w:rsidRPr="00F016E8" w:rsidRDefault="00222900" w:rsidP="00FB63CB">
      <w:pPr>
        <w:jc w:val="center"/>
        <w:rPr>
          <w:lang w:val="uk-UA"/>
        </w:rPr>
      </w:pPr>
      <w:r w:rsidRPr="00222900"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 filled="t">
            <v:imagedata r:id="rId6" o:title=""/>
          </v:shape>
        </w:pict>
      </w:r>
    </w:p>
    <w:p w:rsidR="00171EDF" w:rsidRPr="00F016E8" w:rsidRDefault="00171EDF" w:rsidP="00FB63CB">
      <w:pPr>
        <w:jc w:val="center"/>
        <w:rPr>
          <w:lang w:val="uk-UA"/>
        </w:rPr>
      </w:pPr>
    </w:p>
    <w:p w:rsidR="00171EDF" w:rsidRPr="00F016E8" w:rsidRDefault="00171EDF" w:rsidP="00FB63CB">
      <w:pPr>
        <w:jc w:val="center"/>
        <w:rPr>
          <w:sz w:val="28"/>
          <w:szCs w:val="28"/>
          <w:lang w:val="uk-UA"/>
        </w:rPr>
      </w:pPr>
      <w:r w:rsidRPr="00F016E8">
        <w:rPr>
          <w:sz w:val="28"/>
          <w:szCs w:val="28"/>
          <w:lang w:val="uk-UA"/>
        </w:rPr>
        <w:t>СЕМЕНІВСЬКА СЕЛИЩНА РАДА</w:t>
      </w:r>
    </w:p>
    <w:p w:rsidR="00171EDF" w:rsidRPr="00F016E8" w:rsidRDefault="00171EDF" w:rsidP="00FB63CB">
      <w:pPr>
        <w:jc w:val="center"/>
        <w:rPr>
          <w:sz w:val="28"/>
          <w:szCs w:val="28"/>
          <w:lang w:val="uk-UA"/>
        </w:rPr>
      </w:pPr>
      <w:r w:rsidRPr="00F016E8">
        <w:rPr>
          <w:sz w:val="28"/>
          <w:szCs w:val="28"/>
          <w:lang w:val="uk-UA"/>
        </w:rPr>
        <w:t>СЕМЕНІВСЬКОГО РАЙОНУ ПОЛТАВСЬКОЇ ОБЛАСТІ</w:t>
      </w:r>
    </w:p>
    <w:p w:rsidR="00171EDF" w:rsidRPr="00F016E8" w:rsidRDefault="00171EDF" w:rsidP="00FB63CB">
      <w:pPr>
        <w:jc w:val="center"/>
        <w:rPr>
          <w:sz w:val="28"/>
          <w:szCs w:val="28"/>
          <w:lang w:val="uk-UA"/>
        </w:rPr>
      </w:pPr>
    </w:p>
    <w:p w:rsidR="00171EDF" w:rsidRPr="00F016E8" w:rsidRDefault="00171EDF" w:rsidP="00FB63CB">
      <w:pPr>
        <w:jc w:val="center"/>
        <w:rPr>
          <w:sz w:val="28"/>
          <w:szCs w:val="28"/>
          <w:lang w:val="uk-UA"/>
        </w:rPr>
      </w:pPr>
      <w:r w:rsidRPr="00F016E8">
        <w:rPr>
          <w:sz w:val="28"/>
          <w:szCs w:val="28"/>
          <w:lang w:val="uk-UA"/>
        </w:rPr>
        <w:t xml:space="preserve">тридцять </w:t>
      </w:r>
      <w:r w:rsidR="00547C14">
        <w:rPr>
          <w:sz w:val="28"/>
          <w:szCs w:val="28"/>
          <w:lang w:val="uk-UA"/>
        </w:rPr>
        <w:t>п’ята</w:t>
      </w:r>
      <w:r w:rsidRPr="00F016E8">
        <w:rPr>
          <w:sz w:val="28"/>
          <w:szCs w:val="28"/>
          <w:lang w:val="uk-UA"/>
        </w:rPr>
        <w:t xml:space="preserve">  сесія селищної ради </w:t>
      </w:r>
    </w:p>
    <w:p w:rsidR="00171EDF" w:rsidRPr="00F016E8" w:rsidRDefault="00171EDF" w:rsidP="00FB63CB">
      <w:pPr>
        <w:jc w:val="center"/>
        <w:rPr>
          <w:sz w:val="28"/>
          <w:szCs w:val="28"/>
          <w:lang w:val="uk-UA"/>
        </w:rPr>
      </w:pPr>
      <w:r w:rsidRPr="00F016E8">
        <w:rPr>
          <w:sz w:val="28"/>
          <w:szCs w:val="28"/>
          <w:lang w:val="uk-UA"/>
        </w:rPr>
        <w:t>першого скликання</w:t>
      </w:r>
    </w:p>
    <w:p w:rsidR="00171EDF" w:rsidRPr="00F016E8" w:rsidRDefault="00171EDF" w:rsidP="00FB63CB">
      <w:pPr>
        <w:jc w:val="center"/>
        <w:rPr>
          <w:sz w:val="28"/>
          <w:szCs w:val="28"/>
          <w:lang w:val="uk-UA"/>
        </w:rPr>
      </w:pPr>
    </w:p>
    <w:p w:rsidR="00171EDF" w:rsidRPr="00F016E8" w:rsidRDefault="00171EDF" w:rsidP="00FB63CB">
      <w:pPr>
        <w:pStyle w:val="a6"/>
        <w:jc w:val="center"/>
        <w:rPr>
          <w:rFonts w:ascii="Times New Roman" w:hAnsi="Times New Roman" w:cs="Times New Roman"/>
          <w:lang w:val="uk-UA"/>
        </w:rPr>
      </w:pPr>
      <w:r w:rsidRPr="00F016E8">
        <w:rPr>
          <w:rFonts w:ascii="Times New Roman" w:hAnsi="Times New Roman" w:cs="Times New Roman"/>
          <w:sz w:val="28"/>
          <w:szCs w:val="28"/>
          <w:lang w:val="uk-UA"/>
        </w:rPr>
        <w:t xml:space="preserve">ПРОЕКТ   Р І Ш Е Н </w:t>
      </w:r>
      <w:proofErr w:type="spellStart"/>
      <w:r w:rsidRPr="00F016E8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F016E8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</w:p>
    <w:p w:rsidR="00171EDF" w:rsidRPr="00F016E8" w:rsidRDefault="00171EDF" w:rsidP="00FB63C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171EDF" w:rsidRPr="00F016E8" w:rsidRDefault="00547C14" w:rsidP="00FB63CB">
      <w:pPr>
        <w:pStyle w:val="a6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 xml:space="preserve">0 </w:t>
      </w:r>
      <w:r>
        <w:rPr>
          <w:rFonts w:ascii="Times New Roman" w:hAnsi="Times New Roman" w:cs="Times New Roman"/>
          <w:sz w:val="28"/>
          <w:szCs w:val="28"/>
          <w:lang w:val="uk-UA"/>
        </w:rPr>
        <w:t>червня</w:t>
      </w:r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 xml:space="preserve"> 2018 року                  </w:t>
      </w:r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</w:t>
      </w:r>
      <w:proofErr w:type="spellStart"/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>Семенівка</w:t>
      </w:r>
      <w:proofErr w:type="spellEnd"/>
    </w:p>
    <w:p w:rsidR="00171EDF" w:rsidRPr="00F016E8" w:rsidRDefault="00171EDF" w:rsidP="00FB63CB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171EDF" w:rsidRDefault="00171EDF" w:rsidP="002A7642">
      <w:pPr>
        <w:shd w:val="clear" w:color="auto" w:fill="FFFFFF"/>
        <w:tabs>
          <w:tab w:val="left" w:pos="3544"/>
        </w:tabs>
        <w:rPr>
          <w:b/>
          <w:color w:val="000000"/>
          <w:sz w:val="28"/>
          <w:szCs w:val="28"/>
          <w:lang w:val="uk-UA"/>
        </w:rPr>
      </w:pPr>
      <w:r w:rsidRPr="00F016E8">
        <w:rPr>
          <w:b/>
          <w:color w:val="000000"/>
          <w:sz w:val="28"/>
          <w:szCs w:val="28"/>
          <w:lang w:val="uk-UA"/>
        </w:rPr>
        <w:t xml:space="preserve">Про </w:t>
      </w:r>
      <w:r w:rsidR="002A7642">
        <w:rPr>
          <w:b/>
          <w:color w:val="000000"/>
          <w:sz w:val="28"/>
          <w:szCs w:val="28"/>
          <w:lang w:val="uk-UA"/>
        </w:rPr>
        <w:t xml:space="preserve">затвердження  «Положення </w:t>
      </w:r>
    </w:p>
    <w:p w:rsidR="002A7642" w:rsidRDefault="002A7642" w:rsidP="002A7642">
      <w:pPr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про </w:t>
      </w:r>
      <w:r w:rsidRPr="00AA5A0D">
        <w:rPr>
          <w:b/>
          <w:sz w:val="28"/>
          <w:szCs w:val="28"/>
          <w:lang w:val="uk-UA"/>
        </w:rPr>
        <w:t>оренду</w:t>
      </w:r>
      <w:r>
        <w:rPr>
          <w:b/>
          <w:sz w:val="28"/>
          <w:szCs w:val="28"/>
          <w:lang w:val="uk-UA"/>
        </w:rPr>
        <w:t xml:space="preserve"> комунального</w:t>
      </w:r>
      <w:r w:rsidRPr="00AA5A0D">
        <w:rPr>
          <w:b/>
          <w:sz w:val="28"/>
          <w:szCs w:val="28"/>
          <w:lang w:val="uk-UA"/>
        </w:rPr>
        <w:t xml:space="preserve"> майна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Семенівської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p w:rsidR="002A7642" w:rsidRPr="00F016E8" w:rsidRDefault="002A7642" w:rsidP="002A7642">
      <w:pPr>
        <w:shd w:val="clear" w:color="auto" w:fill="FFFFFF"/>
        <w:tabs>
          <w:tab w:val="left" w:pos="3544"/>
        </w:tabs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об’єднаної </w:t>
      </w:r>
      <w:r w:rsidRPr="00AA5A0D">
        <w:rPr>
          <w:b/>
          <w:sz w:val="28"/>
          <w:szCs w:val="28"/>
          <w:lang w:val="uk-UA"/>
        </w:rPr>
        <w:t>територіальної громади</w:t>
      </w:r>
      <w:r>
        <w:rPr>
          <w:b/>
          <w:sz w:val="28"/>
          <w:szCs w:val="28"/>
          <w:lang w:val="uk-UA"/>
        </w:rPr>
        <w:t>»</w:t>
      </w:r>
    </w:p>
    <w:p w:rsidR="00171EDF" w:rsidRPr="00F016E8" w:rsidRDefault="00171EDF" w:rsidP="00FB63CB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171EDF" w:rsidRPr="00F016E8" w:rsidRDefault="00547C14" w:rsidP="00FB63C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2A7642">
        <w:rPr>
          <w:sz w:val="28"/>
          <w:szCs w:val="28"/>
          <w:lang w:val="uk-UA"/>
        </w:rPr>
        <w:t xml:space="preserve">Відповідно до </w:t>
      </w:r>
      <w:r w:rsidR="002A7642" w:rsidRPr="002A7642">
        <w:rPr>
          <w:sz w:val="28"/>
          <w:szCs w:val="28"/>
          <w:lang w:val="uk-UA" w:eastAsia="uk-UA"/>
        </w:rPr>
        <w:t xml:space="preserve">глави 58 Цивільного кодексу України, статей 283 - 289, 291 Господарського кодексу України, Закону України «Про оренду державного та комунального майна», Закону України «Про оцінку майна, майнових прав та професійну оціночну діяльність в Україні», </w:t>
      </w:r>
      <w:r w:rsidRPr="002A7642">
        <w:rPr>
          <w:sz w:val="28"/>
          <w:szCs w:val="28"/>
          <w:shd w:val="clear" w:color="auto" w:fill="FFFFFF"/>
          <w:lang w:val="uk-UA"/>
        </w:rPr>
        <w:t xml:space="preserve">керуючись </w:t>
      </w:r>
      <w:r w:rsidR="003F3318" w:rsidRPr="002A7642">
        <w:rPr>
          <w:sz w:val="28"/>
          <w:szCs w:val="28"/>
          <w:lang w:val="uk-UA"/>
        </w:rPr>
        <w:t>ст.ст.</w:t>
      </w:r>
      <w:r w:rsidR="00171EDF" w:rsidRPr="002A7642">
        <w:rPr>
          <w:sz w:val="28"/>
          <w:szCs w:val="28"/>
          <w:lang w:val="uk-UA"/>
        </w:rPr>
        <w:t xml:space="preserve"> 25,</w:t>
      </w:r>
      <w:r w:rsidR="00F616E2" w:rsidRPr="002A7642">
        <w:rPr>
          <w:sz w:val="28"/>
          <w:szCs w:val="28"/>
          <w:lang w:val="uk-UA"/>
        </w:rPr>
        <w:t xml:space="preserve"> 26, 59</w:t>
      </w:r>
      <w:r w:rsidRPr="002A7642">
        <w:rPr>
          <w:sz w:val="28"/>
          <w:szCs w:val="28"/>
          <w:lang w:val="uk-UA"/>
        </w:rPr>
        <w:t>, 60</w:t>
      </w:r>
      <w:r w:rsidR="00171EDF" w:rsidRPr="002A7642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171EDF" w:rsidRPr="002A7642">
        <w:rPr>
          <w:sz w:val="28"/>
          <w:szCs w:val="28"/>
          <w:shd w:val="clear" w:color="auto" w:fill="FFFFFF"/>
          <w:lang w:val="uk-UA"/>
        </w:rPr>
        <w:t xml:space="preserve"> </w:t>
      </w:r>
      <w:r w:rsidR="00171EDF" w:rsidRPr="002A7642">
        <w:rPr>
          <w:sz w:val="28"/>
          <w:szCs w:val="28"/>
          <w:lang w:val="uk-UA"/>
        </w:rPr>
        <w:t xml:space="preserve">з метою </w:t>
      </w:r>
      <w:r w:rsidR="002A7642" w:rsidRPr="002A7642">
        <w:rPr>
          <w:sz w:val="28"/>
          <w:szCs w:val="28"/>
          <w:lang w:val="uk-UA" w:eastAsia="uk-UA"/>
        </w:rPr>
        <w:t xml:space="preserve">підвищення ефективності використання об'єктів комунальної власності </w:t>
      </w:r>
      <w:proofErr w:type="spellStart"/>
      <w:r w:rsidR="002A7642" w:rsidRPr="002A7642">
        <w:rPr>
          <w:sz w:val="28"/>
          <w:szCs w:val="28"/>
          <w:lang w:val="uk-UA" w:eastAsia="uk-UA"/>
        </w:rPr>
        <w:t>Семенівської</w:t>
      </w:r>
      <w:proofErr w:type="spellEnd"/>
      <w:r w:rsidR="002A7642" w:rsidRPr="002A7642">
        <w:rPr>
          <w:sz w:val="28"/>
          <w:szCs w:val="28"/>
          <w:lang w:val="uk-UA" w:eastAsia="uk-UA"/>
        </w:rPr>
        <w:t xml:space="preserve"> об’єднаної територіальної громади,</w:t>
      </w:r>
      <w:r w:rsidR="002A7642" w:rsidRPr="002A7642">
        <w:rPr>
          <w:sz w:val="28"/>
          <w:szCs w:val="28"/>
          <w:lang w:val="uk-UA"/>
        </w:rPr>
        <w:t xml:space="preserve"> </w:t>
      </w:r>
      <w:r w:rsidR="00171EDF" w:rsidRPr="002A7642">
        <w:rPr>
          <w:sz w:val="28"/>
          <w:szCs w:val="28"/>
          <w:lang w:val="uk-UA"/>
        </w:rPr>
        <w:t>селищна рада</w:t>
      </w:r>
      <w:r w:rsidR="00171EDF" w:rsidRPr="00F016E8">
        <w:rPr>
          <w:color w:val="000000"/>
          <w:sz w:val="28"/>
          <w:szCs w:val="28"/>
          <w:lang w:val="uk-UA"/>
        </w:rPr>
        <w:t>,</w:t>
      </w:r>
    </w:p>
    <w:p w:rsidR="00171EDF" w:rsidRPr="00F016E8" w:rsidRDefault="00171EDF" w:rsidP="00FB63C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71EDF" w:rsidRPr="00F016E8" w:rsidRDefault="00171EDF" w:rsidP="00FB63CB">
      <w:pPr>
        <w:jc w:val="center"/>
        <w:rPr>
          <w:b/>
          <w:color w:val="181818"/>
          <w:sz w:val="28"/>
          <w:szCs w:val="28"/>
          <w:shd w:val="clear" w:color="auto" w:fill="FFFFFF"/>
          <w:lang w:val="uk-UA"/>
        </w:rPr>
      </w:pPr>
      <w:r w:rsidRPr="00F016E8">
        <w:rPr>
          <w:b/>
          <w:color w:val="000000"/>
          <w:sz w:val="28"/>
          <w:szCs w:val="28"/>
          <w:lang w:val="uk-UA"/>
        </w:rPr>
        <w:t>ВИРІШИЛА</w:t>
      </w:r>
      <w:r w:rsidRPr="00F016E8">
        <w:rPr>
          <w:b/>
          <w:color w:val="181818"/>
          <w:sz w:val="28"/>
          <w:szCs w:val="28"/>
          <w:shd w:val="clear" w:color="auto" w:fill="FFFFFF"/>
          <w:lang w:val="uk-UA"/>
        </w:rPr>
        <w:t>:</w:t>
      </w:r>
    </w:p>
    <w:p w:rsidR="00171EDF" w:rsidRDefault="00171EDF" w:rsidP="00FB63CB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53B8" w:rsidRDefault="00276623" w:rsidP="002A7642">
      <w:pPr>
        <w:ind w:firstLine="709"/>
        <w:jc w:val="both"/>
        <w:rPr>
          <w:sz w:val="28"/>
          <w:szCs w:val="28"/>
          <w:lang w:val="uk-UA"/>
        </w:rPr>
      </w:pPr>
      <w:r w:rsidRPr="001953B8">
        <w:rPr>
          <w:sz w:val="28"/>
          <w:szCs w:val="28"/>
        </w:rPr>
        <w:t xml:space="preserve"> 1. </w:t>
      </w:r>
      <w:r w:rsidR="002A7642">
        <w:rPr>
          <w:sz w:val="28"/>
          <w:szCs w:val="28"/>
          <w:lang w:val="uk-UA"/>
        </w:rPr>
        <w:t xml:space="preserve">Затвердити «Положення </w:t>
      </w:r>
      <w:r w:rsidR="002A7642" w:rsidRPr="002A7642">
        <w:rPr>
          <w:color w:val="000000"/>
          <w:sz w:val="28"/>
          <w:szCs w:val="28"/>
          <w:lang w:val="uk-UA"/>
        </w:rPr>
        <w:t xml:space="preserve">про </w:t>
      </w:r>
      <w:r w:rsidR="002A7642" w:rsidRPr="002A7642">
        <w:rPr>
          <w:sz w:val="28"/>
          <w:szCs w:val="28"/>
          <w:lang w:val="uk-UA"/>
        </w:rPr>
        <w:t>оренду комунального майна</w:t>
      </w:r>
      <w:r w:rsidR="002A7642">
        <w:rPr>
          <w:sz w:val="28"/>
          <w:szCs w:val="28"/>
          <w:lang w:val="uk-UA"/>
        </w:rPr>
        <w:t xml:space="preserve"> </w:t>
      </w:r>
      <w:proofErr w:type="spellStart"/>
      <w:r w:rsidR="002A7642">
        <w:rPr>
          <w:sz w:val="28"/>
          <w:szCs w:val="28"/>
          <w:lang w:val="uk-UA"/>
        </w:rPr>
        <w:t>Семенівської</w:t>
      </w:r>
      <w:proofErr w:type="spellEnd"/>
      <w:r w:rsidR="002A7642">
        <w:rPr>
          <w:sz w:val="28"/>
          <w:szCs w:val="28"/>
          <w:lang w:val="uk-UA"/>
        </w:rPr>
        <w:t xml:space="preserve"> </w:t>
      </w:r>
      <w:r w:rsidR="002A7642" w:rsidRPr="002A7642">
        <w:rPr>
          <w:sz w:val="28"/>
          <w:szCs w:val="28"/>
          <w:lang w:val="uk-UA"/>
        </w:rPr>
        <w:t>об’єднаної територіальної громади»</w:t>
      </w:r>
      <w:r w:rsidR="002A7642">
        <w:rPr>
          <w:sz w:val="28"/>
          <w:szCs w:val="28"/>
          <w:lang w:val="uk-UA"/>
        </w:rPr>
        <w:t xml:space="preserve"> (Додаток №1)</w:t>
      </w:r>
      <w:r w:rsidR="001953B8" w:rsidRPr="001953B8">
        <w:rPr>
          <w:sz w:val="28"/>
          <w:szCs w:val="28"/>
        </w:rPr>
        <w:t>.</w:t>
      </w:r>
    </w:p>
    <w:p w:rsidR="002A7642" w:rsidRPr="002A7642" w:rsidRDefault="002A7642" w:rsidP="002A7642">
      <w:pPr>
        <w:ind w:firstLine="709"/>
        <w:jc w:val="both"/>
        <w:rPr>
          <w:sz w:val="28"/>
          <w:szCs w:val="28"/>
          <w:lang w:val="uk-UA"/>
        </w:rPr>
      </w:pPr>
    </w:p>
    <w:p w:rsidR="002A7642" w:rsidRDefault="002A7642" w:rsidP="002A7642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2A7642">
        <w:rPr>
          <w:sz w:val="28"/>
          <w:szCs w:val="28"/>
          <w:lang w:val="uk-UA" w:eastAsia="uk-UA"/>
        </w:rPr>
        <w:t xml:space="preserve">2. </w:t>
      </w:r>
      <w:proofErr w:type="spellStart"/>
      <w:r w:rsidRPr="002A7642">
        <w:rPr>
          <w:sz w:val="28"/>
          <w:szCs w:val="28"/>
          <w:lang w:eastAsia="uk-UA"/>
        </w:rPr>
        <w:t>Уповноважити</w:t>
      </w:r>
      <w:proofErr w:type="spellEnd"/>
      <w:r w:rsidRPr="002A7642">
        <w:rPr>
          <w:sz w:val="28"/>
          <w:szCs w:val="28"/>
          <w:lang w:eastAsia="uk-UA"/>
        </w:rPr>
        <w:t xml:space="preserve"> </w:t>
      </w:r>
      <w:proofErr w:type="spellStart"/>
      <w:r w:rsidRPr="002A7642">
        <w:rPr>
          <w:sz w:val="28"/>
          <w:szCs w:val="28"/>
          <w:lang w:eastAsia="uk-UA"/>
        </w:rPr>
        <w:t>виступати</w:t>
      </w:r>
      <w:proofErr w:type="spellEnd"/>
      <w:r w:rsidRPr="002A7642">
        <w:rPr>
          <w:sz w:val="28"/>
          <w:szCs w:val="28"/>
          <w:lang w:eastAsia="uk-UA"/>
        </w:rPr>
        <w:t xml:space="preserve"> </w:t>
      </w:r>
      <w:proofErr w:type="spellStart"/>
      <w:r w:rsidRPr="002A7642">
        <w:rPr>
          <w:sz w:val="28"/>
          <w:szCs w:val="28"/>
          <w:lang w:eastAsia="uk-UA"/>
        </w:rPr>
        <w:t>орендодавцями</w:t>
      </w:r>
      <w:proofErr w:type="spellEnd"/>
      <w:r>
        <w:rPr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комунального</w:t>
      </w:r>
      <w:r w:rsidRPr="00AA5A0D">
        <w:rPr>
          <w:color w:val="000000"/>
          <w:sz w:val="28"/>
          <w:szCs w:val="28"/>
          <w:lang w:val="uk-UA"/>
        </w:rPr>
        <w:t xml:space="preserve"> майна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Семенівської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об’єднаної </w:t>
      </w:r>
      <w:r w:rsidRPr="00AA5A0D">
        <w:rPr>
          <w:color w:val="000000"/>
          <w:sz w:val="28"/>
          <w:szCs w:val="28"/>
          <w:lang w:val="uk-UA"/>
        </w:rPr>
        <w:t xml:space="preserve"> територіальної громади</w:t>
      </w:r>
      <w:r>
        <w:rPr>
          <w:color w:val="000000"/>
          <w:sz w:val="28"/>
          <w:szCs w:val="28"/>
          <w:lang w:val="uk-UA"/>
        </w:rPr>
        <w:t>:</w:t>
      </w:r>
    </w:p>
    <w:p w:rsidR="002A7642" w:rsidRPr="003129C5" w:rsidRDefault="009039D2" w:rsidP="002A7642">
      <w:pPr>
        <w:ind w:firstLine="9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2.1.</w:t>
      </w:r>
      <w:r w:rsidR="002A7642">
        <w:rPr>
          <w:color w:val="000000"/>
          <w:sz w:val="28"/>
          <w:szCs w:val="28"/>
          <w:lang w:val="uk-UA"/>
        </w:rPr>
        <w:t xml:space="preserve"> </w:t>
      </w:r>
      <w:r w:rsidR="002A7642" w:rsidRPr="0020493C"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="002A7642" w:rsidRPr="0020493C">
        <w:rPr>
          <w:color w:val="000000"/>
          <w:sz w:val="28"/>
          <w:szCs w:val="28"/>
          <w:lang w:val="uk-UA"/>
        </w:rPr>
        <w:t>Семенівської</w:t>
      </w:r>
      <w:proofErr w:type="spellEnd"/>
      <w:r w:rsidR="002A7642" w:rsidRPr="0020493C">
        <w:rPr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 w:rsidR="002A7642" w:rsidRPr="0020493C">
        <w:rPr>
          <w:color w:val="000000"/>
          <w:sz w:val="28"/>
          <w:szCs w:val="28"/>
          <w:lang w:val="uk-UA"/>
        </w:rPr>
        <w:t>Семенівського</w:t>
      </w:r>
      <w:proofErr w:type="spellEnd"/>
      <w:r w:rsidR="002A7642" w:rsidRPr="0020493C">
        <w:rPr>
          <w:color w:val="000000"/>
          <w:sz w:val="28"/>
          <w:szCs w:val="28"/>
          <w:lang w:val="uk-UA"/>
        </w:rPr>
        <w:t xml:space="preserve"> району Полтавської області – щодо цілісних майнових комплексів  комунальних підприємств </w:t>
      </w:r>
      <w:proofErr w:type="spellStart"/>
      <w:r w:rsidR="002A7642" w:rsidRPr="0020493C">
        <w:rPr>
          <w:color w:val="000000"/>
          <w:sz w:val="28"/>
          <w:szCs w:val="28"/>
          <w:lang w:val="uk-UA"/>
        </w:rPr>
        <w:t>Семенівської</w:t>
      </w:r>
      <w:proofErr w:type="spellEnd"/>
      <w:r w:rsidR="002A7642" w:rsidRPr="0020493C">
        <w:rPr>
          <w:color w:val="000000"/>
          <w:sz w:val="28"/>
          <w:szCs w:val="28"/>
          <w:lang w:val="uk-UA"/>
        </w:rPr>
        <w:t xml:space="preserve"> об’єднаної  територіальної громади, їх структурних підрозділів та нерухомого майна, що не увійшло до статутних капіталів господарських товариств, створених у процесі приватизації (корпоратизації), а також нерухомого майна, що передається в оренду, </w:t>
      </w:r>
      <w:r w:rsidR="002A7642" w:rsidRPr="0020493C">
        <w:rPr>
          <w:sz w:val="28"/>
          <w:szCs w:val="28"/>
          <w:lang w:val="uk-UA"/>
        </w:rPr>
        <w:t>загальна площа якого перевищує 100 квадратних метрів</w:t>
      </w:r>
      <w:r w:rsidR="002A7642">
        <w:rPr>
          <w:color w:val="000000"/>
          <w:sz w:val="28"/>
          <w:szCs w:val="28"/>
          <w:lang w:val="uk-UA"/>
        </w:rPr>
        <w:t xml:space="preserve">, </w:t>
      </w:r>
      <w:r w:rsidR="002A7642" w:rsidRPr="0020493C">
        <w:rPr>
          <w:sz w:val="28"/>
          <w:szCs w:val="28"/>
          <w:lang w:val="uk-UA"/>
        </w:rPr>
        <w:t>іншого окремого індивідуально визначеного майна.</w:t>
      </w:r>
    </w:p>
    <w:p w:rsidR="002A7642" w:rsidRPr="0020493C" w:rsidRDefault="009039D2" w:rsidP="002A7642">
      <w:pPr>
        <w:ind w:firstLine="85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2.2.</w:t>
      </w:r>
      <w:r w:rsidR="002A7642" w:rsidRPr="0020493C">
        <w:rPr>
          <w:color w:val="000000"/>
          <w:sz w:val="28"/>
          <w:szCs w:val="28"/>
          <w:lang w:val="uk-UA"/>
        </w:rPr>
        <w:t xml:space="preserve"> </w:t>
      </w:r>
      <w:r w:rsidR="002A7642" w:rsidRPr="0020493C">
        <w:rPr>
          <w:sz w:val="28"/>
          <w:szCs w:val="28"/>
          <w:lang w:val="uk-UA"/>
        </w:rPr>
        <w:t xml:space="preserve">Комунальні підприємства, установи та організації </w:t>
      </w:r>
      <w:proofErr w:type="spellStart"/>
      <w:r w:rsidR="002A7642" w:rsidRPr="0020493C">
        <w:rPr>
          <w:color w:val="000000"/>
          <w:sz w:val="28"/>
          <w:szCs w:val="28"/>
          <w:lang w:val="uk-UA"/>
        </w:rPr>
        <w:t>Семенівської</w:t>
      </w:r>
      <w:proofErr w:type="spellEnd"/>
      <w:r w:rsidR="002A7642" w:rsidRPr="0020493C">
        <w:rPr>
          <w:color w:val="000000"/>
          <w:sz w:val="28"/>
          <w:szCs w:val="28"/>
          <w:lang w:val="uk-UA"/>
        </w:rPr>
        <w:t xml:space="preserve"> об’єднаної  територіальної громади</w:t>
      </w:r>
      <w:r w:rsidR="002A7642">
        <w:rPr>
          <w:color w:val="000000"/>
          <w:sz w:val="28"/>
          <w:szCs w:val="28"/>
          <w:lang w:val="uk-UA"/>
        </w:rPr>
        <w:t xml:space="preserve"> -</w:t>
      </w:r>
      <w:r w:rsidR="002A7642" w:rsidRPr="0020493C">
        <w:rPr>
          <w:sz w:val="28"/>
          <w:szCs w:val="28"/>
          <w:lang w:val="uk-UA"/>
        </w:rPr>
        <w:t xml:space="preserve"> щодо майна, яке закріплено за ними на праві господарського відання або оперативного управління:</w:t>
      </w:r>
    </w:p>
    <w:p w:rsidR="002A7642" w:rsidRPr="0020493C" w:rsidRDefault="009039D2" w:rsidP="002A76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A7642" w:rsidRPr="0020493C">
        <w:rPr>
          <w:sz w:val="28"/>
          <w:szCs w:val="28"/>
          <w:lang w:val="uk-UA"/>
        </w:rPr>
        <w:t>щодо нерухомого майна загальна площа якого не перевищує 100 квадратних метрів на одне підприємство, установу, організацію;</w:t>
      </w:r>
    </w:p>
    <w:p w:rsidR="002A7642" w:rsidRPr="0020493C" w:rsidRDefault="009039D2" w:rsidP="002A76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r w:rsidR="002A7642" w:rsidRPr="0020493C">
        <w:rPr>
          <w:sz w:val="28"/>
          <w:szCs w:val="28"/>
          <w:lang w:val="uk-UA"/>
        </w:rPr>
        <w:t>щодо нерухомого майна для організації та проведення науково-практичних, культурних, мистецьких, громадських, суспільних та політичних заходів на термін, що не перевищує 5 календарних днів, а також щодо майна, яке передається суб'єктам виборчого процесу з метою проведення публічних заходів (зборів, дебатів, дискусій) під час та на період виборчої кампанії;</w:t>
      </w:r>
    </w:p>
    <w:p w:rsidR="002A7642" w:rsidRDefault="009039D2" w:rsidP="002A764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A7642" w:rsidRPr="0020493C">
        <w:rPr>
          <w:sz w:val="28"/>
          <w:szCs w:val="28"/>
          <w:lang w:val="uk-UA"/>
        </w:rPr>
        <w:t>іншого окремого індивідуально визначеного майна</w:t>
      </w:r>
      <w:r w:rsidR="002A7642">
        <w:rPr>
          <w:sz w:val="28"/>
          <w:szCs w:val="28"/>
          <w:lang w:val="uk-UA"/>
        </w:rPr>
        <w:t>.</w:t>
      </w:r>
    </w:p>
    <w:p w:rsidR="002A7642" w:rsidRDefault="002A7642" w:rsidP="002A7642">
      <w:pPr>
        <w:ind w:firstLine="709"/>
        <w:jc w:val="both"/>
        <w:rPr>
          <w:sz w:val="28"/>
          <w:szCs w:val="28"/>
          <w:lang w:val="uk-UA"/>
        </w:rPr>
      </w:pPr>
    </w:p>
    <w:p w:rsidR="00171EDF" w:rsidRPr="00F016E8" w:rsidRDefault="002A7642" w:rsidP="002A7642">
      <w:pPr>
        <w:shd w:val="clear" w:color="auto" w:fill="FFFFFF"/>
        <w:ind w:firstLine="709"/>
        <w:jc w:val="both"/>
        <w:rPr>
          <w:rStyle w:val="a4"/>
          <w:b w:val="0"/>
          <w:bCs w:val="0"/>
          <w:color w:val="181818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</w:t>
      </w:r>
      <w:r w:rsidR="001953B8">
        <w:rPr>
          <w:sz w:val="28"/>
          <w:szCs w:val="28"/>
          <w:shd w:val="clear" w:color="auto" w:fill="FFFFFF"/>
          <w:lang w:val="uk-UA"/>
        </w:rPr>
        <w:t xml:space="preserve">. </w:t>
      </w:r>
      <w:r w:rsidR="00171EDF" w:rsidRPr="00F016E8">
        <w:rPr>
          <w:sz w:val="28"/>
          <w:szCs w:val="28"/>
          <w:shd w:val="clear" w:color="auto" w:fill="FFFFFF"/>
          <w:lang w:val="uk-UA"/>
        </w:rPr>
        <w:t xml:space="preserve">Контроль за виконанням цього рішення покласти на </w:t>
      </w:r>
      <w:r w:rsidR="00171EDF" w:rsidRPr="00F016E8">
        <w:rPr>
          <w:rStyle w:val="a4"/>
          <w:b w:val="0"/>
          <w:sz w:val="28"/>
          <w:szCs w:val="28"/>
          <w:lang w:val="uk-UA"/>
        </w:rPr>
        <w:t xml:space="preserve">постійну комісію </w:t>
      </w:r>
      <w:proofErr w:type="spellStart"/>
      <w:r w:rsidR="00171EDF" w:rsidRPr="00F016E8">
        <w:rPr>
          <w:rStyle w:val="a4"/>
          <w:b w:val="0"/>
          <w:sz w:val="28"/>
          <w:szCs w:val="28"/>
          <w:lang w:val="uk-UA"/>
        </w:rPr>
        <w:t>Семенівської</w:t>
      </w:r>
      <w:proofErr w:type="spellEnd"/>
      <w:r w:rsidR="00171EDF" w:rsidRPr="00F016E8">
        <w:rPr>
          <w:rStyle w:val="a4"/>
          <w:b w:val="0"/>
          <w:sz w:val="28"/>
          <w:szCs w:val="28"/>
          <w:lang w:val="uk-UA"/>
        </w:rPr>
        <w:t xml:space="preserve"> селищної ради</w:t>
      </w:r>
      <w:r w:rsidR="00171EDF" w:rsidRPr="00F016E8">
        <w:rPr>
          <w:rStyle w:val="apple-converted-space"/>
          <w:b/>
          <w:bCs/>
          <w:sz w:val="28"/>
          <w:szCs w:val="28"/>
          <w:lang w:val="uk-UA"/>
        </w:rPr>
        <w:t xml:space="preserve"> </w:t>
      </w:r>
      <w:r w:rsidR="00171EDF" w:rsidRPr="00F016E8">
        <w:rPr>
          <w:rStyle w:val="a4"/>
          <w:b w:val="0"/>
          <w:sz w:val="28"/>
          <w:szCs w:val="28"/>
          <w:lang w:val="uk-UA"/>
        </w:rPr>
        <w:t>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171EDF">
        <w:rPr>
          <w:rStyle w:val="a4"/>
          <w:b w:val="0"/>
          <w:sz w:val="28"/>
          <w:szCs w:val="28"/>
          <w:lang w:val="uk-UA"/>
        </w:rPr>
        <w:t xml:space="preserve">голова комісії – </w:t>
      </w:r>
      <w:r w:rsidR="00171EDF" w:rsidRPr="00F016E8">
        <w:rPr>
          <w:rStyle w:val="a4"/>
          <w:b w:val="0"/>
          <w:sz w:val="28"/>
          <w:szCs w:val="28"/>
          <w:lang w:val="uk-UA"/>
        </w:rPr>
        <w:t>Т.М.</w:t>
      </w:r>
      <w:r w:rsidR="00171EDF">
        <w:rPr>
          <w:rStyle w:val="a4"/>
          <w:b w:val="0"/>
          <w:sz w:val="28"/>
          <w:szCs w:val="28"/>
          <w:lang w:val="uk-UA"/>
        </w:rPr>
        <w:t xml:space="preserve"> </w:t>
      </w:r>
      <w:proofErr w:type="spellStart"/>
      <w:r w:rsidR="00171EDF" w:rsidRPr="00F016E8">
        <w:rPr>
          <w:rStyle w:val="a4"/>
          <w:b w:val="0"/>
          <w:sz w:val="28"/>
          <w:szCs w:val="28"/>
          <w:lang w:val="uk-UA"/>
        </w:rPr>
        <w:t>Клочко</w:t>
      </w:r>
      <w:proofErr w:type="spellEnd"/>
      <w:r w:rsidR="00171EDF" w:rsidRPr="00F016E8">
        <w:rPr>
          <w:rStyle w:val="a4"/>
          <w:b w:val="0"/>
          <w:sz w:val="28"/>
          <w:szCs w:val="28"/>
          <w:lang w:val="uk-UA"/>
        </w:rPr>
        <w:t xml:space="preserve">), </w:t>
      </w:r>
      <w:r w:rsidR="00171EDF">
        <w:rPr>
          <w:rStyle w:val="a4"/>
          <w:b w:val="0"/>
          <w:sz w:val="28"/>
          <w:szCs w:val="28"/>
          <w:lang w:val="uk-UA"/>
        </w:rPr>
        <w:t>з</w:t>
      </w:r>
      <w:r w:rsidR="00171EDF" w:rsidRPr="00F016E8">
        <w:rPr>
          <w:rStyle w:val="a4"/>
          <w:b w:val="0"/>
          <w:sz w:val="28"/>
          <w:szCs w:val="28"/>
          <w:lang w:val="uk-UA"/>
        </w:rPr>
        <w:t>аступника селищного голови з питань діяльності виконавчих органів Полупана С.М.</w:t>
      </w:r>
    </w:p>
    <w:p w:rsidR="00171EDF" w:rsidRPr="00F016E8" w:rsidRDefault="00171EDF" w:rsidP="00FB63CB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171EDF" w:rsidRPr="00F016E8" w:rsidRDefault="00171EDF" w:rsidP="00FB63CB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</w:p>
    <w:p w:rsidR="00171EDF" w:rsidRPr="00F016E8" w:rsidRDefault="00171EDF" w:rsidP="00FB63CB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sz w:val="28"/>
          <w:szCs w:val="28"/>
          <w:lang w:val="uk-UA"/>
        </w:rPr>
      </w:pPr>
      <w:r w:rsidRPr="00F016E8">
        <w:rPr>
          <w:rStyle w:val="a4"/>
          <w:sz w:val="28"/>
          <w:szCs w:val="28"/>
          <w:lang w:val="uk-UA"/>
        </w:rPr>
        <w:t>СЕЛИЩНИЙ ГОЛОВА</w:t>
      </w:r>
      <w:r w:rsidRPr="00F016E8">
        <w:rPr>
          <w:rStyle w:val="a4"/>
          <w:sz w:val="28"/>
          <w:szCs w:val="28"/>
          <w:lang w:val="uk-UA"/>
        </w:rPr>
        <w:tab/>
      </w:r>
      <w:r w:rsidRPr="00F016E8">
        <w:rPr>
          <w:rStyle w:val="a4"/>
          <w:sz w:val="28"/>
          <w:szCs w:val="28"/>
          <w:lang w:val="uk-UA"/>
        </w:rPr>
        <w:tab/>
      </w:r>
      <w:r w:rsidRPr="00F016E8">
        <w:rPr>
          <w:rStyle w:val="a4"/>
          <w:sz w:val="28"/>
          <w:szCs w:val="28"/>
          <w:lang w:val="uk-UA"/>
        </w:rPr>
        <w:tab/>
      </w:r>
      <w:r w:rsidRPr="00F016E8">
        <w:rPr>
          <w:rStyle w:val="a4"/>
          <w:sz w:val="28"/>
          <w:szCs w:val="28"/>
          <w:lang w:val="uk-UA"/>
        </w:rPr>
        <w:tab/>
      </w:r>
      <w:r w:rsidRPr="00F016E8">
        <w:rPr>
          <w:rStyle w:val="a4"/>
          <w:sz w:val="28"/>
          <w:szCs w:val="28"/>
          <w:lang w:val="uk-UA"/>
        </w:rPr>
        <w:tab/>
      </w:r>
      <w:r>
        <w:rPr>
          <w:rStyle w:val="a4"/>
          <w:sz w:val="28"/>
          <w:szCs w:val="28"/>
          <w:lang w:val="uk-UA"/>
        </w:rPr>
        <w:t xml:space="preserve">    </w:t>
      </w:r>
      <w:r w:rsidRPr="00F016E8">
        <w:rPr>
          <w:rStyle w:val="a4"/>
          <w:sz w:val="28"/>
          <w:szCs w:val="28"/>
          <w:lang w:val="uk-UA"/>
        </w:rPr>
        <w:t>Л.П. МИЛАШЕВИЧ</w:t>
      </w:r>
    </w:p>
    <w:p w:rsidR="00087704" w:rsidRPr="00171EDF" w:rsidRDefault="00087704" w:rsidP="00FB63CB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171EDF" w:rsidRDefault="00171EDF" w:rsidP="00FB63CB">
      <w:pPr>
        <w:shd w:val="clear" w:color="auto" w:fill="FFFFFF"/>
        <w:ind w:left="5664" w:firstLine="708"/>
        <w:rPr>
          <w:b/>
          <w:color w:val="000000"/>
          <w:sz w:val="28"/>
          <w:szCs w:val="28"/>
          <w:lang w:val="uk-UA"/>
        </w:rPr>
      </w:pPr>
    </w:p>
    <w:p w:rsidR="00171EDF" w:rsidRDefault="00171EDF" w:rsidP="00FB63CB">
      <w:pPr>
        <w:shd w:val="clear" w:color="auto" w:fill="FFFFFF"/>
        <w:ind w:left="5664" w:firstLine="708"/>
        <w:rPr>
          <w:b/>
          <w:color w:val="000000"/>
          <w:sz w:val="28"/>
          <w:szCs w:val="28"/>
          <w:lang w:val="uk-UA"/>
        </w:rPr>
      </w:pPr>
    </w:p>
    <w:p w:rsidR="00171EDF" w:rsidRDefault="00171EDF" w:rsidP="00FB63CB">
      <w:pPr>
        <w:shd w:val="clear" w:color="auto" w:fill="FFFFFF"/>
        <w:ind w:left="5664" w:firstLine="708"/>
        <w:rPr>
          <w:b/>
          <w:color w:val="000000"/>
          <w:sz w:val="28"/>
          <w:szCs w:val="28"/>
          <w:lang w:val="uk-UA"/>
        </w:rPr>
      </w:pPr>
    </w:p>
    <w:p w:rsidR="00AD6932" w:rsidRDefault="00AD6932" w:rsidP="00AD6932">
      <w:pPr>
        <w:pStyle w:val="normal"/>
        <w:ind w:left="4960" w:hanging="435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>
        <w:rPr>
          <w:color w:val="000000"/>
          <w:sz w:val="28"/>
          <w:szCs w:val="28"/>
        </w:rPr>
        <w:lastRenderedPageBreak/>
        <w:t>Додаток 1</w:t>
      </w:r>
    </w:p>
    <w:p w:rsidR="00AD6932" w:rsidRDefault="00AD6932" w:rsidP="00AD6932">
      <w:pPr>
        <w:pStyle w:val="normal"/>
        <w:ind w:left="4535" w:hanging="435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до рішення тридцять п’ятої сесії першого скликання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селищної ради  від 20 червня 2018 року</w:t>
      </w:r>
    </w:p>
    <w:p w:rsidR="00AD6932" w:rsidRDefault="00AD6932" w:rsidP="00AD6932">
      <w:pPr>
        <w:pStyle w:val="normal"/>
        <w:ind w:left="5103"/>
        <w:jc w:val="both"/>
        <w:rPr>
          <w:color w:val="000000"/>
          <w:sz w:val="24"/>
          <w:szCs w:val="24"/>
        </w:rPr>
      </w:pPr>
    </w:p>
    <w:p w:rsidR="00AD6932" w:rsidRDefault="00AD6932" w:rsidP="00AD6932">
      <w:pPr>
        <w:pStyle w:val="normal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32"/>
          <w:szCs w:val="32"/>
        </w:rPr>
        <w:t>Положення</w:t>
      </w:r>
      <w:r>
        <w:rPr>
          <w:b/>
          <w:color w:val="000000"/>
          <w:sz w:val="32"/>
          <w:szCs w:val="32"/>
        </w:rPr>
        <w:br/>
      </w:r>
      <w:r>
        <w:rPr>
          <w:b/>
          <w:color w:val="000000"/>
          <w:sz w:val="28"/>
          <w:szCs w:val="28"/>
        </w:rPr>
        <w:t xml:space="preserve">про оренду комунального майна </w:t>
      </w:r>
      <w:proofErr w:type="spellStart"/>
      <w:r>
        <w:rPr>
          <w:b/>
          <w:color w:val="000000"/>
          <w:sz w:val="28"/>
          <w:szCs w:val="28"/>
        </w:rPr>
        <w:t>Семенівської</w:t>
      </w:r>
      <w:proofErr w:type="spellEnd"/>
      <w:r>
        <w:rPr>
          <w:b/>
          <w:color w:val="000000"/>
          <w:sz w:val="28"/>
          <w:szCs w:val="28"/>
        </w:rPr>
        <w:t xml:space="preserve"> </w:t>
      </w:r>
    </w:p>
    <w:p w:rsidR="00AD6932" w:rsidRDefault="00AD6932" w:rsidP="00AD6932">
      <w:pPr>
        <w:pStyle w:val="normal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об’єднаної територіальної громади </w:t>
      </w:r>
    </w:p>
    <w:p w:rsidR="00AD6932" w:rsidRDefault="00AD6932" w:rsidP="00AD6932">
      <w:pPr>
        <w:pStyle w:val="normal"/>
        <w:jc w:val="center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numPr>
          <w:ilvl w:val="0"/>
          <w:numId w:val="3"/>
        </w:numPr>
        <w:jc w:val="center"/>
        <w:rPr>
          <w:color w:val="000000"/>
        </w:rPr>
      </w:pPr>
      <w:r>
        <w:rPr>
          <w:b/>
          <w:color w:val="000000"/>
          <w:sz w:val="28"/>
          <w:szCs w:val="28"/>
        </w:rPr>
        <w:t>Загальні положення</w:t>
      </w:r>
    </w:p>
    <w:p w:rsidR="00AD6932" w:rsidRDefault="00AD6932" w:rsidP="00AD6932">
      <w:pPr>
        <w:pStyle w:val="normal"/>
        <w:ind w:left="720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numPr>
          <w:ilvl w:val="1"/>
          <w:numId w:val="3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Положення про оренду майна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  територіальної громади (далі – Положення) розроблене на підставі Господарського кодексу України, Цивільного кодексу України, законів України «Про місцеве самоврядування в Україні», «Про оренду державного та комунального майна», «Про оцінку майна, майнових прав та професійну оціночну діяльність в Україні» та інших нормативно-правових актів.</w:t>
      </w:r>
    </w:p>
    <w:p w:rsidR="00AD6932" w:rsidRDefault="00AD6932" w:rsidP="00AD6932">
      <w:pPr>
        <w:pStyle w:val="normal"/>
        <w:ind w:left="5529" w:hanging="426"/>
        <w:jc w:val="both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numPr>
          <w:ilvl w:val="1"/>
          <w:numId w:val="3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Це Положення регулює: </w:t>
      </w:r>
    </w:p>
    <w:p w:rsidR="00AD6932" w:rsidRDefault="00AD6932" w:rsidP="00AD6932">
      <w:pPr>
        <w:pStyle w:val="normal"/>
        <w:numPr>
          <w:ilvl w:val="0"/>
          <w:numId w:val="4"/>
        </w:numPr>
        <w:ind w:left="0"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організаційні відносини, пов’язані з передачею в оренду майна, що перебуває у комунальній власності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  територіальної громади (далі – майно);</w:t>
      </w:r>
    </w:p>
    <w:p w:rsidR="00AD6932" w:rsidRDefault="00AD6932" w:rsidP="00AD6932">
      <w:pPr>
        <w:pStyle w:val="normal"/>
        <w:numPr>
          <w:ilvl w:val="0"/>
          <w:numId w:val="4"/>
        </w:numPr>
        <w:ind w:left="0"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майнові відносини між орендодавцями, комунальними підприємствами, установами, організаціями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  територіальної громади, за якими на праві господарського відання або оперативного управління закріплено майно (далі – </w:t>
      </w:r>
      <w:proofErr w:type="spellStart"/>
      <w:r>
        <w:rPr>
          <w:color w:val="000000"/>
          <w:sz w:val="28"/>
          <w:szCs w:val="28"/>
        </w:rPr>
        <w:t>підприємства-балансоутримувачі</w:t>
      </w:r>
      <w:proofErr w:type="spellEnd"/>
      <w:r>
        <w:rPr>
          <w:color w:val="000000"/>
          <w:sz w:val="28"/>
          <w:szCs w:val="28"/>
        </w:rPr>
        <w:t>), орендарями щодо господарського використання майна.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Об'єкти оренди</w:t>
      </w:r>
    </w:p>
    <w:p w:rsidR="00AD6932" w:rsidRDefault="00AD6932" w:rsidP="00AD6932">
      <w:pPr>
        <w:pStyle w:val="normal"/>
        <w:rPr>
          <w:b/>
          <w:sz w:val="28"/>
          <w:szCs w:val="28"/>
        </w:rPr>
      </w:pPr>
    </w:p>
    <w:p w:rsidR="00AD6932" w:rsidRDefault="00AD6932" w:rsidP="00AD6932">
      <w:pPr>
        <w:pStyle w:val="normal"/>
        <w:numPr>
          <w:ilvl w:val="1"/>
          <w:numId w:val="5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Об'єктами оренди є:</w:t>
      </w:r>
    </w:p>
    <w:p w:rsidR="00AD6932" w:rsidRDefault="00AD6932" w:rsidP="00AD6932">
      <w:pPr>
        <w:pStyle w:val="normal"/>
        <w:numPr>
          <w:ilvl w:val="2"/>
          <w:numId w:val="5"/>
        </w:numPr>
        <w:ind w:left="0" w:right="72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цілісні майнові комплекси комунальних підприємств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 територіальної громади, їх структурних підрозділів;</w:t>
      </w:r>
    </w:p>
    <w:p w:rsidR="00AD6932" w:rsidRDefault="00AD6932" w:rsidP="00AD6932">
      <w:pPr>
        <w:pStyle w:val="normal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2.1.2. нерухоме майно (будівлі, споруди, нежитлові приміщення) та інше окреме індивідуально визначене комунальне майно. 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Об’єктом оренди не може бути приміщення або його частина площею менше ніж 2 квадратних метра, та строк дії договору не може бути меншим ніж 1 календарний день.</w:t>
      </w:r>
    </w:p>
    <w:p w:rsidR="00AD6932" w:rsidRDefault="00AD6932" w:rsidP="00AD6932">
      <w:pPr>
        <w:pStyle w:val="normal"/>
        <w:keepNext/>
        <w:numPr>
          <w:ilvl w:val="6"/>
          <w:numId w:val="6"/>
        </w:numPr>
        <w:jc w:val="center"/>
        <w:rPr>
          <w:b/>
          <w:color w:val="000000"/>
          <w:sz w:val="28"/>
          <w:szCs w:val="28"/>
        </w:rPr>
      </w:pPr>
    </w:p>
    <w:p w:rsidR="00AD6932" w:rsidRDefault="00AD6932" w:rsidP="00AD6932">
      <w:pPr>
        <w:pStyle w:val="normal"/>
        <w:keepNext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 Орендодавці</w:t>
      </w:r>
    </w:p>
    <w:p w:rsidR="00AD6932" w:rsidRDefault="00AD6932" w:rsidP="00AD6932">
      <w:pPr>
        <w:pStyle w:val="normal"/>
        <w:keepNext/>
        <w:jc w:val="center"/>
        <w:rPr>
          <w:b/>
          <w:sz w:val="28"/>
          <w:szCs w:val="28"/>
        </w:rPr>
      </w:pPr>
    </w:p>
    <w:p w:rsidR="00AD6932" w:rsidRDefault="00AD6932" w:rsidP="00AD6932">
      <w:pPr>
        <w:pStyle w:val="normal"/>
        <w:numPr>
          <w:ilvl w:val="1"/>
          <w:numId w:val="7"/>
        </w:numPr>
        <w:ind w:left="0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Орендодавцями є:</w:t>
      </w:r>
    </w:p>
    <w:p w:rsidR="00AD6932" w:rsidRDefault="00AD6932" w:rsidP="00AD6932">
      <w:pPr>
        <w:pStyle w:val="normal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3.1.1 Виконавчий комітет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селищної ради </w:t>
      </w:r>
      <w:proofErr w:type="spellStart"/>
      <w:r>
        <w:rPr>
          <w:color w:val="000000"/>
          <w:sz w:val="28"/>
          <w:szCs w:val="28"/>
        </w:rPr>
        <w:t>Семенівського</w:t>
      </w:r>
      <w:proofErr w:type="spellEnd"/>
      <w:r>
        <w:rPr>
          <w:color w:val="000000"/>
          <w:sz w:val="28"/>
          <w:szCs w:val="28"/>
        </w:rPr>
        <w:t xml:space="preserve"> району Полтавської області – щодо цілісних майнових комплексів  комунальних підприємств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  територіальної громади, їх структурних підрозділів та нерухомого майна, що не увійшло до статутних капіталів господарських товариств, створених у процесі приватизації </w:t>
      </w:r>
      <w:r>
        <w:rPr>
          <w:color w:val="000000"/>
          <w:sz w:val="28"/>
          <w:szCs w:val="28"/>
        </w:rPr>
        <w:lastRenderedPageBreak/>
        <w:t>(корпоратизації), а також нерухомого майна, що передається в оренду, загальна площа якого перевищує 100 квадратних метрів, іншого окремого індивідуально визначеного майна.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3.1.2. Комунальні підприємства, установи та організації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 територіальної громади - щодо майна, яке закріплено за ними на праві господарського відання або оперативного управління:</w:t>
      </w:r>
    </w:p>
    <w:p w:rsidR="00AD6932" w:rsidRDefault="00AD6932" w:rsidP="00AD6932">
      <w:pPr>
        <w:pStyle w:val="normal"/>
        <w:numPr>
          <w:ilvl w:val="0"/>
          <w:numId w:val="8"/>
        </w:numPr>
        <w:ind w:left="0" w:firstLine="992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щодо нерухомого майна загальна площа якого не перевищує 100 квадратних метрів на одне підприємство, установу, організацію;</w:t>
      </w:r>
    </w:p>
    <w:p w:rsidR="00AD6932" w:rsidRDefault="00AD6932" w:rsidP="00AD6932">
      <w:pPr>
        <w:pStyle w:val="normal"/>
        <w:numPr>
          <w:ilvl w:val="0"/>
          <w:numId w:val="8"/>
        </w:numPr>
        <w:ind w:left="0" w:firstLine="992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щодо нерухомого майна для організації та проведення науково-практичних, культурних, мистецьких, громадських, суспільних та політичних заходів на термін, що не перевищує 5 календарних днів, а також щодо майна, яке передається суб'єктам виборчого процесу з метою проведення публічних заходів (зборів, дебатів, дискусій) під час та на період виборчої кампанії;</w:t>
      </w:r>
    </w:p>
    <w:p w:rsidR="00AD6932" w:rsidRDefault="00AD6932" w:rsidP="00AD6932">
      <w:pPr>
        <w:pStyle w:val="normal"/>
        <w:numPr>
          <w:ilvl w:val="0"/>
          <w:numId w:val="8"/>
        </w:numPr>
        <w:ind w:left="0" w:firstLine="992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іншого окремого індивідуально визначеного майна.</w:t>
      </w: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b/>
          <w:color w:val="000000"/>
          <w:sz w:val="28"/>
          <w:szCs w:val="28"/>
        </w:rPr>
      </w:pPr>
    </w:p>
    <w:p w:rsidR="00AD6932" w:rsidRDefault="00AD6932" w:rsidP="00AD6932">
      <w:pPr>
        <w:pStyle w:val="normal"/>
        <w:keepNext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Орендарі</w:t>
      </w: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b/>
          <w:sz w:val="28"/>
          <w:szCs w:val="28"/>
        </w:rPr>
      </w:pPr>
    </w:p>
    <w:p w:rsidR="00AD6932" w:rsidRDefault="00AD6932" w:rsidP="00AD6932">
      <w:pPr>
        <w:pStyle w:val="normal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 Орендарями майна можуть бути будь-які юридичні особи, фізичні особи - підприємці та громадяни України, фізичні та юридичні особи іноземних держав, міжнародні організації та особи без громадянства.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 Фізична особа, яка бажає укласти договір оренди майна з метою використання його для підприємницької діяльності, до укладення договору оренди зобов'язана зареєструватись як суб'єкт підприємницької діяльності.</w:t>
      </w:r>
    </w:p>
    <w:p w:rsidR="00AD6932" w:rsidRDefault="00AD6932" w:rsidP="00AD6932">
      <w:pPr>
        <w:pStyle w:val="normal"/>
        <w:tabs>
          <w:tab w:val="left" w:pos="90"/>
          <w:tab w:val="left" w:pos="851"/>
        </w:tabs>
        <w:ind w:left="360"/>
        <w:jc w:val="center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tabs>
          <w:tab w:val="left" w:pos="90"/>
          <w:tab w:val="left" w:pos="851"/>
        </w:tabs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Порядок включення нерухомого майна до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Переліку майна, </w:t>
      </w:r>
    </w:p>
    <w:p w:rsidR="00AD6932" w:rsidRDefault="00AD6932" w:rsidP="00AD6932">
      <w:pPr>
        <w:pStyle w:val="normal"/>
        <w:tabs>
          <w:tab w:val="left" w:pos="90"/>
          <w:tab w:val="left" w:pos="851"/>
        </w:tabs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що може бути передане в оренду</w:t>
      </w:r>
    </w:p>
    <w:p w:rsidR="00AD6932" w:rsidRDefault="00AD6932" w:rsidP="00AD6932">
      <w:pPr>
        <w:pStyle w:val="normal"/>
        <w:tabs>
          <w:tab w:val="left" w:pos="90"/>
          <w:tab w:val="left" w:pos="851"/>
        </w:tabs>
        <w:ind w:left="360"/>
        <w:jc w:val="center"/>
        <w:rPr>
          <w:b/>
          <w:sz w:val="28"/>
          <w:szCs w:val="28"/>
        </w:rPr>
      </w:pPr>
    </w:p>
    <w:p w:rsidR="00AD6932" w:rsidRDefault="00AD6932" w:rsidP="00AD6932">
      <w:pPr>
        <w:pStyle w:val="normal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5.1. Виконавчий комітет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селищної </w:t>
      </w:r>
      <w:proofErr w:type="spellStart"/>
      <w:r>
        <w:rPr>
          <w:color w:val="000000"/>
          <w:sz w:val="28"/>
          <w:szCs w:val="28"/>
        </w:rPr>
        <w:t>Семенівського</w:t>
      </w:r>
      <w:proofErr w:type="spellEnd"/>
      <w:r>
        <w:rPr>
          <w:color w:val="000000"/>
          <w:sz w:val="28"/>
          <w:szCs w:val="28"/>
        </w:rPr>
        <w:t xml:space="preserve"> району Полтавської області та комунальні підприємства, установи та організації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 територіальної громади (далі -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підприємства </w:t>
      </w:r>
      <w:proofErr w:type="spellStart"/>
      <w:r>
        <w:rPr>
          <w:color w:val="000000"/>
          <w:sz w:val="28"/>
          <w:szCs w:val="28"/>
        </w:rPr>
        <w:t>балансоутримувачі</w:t>
      </w:r>
      <w:proofErr w:type="spellEnd"/>
      <w:r>
        <w:rPr>
          <w:color w:val="000000"/>
          <w:sz w:val="28"/>
          <w:szCs w:val="28"/>
        </w:rPr>
        <w:t xml:space="preserve">) формують щороку переліки нерухомого майна, що може бути передане в оренду (далі - Перелік). Зміни до цих Переліків вносяться у разі укладання договору оренди, виключення з Переліку в зв’язку з прийняттям іншого управлінського рішення, уточнення площі та інших характеристик об’єкта, інше.  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5.2. Включення інформації про нерухоме майно до Переліку може також відбуватися за ініціативою:</w:t>
      </w:r>
    </w:p>
    <w:p w:rsidR="00AD6932" w:rsidRDefault="00AD6932" w:rsidP="00AD6932">
      <w:pPr>
        <w:pStyle w:val="normal"/>
        <w:numPr>
          <w:ilvl w:val="0"/>
          <w:numId w:val="9"/>
        </w:numPr>
        <w:ind w:left="1133" w:hanging="283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фізичних та юридичних осіб, які можуть бути орендарями майна;</w:t>
      </w:r>
    </w:p>
    <w:p w:rsidR="00AD6932" w:rsidRDefault="00AD6932" w:rsidP="00AD6932">
      <w:pPr>
        <w:pStyle w:val="normal"/>
        <w:numPr>
          <w:ilvl w:val="0"/>
          <w:numId w:val="9"/>
        </w:numPr>
        <w:ind w:left="1133" w:hanging="283"/>
        <w:contextualSpacing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підприємств-балансоутримувачів</w:t>
      </w:r>
      <w:proofErr w:type="spellEnd"/>
      <w:r>
        <w:rPr>
          <w:color w:val="000000"/>
          <w:sz w:val="28"/>
          <w:szCs w:val="28"/>
        </w:rPr>
        <w:t xml:space="preserve"> майна</w:t>
      </w:r>
      <w:r>
        <w:rPr>
          <w:sz w:val="28"/>
          <w:szCs w:val="28"/>
        </w:rPr>
        <w:t>.</w:t>
      </w:r>
    </w:p>
    <w:p w:rsidR="00AD6932" w:rsidRDefault="00AD6932" w:rsidP="00AD6932">
      <w:pPr>
        <w:pStyle w:val="normal"/>
        <w:ind w:firstLine="85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5.3. Ініціатори включення інформації про нерухоме майно до Переліку звертаються до Виконавчого комітету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селищної ради </w:t>
      </w:r>
      <w:proofErr w:type="spellStart"/>
      <w:r>
        <w:rPr>
          <w:color w:val="000000"/>
          <w:sz w:val="28"/>
          <w:szCs w:val="28"/>
        </w:rPr>
        <w:t>Семенівського</w:t>
      </w:r>
      <w:proofErr w:type="spellEnd"/>
      <w:r>
        <w:rPr>
          <w:color w:val="000000"/>
          <w:sz w:val="28"/>
          <w:szCs w:val="28"/>
        </w:rPr>
        <w:t xml:space="preserve"> району Полтавської області із заявою про включення відповідного майна до Переліку. У заяві має міститися інформація про:</w:t>
      </w:r>
    </w:p>
    <w:p w:rsidR="00AD6932" w:rsidRDefault="00AD6932" w:rsidP="00AD6932">
      <w:pPr>
        <w:pStyle w:val="normal"/>
        <w:numPr>
          <w:ilvl w:val="0"/>
          <w:numId w:val="10"/>
        </w:numPr>
        <w:ind w:left="0" w:firstLine="85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ініціатора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повне найменування (для юридичних осіб) або прізвище, ім’я, по-батькові (для фізичних осіб);</w:t>
      </w:r>
    </w:p>
    <w:p w:rsidR="00AD6932" w:rsidRDefault="00AD6932" w:rsidP="00AD6932">
      <w:pPr>
        <w:pStyle w:val="normal"/>
        <w:numPr>
          <w:ilvl w:val="0"/>
          <w:numId w:val="10"/>
        </w:numPr>
        <w:ind w:left="0" w:firstLine="85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нерухоме майно та, місцезнаходження нерухомого майна, площа приміщення або частини приміщення, характеристики, фото, наявність рішень про проведення інвестиційного конкурсу;</w:t>
      </w:r>
    </w:p>
    <w:p w:rsidR="00AD6932" w:rsidRDefault="00AD6932" w:rsidP="00AD6932">
      <w:pPr>
        <w:pStyle w:val="normal"/>
        <w:numPr>
          <w:ilvl w:val="0"/>
          <w:numId w:val="10"/>
        </w:numPr>
        <w:ind w:left="0" w:firstLine="85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мета використання нерухомого майна;</w:t>
      </w:r>
    </w:p>
    <w:p w:rsidR="00AD6932" w:rsidRDefault="00AD6932" w:rsidP="00AD6932">
      <w:pPr>
        <w:pStyle w:val="normal"/>
        <w:numPr>
          <w:ilvl w:val="0"/>
          <w:numId w:val="10"/>
        </w:numPr>
        <w:ind w:left="0" w:firstLine="85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згоду на обробку персональних даних про ініціатора. </w:t>
      </w:r>
    </w:p>
    <w:p w:rsidR="00AD6932" w:rsidRDefault="00AD6932" w:rsidP="00AD6932">
      <w:pPr>
        <w:pStyle w:val="normal"/>
        <w:tabs>
          <w:tab w:val="left" w:pos="90"/>
          <w:tab w:val="left" w:pos="7308"/>
        </w:tabs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5.4. Виконавчий комітет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селищної ради </w:t>
      </w:r>
      <w:proofErr w:type="spellStart"/>
      <w:r>
        <w:rPr>
          <w:color w:val="000000"/>
          <w:sz w:val="28"/>
          <w:szCs w:val="28"/>
        </w:rPr>
        <w:t>Семенівського</w:t>
      </w:r>
      <w:proofErr w:type="spellEnd"/>
      <w:r>
        <w:rPr>
          <w:color w:val="000000"/>
          <w:sz w:val="28"/>
          <w:szCs w:val="28"/>
        </w:rPr>
        <w:t xml:space="preserve"> району Полтавської області розглядає заяви ініціаторів та приймає одне з таких рішень:</w:t>
      </w:r>
    </w:p>
    <w:p w:rsidR="00AD6932" w:rsidRDefault="00AD6932" w:rsidP="00AD6932">
      <w:pPr>
        <w:pStyle w:val="normal"/>
        <w:tabs>
          <w:tab w:val="left" w:pos="90"/>
          <w:tab w:val="left" w:pos="7308"/>
        </w:tabs>
        <w:ind w:left="85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доповнити Перелік інформацією про відповідне нерухоме майно;</w:t>
      </w:r>
    </w:p>
    <w:p w:rsidR="00AD6932" w:rsidRDefault="00AD6932" w:rsidP="00AD6932">
      <w:pPr>
        <w:pStyle w:val="normal"/>
        <w:tabs>
          <w:tab w:val="left" w:pos="90"/>
          <w:tab w:val="left" w:pos="7308"/>
        </w:tabs>
        <w:ind w:left="85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відмовити у включенні інформації про відповідне нерухоме майно до Переліку з підстав передбачених підпунктом 5.7 цього Положення.</w:t>
      </w:r>
    </w:p>
    <w:p w:rsidR="00AD6932" w:rsidRDefault="00AD6932" w:rsidP="00AD6932">
      <w:pPr>
        <w:pStyle w:val="normal"/>
        <w:tabs>
          <w:tab w:val="left" w:pos="90"/>
          <w:tab w:val="left" w:pos="7308"/>
        </w:tabs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5.5. Рішення зазначені в підпункті 5.4. цього Положення приймаються протягом одного календарного місяця  з дня отримання заяви ініціатора.</w:t>
      </w:r>
    </w:p>
    <w:p w:rsidR="00AD6932" w:rsidRDefault="00AD6932" w:rsidP="00AD6932">
      <w:pPr>
        <w:pStyle w:val="normal"/>
        <w:tabs>
          <w:tab w:val="left" w:pos="90"/>
          <w:tab w:val="left" w:pos="7308"/>
        </w:tabs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5.6. Виконавчий комітет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селищної ради </w:t>
      </w:r>
      <w:proofErr w:type="spellStart"/>
      <w:r>
        <w:rPr>
          <w:color w:val="000000"/>
          <w:sz w:val="28"/>
          <w:szCs w:val="28"/>
        </w:rPr>
        <w:t>Семенівського</w:t>
      </w:r>
      <w:proofErr w:type="spellEnd"/>
      <w:r>
        <w:rPr>
          <w:color w:val="000000"/>
          <w:sz w:val="28"/>
          <w:szCs w:val="28"/>
        </w:rPr>
        <w:t xml:space="preserve"> району Полтавської області протягом десяти робочих днів з дати прийняття рішення письмово повідомляє ініціатора про прийняте рішення. </w:t>
      </w:r>
    </w:p>
    <w:p w:rsidR="00AD6932" w:rsidRDefault="00AD6932" w:rsidP="00AD6932">
      <w:pPr>
        <w:pStyle w:val="normal"/>
        <w:tabs>
          <w:tab w:val="left" w:pos="90"/>
          <w:tab w:val="left" w:pos="7308"/>
        </w:tabs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5.7. Підставами для відмови у включенні інформації про нерухоме майно до Переліку є:</w:t>
      </w:r>
    </w:p>
    <w:p w:rsidR="00AD6932" w:rsidRDefault="00AD6932" w:rsidP="00AD6932">
      <w:pPr>
        <w:pStyle w:val="normal"/>
        <w:numPr>
          <w:ilvl w:val="0"/>
          <w:numId w:val="11"/>
        </w:numPr>
        <w:ind w:left="0" w:firstLine="85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прийнято рішення про приватизацію нерухомого майна;</w:t>
      </w:r>
    </w:p>
    <w:p w:rsidR="00AD6932" w:rsidRDefault="00AD6932" w:rsidP="00AD6932">
      <w:pPr>
        <w:pStyle w:val="normal"/>
        <w:numPr>
          <w:ilvl w:val="0"/>
          <w:numId w:val="11"/>
        </w:numPr>
        <w:ind w:left="0" w:firstLine="85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прийнято рішення про проведення інвестиційного конкурсу щодо об’єктів, до складу яких входить нерухоме майно; </w:t>
      </w:r>
    </w:p>
    <w:p w:rsidR="00AD6932" w:rsidRDefault="00AD6932" w:rsidP="00AD6932">
      <w:pPr>
        <w:pStyle w:val="normal"/>
        <w:numPr>
          <w:ilvl w:val="0"/>
          <w:numId w:val="11"/>
        </w:numPr>
        <w:ind w:left="0" w:firstLine="85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прийнято рішення про розміщення бюджетної установи;</w:t>
      </w:r>
    </w:p>
    <w:p w:rsidR="00AD6932" w:rsidRDefault="00AD6932" w:rsidP="00AD6932">
      <w:pPr>
        <w:pStyle w:val="normal"/>
        <w:numPr>
          <w:ilvl w:val="0"/>
          <w:numId w:val="11"/>
        </w:numPr>
        <w:ind w:left="0" w:firstLine="85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майно використовується </w:t>
      </w:r>
      <w:proofErr w:type="spellStart"/>
      <w:r>
        <w:rPr>
          <w:color w:val="000000"/>
          <w:sz w:val="28"/>
          <w:szCs w:val="28"/>
        </w:rPr>
        <w:t>підприємством-балансоутримувачем</w:t>
      </w:r>
      <w:proofErr w:type="spellEnd"/>
      <w:r>
        <w:rPr>
          <w:color w:val="000000"/>
          <w:sz w:val="28"/>
          <w:szCs w:val="28"/>
        </w:rPr>
        <w:t xml:space="preserve"> для потреб територіальної громади;</w:t>
      </w:r>
    </w:p>
    <w:p w:rsidR="00AD6932" w:rsidRDefault="00AD6932" w:rsidP="00AD6932">
      <w:pPr>
        <w:pStyle w:val="normal"/>
        <w:numPr>
          <w:ilvl w:val="0"/>
          <w:numId w:val="11"/>
        </w:numPr>
        <w:ind w:left="0" w:firstLine="85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невідповідність заявленої мети використання нерухомого майна  його цільовому призначенню або встановленим обмеженням щодо його використання, згідно з законодавством України;</w:t>
      </w:r>
    </w:p>
    <w:p w:rsidR="00AD6932" w:rsidRDefault="00AD6932" w:rsidP="00AD6932">
      <w:pPr>
        <w:pStyle w:val="normal"/>
        <w:numPr>
          <w:ilvl w:val="0"/>
          <w:numId w:val="11"/>
        </w:numPr>
        <w:ind w:left="0" w:firstLine="85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органи, зазначені в підпункті 5.8 цього Положення відмовили у погодженні;</w:t>
      </w:r>
    </w:p>
    <w:p w:rsidR="00AD6932" w:rsidRDefault="00AD6932" w:rsidP="00AD6932">
      <w:pPr>
        <w:pStyle w:val="normal"/>
        <w:numPr>
          <w:ilvl w:val="0"/>
          <w:numId w:val="11"/>
        </w:numPr>
        <w:ind w:left="0" w:firstLine="85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інші підстави, передбачені законодавством України.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5.8. Виконавчий комітет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селищної ради </w:t>
      </w:r>
      <w:proofErr w:type="spellStart"/>
      <w:r>
        <w:rPr>
          <w:color w:val="000000"/>
          <w:sz w:val="28"/>
          <w:szCs w:val="28"/>
        </w:rPr>
        <w:t>Семенівського</w:t>
      </w:r>
      <w:proofErr w:type="spellEnd"/>
      <w:r>
        <w:rPr>
          <w:color w:val="000000"/>
          <w:sz w:val="28"/>
          <w:szCs w:val="28"/>
        </w:rPr>
        <w:t xml:space="preserve"> району Полтавської області, протягом 10 робочих днів з дня реєстрації заяви про включення відповідного майна до Переліку, направляють запит щодо погодження включення нерухомого майна до Переліку:</w:t>
      </w:r>
    </w:p>
    <w:p w:rsidR="00AD6932" w:rsidRDefault="00AD6932" w:rsidP="00AD6932">
      <w:pPr>
        <w:pStyle w:val="normal"/>
        <w:numPr>
          <w:ilvl w:val="0"/>
          <w:numId w:val="12"/>
        </w:numPr>
        <w:ind w:left="0" w:firstLine="85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 Відділу освіти, сім’ї молоді та спорту виконавчого комітету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селищної ради щодо нерухомого майна закладів освіти; </w:t>
      </w:r>
    </w:p>
    <w:p w:rsidR="00AD6932" w:rsidRDefault="00AD6932" w:rsidP="00AD6932">
      <w:pPr>
        <w:pStyle w:val="normal"/>
        <w:numPr>
          <w:ilvl w:val="0"/>
          <w:numId w:val="12"/>
        </w:numPr>
        <w:ind w:left="0" w:firstLine="85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 відповідного органу охорони культурної спадщини, якщо нерухоме майно </w:t>
      </w:r>
      <w:proofErr w:type="spellStart"/>
      <w:r>
        <w:rPr>
          <w:color w:val="000000"/>
          <w:sz w:val="28"/>
          <w:szCs w:val="28"/>
        </w:rPr>
        <w:t>занесено</w:t>
      </w:r>
      <w:proofErr w:type="spellEnd"/>
      <w:r>
        <w:rPr>
          <w:color w:val="000000"/>
          <w:sz w:val="28"/>
          <w:szCs w:val="28"/>
        </w:rPr>
        <w:t xml:space="preserve"> до Державного реєстру нерухомих пам’яток України (далі - Реєстр).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5.9. Органи, які зазначені в підпункті 5.8. цього Положення, надають протягом 10 робочих днів з дня отримання запиту письмове погодження або заперечення щодо включення нерухомого майна до Переліку.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5.10. Якщо протягом 10 робочих днів з дня закінчення строку для надання письмового погодження або заперечення Виконавчим комітетом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селищної ради </w:t>
      </w:r>
      <w:proofErr w:type="spellStart"/>
      <w:r>
        <w:rPr>
          <w:color w:val="000000"/>
          <w:sz w:val="28"/>
          <w:szCs w:val="28"/>
        </w:rPr>
        <w:t>Семенівського</w:t>
      </w:r>
      <w:proofErr w:type="spellEnd"/>
      <w:r>
        <w:rPr>
          <w:color w:val="000000"/>
          <w:sz w:val="28"/>
          <w:szCs w:val="28"/>
        </w:rPr>
        <w:t xml:space="preserve"> району Полтавської області не отримано відповіді від органів зазначених в підпункті 5.8, включення об’єкту до Переліку вважається погодженим.</w:t>
      </w:r>
    </w:p>
    <w:p w:rsidR="00AD6932" w:rsidRDefault="00AD6932" w:rsidP="00AD6932">
      <w:pPr>
        <w:pStyle w:val="normal"/>
        <w:tabs>
          <w:tab w:val="left" w:pos="90"/>
          <w:tab w:val="left" w:pos="7308"/>
        </w:tabs>
        <w:jc w:val="center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tabs>
          <w:tab w:val="left" w:pos="90"/>
          <w:tab w:val="left" w:pos="7308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6. Ініціатива щодо оренди майна та порядок його передачі</w:t>
      </w:r>
    </w:p>
    <w:p w:rsidR="00AD6932" w:rsidRDefault="00AD6932" w:rsidP="00AD6932">
      <w:pPr>
        <w:pStyle w:val="normal"/>
        <w:tabs>
          <w:tab w:val="left" w:pos="90"/>
          <w:tab w:val="left" w:pos="7308"/>
        </w:tabs>
        <w:jc w:val="center"/>
        <w:rPr>
          <w:b/>
          <w:sz w:val="28"/>
          <w:szCs w:val="28"/>
        </w:rPr>
      </w:pP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 Ініціатива щодо оренди майна може виходити від:</w:t>
      </w:r>
    </w:p>
    <w:p w:rsidR="00AD6932" w:rsidRDefault="00AD6932" w:rsidP="00AD6932">
      <w:pPr>
        <w:pStyle w:val="normal"/>
        <w:numPr>
          <w:ilvl w:val="0"/>
          <w:numId w:val="13"/>
        </w:numPr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фізичних та юридичних осіб, які можуть бути орендарями;</w:t>
      </w:r>
    </w:p>
    <w:p w:rsidR="00AD6932" w:rsidRDefault="00AD6932" w:rsidP="00AD6932">
      <w:pPr>
        <w:pStyle w:val="normal"/>
        <w:numPr>
          <w:ilvl w:val="0"/>
          <w:numId w:val="13"/>
        </w:numPr>
        <w:contextualSpacing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підприємств-балансоутримувачів</w:t>
      </w:r>
      <w:proofErr w:type="spellEnd"/>
      <w:r>
        <w:rPr>
          <w:color w:val="000000"/>
          <w:sz w:val="28"/>
          <w:szCs w:val="28"/>
        </w:rPr>
        <w:t>.</w:t>
      </w:r>
    </w:p>
    <w:p w:rsidR="00AD6932" w:rsidRDefault="00AD6932" w:rsidP="00AD6932">
      <w:pPr>
        <w:pStyle w:val="normal"/>
        <w:ind w:firstLine="90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>
        <w:rPr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. Якщо орендодавцем є Виконавчий комітет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селищної ради </w:t>
      </w:r>
      <w:proofErr w:type="spellStart"/>
      <w:r>
        <w:rPr>
          <w:color w:val="000000"/>
          <w:sz w:val="28"/>
          <w:szCs w:val="28"/>
        </w:rPr>
        <w:t>Семенівського</w:t>
      </w:r>
      <w:proofErr w:type="spellEnd"/>
      <w:r>
        <w:rPr>
          <w:color w:val="000000"/>
          <w:sz w:val="28"/>
          <w:szCs w:val="28"/>
        </w:rPr>
        <w:t xml:space="preserve"> району Полтавської області,</w:t>
      </w:r>
      <w:r>
        <w:rPr>
          <w:sz w:val="28"/>
          <w:szCs w:val="28"/>
        </w:rPr>
        <w:t xml:space="preserve"> п</w:t>
      </w:r>
      <w:r>
        <w:rPr>
          <w:color w:val="000000"/>
          <w:sz w:val="28"/>
          <w:szCs w:val="28"/>
        </w:rPr>
        <w:t xml:space="preserve">ідприємства - </w:t>
      </w:r>
      <w:proofErr w:type="spellStart"/>
      <w:r>
        <w:rPr>
          <w:color w:val="000000"/>
          <w:sz w:val="28"/>
          <w:szCs w:val="28"/>
        </w:rPr>
        <w:t>балансоутримувачі</w:t>
      </w:r>
      <w:proofErr w:type="spellEnd"/>
      <w:r>
        <w:rPr>
          <w:color w:val="000000"/>
          <w:sz w:val="28"/>
          <w:szCs w:val="28"/>
        </w:rPr>
        <w:t xml:space="preserve"> подають орендодавцю заяву про оренду за формою та докумен</w:t>
      </w:r>
      <w:r>
        <w:rPr>
          <w:sz w:val="28"/>
          <w:szCs w:val="28"/>
        </w:rPr>
        <w:t>ти згідно з переліком (додаток 1 до цього Положення) щодо цілісних майнових комплексів, які закріплені за ними на праві господарського відання, нерухомого майна, загальна площа якого перевищує 100 квадратних метрів на одне підприємство та може бути передане в оренду, яке закріплене за ними на праві господарського відання або оперативного управління.</w:t>
      </w:r>
      <w:r>
        <w:rPr>
          <w:sz w:val="28"/>
          <w:szCs w:val="28"/>
        </w:rPr>
        <w:tab/>
      </w:r>
    </w:p>
    <w:p w:rsidR="00AD6932" w:rsidRDefault="00AD6932" w:rsidP="00AD6932">
      <w:pPr>
        <w:pStyle w:val="normal"/>
        <w:tabs>
          <w:tab w:val="left" w:pos="90"/>
          <w:tab w:val="left" w:pos="7308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6.3. Потенційний орендар, який бажає орендувати майно (далі – потенційний орендар), яке є в Переліку, надає Орендодавцю заяву про оренду вільного майна і супровідні документи за формою і переліком, згідно з Додатком 2 до цього Положення.</w:t>
      </w:r>
    </w:p>
    <w:p w:rsidR="00AD6932" w:rsidRDefault="00AD6932" w:rsidP="00AD6932">
      <w:pPr>
        <w:pStyle w:val="normal"/>
        <w:tabs>
          <w:tab w:val="left" w:pos="7308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Заява про оренду об’єкта реєструється відповідним Орендодавцем. </w:t>
      </w:r>
    </w:p>
    <w:p w:rsidR="00AD6932" w:rsidRDefault="00AD6932" w:rsidP="00AD6932">
      <w:pPr>
        <w:pStyle w:val="normal"/>
        <w:tabs>
          <w:tab w:val="left" w:pos="7308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6.5. У разі надходження однієї заяви про оренду певного об'єкта оренди, а іншої – про оренду частини цього об'єкта, Орендодавець розглядає заяву про передачу в оренду всього об'єкта, про що повідомляє іншого потенційного орендаря.</w:t>
      </w:r>
    </w:p>
    <w:p w:rsidR="00AD6932" w:rsidRDefault="00AD6932" w:rsidP="00AD6932">
      <w:pPr>
        <w:pStyle w:val="normal"/>
        <w:tabs>
          <w:tab w:val="left" w:pos="7308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6.6. Потенційний орендар, який бажає орендувати інше індивідуально визначене майно (крім нерухомого) надає Орендодавцю заяву про оренду відповідного майна в довільній формі.</w:t>
      </w:r>
      <w:r>
        <w:rPr>
          <w:sz w:val="28"/>
          <w:szCs w:val="28"/>
        </w:rPr>
        <w:tab/>
      </w:r>
    </w:p>
    <w:p w:rsidR="00AD6932" w:rsidRDefault="00AD6932" w:rsidP="00AD6932">
      <w:pPr>
        <w:pStyle w:val="normal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6.7. Орендодавці оприлюднюють оголошення про намір передати майно в оренду на </w:t>
      </w:r>
      <w:proofErr w:type="spellStart"/>
      <w:r>
        <w:rPr>
          <w:sz w:val="28"/>
          <w:szCs w:val="28"/>
        </w:rPr>
        <w:t>веб-порталі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Семенівської</w:t>
      </w:r>
      <w:proofErr w:type="spellEnd"/>
      <w:r>
        <w:rPr>
          <w:sz w:val="28"/>
          <w:szCs w:val="28"/>
        </w:rPr>
        <w:t xml:space="preserve"> об’єднаної територіальної громади та офіційних </w:t>
      </w:r>
      <w:proofErr w:type="spellStart"/>
      <w:r>
        <w:rPr>
          <w:sz w:val="28"/>
          <w:szCs w:val="28"/>
        </w:rPr>
        <w:t>веб-сторінках</w:t>
      </w:r>
      <w:proofErr w:type="spellEnd"/>
      <w:r>
        <w:rPr>
          <w:sz w:val="28"/>
          <w:szCs w:val="28"/>
        </w:rPr>
        <w:t xml:space="preserve"> орендодавців (у разі їх наявності).</w:t>
      </w:r>
    </w:p>
    <w:p w:rsidR="00AD6932" w:rsidRDefault="00AD6932" w:rsidP="00AD6932">
      <w:pPr>
        <w:pStyle w:val="normal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6.8. Оголошення про намір передати майно в оренду повинно містити таку інформацію: </w:t>
      </w:r>
    </w:p>
    <w:p w:rsidR="00AD6932" w:rsidRDefault="00AD6932" w:rsidP="00AD6932">
      <w:pPr>
        <w:pStyle w:val="normal"/>
        <w:numPr>
          <w:ilvl w:val="0"/>
          <w:numId w:val="14"/>
        </w:numPr>
        <w:ind w:left="0" w:firstLine="8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об’єкта оренди (місцезнаходження, площа, вартість майна);</w:t>
      </w:r>
    </w:p>
    <w:p w:rsidR="00AD6932" w:rsidRDefault="00AD6932" w:rsidP="00AD6932">
      <w:pPr>
        <w:pStyle w:val="normal"/>
        <w:numPr>
          <w:ilvl w:val="0"/>
          <w:numId w:val="14"/>
        </w:numPr>
        <w:ind w:left="0" w:firstLine="8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повна назва та місцезнаходження підприємства - </w:t>
      </w:r>
      <w:proofErr w:type="spellStart"/>
      <w:r>
        <w:rPr>
          <w:sz w:val="28"/>
          <w:szCs w:val="28"/>
        </w:rPr>
        <w:t>балансоутримувача</w:t>
      </w:r>
      <w:proofErr w:type="spellEnd"/>
      <w:r>
        <w:rPr>
          <w:sz w:val="28"/>
          <w:szCs w:val="28"/>
        </w:rPr>
        <w:t>;</w:t>
      </w:r>
    </w:p>
    <w:p w:rsidR="00AD6932" w:rsidRDefault="00AD6932" w:rsidP="00AD6932">
      <w:pPr>
        <w:pStyle w:val="normal"/>
        <w:numPr>
          <w:ilvl w:val="0"/>
          <w:numId w:val="14"/>
        </w:numPr>
        <w:ind w:left="0" w:firstLine="8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цільове використання об’єкта оренди;  </w:t>
      </w:r>
    </w:p>
    <w:p w:rsidR="00AD6932" w:rsidRDefault="00AD6932" w:rsidP="00AD6932">
      <w:pPr>
        <w:pStyle w:val="normal"/>
        <w:numPr>
          <w:ilvl w:val="0"/>
          <w:numId w:val="14"/>
        </w:numPr>
        <w:ind w:left="0" w:firstLine="8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строк оренди. </w:t>
      </w:r>
    </w:p>
    <w:p w:rsidR="00AD6932" w:rsidRDefault="00AD6932" w:rsidP="00AD6932">
      <w:pPr>
        <w:pStyle w:val="normal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6.9. Протягом 30 робочих днів з дня, наступного після розміщення оголошення на </w:t>
      </w:r>
      <w:proofErr w:type="spellStart"/>
      <w:r>
        <w:rPr>
          <w:sz w:val="28"/>
          <w:szCs w:val="28"/>
        </w:rPr>
        <w:t>веб-порталі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Семенівської</w:t>
      </w:r>
      <w:proofErr w:type="spellEnd"/>
      <w:r>
        <w:rPr>
          <w:sz w:val="28"/>
          <w:szCs w:val="28"/>
        </w:rPr>
        <w:t xml:space="preserve"> об’єднаної територіальної громади та офіційних </w:t>
      </w:r>
      <w:proofErr w:type="spellStart"/>
      <w:r>
        <w:rPr>
          <w:sz w:val="28"/>
          <w:szCs w:val="28"/>
        </w:rPr>
        <w:t>веб-сторінках</w:t>
      </w:r>
      <w:proofErr w:type="spellEnd"/>
      <w:r>
        <w:rPr>
          <w:sz w:val="28"/>
          <w:szCs w:val="28"/>
        </w:rPr>
        <w:t xml:space="preserve"> орендодавців (у разі їх наявності), орендодавець приймає заяви про намір взяти майно в оренду. Заяви про намір взяти майно в оренду подаються в довільній формі і мають містити інформацію:</w:t>
      </w:r>
    </w:p>
    <w:p w:rsidR="00AD6932" w:rsidRDefault="00AD6932" w:rsidP="00AD6932">
      <w:pPr>
        <w:pStyle w:val="normal"/>
        <w:numPr>
          <w:ilvl w:val="0"/>
          <w:numId w:val="15"/>
        </w:numPr>
        <w:ind w:left="0" w:firstLine="8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 заявника - повне найменування (для юридичних осіб) або прізвище, ім’я, по-батькові (для фізичних осіб);</w:t>
      </w:r>
    </w:p>
    <w:p w:rsidR="00AD6932" w:rsidRDefault="00AD6932" w:rsidP="00AD6932">
      <w:pPr>
        <w:pStyle w:val="normal"/>
        <w:numPr>
          <w:ilvl w:val="0"/>
          <w:numId w:val="15"/>
        </w:numPr>
        <w:ind w:left="0" w:firstLine="8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дату публікації оголошення та характеристику об’єкта оренди (місцезнаходження, площа, вартість майна);</w:t>
      </w:r>
    </w:p>
    <w:p w:rsidR="00AD6932" w:rsidRDefault="00AD6932" w:rsidP="00AD6932">
      <w:pPr>
        <w:pStyle w:val="normal"/>
        <w:numPr>
          <w:ilvl w:val="0"/>
          <w:numId w:val="15"/>
        </w:numPr>
        <w:ind w:left="0" w:firstLine="8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повідомлення про те, що заявник зацікавлений взяти майно, щодо якого вивчається попит, в оренду для використання його за цільовим призначенням, вказаним в оголошенні. Якщо оголошення містить посилання на можливість альтернативного використання приміщення, і заявник бажає використовувати майно за таким альтернативним призначенням, заява повинна містити інформацію про намір заявника використовувати майно за іншим цільовим призначенням;</w:t>
      </w:r>
    </w:p>
    <w:p w:rsidR="00AD6932" w:rsidRDefault="00AD6932" w:rsidP="00AD6932">
      <w:pPr>
        <w:pStyle w:val="normal"/>
        <w:numPr>
          <w:ilvl w:val="0"/>
          <w:numId w:val="15"/>
        </w:numPr>
        <w:ind w:left="0" w:firstLine="8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дату заяви; </w:t>
      </w:r>
    </w:p>
    <w:p w:rsidR="00AD6932" w:rsidRDefault="00AD6932" w:rsidP="00AD6932">
      <w:pPr>
        <w:pStyle w:val="normal"/>
        <w:numPr>
          <w:ilvl w:val="0"/>
          <w:numId w:val="15"/>
        </w:numPr>
        <w:ind w:left="0" w:firstLine="8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згоду на обробку персональних даних про ініціатора.</w:t>
      </w:r>
    </w:p>
    <w:p w:rsidR="00AD6932" w:rsidRDefault="00AD6932" w:rsidP="00AD6932">
      <w:pPr>
        <w:pStyle w:val="normal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6.10. Після публікації оголошення про намір передати майно в оренду </w:t>
      </w:r>
      <w:proofErr w:type="spellStart"/>
      <w:r>
        <w:rPr>
          <w:sz w:val="28"/>
          <w:szCs w:val="28"/>
        </w:rPr>
        <w:t>підприємства-балансоутримувачі</w:t>
      </w:r>
      <w:proofErr w:type="spellEnd"/>
      <w:r>
        <w:rPr>
          <w:sz w:val="28"/>
          <w:szCs w:val="28"/>
        </w:rPr>
        <w:t xml:space="preserve"> за заявами заявників, поданих протягом строку, передбаченого підпунктом 6.8, ознайомлюють їх з об'єктом оренди.</w:t>
      </w:r>
    </w:p>
    <w:p w:rsidR="00AD6932" w:rsidRDefault="00AD6932" w:rsidP="00AD6932">
      <w:pPr>
        <w:pStyle w:val="normal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6.11. Орендодавець розглядає інформацію про результати вивчення попиту протягом 10 робочих днів після закінчення строку приймання заяв про намір взяти майно в оренду. </w:t>
      </w:r>
    </w:p>
    <w:p w:rsidR="00AD6932" w:rsidRDefault="00AD6932" w:rsidP="00AD6932"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6.12. У випадку надходження двох і більше заяв орендодавець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оголошує конкурс на право оренди. </w:t>
      </w:r>
    </w:p>
    <w:p w:rsidR="00AD6932" w:rsidRDefault="00AD6932" w:rsidP="00AD6932">
      <w:pPr>
        <w:pStyle w:val="normal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6.13. У разі, якщо подано лише одну заяву, конкурс на право оренди не проводиться і договір оренди укладається з потенційним орендарем як з єдиним претендентом на підставі рішення, яке приймається: </w:t>
      </w:r>
    </w:p>
    <w:p w:rsidR="00AD6932" w:rsidRDefault="00AD6932" w:rsidP="00AD6932">
      <w:pPr>
        <w:pStyle w:val="normal"/>
        <w:ind w:firstLine="9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Семенівською</w:t>
      </w:r>
      <w:proofErr w:type="spellEnd"/>
      <w:r>
        <w:rPr>
          <w:sz w:val="28"/>
          <w:szCs w:val="28"/>
        </w:rPr>
        <w:t xml:space="preserve"> селищною радою – щодо цілісних майнових комплексів комунальних підприємств </w:t>
      </w:r>
      <w:proofErr w:type="spellStart"/>
      <w:r>
        <w:rPr>
          <w:sz w:val="28"/>
          <w:szCs w:val="28"/>
        </w:rPr>
        <w:t>Семенівської</w:t>
      </w:r>
      <w:proofErr w:type="spellEnd"/>
      <w:r>
        <w:rPr>
          <w:sz w:val="28"/>
          <w:szCs w:val="28"/>
        </w:rPr>
        <w:t xml:space="preserve"> об’єднаної  територіальної громади, їх структурних підрозділів та нерухомого майна, що не увійшло до статутних капіталів господарських товариств, створених у процесі приватизації (корпоратизації), а також нерухомого майна, що передається в оренду, загальна площа якого перевищує 100 квадратних метрів.</w:t>
      </w:r>
    </w:p>
    <w:p w:rsidR="00AD6932" w:rsidRDefault="00AD6932" w:rsidP="00AD6932">
      <w:pPr>
        <w:pStyle w:val="normal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Керівником комунального підприємства, установи та організації </w:t>
      </w:r>
      <w:proofErr w:type="spellStart"/>
      <w:r>
        <w:rPr>
          <w:sz w:val="28"/>
          <w:szCs w:val="28"/>
        </w:rPr>
        <w:t>Семенівської</w:t>
      </w:r>
      <w:proofErr w:type="spellEnd"/>
      <w:r>
        <w:rPr>
          <w:sz w:val="28"/>
          <w:szCs w:val="28"/>
        </w:rPr>
        <w:t xml:space="preserve"> об’єднаної  територіальної громади щодо майна, яке закріплено за ними на праві господарського відання або оперативного управління:</w:t>
      </w:r>
    </w:p>
    <w:p w:rsidR="00AD6932" w:rsidRDefault="00AD6932" w:rsidP="00AD6932">
      <w:pPr>
        <w:pStyle w:val="normal"/>
        <w:numPr>
          <w:ilvl w:val="0"/>
          <w:numId w:val="16"/>
        </w:numPr>
        <w:ind w:left="0" w:firstLine="8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щодо нерухомого майна загальна площа якого не перевищує 100 квадратних метрів на одне підприємство, установу, організацію;</w:t>
      </w:r>
    </w:p>
    <w:p w:rsidR="00AD6932" w:rsidRDefault="00AD6932" w:rsidP="00AD6932">
      <w:pPr>
        <w:pStyle w:val="normal"/>
        <w:numPr>
          <w:ilvl w:val="0"/>
          <w:numId w:val="16"/>
        </w:numPr>
        <w:ind w:left="0" w:firstLine="8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щодо нерухомого майна для організації та проведення науково-практичних, культурних, мистецьких, громадських, суспільних та політичних заходів на термін, що не перевищує 5 календарних днів, а також щодо майна, яке передається суб'єктам виборчого процесу з метою проведення публічних заходів (зборів, дебатів, дискусій) під час та на період виборчої кампанії; </w:t>
      </w:r>
    </w:p>
    <w:p w:rsidR="00AD6932" w:rsidRDefault="00AD6932" w:rsidP="00AD6932">
      <w:pPr>
        <w:pStyle w:val="normal"/>
        <w:numPr>
          <w:ilvl w:val="0"/>
          <w:numId w:val="16"/>
        </w:numPr>
        <w:ind w:left="0" w:firstLine="8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іншого окремого індивідуально визначеного майна.</w:t>
      </w:r>
    </w:p>
    <w:p w:rsidR="00AD6932" w:rsidRDefault="00AD6932" w:rsidP="00AD6932">
      <w:pPr>
        <w:pStyle w:val="normal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6.14. Якщо відповідно до п. 6.12  цього Положення прийняття рішення знаходиться в компетенції </w:t>
      </w:r>
      <w:proofErr w:type="spellStart"/>
      <w:r>
        <w:rPr>
          <w:sz w:val="28"/>
          <w:szCs w:val="28"/>
        </w:rPr>
        <w:t>Семенівської</w:t>
      </w:r>
      <w:proofErr w:type="spellEnd"/>
      <w:r>
        <w:rPr>
          <w:sz w:val="28"/>
          <w:szCs w:val="28"/>
        </w:rPr>
        <w:t xml:space="preserve"> селищної ради, Орендодавець готує проект рішення </w:t>
      </w:r>
      <w:proofErr w:type="spellStart"/>
      <w:r>
        <w:rPr>
          <w:sz w:val="28"/>
          <w:szCs w:val="28"/>
        </w:rPr>
        <w:t>Семенівської</w:t>
      </w:r>
      <w:proofErr w:type="spellEnd"/>
      <w:r>
        <w:rPr>
          <w:sz w:val="28"/>
          <w:szCs w:val="28"/>
        </w:rPr>
        <w:t xml:space="preserve"> селищної ради відповідно до Регламенту </w:t>
      </w:r>
      <w:proofErr w:type="spellStart"/>
      <w:r>
        <w:rPr>
          <w:sz w:val="28"/>
          <w:szCs w:val="28"/>
        </w:rPr>
        <w:t>Семенівської</w:t>
      </w:r>
      <w:proofErr w:type="spellEnd"/>
      <w:r>
        <w:rPr>
          <w:sz w:val="28"/>
          <w:szCs w:val="28"/>
        </w:rPr>
        <w:t xml:space="preserve"> селищної ради. </w:t>
      </w:r>
    </w:p>
    <w:p w:rsidR="00AD6932" w:rsidRDefault="00AD6932" w:rsidP="00AD6932">
      <w:pPr>
        <w:pStyle w:val="normal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6.15. </w:t>
      </w:r>
      <w:proofErr w:type="spellStart"/>
      <w:r>
        <w:rPr>
          <w:sz w:val="28"/>
          <w:szCs w:val="28"/>
        </w:rPr>
        <w:t>Семенівська</w:t>
      </w:r>
      <w:proofErr w:type="spellEnd"/>
      <w:r>
        <w:rPr>
          <w:sz w:val="28"/>
          <w:szCs w:val="28"/>
        </w:rPr>
        <w:t xml:space="preserve"> селищна рада або керівник комунального підприємства, установи та організації </w:t>
      </w:r>
      <w:proofErr w:type="spellStart"/>
      <w:r>
        <w:rPr>
          <w:sz w:val="28"/>
          <w:szCs w:val="28"/>
        </w:rPr>
        <w:t>Семенівської</w:t>
      </w:r>
      <w:proofErr w:type="spellEnd"/>
      <w:r>
        <w:rPr>
          <w:sz w:val="28"/>
          <w:szCs w:val="28"/>
        </w:rPr>
        <w:t xml:space="preserve"> об’єднаної  територіальної громади після прийняття рішення протягом 10 днів  інформують заявників про прийняті рішення. </w:t>
      </w:r>
    </w:p>
    <w:p w:rsidR="00AD6932" w:rsidRDefault="00AD6932" w:rsidP="00AD6932">
      <w:pPr>
        <w:pStyle w:val="normal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6.16. Особливості розгляду заяв про оренду без проведення конкурсу та прийняття рішень щодо передачі майна в оренду без проведення конкурсу, визначені пунктом 10 цього Положення.</w:t>
      </w: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7. Оцінка об'єкта оренди</w:t>
      </w: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b/>
          <w:sz w:val="28"/>
          <w:szCs w:val="28"/>
        </w:rPr>
      </w:pP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 Оцінка об'єкта оренди здійснюється відповідно до Методики оцінки об'єктів оренди, затвердженої Кабінетом Міністрів України (далі – Методика оцінки об’єктів оренди).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7.2. Оцінка об'єкта оренди передує укладенню договору оренди. У разі якщо на момент продовження дії договору оренди остання оцінка об'єкта оренди була зроблена більш як три роки тому, для продовження (поновлення) договору оренди проводиться оцінка об'єкта оренди.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7.3. Порядок проведення оцінки майна регулюється Законом України "Про оцінку майна, майнових прав та професійну оціночну діяльність в Україні" та іншими нормативно-правовими актами з оцінки майна.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7.4. Незалежна оцінка об’єкта оренди у випадках, встановлених Методикою оцінки об'єктів оренди, здійснюється суб’єктом оціночної діяльності – суб’єктом господарювання на підставі договору на проведення оцінки майна, укладеного між замовником оцінки – ініціатором щодо оренди майна (у випадках продовження (поновлення) дії договору оренди – орендарем) (далі – Замовник) та суб’єктом оціночної діяльності – суб’єктом господарювання.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7.5. Датою незалежної оцінки є останнє число місяця, який передує місяцю, у якому подається заява про оренду майна (продовження (поновлення)</w:t>
      </w:r>
      <w:r>
        <w:rPr>
          <w:color w:val="0000FF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дії договору оренди).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7.6. У разі коли проведення незалежної оцінки нерухомого майна не передбачене, для відображення в договорі оренди вартості об'єкта оренди здійснюється стандартизована оцінка зазначеного майна. 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Стандартизовану оцінку майна здійснює комісія із проведення стандартизованої оцінки об'єктів оренди, яка проводить оцінку майна за залишковою вартістю на підставі даних бухгалтерського обліку, утворена </w:t>
      </w:r>
      <w:proofErr w:type="spellStart"/>
      <w:r>
        <w:rPr>
          <w:color w:val="000000"/>
          <w:sz w:val="28"/>
          <w:szCs w:val="28"/>
        </w:rPr>
        <w:t>підприємством-балансоутримувачем</w:t>
      </w:r>
      <w:proofErr w:type="spellEnd"/>
      <w:r>
        <w:rPr>
          <w:color w:val="000000"/>
          <w:sz w:val="28"/>
          <w:szCs w:val="28"/>
        </w:rPr>
        <w:t xml:space="preserve"> орендованого майна .</w:t>
      </w:r>
    </w:p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7.7. Звіт про оцінку майна, а також акт про оцінку майна використовується для розрахунку розміру орендної плати, стартової орендної плати у разі проведення конкурсу та/або зазначення вартості об'єкта оренди у договорі.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7.8. Результати незалежної оцінки є чинними протягом шести місяців від дати оцінки, </w:t>
      </w:r>
      <w:r>
        <w:rPr>
          <w:color w:val="000000"/>
          <w:sz w:val="28"/>
          <w:szCs w:val="28"/>
          <w:highlight w:val="white"/>
        </w:rPr>
        <w:t>якщо інший строк не передбачений у звіті щодо незалежної оцінки,</w:t>
      </w:r>
      <w:r>
        <w:rPr>
          <w:color w:val="000000"/>
          <w:sz w:val="28"/>
          <w:szCs w:val="28"/>
        </w:rPr>
        <w:t xml:space="preserve"> а для договорів оренди, що укладаються на  короткий строк (не більше п'яти днів та без права продовження строку дії договору оренди) – один рік, якщо цей термін передбачено у звіті про оцінку майна.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7.9. Оригінал звіту про оцінку майна зберігається у орендодавця або </w:t>
      </w:r>
      <w:proofErr w:type="spellStart"/>
      <w:r>
        <w:rPr>
          <w:color w:val="000000"/>
          <w:sz w:val="28"/>
          <w:szCs w:val="28"/>
        </w:rPr>
        <w:t>підприємства-балансоутримувача</w:t>
      </w:r>
      <w:proofErr w:type="spellEnd"/>
      <w:r>
        <w:rPr>
          <w:color w:val="000000"/>
          <w:sz w:val="28"/>
          <w:szCs w:val="28"/>
        </w:rPr>
        <w:t xml:space="preserve"> протягом 3-х років після закінчення дії договору оренди. </w:t>
      </w:r>
    </w:p>
    <w:p w:rsidR="00AD6932" w:rsidRDefault="00AD6932" w:rsidP="00AD6932">
      <w:pPr>
        <w:pStyle w:val="normal"/>
        <w:jc w:val="center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jc w:val="center"/>
        <w:rPr>
          <w:ins w:id="0" w:author="Чинчик Сергій" w:date="2018-06-15T11:35:00Z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8. Орендна плата та інші платежі</w:t>
      </w:r>
    </w:p>
    <w:p w:rsidR="00AD6932" w:rsidRDefault="00AD6932" w:rsidP="00AD6932">
      <w:pPr>
        <w:pStyle w:val="normal"/>
        <w:jc w:val="center"/>
        <w:rPr>
          <w:b/>
          <w:sz w:val="28"/>
          <w:szCs w:val="28"/>
        </w:rPr>
      </w:pP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8.1. Орендна плата встановлюється у грошовій формі. Строки внесення орендної плати та її розмір, визначені згідно з цим Положенням, зазначаються у договорі оренди.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8.2. Початок нарахування орендної плати та інших платежів, пов'язаних з орендою майна, починається з дати підписання акта приймання-передачі об'єкта оренди, який підписується орендодавцем, орендарем та </w:t>
      </w:r>
      <w:proofErr w:type="spellStart"/>
      <w:r>
        <w:rPr>
          <w:color w:val="000000"/>
          <w:sz w:val="28"/>
          <w:szCs w:val="28"/>
        </w:rPr>
        <w:t>підприємством-балансоутримувачем</w:t>
      </w:r>
      <w:proofErr w:type="spellEnd"/>
      <w:r>
        <w:rPr>
          <w:color w:val="000000"/>
          <w:sz w:val="28"/>
          <w:szCs w:val="28"/>
        </w:rPr>
        <w:t>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8.3. Нарахування орендної плати та інших платежів, пов’язаних з орендою майна припиняється з дати підписання акта приймання-передачі об’єкта оренди орендарем та </w:t>
      </w:r>
      <w:proofErr w:type="spellStart"/>
      <w:r>
        <w:rPr>
          <w:color w:val="000000"/>
          <w:sz w:val="28"/>
          <w:szCs w:val="28"/>
        </w:rPr>
        <w:t>підприємством-балансоутримувачем</w:t>
      </w:r>
      <w:proofErr w:type="spellEnd"/>
      <w:r>
        <w:rPr>
          <w:color w:val="000000"/>
          <w:sz w:val="28"/>
          <w:szCs w:val="28"/>
        </w:rPr>
        <w:t xml:space="preserve"> у разі припинення договору оренди або з інших причин, передбачених законодавством України</w:t>
      </w:r>
      <w:r>
        <w:rPr>
          <w:i/>
          <w:color w:val="000000"/>
          <w:sz w:val="28"/>
          <w:szCs w:val="28"/>
        </w:rPr>
        <w:t>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8.4. Розмір орендної плати визначається: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8.4.1. У разі передачі в оренду майна на конкурсних засадах відповідно до конкурсних пропозицій переможця конкурсу на право оренди.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8.4.2. В інших випадках згідно з Методикою., </w:t>
      </w:r>
    </w:p>
    <w:p w:rsidR="00AD6932" w:rsidRDefault="00AD6932" w:rsidP="00AD6932">
      <w:pPr>
        <w:pStyle w:val="normal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8.5. </w:t>
      </w:r>
      <w:proofErr w:type="spellStart"/>
      <w:r>
        <w:rPr>
          <w:color w:val="000000"/>
          <w:sz w:val="28"/>
          <w:szCs w:val="28"/>
        </w:rPr>
        <w:t>Підприємства-балансоутримувачі</w:t>
      </w:r>
      <w:proofErr w:type="spellEnd"/>
      <w:r>
        <w:rPr>
          <w:color w:val="000000"/>
          <w:sz w:val="28"/>
          <w:szCs w:val="28"/>
        </w:rPr>
        <w:t xml:space="preserve"> які є орендарями за даним Положенням, є </w:t>
      </w:r>
      <w:proofErr w:type="spellStart"/>
      <w:r>
        <w:rPr>
          <w:color w:val="000000"/>
          <w:sz w:val="28"/>
          <w:szCs w:val="28"/>
        </w:rPr>
        <w:t>отримувачами</w:t>
      </w:r>
      <w:proofErr w:type="spellEnd"/>
      <w:r>
        <w:rPr>
          <w:color w:val="000000"/>
          <w:sz w:val="28"/>
          <w:szCs w:val="28"/>
        </w:rPr>
        <w:t xml:space="preserve"> орендної плати. Пропорції розподілу між бюджетом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 територіальної громади і </w:t>
      </w:r>
      <w:proofErr w:type="spellStart"/>
      <w:r>
        <w:rPr>
          <w:color w:val="000000"/>
          <w:sz w:val="28"/>
          <w:szCs w:val="28"/>
        </w:rPr>
        <w:t>підприємством-балансоутримувачем</w:t>
      </w:r>
      <w:proofErr w:type="spellEnd"/>
      <w:r>
        <w:rPr>
          <w:color w:val="000000"/>
          <w:sz w:val="28"/>
          <w:szCs w:val="28"/>
        </w:rPr>
        <w:t xml:space="preserve"> визначаються бюджетом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 територіальної громади на відповідний рік. Частина орендної плати, що підлягає перерахуванню до бюджету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 територіальної громади, розраховується від суми отриманої </w:t>
      </w:r>
      <w:proofErr w:type="spellStart"/>
      <w:r>
        <w:rPr>
          <w:color w:val="000000"/>
          <w:sz w:val="28"/>
          <w:szCs w:val="28"/>
        </w:rPr>
        <w:t>підприємством-балансоутримувачем</w:t>
      </w:r>
      <w:proofErr w:type="spellEnd"/>
      <w:r>
        <w:rPr>
          <w:color w:val="000000"/>
          <w:sz w:val="28"/>
          <w:szCs w:val="28"/>
        </w:rPr>
        <w:t xml:space="preserve"> орендної плати.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8.6. Орендар за користування об'єктом оренди сплачує орендну плату, витрати Орендодавця (</w:t>
      </w:r>
      <w:proofErr w:type="spellStart"/>
      <w:r>
        <w:rPr>
          <w:color w:val="000000"/>
          <w:sz w:val="28"/>
          <w:szCs w:val="28"/>
        </w:rPr>
        <w:t>підприємства-балансоутримувача</w:t>
      </w:r>
      <w:proofErr w:type="spellEnd"/>
      <w:r>
        <w:rPr>
          <w:color w:val="000000"/>
          <w:sz w:val="28"/>
          <w:szCs w:val="28"/>
        </w:rPr>
        <w:t>) на утримання орендованого майна та інші платежі, зазначені у підпункті 8.7 цього Положення, незалежно від результатів господарської діяльності.</w:t>
      </w:r>
      <w:r>
        <w:rPr>
          <w:color w:val="0000FF"/>
          <w:sz w:val="28"/>
          <w:szCs w:val="28"/>
        </w:rPr>
        <w:t xml:space="preserve"> 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разі несвоєчасної сплати орендної плати орендар сплачує, окрім суми боргу, пеню. Розмір пені визначається в договорі оренди і не може перевищувати розміру, встановленого законодавством України. Пеня зараховується на рахунок Орендодавця (</w:t>
      </w:r>
      <w:proofErr w:type="spellStart"/>
      <w:r>
        <w:rPr>
          <w:color w:val="000000"/>
          <w:sz w:val="28"/>
          <w:szCs w:val="28"/>
        </w:rPr>
        <w:t>підприємства-балансоутримувача</w:t>
      </w:r>
      <w:proofErr w:type="spellEnd"/>
      <w:r>
        <w:rPr>
          <w:color w:val="000000"/>
          <w:sz w:val="28"/>
          <w:szCs w:val="28"/>
        </w:rPr>
        <w:t xml:space="preserve">). Крім того, орендар згідно частини 2 статті 625 Цивільного кодексу України сплачує інфляційні витрати по заборгованості за весь час прострочення та 3 % річних від простроченої суми заборгованості. 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8.7. Крім орендної плати орендар сплачує: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8.7.1. Податки та збори у розмірах та порядку, визначених законодавством України.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8.7.2. Компенсацію витрат Орендодавця (</w:t>
      </w:r>
      <w:proofErr w:type="spellStart"/>
      <w:r>
        <w:rPr>
          <w:color w:val="000000"/>
          <w:sz w:val="28"/>
          <w:szCs w:val="28"/>
        </w:rPr>
        <w:t>підприємства-балансоутримувача</w:t>
      </w:r>
      <w:proofErr w:type="spellEnd"/>
      <w:r>
        <w:rPr>
          <w:color w:val="000000"/>
          <w:sz w:val="28"/>
          <w:szCs w:val="28"/>
        </w:rPr>
        <w:t>) за користування земельною ділянкою, на якій розташований об'єкт оренди, та плату за комунальні послуги відповідно до договорів, які укладаються між орендарем та Орендодавцем (</w:t>
      </w:r>
      <w:proofErr w:type="spellStart"/>
      <w:r>
        <w:rPr>
          <w:color w:val="000000"/>
          <w:sz w:val="28"/>
          <w:szCs w:val="28"/>
        </w:rPr>
        <w:t>підприємством-балансоутримувачем</w:t>
      </w:r>
      <w:proofErr w:type="spellEnd"/>
      <w:r>
        <w:rPr>
          <w:color w:val="000000"/>
          <w:sz w:val="28"/>
          <w:szCs w:val="28"/>
        </w:rPr>
        <w:t>) та/або відповідними особами, що надають такі послуги, а у разі встановлення орендної плати у розмірі 1 гривня на рік, компенсацію витрат Орендодавця (</w:t>
      </w:r>
      <w:proofErr w:type="spellStart"/>
      <w:r>
        <w:rPr>
          <w:color w:val="000000"/>
          <w:sz w:val="28"/>
          <w:szCs w:val="28"/>
        </w:rPr>
        <w:t>підприємства-балансоутримувача</w:t>
      </w:r>
      <w:proofErr w:type="spellEnd"/>
      <w:r>
        <w:rPr>
          <w:color w:val="000000"/>
          <w:sz w:val="28"/>
          <w:szCs w:val="28"/>
        </w:rPr>
        <w:t xml:space="preserve">) у </w:t>
      </w:r>
      <w:r>
        <w:rPr>
          <w:color w:val="000000"/>
          <w:sz w:val="28"/>
          <w:szCs w:val="28"/>
        </w:rPr>
        <w:lastRenderedPageBreak/>
        <w:t>розмірах визначених в договорах, які укладаються між орендарем та Орендодавцем;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8.7.3. Послуги страховика.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8.8. Розмір орендної плати може бути змінений: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погодженням сторін, окрім випадку зменшення орендної плати відповідно до підпункту 8.9 цього Положення;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вимогу однієї з сторін, якщо з незалежних від них обставин істотно змінився стан об'єкта оренди, а також в інших випадках, передбачених законодавством України.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8.9. У разі якщо орендар не може використовувати орендоване майно у зв’язку з необхідністю проведення ремонтних робіт, за його клопотанням рішенням орендодавця на період виконання ремонтних робіт орендна плата може бути зменшена на 50 відсотків для об’єктів площею до 100 кв. м на строк не більше 3 місяців, а для об’єктів площею більше 100 кв. м на строк не більше 6 місяців. 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Інформація щодо неможливості використання орендованого майна підтверджується відповідним актом, складеним орендарем та Орендодавцем (</w:t>
      </w:r>
      <w:proofErr w:type="spellStart"/>
      <w:r>
        <w:rPr>
          <w:color w:val="000000"/>
          <w:sz w:val="28"/>
          <w:szCs w:val="28"/>
        </w:rPr>
        <w:t>підприємством-балансоутримувачем</w:t>
      </w:r>
      <w:proofErr w:type="spellEnd"/>
      <w:r>
        <w:rPr>
          <w:color w:val="000000"/>
          <w:sz w:val="28"/>
          <w:szCs w:val="28"/>
        </w:rPr>
        <w:t>) 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Зменшена орендна плата, передбачена цим підпунктом, може бути встановлена один раз протягом строку дії договору оренди.</w:t>
      </w:r>
    </w:p>
    <w:p w:rsidR="00AD6932" w:rsidRDefault="00AD6932" w:rsidP="00AD6932">
      <w:pPr>
        <w:pStyle w:val="normal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8.10. Перерахунок орендної плати здійснюється Орендодавцем (</w:t>
      </w:r>
      <w:proofErr w:type="spellStart"/>
      <w:r>
        <w:rPr>
          <w:color w:val="000000"/>
          <w:sz w:val="28"/>
          <w:szCs w:val="28"/>
        </w:rPr>
        <w:t>підприємством-балансоутримувачем</w:t>
      </w:r>
      <w:proofErr w:type="spellEnd"/>
      <w:r>
        <w:rPr>
          <w:color w:val="000000"/>
          <w:sz w:val="28"/>
          <w:szCs w:val="28"/>
        </w:rPr>
        <w:t>)  після надання орендарем документів, що засвідчують обсяг виконаних робіт, дати початку та закінчення ремонтних робіт.</w:t>
      </w: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9. Порядок передачі майна в оренду на конкурсних засадах</w:t>
      </w:r>
    </w:p>
    <w:p w:rsidR="00AD6932" w:rsidRDefault="00AD6932" w:rsidP="00AD6932">
      <w:pPr>
        <w:pStyle w:val="normal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9.1. Передача майна здійснюється на конкурсних засадах, крім випадків, передбачених пунктом 10 цього Положення.</w:t>
      </w:r>
    </w:p>
    <w:p w:rsidR="00AD6932" w:rsidRDefault="00AD6932" w:rsidP="00AD6932">
      <w:pPr>
        <w:pStyle w:val="normal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9.2. Конкурс проводиться відповідно до Порядку проведення конкурсу на право оренди майна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  територіальної громади.</w:t>
      </w: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10. Порядок передачі в оренду майна без проведення конкурсу</w:t>
      </w:r>
    </w:p>
    <w:p w:rsidR="00AD6932" w:rsidRDefault="00AD6932" w:rsidP="00AD6932">
      <w:pPr>
        <w:pStyle w:val="normal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10.1. Передача в оренду майна без проведення конкурсу здійснюється у випадках, передбачених в абзаці четвертому, восьмому, дев’ятому частини четвертої статті 9 Закону України "Про оренду державного та комунального майна",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та інвалідам з метою використання під гаражі для спеціальних засобів пересування.</w:t>
      </w:r>
    </w:p>
    <w:p w:rsidR="00AD6932" w:rsidRDefault="00AD6932" w:rsidP="00AD6932">
      <w:pPr>
        <w:pStyle w:val="normal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10.2. Для розгляду питання щодо надання майна в оренду без проведення конкурсу особи, зазначені в абзацах четвертому, восьмому частини четвертої статті 9 Закону України "Про оренду державного та комунального майна", інваліди з метою використання під гаражі для спеціальних засобів пересування та суб’єкти виборчого процесу, зазначені в законах України "Про вибори народних депутатів України", "Про вибори Президента України", "Про місцеві вибори"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подають орендодавцю заяви про оренду за формою та документи згідно з переліком </w:t>
      </w:r>
      <w:r>
        <w:rPr>
          <w:sz w:val="28"/>
          <w:szCs w:val="28"/>
        </w:rPr>
        <w:t>(Додаток 3 до цього Положення).</w:t>
      </w:r>
    </w:p>
    <w:p w:rsidR="00AD6932" w:rsidRDefault="00AD6932" w:rsidP="00AD6932"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Заяви про оренду за формою та документи згідно з переліком (Додаток 3 до цього Положення), що надійшли до орендодавця після дати публікації оголошення про намір передати це майно в оренду, не розглядаються.</w:t>
      </w:r>
    </w:p>
    <w:p w:rsidR="00AD6932" w:rsidRDefault="00AD6932" w:rsidP="00AD6932"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10.3. Орендодавець протягом 15 робочих днів з дня надходження заяви розглядає надані заяви. </w:t>
      </w:r>
    </w:p>
    <w:p w:rsidR="00AD6932" w:rsidRDefault="00AD6932" w:rsidP="00AD6932"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10.4 Орендодавець письмово повідомляє заявнику про результати розгляду пропозицій.</w:t>
      </w: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11. Порядок укладення договору оренди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11.1. Орендодавець протягом десяти робочих днів з дати отримання рішення про передачу  майна в оренду готує проект договору оренди згідно з Типовим договором про передачу майна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  територіальної громади в оренду та надсилає його рекомендованим листом або вручає особисто під розписку орендарю.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11.2. Орендар протягом п’яти робочих днів підписує всі примірники договору оренди та надсилає їх рекомендованим листом або надає особисто орендодавцю.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11.3. У випадках, передбачених законодавством України, договір оренди підлягає нотаріальному посвідченню та державній реєстрації. Витрати за нотаріальне посвідчення та державну реєстрацію договору покладаються на орендаря.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11.4. У разі невиконання орендарем </w:t>
      </w:r>
      <w:proofErr w:type="spellStart"/>
      <w:r>
        <w:rPr>
          <w:color w:val="000000"/>
          <w:sz w:val="28"/>
          <w:szCs w:val="28"/>
        </w:rPr>
        <w:t>підпунків</w:t>
      </w:r>
      <w:proofErr w:type="spellEnd"/>
      <w:r>
        <w:rPr>
          <w:color w:val="000000"/>
          <w:sz w:val="28"/>
          <w:szCs w:val="28"/>
        </w:rPr>
        <w:t xml:space="preserve"> 11.3, 11.4 цього Положення орендодавець має право порушити питання про скасування рішення про передачу майна в оренду та повідомляє про це орендарю.</w:t>
      </w: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b/>
          <w:color w:val="000000"/>
          <w:sz w:val="28"/>
          <w:szCs w:val="28"/>
        </w:rPr>
      </w:pP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12. Передача майна в суборенду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12.1. Орендар має право передати майно в суборенду лише за рішенням Орендодавця, про що визначається договорі оренди.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12.2. Не допускається передача в суборенду цілісних майнових комплексів та об’єктів, які передані орендарям, зазначеним в абзаці четвертому частини четвертої статті 9 Закону України «Про оренду державного та комунального майна».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Зазначена норма не застосовується у випадках передачі в суборенду об'єктів оренди або їх частини бюджетними установами.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12.3. Строк дії договору суборенди не повинен перевищувати строку дії договору оренди.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12.4. З метою укладання договору суборенди потенційний суборендар звертається до відповідного орендодавця із письмовою заявою. 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12.5. Після отримання згоди орендодавця укладається договір суборенди між орендарем та суборендарем.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12.6. До договору суборенди застосовуються положення про договір оренди, в тому числі і щодо його істотних умов.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12.7. Суборендар сплачує орендарю орендну плату у розмірі, визначеному в договорі оренди. У разі перевищення орендної плати, яку сплачує суборендар, над орендною платою, встановленою орендарю, суборендар перераховує різницю до бюджету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 територіальної громади. </w:t>
      </w: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b/>
          <w:color w:val="000000"/>
          <w:sz w:val="28"/>
          <w:szCs w:val="28"/>
        </w:rPr>
      </w:pP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13. Порядок внесення змін до договору оренди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13.1. Внесення змін до договору оренди здійснюється за згодою сторін договору до закінчення терміну його дії.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13.2. З метою розгляду питання про внесення змін до договору оренди орендар подає Орендодавцю заяву, три підписані примірники додаткового договору про внесення змін до договору оренди та обґрунтування запропонованих змін.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Орендодавець розглядає подані документи. Якщо зміни до договору оренди не відносяться до тих, що передбачені підпунктом 13.3 цього Положення, протягом 30 робочих днів орендодавець підписує зміни до договору або відмовляє у внесенні запропонованих змін. 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Один примірник договору про внесення змін до договору оренди, підписаний Орендодавцем, або обґрунтована відмова в підписанні направляється Орендарю.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13.3. Для розгляду питання про внесення змін до істотних умов договору оренди орендар, не пізніше ніж за три місяці до дати закінчення договору, подає орендодавцю заяву та у випадках, визначених законом, звіт про оцінку об'єкта оренди у терміни, визначені договором оренди. Замовниками оцінки майна виступають особи, яким зазначене майно належить на законних підставах або у яких майно перебуває на законних підставах, а також ті, які замовляють проведення оцінки майна за дорученням зазначених осіб.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разі здійснення Орендарем ремонтних робіт об’єкту оренди, надається документ, що засвідчує вартість цих робіт.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13.4. Орендодавець протягом 30 робочих днів з дати отримання документів, приймає рішення про внесення змін до істотних умов договору оренди.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13.5. Орендарю може бути відмовлено в зміні істотних умов договору оренди у випадку, якщо: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орендоване майно необхідне для власних потреб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 територіальної громади;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орендар не виконував або порушував умови договору оренди, в тому числі в частині своєчасної сплати орендної плати, цільового використання об'єкта, страхування об‘єкта оренди;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орендар подав документи з порушенням терміну подання документів;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прийнято рішення про реконструкцію об'єкта нерухомості, у зв'язку з чим неможливе подальше використання об'єкта оренди;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об'єкт оренди необхідний для розміщення органів державної влади, органів місцевого самоврядування, державних та комунальних підприємств, установ, організацій;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прийнято рішення про включення об'єкта до переліку об'єктів комунальної власності, які не можуть бути об'єктами оренди;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прийнято рішення про приватизацію об'єкта оренди; 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відсутній звіт про оцінку об'єкта оренди, у випадках, визначених законом;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існують інші підстави, передбачені законом.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13.6. Зміни до договору оренди набирають чинності з дати їх підписання сторонами.</w:t>
      </w: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b/>
          <w:color w:val="000000"/>
          <w:sz w:val="28"/>
          <w:szCs w:val="28"/>
        </w:rPr>
      </w:pP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14. Поліпшення орендованого майна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14.1. Орендар має право за письмовою згодою Орендодавця за рахунок власних коштів здійснювати невід'ємні поліпшення орендованого майна.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15.</w:t>
      </w:r>
      <w:r>
        <w:rPr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. Процедура надання Орендарю згоди Орендодавця майна на здійснення невід'ємних </w:t>
      </w:r>
      <w:proofErr w:type="spellStart"/>
      <w:r>
        <w:rPr>
          <w:color w:val="000000"/>
          <w:sz w:val="28"/>
          <w:szCs w:val="28"/>
        </w:rPr>
        <w:t>поліпшень</w:t>
      </w:r>
      <w:proofErr w:type="spellEnd"/>
      <w:r>
        <w:rPr>
          <w:color w:val="000000"/>
          <w:sz w:val="28"/>
          <w:szCs w:val="28"/>
        </w:rPr>
        <w:t xml:space="preserve"> орендованого майна включає такі етапи:</w:t>
      </w:r>
    </w:p>
    <w:p w:rsidR="00AD6932" w:rsidRDefault="00AD6932" w:rsidP="00AD6932">
      <w:pPr>
        <w:pStyle w:val="normal"/>
        <w:numPr>
          <w:ilvl w:val="0"/>
          <w:numId w:val="17"/>
        </w:numPr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подання Орендарем заяви і документів;</w:t>
      </w:r>
    </w:p>
    <w:p w:rsidR="00AD6932" w:rsidRDefault="00AD6932" w:rsidP="00AD6932">
      <w:pPr>
        <w:pStyle w:val="normal"/>
        <w:numPr>
          <w:ilvl w:val="0"/>
          <w:numId w:val="17"/>
        </w:numPr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розгляд заяви і документів Орендаря;</w:t>
      </w:r>
    </w:p>
    <w:p w:rsidR="00AD6932" w:rsidRDefault="00AD6932" w:rsidP="00AD6932">
      <w:pPr>
        <w:pStyle w:val="normal"/>
        <w:numPr>
          <w:ilvl w:val="0"/>
          <w:numId w:val="17"/>
        </w:numPr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прийняття рішення про надання згоди або про відмову.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14.3. Для розгляду питання про надання згоди Орендарю на здійснення невід'ємних </w:t>
      </w:r>
      <w:proofErr w:type="spellStart"/>
      <w:r>
        <w:rPr>
          <w:color w:val="000000"/>
          <w:sz w:val="28"/>
          <w:szCs w:val="28"/>
        </w:rPr>
        <w:t>поліпшень</w:t>
      </w:r>
      <w:proofErr w:type="spellEnd"/>
      <w:r>
        <w:rPr>
          <w:color w:val="000000"/>
          <w:sz w:val="28"/>
          <w:szCs w:val="28"/>
        </w:rPr>
        <w:t xml:space="preserve"> орендованого майна орендар подає Орендодавцю заяву та такі документи: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опис </w:t>
      </w:r>
      <w:proofErr w:type="spellStart"/>
      <w:r>
        <w:rPr>
          <w:color w:val="000000"/>
          <w:sz w:val="28"/>
          <w:szCs w:val="28"/>
        </w:rPr>
        <w:t>поліпшень</w:t>
      </w:r>
      <w:proofErr w:type="spellEnd"/>
      <w:r>
        <w:rPr>
          <w:color w:val="000000"/>
          <w:sz w:val="28"/>
          <w:szCs w:val="28"/>
        </w:rPr>
        <w:t>, що передбачається здійснити, і кошторис витрат на їх проведення;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інформацію про доцільність здійснення </w:t>
      </w:r>
      <w:proofErr w:type="spellStart"/>
      <w:r>
        <w:rPr>
          <w:color w:val="000000"/>
          <w:sz w:val="28"/>
          <w:szCs w:val="28"/>
        </w:rPr>
        <w:t>поліпшень</w:t>
      </w:r>
      <w:proofErr w:type="spellEnd"/>
      <w:r>
        <w:rPr>
          <w:color w:val="000000"/>
          <w:sz w:val="28"/>
          <w:szCs w:val="28"/>
        </w:rPr>
        <w:t xml:space="preserve"> орендованого майна;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наявності – приписи органів пожежного нагляду, охорони праці тощо;</w:t>
      </w:r>
    </w:p>
    <w:p w:rsidR="00AD6932" w:rsidRDefault="00AD6932" w:rsidP="00AD6932">
      <w:pPr>
        <w:pStyle w:val="normal"/>
        <w:tabs>
          <w:tab w:val="left" w:pos="7308"/>
        </w:tabs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завірену копію проектно-кошторисної документації; </w:t>
      </w:r>
    </w:p>
    <w:p w:rsidR="00AD6932" w:rsidRDefault="00AD6932" w:rsidP="00AD6932">
      <w:pPr>
        <w:pStyle w:val="normal"/>
        <w:tabs>
          <w:tab w:val="left" w:pos="7308"/>
        </w:tabs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звіт за результатами експертизи кошторисної частини проектної документації на здійснення невід'ємних </w:t>
      </w:r>
      <w:proofErr w:type="spellStart"/>
      <w:r>
        <w:rPr>
          <w:color w:val="000000"/>
          <w:sz w:val="28"/>
          <w:szCs w:val="28"/>
        </w:rPr>
        <w:t>поліпшень</w:t>
      </w:r>
      <w:proofErr w:type="spellEnd"/>
      <w:r>
        <w:rPr>
          <w:color w:val="000000"/>
          <w:sz w:val="28"/>
          <w:szCs w:val="28"/>
        </w:rPr>
        <w:t>.</w:t>
      </w:r>
    </w:p>
    <w:p w:rsidR="00AD6932" w:rsidRDefault="00AD6932" w:rsidP="00AD6932">
      <w:pPr>
        <w:pStyle w:val="normal"/>
        <w:tabs>
          <w:tab w:val="left" w:pos="7308"/>
        </w:tabs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14.4.  Контроль за здійсненням невід'ємних </w:t>
      </w:r>
      <w:proofErr w:type="spellStart"/>
      <w:r>
        <w:rPr>
          <w:color w:val="000000"/>
          <w:sz w:val="28"/>
          <w:szCs w:val="28"/>
        </w:rPr>
        <w:t>поліпшень</w:t>
      </w:r>
      <w:proofErr w:type="spellEnd"/>
      <w:r>
        <w:rPr>
          <w:color w:val="000000"/>
          <w:sz w:val="28"/>
          <w:szCs w:val="28"/>
        </w:rPr>
        <w:t xml:space="preserve"> здійснюється орендодавцем.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14.5. Згода на здійснення </w:t>
      </w:r>
      <w:proofErr w:type="spellStart"/>
      <w:r>
        <w:rPr>
          <w:color w:val="000000"/>
          <w:sz w:val="28"/>
          <w:szCs w:val="28"/>
        </w:rPr>
        <w:t>поліпшень</w:t>
      </w:r>
      <w:proofErr w:type="spellEnd"/>
      <w:r>
        <w:rPr>
          <w:color w:val="000000"/>
          <w:sz w:val="28"/>
          <w:szCs w:val="28"/>
        </w:rPr>
        <w:t xml:space="preserve"> надається Орендодавцем протягом 30 календарних днів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 дня отримання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заяви та передбачених підпунктом 14.3 документів у формі листа, у якому міститься погодження на поліпшення орендованого майна. У листі вказується на необхідність першочергового використання амортизаційних відрахувань на орендоване майно для здійснення </w:t>
      </w:r>
      <w:proofErr w:type="spellStart"/>
      <w:r>
        <w:rPr>
          <w:color w:val="000000"/>
          <w:sz w:val="28"/>
          <w:szCs w:val="28"/>
        </w:rPr>
        <w:t>поліпшень</w:t>
      </w:r>
      <w:proofErr w:type="spellEnd"/>
      <w:r>
        <w:rPr>
          <w:color w:val="000000"/>
          <w:sz w:val="28"/>
          <w:szCs w:val="28"/>
        </w:rPr>
        <w:t xml:space="preserve">, які збільшують вартість орендованого  майна.  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Якщо Орендар у встановлений термін з урахуванням часу поштового обігу не отримав погодження Орендодавця на поліпшення орендованого майна, згода на здійснення </w:t>
      </w:r>
      <w:proofErr w:type="spellStart"/>
      <w:r>
        <w:rPr>
          <w:color w:val="000000"/>
          <w:sz w:val="28"/>
          <w:szCs w:val="28"/>
        </w:rPr>
        <w:t>поліпшень</w:t>
      </w:r>
      <w:proofErr w:type="spellEnd"/>
      <w:r>
        <w:rPr>
          <w:color w:val="000000"/>
          <w:sz w:val="28"/>
          <w:szCs w:val="28"/>
        </w:rPr>
        <w:t xml:space="preserve"> вважається не отриманою.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14.6. Після отримання згоди Орендар складає графік виконання робіт і подає його до Орендодавця.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14.7. Після здійснення невід'ємних </w:t>
      </w:r>
      <w:proofErr w:type="spellStart"/>
      <w:r>
        <w:rPr>
          <w:color w:val="000000"/>
          <w:sz w:val="28"/>
          <w:szCs w:val="28"/>
        </w:rPr>
        <w:t>поліпшень</w:t>
      </w:r>
      <w:proofErr w:type="spellEnd"/>
      <w:r>
        <w:rPr>
          <w:color w:val="000000"/>
          <w:sz w:val="28"/>
          <w:szCs w:val="28"/>
        </w:rPr>
        <w:t xml:space="preserve"> Орендар надає Орендодавцю інформацію про завершення виконання робіт з поданням копій підписаних замовником і підрядником актів приймання виконаних робіт та документів, що підтверджують оплату зазначених робіт.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14.8. Витрати Орендаря на здійснення невід'ємного поліпшення орендованого майна відшкодуванню Орендодавцем не підлягають. 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15. Контроль за використанням майна, переданого в оренду, </w:t>
      </w: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та виконанням умов договору оренди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15.1. Орендодавці (</w:t>
      </w:r>
      <w:proofErr w:type="spellStart"/>
      <w:r>
        <w:rPr>
          <w:color w:val="000000"/>
          <w:sz w:val="28"/>
          <w:szCs w:val="28"/>
        </w:rPr>
        <w:t>підприємства-балансоутримувачі</w:t>
      </w:r>
      <w:proofErr w:type="spellEnd"/>
      <w:r>
        <w:rPr>
          <w:color w:val="000000"/>
          <w:sz w:val="28"/>
          <w:szCs w:val="28"/>
        </w:rPr>
        <w:t>) здійснюють контроль за використанням майна, переданого в оренду, та документальний контроль своєчасності надходження орендної плати до бюджету.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здійснюється шляхом документальної або фактичної перевірки умов виконання договору оренди та використання орендованого майна. У разі необхідності до перевірок можуть залучатися представники відповідних органів державної виконавчої влади та депутати селищної ради.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Орендодавці здійснюють контроль за виконанням орендарями умов договору оренди і, у разі виникнення заборгованості з орендної плати або інших платежів, вживають заходи щодо стягнення заборгованості, в тому числі проводять відповідну претензійно-позовну роботу.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Орендодавці надають інформацію </w:t>
      </w:r>
      <w:proofErr w:type="spellStart"/>
      <w:r>
        <w:rPr>
          <w:color w:val="000000"/>
          <w:sz w:val="28"/>
          <w:szCs w:val="28"/>
        </w:rPr>
        <w:t>Семенівській</w:t>
      </w:r>
      <w:proofErr w:type="spellEnd"/>
      <w:r>
        <w:rPr>
          <w:color w:val="000000"/>
          <w:sz w:val="28"/>
          <w:szCs w:val="28"/>
        </w:rPr>
        <w:t xml:space="preserve"> селищній раді про сплату за оренду та про перерахування частини орендної плати до бюджету територіальної громади, а також про вжиті заходи щодо погашення заборгованості з орендної плати. 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15.2. Виконавчий комітет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селищної ради має право здійснювати планові та позапланові перевірки виконання умов договорів оренди майна. У процесі перевірки виконання умов договорів оренди може бути здійснена </w:t>
      </w:r>
      <w:proofErr w:type="spellStart"/>
      <w:r>
        <w:rPr>
          <w:color w:val="000000"/>
          <w:sz w:val="28"/>
          <w:szCs w:val="28"/>
        </w:rPr>
        <w:t>фото-</w:t>
      </w:r>
      <w:proofErr w:type="spellEnd"/>
      <w:r>
        <w:rPr>
          <w:color w:val="000000"/>
          <w:sz w:val="28"/>
          <w:szCs w:val="28"/>
        </w:rPr>
        <w:t xml:space="preserve">  або </w:t>
      </w:r>
      <w:proofErr w:type="spellStart"/>
      <w:r>
        <w:rPr>
          <w:color w:val="000000"/>
          <w:sz w:val="28"/>
          <w:szCs w:val="28"/>
        </w:rPr>
        <w:t>відеофіксація</w:t>
      </w:r>
      <w:proofErr w:type="spellEnd"/>
      <w:r>
        <w:rPr>
          <w:color w:val="000000"/>
          <w:sz w:val="28"/>
          <w:szCs w:val="28"/>
        </w:rPr>
        <w:t xml:space="preserve"> стану та умов використання об'єкта оренди.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15.3. Порушення умов договору оренди та суборенди є підставою для розірвання договору оренди або суборенди в установленому законодавством порядку.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firstLine="567"/>
        <w:jc w:val="both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Селищний голова                                                          Л. П, </w:t>
      </w:r>
      <w:proofErr w:type="spellStart"/>
      <w:r>
        <w:rPr>
          <w:color w:val="000000"/>
          <w:sz w:val="28"/>
          <w:szCs w:val="28"/>
        </w:rPr>
        <w:t>Милашевич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AD6932" w:rsidRDefault="00AD6932" w:rsidP="00AD6932">
      <w:pPr>
        <w:pStyle w:val="normal"/>
        <w:ind w:firstLine="567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firstLine="567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firstLine="567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firstLine="567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680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680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680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680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680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680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680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680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680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680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680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680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680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680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53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Додаток 1 </w:t>
      </w:r>
    </w:p>
    <w:p w:rsidR="00AD6932" w:rsidRDefault="00AD6932" w:rsidP="00AD6932">
      <w:pPr>
        <w:pStyle w:val="normal"/>
        <w:ind w:left="453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 Положення про оренду комунального майна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AD6932" w:rsidRDefault="00AD6932" w:rsidP="00AD6932">
      <w:pPr>
        <w:pStyle w:val="normal"/>
        <w:ind w:left="4536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об’єднаної територіальної громади</w:t>
      </w:r>
    </w:p>
    <w:p w:rsidR="00AD6932" w:rsidRDefault="00AD6932" w:rsidP="00AD6932">
      <w:pPr>
        <w:pStyle w:val="normal"/>
        <w:jc w:val="both"/>
        <w:rPr>
          <w:color w:val="000000"/>
          <w:sz w:val="24"/>
          <w:szCs w:val="24"/>
        </w:rPr>
      </w:pPr>
    </w:p>
    <w:p w:rsidR="00AD6932" w:rsidRDefault="00AD6932" w:rsidP="00AD6932">
      <w:pPr>
        <w:pStyle w:val="normal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Заява про оренду та перелік документів, які надаються </w:t>
      </w:r>
    </w:p>
    <w:p w:rsidR="00AD6932" w:rsidRDefault="00AD6932" w:rsidP="00AD6932">
      <w:pPr>
        <w:pStyle w:val="normal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комунальними підприємствами, установами, організаціями </w:t>
      </w:r>
    </w:p>
    <w:p w:rsidR="00AD6932" w:rsidRDefault="00AD6932" w:rsidP="00AD6932">
      <w:pPr>
        <w:pStyle w:val="normal"/>
        <w:jc w:val="center"/>
        <w:rPr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Семенівської</w:t>
      </w:r>
      <w:proofErr w:type="spellEnd"/>
      <w:r>
        <w:rPr>
          <w:b/>
          <w:color w:val="000000"/>
          <w:sz w:val="28"/>
          <w:szCs w:val="28"/>
        </w:rPr>
        <w:t xml:space="preserve"> об’єднаної територіальної громади, </w:t>
      </w:r>
    </w:p>
    <w:p w:rsidR="00AD6932" w:rsidRDefault="00AD6932" w:rsidP="00AD6932">
      <w:pPr>
        <w:pStyle w:val="normal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що мають намір передати майно в оренду</w:t>
      </w:r>
    </w:p>
    <w:p w:rsidR="00AD6932" w:rsidRDefault="00AD6932" w:rsidP="00AD6932">
      <w:pPr>
        <w:pStyle w:val="normal"/>
        <w:ind w:left="566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</w:t>
      </w:r>
    </w:p>
    <w:p w:rsidR="00AD6932" w:rsidRDefault="00AD6932" w:rsidP="00AD6932">
      <w:pPr>
        <w:pStyle w:val="normal"/>
        <w:ind w:left="5664"/>
        <w:rPr>
          <w:color w:val="000000"/>
          <w:sz w:val="18"/>
          <w:szCs w:val="18"/>
        </w:rPr>
      </w:pPr>
      <w:r>
        <w:rPr>
          <w:color w:val="000000"/>
          <w:sz w:val="24"/>
          <w:szCs w:val="24"/>
        </w:rPr>
        <w:t>______________________________</w:t>
      </w:r>
    </w:p>
    <w:p w:rsidR="00AD6932" w:rsidRDefault="00AD6932" w:rsidP="00AD6932">
      <w:pPr>
        <w:pStyle w:val="normal"/>
        <w:ind w:left="6372" w:firstLine="707"/>
        <w:rPr>
          <w:color w:val="000000"/>
          <w:sz w:val="16"/>
          <w:szCs w:val="16"/>
        </w:rPr>
      </w:pPr>
      <w:r>
        <w:rPr>
          <w:color w:val="000000"/>
          <w:sz w:val="18"/>
          <w:szCs w:val="18"/>
        </w:rPr>
        <w:t>(орендодавець)</w:t>
      </w:r>
    </w:p>
    <w:p w:rsidR="00AD6932" w:rsidRDefault="00AD6932" w:rsidP="00AD6932">
      <w:pPr>
        <w:pStyle w:val="normal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ЗАЯВА ПРО ОРЕНДУ 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Прошу здійснити заходи щодо передачі в оренду комунального майна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територіальної громади </w:t>
      </w:r>
    </w:p>
    <w:p w:rsidR="00AD6932" w:rsidRDefault="00AD6932" w:rsidP="00AD6932">
      <w:pPr>
        <w:pStyle w:val="normal"/>
        <w:ind w:firstLine="709"/>
        <w:jc w:val="center"/>
        <w:rPr>
          <w:color w:val="000000"/>
          <w:sz w:val="16"/>
          <w:szCs w:val="16"/>
        </w:rPr>
      </w:pPr>
    </w:p>
    <w:tbl>
      <w:tblPr>
        <w:tblW w:w="9990" w:type="dxa"/>
        <w:tblInd w:w="-30" w:type="dxa"/>
        <w:tblLayout w:type="fixed"/>
        <w:tblLook w:val="04A0"/>
      </w:tblPr>
      <w:tblGrid>
        <w:gridCol w:w="4965"/>
        <w:gridCol w:w="5025"/>
      </w:tblGrid>
      <w:tr w:rsidR="00AD6932" w:rsidTr="00AD6932">
        <w:trPr>
          <w:trHeight w:val="8580"/>
        </w:trPr>
        <w:tc>
          <w:tcPr>
            <w:tcW w:w="4963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AD6932" w:rsidRDefault="00AD6932">
            <w:pPr>
              <w:pStyle w:val="normal"/>
              <w:spacing w:before="360"/>
              <w:jc w:val="center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b/>
                <w:color w:val="000000"/>
                <w:sz w:val="28"/>
                <w:szCs w:val="28"/>
              </w:rPr>
              <w:t>ЗАЯВНИК</w:t>
            </w:r>
          </w:p>
          <w:p w:rsidR="00AD6932" w:rsidRDefault="00AD6932">
            <w:pPr>
              <w:pStyle w:val="normal"/>
              <w:jc w:val="center"/>
              <w:rPr>
                <w:color w:val="000000"/>
                <w:sz w:val="24"/>
                <w:szCs w:val="24"/>
                <w:u w:val="single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>Організаційна форма та повна назва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(заповнюється згідно із свідоцтвом про державну реєстрацію)</w:t>
            </w:r>
          </w:p>
          <w:p w:rsidR="00AD6932" w:rsidRDefault="00AD6932">
            <w:pPr>
              <w:pStyle w:val="normal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 _ _ _ _ _ _ _ _ _ _ _ _ _ _ _ _ _ _ _ _ _ _ _ _ _ _ _ _ _ _ _ _ _ _ _ _ _ _ _ _ _ _ _ _ _ _ _ _ _ _ _</w:t>
            </w:r>
          </w:p>
          <w:p w:rsidR="00AD6932" w:rsidRDefault="00AD6932">
            <w:pPr>
              <w:pStyle w:val="normal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 _ _ _ _ _ _ _ _ _ _ _ _ _ _ _ _ _ _ _ _ _ _ _ _ _</w:t>
            </w:r>
          </w:p>
          <w:p w:rsidR="00AD6932" w:rsidRDefault="00AD6932"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Ідентифікаційний код</w:t>
            </w:r>
          </w:p>
          <w:tbl>
            <w:tblPr>
              <w:tblW w:w="4560" w:type="dxa"/>
              <w:tblLayout w:type="fixed"/>
              <w:tblLook w:val="04A0"/>
            </w:tblPr>
            <w:tblGrid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74"/>
            </w:tblGrid>
            <w:tr w:rsidR="00AD6932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D6932" w:rsidRDefault="00AD6932"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Форма власності</w:t>
            </w:r>
            <w:r>
              <w:rPr>
                <w:b/>
                <w:color w:val="000000"/>
                <w:sz w:val="24"/>
                <w:szCs w:val="24"/>
              </w:rPr>
              <w:t xml:space="preserve"> __________________________</w:t>
            </w:r>
          </w:p>
          <w:p w:rsidR="00AD6932" w:rsidRDefault="00AD6932">
            <w:pPr>
              <w:pStyle w:val="normal"/>
              <w:jc w:val="center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</w:rPr>
              <w:t>(комунальна, державна, приватна)</w:t>
            </w:r>
          </w:p>
          <w:p w:rsidR="00AD6932" w:rsidRDefault="00AD6932">
            <w:pPr>
              <w:pStyle w:val="normal"/>
              <w:jc w:val="center"/>
              <w:rPr>
                <w:color w:val="000000"/>
                <w:sz w:val="10"/>
                <w:szCs w:val="10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16"/>
                <w:szCs w:val="16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10"/>
                <w:szCs w:val="10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Юридична адреса:</w:t>
            </w:r>
          </w:p>
          <w:p w:rsidR="00AD6932" w:rsidRDefault="00AD6932">
            <w:pPr>
              <w:pStyle w:val="normal"/>
              <w:jc w:val="center"/>
              <w:rPr>
                <w:color w:val="000000"/>
                <w:sz w:val="10"/>
                <w:szCs w:val="10"/>
                <w:u w:val="single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10"/>
                <w:szCs w:val="10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16"/>
                <w:szCs w:val="16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16"/>
                <w:szCs w:val="16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16"/>
                <w:szCs w:val="16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16"/>
                <w:szCs w:val="16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16"/>
                <w:szCs w:val="16"/>
              </w:rPr>
            </w:pPr>
          </w:p>
          <w:tbl>
            <w:tblPr>
              <w:tblW w:w="4575" w:type="dxa"/>
              <w:tblLayout w:type="fixed"/>
              <w:tblLook w:val="04A0"/>
            </w:tblPr>
            <w:tblGrid>
              <w:gridCol w:w="4575"/>
            </w:tblGrid>
            <w:tr w:rsidR="00AD6932">
              <w:tc>
                <w:tcPr>
                  <w:tcW w:w="4572" w:type="dxa"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Контактний телефон</w:t>
                  </w:r>
                </w:p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роб._______________________________</w:t>
                  </w:r>
                </w:p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10"/>
                      <w:szCs w:val="10"/>
                    </w:rPr>
                  </w:pP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моб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>._______________________________</w:t>
                  </w:r>
                </w:p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10"/>
                      <w:szCs w:val="10"/>
                    </w:rPr>
                  </w:pP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AD6932" w:rsidRDefault="00AD6932"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ind w:right="1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ОБ'ЄКТ 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tbl>
            <w:tblPr>
              <w:tblW w:w="4725" w:type="dxa"/>
              <w:tblLayout w:type="fixed"/>
              <w:tblLook w:val="04A0"/>
            </w:tblPr>
            <w:tblGrid>
              <w:gridCol w:w="4725"/>
            </w:tblGrid>
            <w:tr w:rsidR="00AD6932">
              <w:tc>
                <w:tcPr>
                  <w:tcW w:w="4732" w:type="dxa"/>
                  <w:hideMark/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 xml:space="preserve">Адреса: </w:t>
                  </w: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район: ________________________________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tbl>
            <w:tblPr>
              <w:tblW w:w="4575" w:type="dxa"/>
              <w:tblLayout w:type="fixed"/>
              <w:tblLook w:val="04A0"/>
            </w:tblPr>
            <w:tblGrid>
              <w:gridCol w:w="1516"/>
              <w:gridCol w:w="2339"/>
              <w:gridCol w:w="720"/>
            </w:tblGrid>
            <w:tr w:rsidR="00AD6932">
              <w:trPr>
                <w:trHeight w:val="660"/>
              </w:trPr>
              <w:tc>
                <w:tcPr>
                  <w:tcW w:w="1517" w:type="dxa"/>
                </w:tcPr>
                <w:p w:rsidR="00AD6932" w:rsidRDefault="00AD6932">
                  <w:pPr>
                    <w:pStyle w:val="normal"/>
                    <w:ind w:left="-31" w:firstLine="31"/>
                    <w:rPr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 xml:space="preserve">площа </w:t>
                  </w:r>
                </w:p>
              </w:tc>
              <w:tc>
                <w:tcPr>
                  <w:tcW w:w="23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кв.м</w:t>
                  </w:r>
                  <w:proofErr w:type="spellEnd"/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tbl>
            <w:tblPr>
              <w:tblW w:w="4725" w:type="dxa"/>
              <w:tblLayout w:type="fixed"/>
              <w:tblLook w:val="04A0"/>
            </w:tblPr>
            <w:tblGrid>
              <w:gridCol w:w="4725"/>
            </w:tblGrid>
            <w:tr w:rsidR="00AD6932">
              <w:tc>
                <w:tcPr>
                  <w:tcW w:w="4732" w:type="dxa"/>
                  <w:hideMark/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Пропозиції щодо використання:</w:t>
                  </w:r>
                </w:p>
              </w:tc>
            </w:tr>
          </w:tbl>
          <w:p w:rsidR="00AD6932" w:rsidRDefault="00AD6932">
            <w:pPr>
              <w:pStyle w:val="normal"/>
              <w:ind w:right="170"/>
              <w:rPr>
                <w:color w:val="000000"/>
                <w:sz w:val="24"/>
                <w:szCs w:val="24"/>
                <w:u w:val="single"/>
              </w:rPr>
            </w:pPr>
          </w:p>
          <w:p w:rsidR="00AD6932" w:rsidRDefault="00AD6932">
            <w:pPr>
              <w:pStyle w:val="normal"/>
              <w:ind w:right="17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>______________________________________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  <w:u w:val="single"/>
              </w:rPr>
            </w:pPr>
          </w:p>
          <w:tbl>
            <w:tblPr>
              <w:tblW w:w="4335" w:type="dxa"/>
              <w:tblLayout w:type="fixed"/>
              <w:tblLook w:val="04A0"/>
            </w:tblPr>
            <w:tblGrid>
              <w:gridCol w:w="1075"/>
              <w:gridCol w:w="1080"/>
              <w:gridCol w:w="2180"/>
            </w:tblGrid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Поверх</w:t>
                  </w: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Площа,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кв.м</w:t>
                  </w:r>
                  <w:proofErr w:type="spellEnd"/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Призначення</w:t>
                  </w: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 xml:space="preserve"> </w:t>
            </w:r>
          </w:p>
          <w:tbl>
            <w:tblPr>
              <w:tblW w:w="3870" w:type="dxa"/>
              <w:tblLayout w:type="fixed"/>
              <w:tblLook w:val="04A0"/>
            </w:tblPr>
            <w:tblGrid>
              <w:gridCol w:w="2053"/>
              <w:gridCol w:w="1817"/>
            </w:tblGrid>
            <w:tr w:rsidR="00AD6932">
              <w:trPr>
                <w:trHeight w:val="700"/>
              </w:trPr>
              <w:tc>
                <w:tcPr>
                  <w:tcW w:w="2057" w:type="dxa"/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Термін оренди</w:t>
                  </w:r>
                </w:p>
              </w:tc>
              <w:tc>
                <w:tcPr>
                  <w:tcW w:w="1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</w:tc>
      </w:tr>
      <w:tr w:rsidR="00AD6932" w:rsidTr="00AD6932">
        <w:trPr>
          <w:trHeight w:val="80"/>
        </w:trPr>
        <w:tc>
          <w:tcPr>
            <w:tcW w:w="4963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vAlign w:val="center"/>
            <w:hideMark/>
          </w:tcPr>
          <w:p w:rsidR="00AD6932" w:rsidRDefault="00AD6932">
            <w:pPr>
              <w:rPr>
                <w:color w:val="000000"/>
              </w:rPr>
            </w:pPr>
          </w:p>
        </w:tc>
        <w:tc>
          <w:tcPr>
            <w:tcW w:w="502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D6932" w:rsidRDefault="00AD6932">
            <w:pPr>
              <w:pStyle w:val="normal"/>
              <w:rPr>
                <w:color w:val="000000"/>
                <w:sz w:val="16"/>
                <w:szCs w:val="16"/>
              </w:rPr>
            </w:pPr>
          </w:p>
        </w:tc>
      </w:tr>
    </w:tbl>
    <w:p w:rsidR="00AD6932" w:rsidRDefault="00AD6932" w:rsidP="00AD6932">
      <w:pPr>
        <w:pStyle w:val="normal"/>
        <w:spacing w:before="120"/>
        <w:ind w:left="-567" w:firstLine="1276"/>
        <w:rPr>
          <w:color w:val="000000"/>
          <w:sz w:val="26"/>
          <w:szCs w:val="26"/>
        </w:rPr>
      </w:pPr>
      <w:r>
        <w:rPr>
          <w:b/>
          <w:color w:val="000000"/>
          <w:sz w:val="28"/>
          <w:szCs w:val="28"/>
        </w:rPr>
        <w:t xml:space="preserve">Керівник </w:t>
      </w:r>
      <w:r>
        <w:rPr>
          <w:b/>
          <w:color w:val="000000"/>
          <w:sz w:val="26"/>
          <w:szCs w:val="26"/>
        </w:rPr>
        <w:t xml:space="preserve">________________________________  </w:t>
      </w:r>
    </w:p>
    <w:p w:rsidR="00AD6932" w:rsidRDefault="00AD6932" w:rsidP="00AD6932">
      <w:pPr>
        <w:pStyle w:val="normal"/>
        <w:ind w:left="-567"/>
        <w:rPr>
          <w:color w:val="000000"/>
          <w:sz w:val="2"/>
          <w:szCs w:val="2"/>
        </w:rPr>
      </w:pP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  <w:t xml:space="preserve">                </w:t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</w:r>
      <w:r>
        <w:rPr>
          <w:color w:val="000000"/>
          <w:sz w:val="16"/>
          <w:szCs w:val="16"/>
        </w:rPr>
        <w:t>(П. І. П)</w:t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</w:r>
    </w:p>
    <w:p w:rsidR="00AD6932" w:rsidRDefault="00AD6932" w:rsidP="00AD6932">
      <w:pPr>
        <w:pStyle w:val="normal"/>
        <w:ind w:left="-567"/>
        <w:rPr>
          <w:color w:val="000000"/>
          <w:sz w:val="2"/>
          <w:szCs w:val="2"/>
        </w:rPr>
      </w:pPr>
    </w:p>
    <w:p w:rsidR="00AD6932" w:rsidRDefault="00AD6932" w:rsidP="00AD6932">
      <w:pPr>
        <w:pStyle w:val="normal"/>
        <w:ind w:left="141" w:firstLine="1275"/>
        <w:rPr>
          <w:color w:val="000000"/>
        </w:rPr>
      </w:pPr>
      <w:r>
        <w:rPr>
          <w:color w:val="000000"/>
        </w:rPr>
        <w:t>_____________</w:t>
      </w:r>
      <w:r>
        <w:rPr>
          <w:color w:val="000000"/>
        </w:rPr>
        <w:tab/>
        <w:t xml:space="preserve">  </w:t>
      </w:r>
      <w:r>
        <w:rPr>
          <w:color w:val="000000"/>
        </w:rPr>
        <w:tab/>
      </w:r>
      <w:r>
        <w:rPr>
          <w:color w:val="000000"/>
        </w:rPr>
        <w:tab/>
        <w:t>______________________</w:t>
      </w:r>
    </w:p>
    <w:p w:rsidR="00AD6932" w:rsidRDefault="00AD6932" w:rsidP="00AD6932">
      <w:pPr>
        <w:pStyle w:val="normal"/>
        <w:ind w:left="-567"/>
        <w:jc w:val="both"/>
        <w:rPr>
          <w:color w:val="000000"/>
        </w:rPr>
      </w:pPr>
      <w:r>
        <w:rPr>
          <w:color w:val="000000"/>
        </w:rPr>
        <w:t xml:space="preserve">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(М.П.)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 (підпис)</w:t>
      </w:r>
      <w:r>
        <w:rPr>
          <w:color w:val="000000"/>
        </w:rPr>
        <w:tab/>
      </w:r>
      <w:r>
        <w:rPr>
          <w:color w:val="000000"/>
        </w:rPr>
        <w:tab/>
      </w:r>
    </w:p>
    <w:p w:rsidR="00AD6932" w:rsidRDefault="00AD6932" w:rsidP="00AD6932">
      <w:pPr>
        <w:pStyle w:val="normal"/>
        <w:ind w:left="-567"/>
        <w:jc w:val="right"/>
        <w:rPr>
          <w:color w:val="000000"/>
          <w:sz w:val="16"/>
          <w:szCs w:val="16"/>
        </w:rPr>
      </w:pPr>
    </w:p>
    <w:tbl>
      <w:tblPr>
        <w:tblW w:w="9495" w:type="dxa"/>
        <w:tblInd w:w="-10" w:type="dxa"/>
        <w:tblLayout w:type="fixed"/>
        <w:tblLook w:val="04A0"/>
      </w:tblPr>
      <w:tblGrid>
        <w:gridCol w:w="468"/>
        <w:gridCol w:w="9027"/>
      </w:tblGrid>
      <w:tr w:rsidR="00AD6932" w:rsidTr="00AD6932">
        <w:trPr>
          <w:trHeight w:val="480"/>
        </w:trPr>
        <w:tc>
          <w:tcPr>
            <w:tcW w:w="948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Перелік документів, що додаються до заяви про оренду</w:t>
            </w:r>
          </w:p>
        </w:tc>
      </w:tr>
      <w:tr w:rsidR="00AD6932" w:rsidTr="00AD6932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Інформація про технічний стан об’єкта</w:t>
            </w:r>
            <w:r>
              <w:rPr>
                <w:color w:val="000000"/>
                <w:sz w:val="28"/>
                <w:szCs w:val="28"/>
                <w:vertAlign w:val="superscript"/>
              </w:rPr>
              <w:t>1)</w:t>
            </w:r>
          </w:p>
        </w:tc>
      </w:tr>
      <w:tr w:rsidR="00AD6932" w:rsidTr="00AD6932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Викопіювання з </w:t>
            </w:r>
            <w:proofErr w:type="spellStart"/>
            <w:r>
              <w:rPr>
                <w:color w:val="000000"/>
                <w:sz w:val="28"/>
                <w:szCs w:val="28"/>
              </w:rPr>
              <w:t>поповерхового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плану з визначенням об'єкта оренди, завірене підприємством-балансоутримувачем</w:t>
            </w:r>
            <w:r>
              <w:rPr>
                <w:color w:val="000000"/>
                <w:sz w:val="28"/>
                <w:szCs w:val="28"/>
                <w:vertAlign w:val="superscript"/>
              </w:rPr>
              <w:t>1)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AD6932" w:rsidTr="00AD6932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Звіт про оцінку майна</w:t>
            </w:r>
            <w:r>
              <w:rPr>
                <w:color w:val="000000"/>
                <w:sz w:val="28"/>
                <w:szCs w:val="28"/>
                <w:vertAlign w:val="superscript"/>
              </w:rPr>
              <w:t>1)</w:t>
            </w:r>
            <w:r>
              <w:rPr>
                <w:color w:val="000000"/>
                <w:sz w:val="28"/>
                <w:szCs w:val="28"/>
              </w:rPr>
              <w:t xml:space="preserve"> або акт оцінки майна у випадках, визначених Положенням</w:t>
            </w:r>
          </w:p>
        </w:tc>
      </w:tr>
      <w:tr w:rsidR="00AD6932" w:rsidTr="00AD6932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Розрахунок орендної плати за перший місяць оренди, підписаний керівником і головним бухгалтером підприємства-балансоутримувача</w:t>
            </w:r>
            <w:r>
              <w:rPr>
                <w:color w:val="000000"/>
                <w:sz w:val="28"/>
                <w:szCs w:val="28"/>
                <w:vertAlign w:val="superscript"/>
              </w:rPr>
              <w:t>1)</w:t>
            </w:r>
          </w:p>
        </w:tc>
      </w:tr>
      <w:tr w:rsidR="00AD6932" w:rsidTr="00AD6932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Розподільчий баланс (у разі оренди цілісного майнового комплексу структурного підрозділу)</w:t>
            </w:r>
            <w:r>
              <w:rPr>
                <w:color w:val="000000"/>
                <w:sz w:val="28"/>
                <w:szCs w:val="28"/>
                <w:vertAlign w:val="superscript"/>
              </w:rPr>
              <w:t xml:space="preserve"> 2)</w:t>
            </w:r>
          </w:p>
        </w:tc>
      </w:tr>
      <w:tr w:rsidR="00AD6932" w:rsidTr="00AD6932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Документи, які необхідно надати для нотаріального посвідчення договору оренди згідно з переліком, визначеним законодавством</w:t>
            </w:r>
            <w:r>
              <w:rPr>
                <w:color w:val="000000"/>
                <w:sz w:val="28"/>
                <w:szCs w:val="28"/>
                <w:vertAlign w:val="superscript"/>
              </w:rPr>
              <w:t xml:space="preserve"> 3)</w:t>
            </w:r>
          </w:p>
        </w:tc>
      </w:tr>
      <w:tr w:rsidR="00AD6932" w:rsidTr="00AD6932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Лист </w:t>
            </w:r>
            <w:proofErr w:type="spellStart"/>
            <w:r>
              <w:rPr>
                <w:color w:val="000000"/>
                <w:sz w:val="28"/>
                <w:szCs w:val="28"/>
              </w:rPr>
              <w:t>підприємства-балансоутримувача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про те, що об'єкт не є пам'яткою культурної спадщини </w:t>
            </w:r>
          </w:p>
        </w:tc>
      </w:tr>
      <w:tr w:rsidR="00AD6932" w:rsidTr="00AD6932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AD6932" w:rsidRDefault="00AD6932" w:rsidP="00AD6932">
      <w:pPr>
        <w:pStyle w:val="normal"/>
        <w:jc w:val="both"/>
        <w:rPr>
          <w:color w:val="000000"/>
          <w:sz w:val="26"/>
          <w:szCs w:val="26"/>
        </w:rPr>
      </w:pPr>
    </w:p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Примітка.</w:t>
      </w:r>
    </w:p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для оренди цілісного майнового комплексу комунального підприємства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територіальної громади, його структурного підрозділу не надається;</w:t>
      </w:r>
    </w:p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для оренди цілісного майнового комплексу комунального підприємства 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територіальної громади, його структурного підрозділу;</w:t>
      </w:r>
    </w:p>
    <w:p w:rsidR="00AD6932" w:rsidRDefault="00AD6932" w:rsidP="00AD6932"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для договорів, укладених на строк не менше ніж три роки;</w:t>
      </w:r>
    </w:p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документи, крім звіту про оцінку, повинні бути прошнуровані, пронумеровані та скріплені печаткою у разі її наявності.</w:t>
      </w:r>
      <w:r>
        <w:rPr>
          <w:color w:val="000000"/>
          <w:sz w:val="28"/>
          <w:szCs w:val="28"/>
        </w:rPr>
        <w:tab/>
      </w:r>
    </w:p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Дата</w:t>
      </w:r>
      <w:r>
        <w:rPr>
          <w:b/>
          <w:color w:val="000000"/>
          <w:sz w:val="28"/>
          <w:szCs w:val="28"/>
        </w:rPr>
        <w:t xml:space="preserve"> " _______" ____________  _______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>_____________________</w:t>
      </w:r>
    </w:p>
    <w:p w:rsidR="00AD6932" w:rsidRDefault="00AD6932" w:rsidP="00AD6932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785"/>
        </w:tabs>
        <w:jc w:val="both"/>
        <w:rPr>
          <w:color w:val="000000"/>
          <w:sz w:val="16"/>
          <w:szCs w:val="16"/>
        </w:rPr>
      </w:pPr>
      <w:r>
        <w:rPr>
          <w:b/>
          <w:color w:val="000000"/>
          <w:sz w:val="26"/>
          <w:szCs w:val="26"/>
        </w:rPr>
        <w:tab/>
        <w:t xml:space="preserve">    </w:t>
      </w:r>
      <w:r>
        <w:rPr>
          <w:color w:val="000000"/>
        </w:rPr>
        <w:t xml:space="preserve">(число)              (місяць)       </w:t>
      </w:r>
      <w:r>
        <w:rPr>
          <w:color w:val="000000"/>
        </w:rPr>
        <w:tab/>
        <w:t xml:space="preserve">          (рік)                                                               (підпис)</w:t>
      </w:r>
    </w:p>
    <w:p w:rsidR="00AD6932" w:rsidRDefault="00AD6932" w:rsidP="00AD6932">
      <w:pPr>
        <w:pStyle w:val="normal"/>
        <w:jc w:val="both"/>
        <w:rPr>
          <w:color w:val="000000"/>
          <w:sz w:val="16"/>
          <w:szCs w:val="16"/>
        </w:rPr>
      </w:pPr>
    </w:p>
    <w:p w:rsidR="00AD6932" w:rsidRDefault="00AD6932" w:rsidP="00AD6932">
      <w:pPr>
        <w:pStyle w:val="normal"/>
        <w:jc w:val="both"/>
        <w:rPr>
          <w:color w:val="000000"/>
          <w:sz w:val="16"/>
          <w:szCs w:val="16"/>
        </w:rPr>
      </w:pPr>
    </w:p>
    <w:p w:rsidR="00AD6932" w:rsidRDefault="00AD6932" w:rsidP="00AD6932">
      <w:pPr>
        <w:pStyle w:val="normal"/>
        <w:jc w:val="both"/>
        <w:rPr>
          <w:color w:val="000000"/>
          <w:sz w:val="16"/>
          <w:szCs w:val="16"/>
        </w:rPr>
      </w:pPr>
    </w:p>
    <w:p w:rsidR="00AD6932" w:rsidRDefault="00AD6932" w:rsidP="00AD6932">
      <w:pPr>
        <w:pStyle w:val="normal"/>
        <w:jc w:val="both"/>
        <w:rPr>
          <w:color w:val="000000"/>
          <w:sz w:val="24"/>
          <w:szCs w:val="24"/>
        </w:rPr>
      </w:pPr>
    </w:p>
    <w:p w:rsidR="00AD6932" w:rsidRDefault="00AD6932" w:rsidP="00AD6932">
      <w:pPr>
        <w:pStyle w:val="normal"/>
        <w:ind w:left="4956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956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956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956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956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956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956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536"/>
        <w:rPr>
          <w:color w:val="000000"/>
          <w:sz w:val="28"/>
          <w:szCs w:val="28"/>
        </w:rPr>
      </w:pPr>
      <w:r>
        <w:br w:type="page"/>
      </w:r>
      <w:r>
        <w:rPr>
          <w:color w:val="000000"/>
          <w:sz w:val="28"/>
          <w:szCs w:val="28"/>
        </w:rPr>
        <w:lastRenderedPageBreak/>
        <w:t>Додаток 2</w:t>
      </w:r>
      <w:r>
        <w:rPr>
          <w:color w:val="000000"/>
          <w:sz w:val="28"/>
          <w:szCs w:val="28"/>
        </w:rPr>
        <w:br/>
        <w:t xml:space="preserve">до Положення про оренду комунального майна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AD6932" w:rsidRDefault="00AD6932" w:rsidP="00AD6932">
      <w:pPr>
        <w:pStyle w:val="normal"/>
        <w:ind w:left="4536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об’єднаної територіальної громади</w:t>
      </w:r>
    </w:p>
    <w:p w:rsidR="00AD6932" w:rsidRDefault="00AD6932" w:rsidP="00AD6932">
      <w:pPr>
        <w:pStyle w:val="normal"/>
        <w:ind w:left="4956"/>
        <w:rPr>
          <w:color w:val="000000"/>
          <w:sz w:val="24"/>
          <w:szCs w:val="24"/>
        </w:rPr>
      </w:pPr>
    </w:p>
    <w:p w:rsidR="00AD6932" w:rsidRDefault="00AD6932" w:rsidP="00AD6932">
      <w:pPr>
        <w:pStyle w:val="normal"/>
        <w:jc w:val="center"/>
        <w:rPr>
          <w:color w:val="000000"/>
          <w:sz w:val="24"/>
          <w:szCs w:val="24"/>
        </w:rPr>
      </w:pPr>
    </w:p>
    <w:p w:rsidR="00AD6932" w:rsidRDefault="00AD6932" w:rsidP="00AD6932">
      <w:pPr>
        <w:pStyle w:val="normal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Заява про оренду та перелік документів,</w:t>
      </w:r>
      <w:r>
        <w:rPr>
          <w:b/>
          <w:color w:val="000000"/>
          <w:sz w:val="28"/>
          <w:szCs w:val="28"/>
        </w:rPr>
        <w:br/>
        <w:t xml:space="preserve">що надають фізичні та юридичні особи, </w:t>
      </w:r>
    </w:p>
    <w:p w:rsidR="00AD6932" w:rsidRDefault="00AD6932" w:rsidP="00AD6932">
      <w:pPr>
        <w:pStyle w:val="normal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які бажають укласти договір оренди майна</w:t>
      </w:r>
    </w:p>
    <w:p w:rsidR="00AD6932" w:rsidRDefault="00AD6932" w:rsidP="00AD6932">
      <w:pPr>
        <w:pStyle w:val="normal"/>
        <w:ind w:left="566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</w:t>
      </w:r>
    </w:p>
    <w:p w:rsidR="00AD6932" w:rsidRDefault="00AD6932" w:rsidP="00AD6932">
      <w:pPr>
        <w:pStyle w:val="normal"/>
        <w:ind w:left="5664"/>
        <w:rPr>
          <w:color w:val="000000"/>
          <w:sz w:val="18"/>
          <w:szCs w:val="18"/>
        </w:rPr>
      </w:pPr>
      <w:r>
        <w:rPr>
          <w:color w:val="000000"/>
          <w:sz w:val="24"/>
          <w:szCs w:val="24"/>
        </w:rPr>
        <w:t>______________________________</w:t>
      </w:r>
    </w:p>
    <w:p w:rsidR="00AD6932" w:rsidRDefault="00AD6932" w:rsidP="00AD6932">
      <w:pPr>
        <w:pStyle w:val="normal"/>
        <w:ind w:left="6372" w:firstLine="707"/>
        <w:rPr>
          <w:color w:val="000000"/>
          <w:sz w:val="16"/>
          <w:szCs w:val="16"/>
        </w:rPr>
      </w:pPr>
      <w:r>
        <w:rPr>
          <w:color w:val="000000"/>
          <w:sz w:val="18"/>
          <w:szCs w:val="18"/>
        </w:rPr>
        <w:t>(орендодавець)</w:t>
      </w:r>
    </w:p>
    <w:p w:rsidR="00AD6932" w:rsidRDefault="00AD6932" w:rsidP="00AD6932">
      <w:pPr>
        <w:pStyle w:val="normal"/>
        <w:ind w:left="5103"/>
        <w:rPr>
          <w:color w:val="000000"/>
          <w:sz w:val="16"/>
          <w:szCs w:val="16"/>
        </w:rPr>
      </w:pPr>
    </w:p>
    <w:p w:rsidR="00AD6932" w:rsidRDefault="00AD6932" w:rsidP="00AD6932">
      <w:pPr>
        <w:pStyle w:val="normal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ЗАЯВА ПРО ОРЕНДУ</w:t>
      </w:r>
    </w:p>
    <w:p w:rsidR="00AD6932" w:rsidRDefault="00AD6932" w:rsidP="00AD6932"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Прошу надати в оренду комунальне майно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 територіальної громади </w:t>
      </w:r>
    </w:p>
    <w:p w:rsidR="00AD6932" w:rsidRDefault="00AD6932" w:rsidP="00AD6932">
      <w:pPr>
        <w:pStyle w:val="normal"/>
        <w:ind w:firstLine="709"/>
        <w:jc w:val="center"/>
        <w:rPr>
          <w:color w:val="000000"/>
          <w:sz w:val="16"/>
          <w:szCs w:val="16"/>
        </w:rPr>
      </w:pPr>
    </w:p>
    <w:tbl>
      <w:tblPr>
        <w:tblW w:w="9915" w:type="dxa"/>
        <w:tblInd w:w="-30" w:type="dxa"/>
        <w:tblLayout w:type="fixed"/>
        <w:tblLook w:val="04A0"/>
      </w:tblPr>
      <w:tblGrid>
        <w:gridCol w:w="4961"/>
        <w:gridCol w:w="4954"/>
      </w:tblGrid>
      <w:tr w:rsidR="00AD6932" w:rsidTr="00AD6932">
        <w:trPr>
          <w:trHeight w:val="8580"/>
        </w:trPr>
        <w:tc>
          <w:tcPr>
            <w:tcW w:w="4963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AD6932" w:rsidRDefault="00AD6932"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b/>
                <w:color w:val="000000"/>
                <w:sz w:val="28"/>
                <w:szCs w:val="28"/>
              </w:rPr>
              <w:t>ЗАЯВНИК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  <w:u w:val="single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>Організаційна форма та повна назва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(заповнюється згідно із свідоцтвом про державну реєстрацію)</w:t>
            </w:r>
          </w:p>
          <w:p w:rsidR="00AD6932" w:rsidRDefault="00AD6932">
            <w:pPr>
              <w:pStyle w:val="normal"/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 _ _ _ _ _ _ _ _ _ _ _ _ _ _ _ _ _ _ _ _ _ _ _ _ _ _ _ _ _ _ _ _ _ _ _ _ _ _ _ _ _ _ _ _ _ _ _ _ _ _ _ </w:t>
            </w:r>
          </w:p>
          <w:p w:rsidR="00AD6932" w:rsidRDefault="00AD6932">
            <w:pPr>
              <w:pStyle w:val="normal"/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 _ _ _ _ _ _ _ _ _ _ _ _ _ _ _ _ _ _ _ _ _ _ _ _ _ 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Ідентифікаційний код</w:t>
            </w:r>
          </w:p>
          <w:tbl>
            <w:tblPr>
              <w:tblW w:w="4560" w:type="dxa"/>
              <w:tblLayout w:type="fixed"/>
              <w:tblLook w:val="04A0"/>
            </w:tblPr>
            <w:tblGrid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74"/>
            </w:tblGrid>
            <w:tr w:rsidR="00AD6932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Форма власності</w:t>
            </w:r>
            <w:r>
              <w:rPr>
                <w:b/>
                <w:color w:val="000000"/>
                <w:sz w:val="24"/>
                <w:szCs w:val="24"/>
              </w:rPr>
              <w:t xml:space="preserve"> __________________________</w:t>
            </w:r>
          </w:p>
          <w:p w:rsidR="00AD6932" w:rsidRDefault="00AD6932">
            <w:pPr>
              <w:pStyle w:val="normal"/>
              <w:rPr>
                <w:color w:val="000000"/>
                <w:sz w:val="10"/>
                <w:szCs w:val="10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                    </w:t>
            </w:r>
            <w:r>
              <w:rPr>
                <w:color w:val="000000"/>
              </w:rPr>
              <w:t>(комунальна, державна, приватна)</w:t>
            </w:r>
          </w:p>
          <w:p w:rsidR="00AD6932" w:rsidRDefault="00AD6932">
            <w:pPr>
              <w:pStyle w:val="normal"/>
              <w:rPr>
                <w:color w:val="000000"/>
                <w:sz w:val="10"/>
                <w:szCs w:val="10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16"/>
                <w:szCs w:val="16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Юридична адреса: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16"/>
                <w:szCs w:val="16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16"/>
                <w:szCs w:val="16"/>
              </w:rPr>
            </w:pPr>
          </w:p>
          <w:tbl>
            <w:tblPr>
              <w:tblW w:w="4575" w:type="dxa"/>
              <w:tblLayout w:type="fixed"/>
              <w:tblLook w:val="04A0"/>
            </w:tblPr>
            <w:tblGrid>
              <w:gridCol w:w="4575"/>
            </w:tblGrid>
            <w:tr w:rsidR="00AD6932">
              <w:tc>
                <w:tcPr>
                  <w:tcW w:w="4572" w:type="dxa"/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Контактний телефон </w:t>
                  </w:r>
                </w:p>
                <w:p w:rsidR="00AD6932" w:rsidRDefault="00AD6932">
                  <w:pPr>
                    <w:pStyle w:val="normal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роб._______________________________</w:t>
                  </w:r>
                </w:p>
                <w:p w:rsidR="00AD6932" w:rsidRDefault="00AD6932">
                  <w:pPr>
                    <w:pStyle w:val="normal"/>
                    <w:rPr>
                      <w:color w:val="000000"/>
                      <w:sz w:val="10"/>
                      <w:szCs w:val="10"/>
                    </w:rPr>
                  </w:pP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моб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>._______________________________</w:t>
                  </w:r>
                </w:p>
                <w:p w:rsidR="00AD6932" w:rsidRDefault="00AD6932">
                  <w:pPr>
                    <w:pStyle w:val="normal"/>
                    <w:rPr>
                      <w:color w:val="000000"/>
                      <w:sz w:val="10"/>
                      <w:szCs w:val="10"/>
                    </w:rPr>
                  </w:pP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</w:tc>
        <w:tc>
          <w:tcPr>
            <w:tcW w:w="4956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AD6932" w:rsidRDefault="00AD6932"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ОБ'ЄКТ </w:t>
            </w:r>
          </w:p>
          <w:tbl>
            <w:tblPr>
              <w:tblW w:w="4725" w:type="dxa"/>
              <w:tblLayout w:type="fixed"/>
              <w:tblLook w:val="04A0"/>
            </w:tblPr>
            <w:tblGrid>
              <w:gridCol w:w="4725"/>
            </w:tblGrid>
            <w:tr w:rsidR="00AD6932">
              <w:tc>
                <w:tcPr>
                  <w:tcW w:w="4732" w:type="dxa"/>
                  <w:hideMark/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 xml:space="preserve">Адреса: </w:t>
                  </w: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район: _________________________________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tbl>
            <w:tblPr>
              <w:tblW w:w="4575" w:type="dxa"/>
              <w:tblLayout w:type="fixed"/>
              <w:tblLook w:val="04A0"/>
            </w:tblPr>
            <w:tblGrid>
              <w:gridCol w:w="1516"/>
              <w:gridCol w:w="2339"/>
              <w:gridCol w:w="720"/>
            </w:tblGrid>
            <w:tr w:rsidR="00AD6932">
              <w:trPr>
                <w:trHeight w:val="660"/>
              </w:trPr>
              <w:tc>
                <w:tcPr>
                  <w:tcW w:w="1517" w:type="dxa"/>
                </w:tcPr>
                <w:p w:rsidR="00AD6932" w:rsidRDefault="00AD6932">
                  <w:pPr>
                    <w:pStyle w:val="normal"/>
                    <w:ind w:left="-31" w:firstLine="31"/>
                    <w:rPr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 xml:space="preserve">площа </w:t>
                  </w:r>
                </w:p>
              </w:tc>
              <w:tc>
                <w:tcPr>
                  <w:tcW w:w="23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кв.м</w:t>
                  </w:r>
                  <w:proofErr w:type="spellEnd"/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tbl>
            <w:tblPr>
              <w:tblW w:w="4725" w:type="dxa"/>
              <w:tblLayout w:type="fixed"/>
              <w:tblLook w:val="04A0"/>
            </w:tblPr>
            <w:tblGrid>
              <w:gridCol w:w="4725"/>
            </w:tblGrid>
            <w:tr w:rsidR="00AD6932">
              <w:tc>
                <w:tcPr>
                  <w:tcW w:w="4732" w:type="dxa"/>
                  <w:hideMark/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Пропозиція щодо цільового використання:</w:t>
                  </w:r>
                </w:p>
              </w:tc>
            </w:tr>
          </w:tbl>
          <w:p w:rsidR="00AD6932" w:rsidRDefault="00AD6932">
            <w:pPr>
              <w:pStyle w:val="normal"/>
              <w:ind w:right="170"/>
              <w:rPr>
                <w:color w:val="000000"/>
                <w:sz w:val="24"/>
                <w:szCs w:val="24"/>
                <w:u w:val="single"/>
              </w:rPr>
            </w:pPr>
          </w:p>
          <w:p w:rsidR="00AD6932" w:rsidRDefault="00AD6932">
            <w:pPr>
              <w:pStyle w:val="normal"/>
              <w:ind w:right="17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>______________________________________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  <w:u w:val="single"/>
              </w:rPr>
            </w:pPr>
          </w:p>
          <w:tbl>
            <w:tblPr>
              <w:tblW w:w="4335" w:type="dxa"/>
              <w:tblLayout w:type="fixed"/>
              <w:tblLook w:val="04A0"/>
            </w:tblPr>
            <w:tblGrid>
              <w:gridCol w:w="1075"/>
              <w:gridCol w:w="1080"/>
              <w:gridCol w:w="2180"/>
            </w:tblGrid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Поверх</w:t>
                  </w: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Площа,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кв.м</w:t>
                  </w:r>
                  <w:proofErr w:type="spellEnd"/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Цільове використання</w:t>
                  </w: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 xml:space="preserve"> </w:t>
            </w:r>
          </w:p>
          <w:tbl>
            <w:tblPr>
              <w:tblW w:w="3870" w:type="dxa"/>
              <w:tblLayout w:type="fixed"/>
              <w:tblLook w:val="04A0"/>
            </w:tblPr>
            <w:tblGrid>
              <w:gridCol w:w="2053"/>
              <w:gridCol w:w="1817"/>
            </w:tblGrid>
            <w:tr w:rsidR="00AD6932">
              <w:trPr>
                <w:trHeight w:val="700"/>
              </w:trPr>
              <w:tc>
                <w:tcPr>
                  <w:tcW w:w="2057" w:type="dxa"/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Термін оренди</w:t>
                  </w:r>
                </w:p>
              </w:tc>
              <w:tc>
                <w:tcPr>
                  <w:tcW w:w="1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</w:tc>
      </w:tr>
      <w:tr w:rsidR="00AD6932" w:rsidTr="00AD6932">
        <w:trPr>
          <w:trHeight w:val="160"/>
        </w:trPr>
        <w:tc>
          <w:tcPr>
            <w:tcW w:w="4963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vAlign w:val="center"/>
            <w:hideMark/>
          </w:tcPr>
          <w:p w:rsidR="00AD6932" w:rsidRDefault="00AD6932">
            <w:pPr>
              <w:rPr>
                <w:color w:val="000000"/>
              </w:rPr>
            </w:pPr>
          </w:p>
        </w:tc>
        <w:tc>
          <w:tcPr>
            <w:tcW w:w="495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D6932" w:rsidRDefault="00AD6932">
            <w:pPr>
              <w:pStyle w:val="normal"/>
              <w:rPr>
                <w:color w:val="000000"/>
                <w:sz w:val="16"/>
                <w:szCs w:val="16"/>
              </w:rPr>
            </w:pPr>
          </w:p>
        </w:tc>
      </w:tr>
    </w:tbl>
    <w:p w:rsidR="00AD6932" w:rsidRDefault="00AD6932" w:rsidP="00AD6932">
      <w:pPr>
        <w:pStyle w:val="normal"/>
        <w:spacing w:before="240"/>
        <w:ind w:left="-567" w:firstLine="1276"/>
        <w:rPr>
          <w:color w:val="000000"/>
          <w:sz w:val="26"/>
          <w:szCs w:val="26"/>
        </w:rPr>
      </w:pPr>
      <w:r>
        <w:rPr>
          <w:b/>
          <w:color w:val="000000"/>
          <w:sz w:val="28"/>
          <w:szCs w:val="28"/>
        </w:rPr>
        <w:t>Керівник</w:t>
      </w:r>
      <w:r>
        <w:rPr>
          <w:b/>
          <w:color w:val="000000"/>
          <w:sz w:val="26"/>
          <w:szCs w:val="26"/>
        </w:rPr>
        <w:t xml:space="preserve"> ________________________________  </w:t>
      </w:r>
    </w:p>
    <w:p w:rsidR="00AD6932" w:rsidRDefault="00AD6932" w:rsidP="00AD6932">
      <w:pPr>
        <w:pStyle w:val="normal"/>
        <w:ind w:left="-567"/>
        <w:rPr>
          <w:color w:val="000000"/>
          <w:sz w:val="2"/>
          <w:szCs w:val="2"/>
        </w:rPr>
      </w:pP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  <w:t xml:space="preserve">                </w:t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</w:r>
      <w:r>
        <w:rPr>
          <w:color w:val="000000"/>
          <w:sz w:val="16"/>
          <w:szCs w:val="16"/>
        </w:rPr>
        <w:t>(П. І. П)</w:t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</w:r>
    </w:p>
    <w:p w:rsidR="00AD6932" w:rsidRDefault="00AD6932" w:rsidP="00AD6932">
      <w:pPr>
        <w:pStyle w:val="normal"/>
        <w:ind w:left="-567"/>
        <w:rPr>
          <w:color w:val="000000"/>
          <w:sz w:val="2"/>
          <w:szCs w:val="2"/>
        </w:rPr>
      </w:pPr>
    </w:p>
    <w:p w:rsidR="00AD6932" w:rsidRDefault="00AD6932" w:rsidP="00AD6932">
      <w:pPr>
        <w:pStyle w:val="normal"/>
        <w:ind w:left="141" w:firstLine="1275"/>
        <w:rPr>
          <w:color w:val="000000"/>
          <w:sz w:val="6"/>
          <w:szCs w:val="6"/>
        </w:rPr>
      </w:pPr>
      <w:r>
        <w:rPr>
          <w:color w:val="000000"/>
        </w:rPr>
        <w:t>_______________</w:t>
      </w:r>
      <w:r>
        <w:rPr>
          <w:color w:val="000000"/>
        </w:rPr>
        <w:tab/>
      </w:r>
      <w:r>
        <w:rPr>
          <w:color w:val="000000"/>
        </w:rPr>
        <w:tab/>
        <w:t>______________________</w:t>
      </w:r>
    </w:p>
    <w:p w:rsidR="00AD6932" w:rsidRDefault="00AD6932" w:rsidP="00AD6932">
      <w:pPr>
        <w:pStyle w:val="normal"/>
        <w:ind w:left="-567"/>
        <w:jc w:val="both"/>
        <w:rPr>
          <w:color w:val="000000"/>
        </w:rPr>
      </w:pPr>
      <w:r>
        <w:rPr>
          <w:b/>
          <w:color w:val="000000"/>
          <w:sz w:val="6"/>
          <w:szCs w:val="6"/>
        </w:rPr>
        <w:t xml:space="preserve">         </w:t>
      </w:r>
      <w:r>
        <w:rPr>
          <w:b/>
          <w:color w:val="000000"/>
          <w:sz w:val="6"/>
          <w:szCs w:val="6"/>
        </w:rPr>
        <w:tab/>
      </w:r>
      <w:r>
        <w:rPr>
          <w:b/>
          <w:color w:val="000000"/>
          <w:sz w:val="6"/>
          <w:szCs w:val="6"/>
        </w:rPr>
        <w:tab/>
      </w:r>
      <w:r>
        <w:rPr>
          <w:b/>
          <w:color w:val="000000"/>
          <w:sz w:val="6"/>
          <w:szCs w:val="6"/>
        </w:rPr>
        <w:tab/>
        <w:t xml:space="preserve">        </w:t>
      </w:r>
      <w:r>
        <w:rPr>
          <w:color w:val="000000"/>
        </w:rPr>
        <w:t xml:space="preserve">        (М.П.)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 (підпис)</w:t>
      </w:r>
      <w:r>
        <w:rPr>
          <w:color w:val="000000"/>
        </w:rPr>
        <w:tab/>
      </w:r>
      <w:r>
        <w:rPr>
          <w:color w:val="000000"/>
        </w:rPr>
        <w:tab/>
      </w:r>
    </w:p>
    <w:tbl>
      <w:tblPr>
        <w:tblW w:w="9495" w:type="dxa"/>
        <w:tblInd w:w="-10" w:type="dxa"/>
        <w:tblLayout w:type="fixed"/>
        <w:tblLook w:val="04A0"/>
      </w:tblPr>
      <w:tblGrid>
        <w:gridCol w:w="648"/>
        <w:gridCol w:w="8847"/>
      </w:tblGrid>
      <w:tr w:rsidR="00AD6932" w:rsidTr="00AD6932">
        <w:trPr>
          <w:trHeight w:val="560"/>
        </w:trPr>
        <w:tc>
          <w:tcPr>
            <w:tcW w:w="948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Перелік документів, що додаються до заяви про оренду</w:t>
            </w:r>
          </w:p>
        </w:tc>
      </w:tr>
      <w:tr w:rsidR="00AD6932" w:rsidTr="00AD693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8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Копія ліцензії на здійснення юридичною особою окремого виду діяльності, якщо це передбачено законом (завірена заявником)</w:t>
            </w:r>
          </w:p>
        </w:tc>
      </w:tr>
      <w:tr w:rsidR="00AD6932" w:rsidTr="00AD693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8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Річна фінансова звітність (форми № 1, 2, 3)</w:t>
            </w:r>
            <w:r>
              <w:rPr>
                <w:color w:val="000000"/>
                <w:sz w:val="28"/>
                <w:szCs w:val="28"/>
                <w:vertAlign w:val="superscript"/>
              </w:rPr>
              <w:t xml:space="preserve"> 1)</w:t>
            </w:r>
          </w:p>
        </w:tc>
      </w:tr>
      <w:tr w:rsidR="00AD6932" w:rsidTr="00AD693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8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Копія паспорта (стор. 1, 2, 11) та копія ідентифікаційного номеру для фізичної особи (завірені заявником)</w:t>
            </w:r>
          </w:p>
        </w:tc>
      </w:tr>
      <w:tr w:rsidR="00AD6932" w:rsidTr="00AD693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8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Розподільчий баланс (у разі оренди цілісного майнового комплексу структурного підрозділу)</w:t>
            </w:r>
            <w:r>
              <w:rPr>
                <w:color w:val="000000"/>
                <w:sz w:val="28"/>
                <w:szCs w:val="28"/>
                <w:vertAlign w:val="superscript"/>
              </w:rPr>
              <w:t xml:space="preserve"> 2)</w:t>
            </w:r>
          </w:p>
        </w:tc>
      </w:tr>
      <w:tr w:rsidR="00AD6932" w:rsidTr="00AD693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8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Звіт про оцінку майна або акт оцінки майна у випадках, визначених положенням </w:t>
            </w:r>
            <w:r>
              <w:rPr>
                <w:color w:val="000000"/>
                <w:sz w:val="28"/>
                <w:szCs w:val="28"/>
                <w:vertAlign w:val="superscript"/>
              </w:rPr>
              <w:t>3)</w:t>
            </w:r>
          </w:p>
        </w:tc>
      </w:tr>
      <w:tr w:rsidR="00AD6932" w:rsidTr="00AD693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8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Документи, які необхідно надати для нотаріального посвідчення договору оренди згідно з переліком, визначеним законодавством</w:t>
            </w:r>
            <w:r>
              <w:rPr>
                <w:color w:val="000000"/>
                <w:sz w:val="28"/>
                <w:szCs w:val="28"/>
                <w:vertAlign w:val="superscript"/>
              </w:rPr>
              <w:t xml:space="preserve"> 4)</w:t>
            </w:r>
          </w:p>
        </w:tc>
      </w:tr>
      <w:tr w:rsidR="00AD6932" w:rsidTr="00AD693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8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Звіт про екологічний аудит (у випадках, передбачених законодавством України)</w:t>
            </w:r>
            <w:r>
              <w:rPr>
                <w:color w:val="000000"/>
                <w:sz w:val="28"/>
                <w:szCs w:val="28"/>
                <w:vertAlign w:val="superscript"/>
              </w:rPr>
              <w:t xml:space="preserve"> 2)</w:t>
            </w:r>
          </w:p>
        </w:tc>
      </w:tr>
      <w:tr w:rsidR="00AD6932" w:rsidTr="00AD693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8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Лист </w:t>
            </w:r>
            <w:proofErr w:type="spellStart"/>
            <w:r>
              <w:rPr>
                <w:color w:val="000000"/>
                <w:sz w:val="28"/>
                <w:szCs w:val="28"/>
              </w:rPr>
              <w:t>підприємства-балансоутримувача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про те, що об'єкт не є пам'яткою культурної спадщини </w:t>
            </w:r>
          </w:p>
        </w:tc>
      </w:tr>
      <w:tr w:rsidR="00AD6932" w:rsidTr="00AD693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8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Викопіювання з </w:t>
            </w:r>
            <w:proofErr w:type="spellStart"/>
            <w:r>
              <w:rPr>
                <w:color w:val="000000"/>
                <w:sz w:val="28"/>
                <w:szCs w:val="28"/>
              </w:rPr>
              <w:t>поповерхового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плану з визначенням об'єкта оренди, завірене </w:t>
            </w:r>
            <w:proofErr w:type="spellStart"/>
            <w:r>
              <w:rPr>
                <w:color w:val="000000"/>
                <w:sz w:val="28"/>
                <w:szCs w:val="28"/>
              </w:rPr>
              <w:t>підприємством-балансоутримувачем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vertAlign w:val="superscript"/>
              </w:rPr>
              <w:t>3)</w:t>
            </w:r>
          </w:p>
        </w:tc>
      </w:tr>
      <w:tr w:rsidR="00AD6932" w:rsidRPr="00AD6932" w:rsidTr="00AD693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8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Довідка </w:t>
            </w:r>
            <w:proofErr w:type="spellStart"/>
            <w:r>
              <w:rPr>
                <w:color w:val="000000"/>
                <w:sz w:val="28"/>
                <w:szCs w:val="28"/>
              </w:rPr>
              <w:t>підприємства-балансоутримувача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про те що об’єкт оренди є самостійним об’єктом цивільно-правових відносин із зазначенням інформації про технічний стан </w:t>
            </w:r>
          </w:p>
        </w:tc>
      </w:tr>
      <w:tr w:rsidR="00AD6932" w:rsidTr="00AD693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8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Копія документів, що засвідчують сплату за виготовлення незалежної оцінки (завірена заявником)</w:t>
            </w:r>
          </w:p>
        </w:tc>
      </w:tr>
      <w:tr w:rsidR="00AD6932" w:rsidTr="00AD693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8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Копія статуту або положення (завірена заявником)</w:t>
            </w:r>
          </w:p>
        </w:tc>
      </w:tr>
    </w:tbl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Примітка.</w:t>
      </w:r>
    </w:p>
    <w:p w:rsidR="00AD6932" w:rsidRDefault="00AD6932" w:rsidP="00AD6932">
      <w:pPr>
        <w:pStyle w:val="normal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річна фінансова звітність (форми №1, 2, 3) для нерухомого майна та іншого окремого індивідуально визначеного майна не надається;</w:t>
      </w:r>
    </w:p>
    <w:p w:rsidR="00AD6932" w:rsidRDefault="00AD6932" w:rsidP="00AD6932">
      <w:pPr>
        <w:pStyle w:val="normal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2) для оренди цілісного майнового комплексу комунального підприємства  </w:t>
      </w:r>
      <w:proofErr w:type="spellStart"/>
      <w:r>
        <w:rPr>
          <w:color w:val="000000"/>
          <w:sz w:val="26"/>
          <w:szCs w:val="26"/>
        </w:rPr>
        <w:t>Семенівської</w:t>
      </w:r>
      <w:proofErr w:type="spellEnd"/>
      <w:r>
        <w:rPr>
          <w:color w:val="000000"/>
          <w:sz w:val="26"/>
          <w:szCs w:val="26"/>
        </w:rPr>
        <w:t xml:space="preserve"> об’єднаної територіальної громади, його структурного підрозділу;</w:t>
      </w:r>
    </w:p>
    <w:p w:rsidR="00AD6932" w:rsidRDefault="00AD6932" w:rsidP="00AD6932">
      <w:pPr>
        <w:pStyle w:val="normal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3) для оренди цілісного майнового комплексу комунального підприємства  </w:t>
      </w:r>
      <w:proofErr w:type="spellStart"/>
      <w:r>
        <w:rPr>
          <w:color w:val="000000"/>
          <w:sz w:val="26"/>
          <w:szCs w:val="26"/>
        </w:rPr>
        <w:t>Семенівської</w:t>
      </w:r>
      <w:proofErr w:type="spellEnd"/>
      <w:r>
        <w:rPr>
          <w:color w:val="000000"/>
          <w:sz w:val="26"/>
          <w:szCs w:val="26"/>
        </w:rPr>
        <w:t xml:space="preserve"> об’єднаної територіальної громади, його структурного підрозділу не надається;</w:t>
      </w:r>
    </w:p>
    <w:p w:rsidR="00AD6932" w:rsidRDefault="00AD6932" w:rsidP="00AD6932">
      <w:pPr>
        <w:pStyle w:val="normal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4) для договорів, укладених на строк не менше ніж три роки;</w:t>
      </w:r>
    </w:p>
    <w:p w:rsidR="00AD6932" w:rsidRDefault="00AD6932" w:rsidP="00AD6932">
      <w:pPr>
        <w:pStyle w:val="normal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5) документи, крім звіту про оцінку, повинні бути прошнуровані, пронумеровані та скріплені печаткою у разі її наявності.</w:t>
      </w:r>
    </w:p>
    <w:p w:rsidR="00AD6932" w:rsidRDefault="00AD6932" w:rsidP="00AD6932">
      <w:pPr>
        <w:pStyle w:val="normal"/>
        <w:ind w:left="708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</w:p>
    <w:p w:rsidR="00AD6932" w:rsidRDefault="00AD6932" w:rsidP="00AD6932">
      <w:pPr>
        <w:pStyle w:val="normal"/>
        <w:jc w:val="both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>Дата</w:t>
      </w:r>
      <w:r>
        <w:rPr>
          <w:b/>
          <w:color w:val="000000"/>
          <w:sz w:val="28"/>
          <w:szCs w:val="28"/>
        </w:rPr>
        <w:t xml:space="preserve">   " _______" ____________  _______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6"/>
          <w:szCs w:val="26"/>
        </w:rPr>
        <w:tab/>
        <w:t>______________________</w:t>
      </w:r>
    </w:p>
    <w:p w:rsidR="00AD6932" w:rsidRDefault="00AD6932" w:rsidP="00AD6932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785"/>
        </w:tabs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6"/>
          <w:szCs w:val="26"/>
        </w:rPr>
        <w:tab/>
        <w:t xml:space="preserve">       </w:t>
      </w:r>
      <w:r>
        <w:rPr>
          <w:color w:val="000000"/>
        </w:rPr>
        <w:t xml:space="preserve">(число)             (місяць)       </w:t>
      </w:r>
      <w:r>
        <w:rPr>
          <w:color w:val="000000"/>
        </w:rPr>
        <w:tab/>
        <w:t xml:space="preserve">              (рік)                                                 (підпис)</w:t>
      </w:r>
    </w:p>
    <w:p w:rsidR="00AD6932" w:rsidRDefault="00AD6932" w:rsidP="00AD6932">
      <w:pPr>
        <w:pStyle w:val="normal"/>
        <w:jc w:val="both"/>
        <w:rPr>
          <w:color w:val="000000"/>
          <w:sz w:val="24"/>
          <w:szCs w:val="24"/>
        </w:rPr>
      </w:pPr>
    </w:p>
    <w:p w:rsidR="00AD6932" w:rsidRDefault="00AD6932" w:rsidP="00AD6932">
      <w:pPr>
        <w:pStyle w:val="normal"/>
        <w:ind w:left="4536"/>
        <w:rPr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Д</w:t>
      </w:r>
      <w:r>
        <w:rPr>
          <w:color w:val="000000"/>
          <w:sz w:val="28"/>
          <w:szCs w:val="28"/>
        </w:rPr>
        <w:t>одаток 3</w:t>
      </w:r>
      <w:r>
        <w:rPr>
          <w:color w:val="000000"/>
          <w:sz w:val="28"/>
          <w:szCs w:val="28"/>
        </w:rPr>
        <w:br/>
        <w:t xml:space="preserve">до Положення про оренду комунального майна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 територіальної громади</w:t>
      </w:r>
    </w:p>
    <w:p w:rsidR="00AD6932" w:rsidRDefault="00AD6932" w:rsidP="00AD6932">
      <w:pPr>
        <w:pStyle w:val="normal"/>
        <w:ind w:left="4536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Заява про оренду та перелік документів, що надаються</w:t>
      </w:r>
      <w:r>
        <w:rPr>
          <w:b/>
          <w:color w:val="000000"/>
          <w:sz w:val="28"/>
          <w:szCs w:val="28"/>
        </w:rPr>
        <w:br/>
        <w:t>підприємствами, установами та організаціями, які мають право на укладення договору оренди без проведення конкурсу</w:t>
      </w:r>
    </w:p>
    <w:p w:rsidR="00AD6932" w:rsidRDefault="00AD6932" w:rsidP="00AD6932">
      <w:pPr>
        <w:pStyle w:val="normal"/>
        <w:ind w:left="566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</w:t>
      </w:r>
    </w:p>
    <w:p w:rsidR="00AD6932" w:rsidRDefault="00AD6932" w:rsidP="00AD6932">
      <w:pPr>
        <w:pStyle w:val="normal"/>
        <w:ind w:left="5664"/>
        <w:rPr>
          <w:color w:val="000000"/>
          <w:sz w:val="18"/>
          <w:szCs w:val="18"/>
        </w:rPr>
      </w:pPr>
      <w:r>
        <w:rPr>
          <w:color w:val="000000"/>
          <w:sz w:val="24"/>
          <w:szCs w:val="24"/>
        </w:rPr>
        <w:t>______________________________</w:t>
      </w:r>
    </w:p>
    <w:p w:rsidR="00AD6932" w:rsidRDefault="00AD6932" w:rsidP="00AD6932">
      <w:pPr>
        <w:pStyle w:val="normal"/>
        <w:ind w:left="6372" w:firstLine="707"/>
        <w:rPr>
          <w:color w:val="000000"/>
          <w:sz w:val="16"/>
          <w:szCs w:val="16"/>
        </w:rPr>
      </w:pPr>
      <w:r>
        <w:rPr>
          <w:color w:val="000000"/>
          <w:sz w:val="18"/>
          <w:szCs w:val="18"/>
        </w:rPr>
        <w:t>(орендодавець)</w:t>
      </w:r>
    </w:p>
    <w:p w:rsidR="00AD6932" w:rsidRDefault="00AD6932" w:rsidP="00AD6932">
      <w:pPr>
        <w:pStyle w:val="normal"/>
        <w:ind w:left="5103"/>
        <w:rPr>
          <w:color w:val="000000"/>
          <w:sz w:val="16"/>
          <w:szCs w:val="16"/>
        </w:rPr>
      </w:pPr>
    </w:p>
    <w:p w:rsidR="00AD6932" w:rsidRDefault="00AD6932" w:rsidP="00AD6932">
      <w:pPr>
        <w:pStyle w:val="normal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ЗАЯВА ПРО ОРЕНДУ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Прошу надати в оренду комунальне майно </w:t>
      </w:r>
      <w:proofErr w:type="spellStart"/>
      <w:r>
        <w:rPr>
          <w:color w:val="000000"/>
          <w:sz w:val="28"/>
          <w:szCs w:val="28"/>
        </w:rPr>
        <w:t>Сменівської</w:t>
      </w:r>
      <w:proofErr w:type="spellEnd"/>
      <w:r>
        <w:rPr>
          <w:color w:val="000000"/>
          <w:sz w:val="28"/>
          <w:szCs w:val="28"/>
        </w:rPr>
        <w:t xml:space="preserve"> об’єднаної  територіальної громади без проведення конкурсу</w:t>
      </w:r>
    </w:p>
    <w:p w:rsidR="00AD6932" w:rsidRDefault="00AD6932" w:rsidP="00AD6932">
      <w:pPr>
        <w:pStyle w:val="normal"/>
        <w:ind w:firstLine="709"/>
        <w:jc w:val="center"/>
        <w:rPr>
          <w:color w:val="000000"/>
          <w:sz w:val="16"/>
          <w:szCs w:val="16"/>
        </w:rPr>
      </w:pPr>
    </w:p>
    <w:tbl>
      <w:tblPr>
        <w:tblW w:w="9780" w:type="dxa"/>
        <w:tblInd w:w="-30" w:type="dxa"/>
        <w:tblLayout w:type="fixed"/>
        <w:tblLook w:val="04A0"/>
      </w:tblPr>
      <w:tblGrid>
        <w:gridCol w:w="4965"/>
        <w:gridCol w:w="4815"/>
      </w:tblGrid>
      <w:tr w:rsidR="00AD6932" w:rsidTr="00AD6932">
        <w:trPr>
          <w:trHeight w:val="8580"/>
        </w:trPr>
        <w:tc>
          <w:tcPr>
            <w:tcW w:w="4963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AD6932" w:rsidRDefault="00AD6932"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b/>
                <w:color w:val="000000"/>
                <w:sz w:val="28"/>
                <w:szCs w:val="28"/>
              </w:rPr>
              <w:t>ЗАЯВНИК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  <w:u w:val="single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>Організаційна форма та повна назва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(заповнюється згідно із свідоцтвом про державну реєстрацію)</w:t>
            </w:r>
          </w:p>
          <w:p w:rsidR="00AD6932" w:rsidRDefault="00AD6932">
            <w:pPr>
              <w:pStyle w:val="normal"/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 _ _ _ _ _ _ _ _ _ _ _ _ _ _ _ _ _ _ _ _ _ _ _ _ _ _ _ _ _ _ _ _ _ _ _ _ _ _ _ _ _ _ _ _ _ _ _ _ _ _ _ </w:t>
            </w:r>
          </w:p>
          <w:p w:rsidR="00AD6932" w:rsidRDefault="00AD6932">
            <w:pPr>
              <w:pStyle w:val="normal"/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 _ _ _ _ _ _ _ _ _ _ _ _ _ _ _ _ _ _ _ _ _ _ _ _ _ 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Ідентифікаційний код</w:t>
            </w:r>
          </w:p>
          <w:tbl>
            <w:tblPr>
              <w:tblW w:w="4560" w:type="dxa"/>
              <w:tblLayout w:type="fixed"/>
              <w:tblLook w:val="04A0"/>
            </w:tblPr>
            <w:tblGrid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74"/>
            </w:tblGrid>
            <w:tr w:rsidR="00AD6932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Форма власності</w:t>
            </w:r>
            <w:r>
              <w:rPr>
                <w:b/>
                <w:color w:val="000000"/>
                <w:sz w:val="24"/>
                <w:szCs w:val="24"/>
              </w:rPr>
              <w:t xml:space="preserve"> __________________________</w:t>
            </w:r>
          </w:p>
          <w:p w:rsidR="00AD6932" w:rsidRDefault="00AD6932">
            <w:pPr>
              <w:pStyle w:val="normal"/>
              <w:rPr>
                <w:color w:val="000000"/>
                <w:sz w:val="10"/>
                <w:szCs w:val="10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                    </w:t>
            </w:r>
            <w:r>
              <w:rPr>
                <w:color w:val="000000"/>
              </w:rPr>
              <w:t>(комунальна, державна, приватна)</w:t>
            </w:r>
          </w:p>
          <w:p w:rsidR="00AD6932" w:rsidRDefault="00AD6932">
            <w:pPr>
              <w:pStyle w:val="normal"/>
              <w:rPr>
                <w:color w:val="000000"/>
                <w:sz w:val="10"/>
                <w:szCs w:val="10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16"/>
                <w:szCs w:val="16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Юридична адреса: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16"/>
                <w:szCs w:val="16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16"/>
                <w:szCs w:val="16"/>
              </w:rPr>
            </w:pPr>
          </w:p>
          <w:tbl>
            <w:tblPr>
              <w:tblW w:w="4575" w:type="dxa"/>
              <w:tblLayout w:type="fixed"/>
              <w:tblLook w:val="04A0"/>
            </w:tblPr>
            <w:tblGrid>
              <w:gridCol w:w="4575"/>
            </w:tblGrid>
            <w:tr w:rsidR="00AD6932">
              <w:tc>
                <w:tcPr>
                  <w:tcW w:w="4572" w:type="dxa"/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Контактний телефон </w:t>
                  </w:r>
                </w:p>
                <w:p w:rsidR="00AD6932" w:rsidRDefault="00AD6932">
                  <w:pPr>
                    <w:pStyle w:val="normal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роб._______________________________</w:t>
                  </w:r>
                </w:p>
                <w:p w:rsidR="00AD6932" w:rsidRDefault="00AD6932">
                  <w:pPr>
                    <w:pStyle w:val="normal"/>
                    <w:rPr>
                      <w:color w:val="000000"/>
                      <w:sz w:val="10"/>
                      <w:szCs w:val="10"/>
                    </w:rPr>
                  </w:pP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моб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>._______________________________</w:t>
                  </w:r>
                </w:p>
                <w:p w:rsidR="00AD6932" w:rsidRDefault="00AD6932">
                  <w:pPr>
                    <w:pStyle w:val="normal"/>
                    <w:rPr>
                      <w:color w:val="000000"/>
                      <w:sz w:val="10"/>
                      <w:szCs w:val="10"/>
                    </w:rPr>
                  </w:pP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AD6932" w:rsidRDefault="00AD6932"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ОБ'ЄКТ </w:t>
            </w:r>
          </w:p>
          <w:tbl>
            <w:tblPr>
              <w:tblW w:w="4725" w:type="dxa"/>
              <w:tblLayout w:type="fixed"/>
              <w:tblLook w:val="04A0"/>
            </w:tblPr>
            <w:tblGrid>
              <w:gridCol w:w="4725"/>
            </w:tblGrid>
            <w:tr w:rsidR="00AD6932">
              <w:tc>
                <w:tcPr>
                  <w:tcW w:w="4732" w:type="dxa"/>
                  <w:hideMark/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 xml:space="preserve">Адреса: </w:t>
                  </w: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район: _________________________________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tbl>
            <w:tblPr>
              <w:tblW w:w="4575" w:type="dxa"/>
              <w:tblLayout w:type="fixed"/>
              <w:tblLook w:val="04A0"/>
            </w:tblPr>
            <w:tblGrid>
              <w:gridCol w:w="1516"/>
              <w:gridCol w:w="2339"/>
              <w:gridCol w:w="720"/>
            </w:tblGrid>
            <w:tr w:rsidR="00AD6932">
              <w:trPr>
                <w:trHeight w:val="660"/>
              </w:trPr>
              <w:tc>
                <w:tcPr>
                  <w:tcW w:w="1517" w:type="dxa"/>
                </w:tcPr>
                <w:p w:rsidR="00AD6932" w:rsidRDefault="00AD6932">
                  <w:pPr>
                    <w:pStyle w:val="normal"/>
                    <w:ind w:left="-31" w:firstLine="31"/>
                    <w:rPr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 xml:space="preserve">площа </w:t>
                  </w:r>
                </w:p>
              </w:tc>
              <w:tc>
                <w:tcPr>
                  <w:tcW w:w="23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кв.м</w:t>
                  </w:r>
                  <w:proofErr w:type="spellEnd"/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tbl>
            <w:tblPr>
              <w:tblW w:w="4725" w:type="dxa"/>
              <w:tblLayout w:type="fixed"/>
              <w:tblLook w:val="04A0"/>
            </w:tblPr>
            <w:tblGrid>
              <w:gridCol w:w="4725"/>
            </w:tblGrid>
            <w:tr w:rsidR="00AD6932">
              <w:tc>
                <w:tcPr>
                  <w:tcW w:w="4732" w:type="dxa"/>
                  <w:hideMark/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Пропозиція щодо цільового використання:</w:t>
                  </w:r>
                </w:p>
              </w:tc>
            </w:tr>
          </w:tbl>
          <w:p w:rsidR="00AD6932" w:rsidRDefault="00AD6932">
            <w:pPr>
              <w:pStyle w:val="normal"/>
              <w:ind w:right="17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>____________________________________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  <w:u w:val="single"/>
              </w:rPr>
            </w:pPr>
          </w:p>
          <w:tbl>
            <w:tblPr>
              <w:tblW w:w="4335" w:type="dxa"/>
              <w:tblLayout w:type="fixed"/>
              <w:tblLook w:val="04A0"/>
            </w:tblPr>
            <w:tblGrid>
              <w:gridCol w:w="1075"/>
              <w:gridCol w:w="1080"/>
              <w:gridCol w:w="2180"/>
            </w:tblGrid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Поверх</w:t>
                  </w: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Площа,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кв.м</w:t>
                  </w:r>
                  <w:proofErr w:type="spellEnd"/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Цільове використання</w:t>
                  </w: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 xml:space="preserve"> </w:t>
            </w:r>
          </w:p>
          <w:tbl>
            <w:tblPr>
              <w:tblW w:w="3870" w:type="dxa"/>
              <w:tblLayout w:type="fixed"/>
              <w:tblLook w:val="04A0"/>
            </w:tblPr>
            <w:tblGrid>
              <w:gridCol w:w="2053"/>
              <w:gridCol w:w="1817"/>
            </w:tblGrid>
            <w:tr w:rsidR="00AD6932">
              <w:trPr>
                <w:trHeight w:val="700"/>
              </w:trPr>
              <w:tc>
                <w:tcPr>
                  <w:tcW w:w="2057" w:type="dxa"/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Термін оренди</w:t>
                  </w:r>
                </w:p>
              </w:tc>
              <w:tc>
                <w:tcPr>
                  <w:tcW w:w="1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</w:tc>
      </w:tr>
      <w:tr w:rsidR="00AD6932" w:rsidTr="00AD6932">
        <w:trPr>
          <w:trHeight w:val="80"/>
        </w:trPr>
        <w:tc>
          <w:tcPr>
            <w:tcW w:w="4963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vAlign w:val="center"/>
            <w:hideMark/>
          </w:tcPr>
          <w:p w:rsidR="00AD6932" w:rsidRDefault="00AD6932">
            <w:pPr>
              <w:rPr>
                <w:color w:val="000000"/>
              </w:rPr>
            </w:pPr>
          </w:p>
        </w:tc>
        <w:tc>
          <w:tcPr>
            <w:tcW w:w="48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D6932" w:rsidRDefault="00AD6932">
            <w:pPr>
              <w:pStyle w:val="normal"/>
              <w:rPr>
                <w:color w:val="000000"/>
                <w:sz w:val="16"/>
                <w:szCs w:val="16"/>
              </w:rPr>
            </w:pPr>
          </w:p>
        </w:tc>
      </w:tr>
    </w:tbl>
    <w:p w:rsidR="00AD6932" w:rsidRDefault="00AD6932" w:rsidP="00AD6932">
      <w:pPr>
        <w:pStyle w:val="normal"/>
        <w:ind w:left="-567" w:firstLine="1275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Керівник ________________________________  </w:t>
      </w:r>
    </w:p>
    <w:p w:rsidR="00AD6932" w:rsidRDefault="00AD6932" w:rsidP="00AD6932">
      <w:pPr>
        <w:pStyle w:val="normal"/>
        <w:ind w:left="-567"/>
        <w:rPr>
          <w:color w:val="000000"/>
          <w:sz w:val="2"/>
          <w:szCs w:val="2"/>
        </w:rPr>
      </w:pP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  <w:t xml:space="preserve">                </w:t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</w:r>
      <w:r>
        <w:rPr>
          <w:color w:val="000000"/>
          <w:sz w:val="16"/>
          <w:szCs w:val="16"/>
        </w:rPr>
        <w:t>(П. І. П)</w:t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</w:r>
    </w:p>
    <w:p w:rsidR="00AD6932" w:rsidRDefault="00AD6932" w:rsidP="00AD6932">
      <w:pPr>
        <w:pStyle w:val="normal"/>
        <w:ind w:left="-567"/>
        <w:rPr>
          <w:color w:val="000000"/>
          <w:sz w:val="2"/>
          <w:szCs w:val="2"/>
        </w:rPr>
      </w:pPr>
    </w:p>
    <w:p w:rsidR="00AD6932" w:rsidRDefault="00AD6932" w:rsidP="00AD6932">
      <w:pPr>
        <w:pStyle w:val="normal"/>
        <w:ind w:left="141" w:firstLine="1275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_______________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  <w:t>____________________________________</w:t>
      </w:r>
    </w:p>
    <w:p w:rsidR="00AD6932" w:rsidRDefault="00AD6932" w:rsidP="00AD6932">
      <w:pPr>
        <w:pStyle w:val="normal"/>
        <w:ind w:left="-567"/>
        <w:jc w:val="both"/>
        <w:rPr>
          <w:color w:val="000000"/>
        </w:rPr>
      </w:pPr>
      <w:r>
        <w:rPr>
          <w:color w:val="000000"/>
        </w:rPr>
        <w:t xml:space="preserve">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(М.П.)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 (підпис)</w:t>
      </w:r>
      <w:r>
        <w:rPr>
          <w:color w:val="000000"/>
        </w:rPr>
        <w:tab/>
      </w:r>
      <w:r>
        <w:rPr>
          <w:color w:val="000000"/>
        </w:rPr>
        <w:tab/>
      </w:r>
    </w:p>
    <w:p w:rsidR="00AD6932" w:rsidRDefault="00AD6932" w:rsidP="00AD6932">
      <w:pPr>
        <w:pStyle w:val="normal"/>
        <w:ind w:left="-567"/>
        <w:jc w:val="right"/>
        <w:rPr>
          <w:color w:val="000000"/>
          <w:sz w:val="16"/>
          <w:szCs w:val="16"/>
        </w:rPr>
      </w:pPr>
    </w:p>
    <w:tbl>
      <w:tblPr>
        <w:tblW w:w="9660" w:type="dxa"/>
        <w:tblInd w:w="-10" w:type="dxa"/>
        <w:tblLayout w:type="fixed"/>
        <w:tblLook w:val="04A0"/>
      </w:tblPr>
      <w:tblGrid>
        <w:gridCol w:w="636"/>
        <w:gridCol w:w="9024"/>
      </w:tblGrid>
      <w:tr w:rsidR="00AD6932" w:rsidTr="00AD6932">
        <w:trPr>
          <w:trHeight w:val="740"/>
        </w:trPr>
        <w:tc>
          <w:tcPr>
            <w:tcW w:w="9656" w:type="dxa"/>
            <w:gridSpan w:val="2"/>
          </w:tcPr>
          <w:p w:rsidR="00AD6932" w:rsidRDefault="00AD6932">
            <w:pPr>
              <w:pStyle w:val="normal"/>
              <w:rPr>
                <w:color w:val="000000"/>
                <w:sz w:val="28"/>
                <w:szCs w:val="28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Перелік документів, що додаються до заяви про оренду</w:t>
            </w:r>
          </w:p>
          <w:p w:rsidR="00AD6932" w:rsidRDefault="00AD6932">
            <w:pPr>
              <w:pStyle w:val="normal"/>
              <w:jc w:val="center"/>
              <w:rPr>
                <w:color w:val="000000"/>
                <w:sz w:val="28"/>
                <w:szCs w:val="28"/>
              </w:rPr>
            </w:pPr>
          </w:p>
          <w:tbl>
            <w:tblPr>
              <w:tblW w:w="940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725"/>
              <w:gridCol w:w="8680"/>
            </w:tblGrid>
            <w:tr w:rsidR="00AD6932"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Копія статуту або положення (завірена заявником)</w:t>
                  </w:r>
                </w:p>
              </w:tc>
            </w:tr>
            <w:tr w:rsidR="00AD6932"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Штатний розпис (завірений заявником)</w:t>
                  </w:r>
                </w:p>
              </w:tc>
            </w:tr>
            <w:tr w:rsidR="00AD6932"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8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Обґрунтування необхідності використання площ (за видом використання та за площею)</w:t>
                  </w:r>
                </w:p>
              </w:tc>
            </w:tr>
            <w:tr w:rsidR="00AD6932"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Звіт про оцінку об'єкта оренди або акт оцінки майна у випадках, визначених положенням.</w:t>
                  </w:r>
                </w:p>
              </w:tc>
            </w:tr>
            <w:tr w:rsidR="00AD6932"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8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Лист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підприємства-балансоутримувача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про те, що об'єкт не є пам'яткою культурної спадщини</w:t>
                  </w:r>
                </w:p>
              </w:tc>
            </w:tr>
            <w:tr w:rsidR="00AD6932"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8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Викопіювання з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поповерхового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плану з визначенням об'єкта оренди, завіреного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підприємством-балансоутримувачем</w:t>
                  </w:r>
                  <w:proofErr w:type="spellEnd"/>
                </w:p>
              </w:tc>
            </w:tr>
            <w:tr w:rsidR="00AD6932"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8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Документи, які необхідно надати для нотаріального посвідчення договору оренди згідно з переліком, визначеним законодавством </w:t>
                  </w:r>
                  <w:r>
                    <w:rPr>
                      <w:color w:val="000000"/>
                      <w:sz w:val="28"/>
                      <w:szCs w:val="28"/>
                      <w:vertAlign w:val="superscript"/>
                    </w:rPr>
                    <w:t>1)</w:t>
                  </w:r>
                </w:p>
              </w:tc>
            </w:tr>
            <w:tr w:rsidR="00AD6932" w:rsidRPr="00AD6932"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8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Довідка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підприємства-балансоутримувача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про те, що об’єкт оренди є самостійним об’єктом цивільно-правових відносин із зазначенням інформації про технічний стан </w:t>
                  </w:r>
                </w:p>
              </w:tc>
            </w:tr>
            <w:tr w:rsidR="00AD6932"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8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Копія паспорта (стор. 1, 2, 11) та копія ідентифікаційного номеру для фізичної особи (завірені заявником)</w:t>
                  </w:r>
                </w:p>
              </w:tc>
            </w:tr>
            <w:tr w:rsidR="00AD6932"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8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Підтвердження Національних спілок, щодо членства заявника у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спільці</w:t>
                  </w:r>
                  <w:proofErr w:type="spellEnd"/>
                </w:p>
              </w:tc>
            </w:tr>
          </w:tbl>
          <w:p w:rsidR="00AD6932" w:rsidRDefault="00AD6932">
            <w:pPr>
              <w:pStyle w:val="normal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D6932" w:rsidTr="00AD6932">
        <w:tc>
          <w:tcPr>
            <w:tcW w:w="636" w:type="dxa"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020" w:type="dxa"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AD6932" w:rsidRDefault="00AD6932" w:rsidP="00AD6932">
      <w:pPr>
        <w:pStyle w:val="normal"/>
        <w:jc w:val="both"/>
        <w:rPr>
          <w:color w:val="000000"/>
          <w:sz w:val="26"/>
          <w:szCs w:val="26"/>
        </w:rPr>
      </w:pPr>
    </w:p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Примітка.</w:t>
      </w:r>
    </w:p>
    <w:p w:rsidR="00AD6932" w:rsidRDefault="00AD6932" w:rsidP="00AD6932"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для договорів, укладених на строк не менше ніж три роки;</w:t>
      </w:r>
    </w:p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документи, крім звіту про оцінку, повинні бути прошнуровані, пронумеровані та скріплені печаткою у разі її наявності.</w:t>
      </w:r>
    </w:p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708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</w:p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Дата</w:t>
      </w:r>
      <w:r>
        <w:rPr>
          <w:b/>
          <w:color w:val="000000"/>
          <w:sz w:val="28"/>
          <w:szCs w:val="28"/>
        </w:rPr>
        <w:t xml:space="preserve"> " _______" ____________  _______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>_____________________</w:t>
      </w:r>
    </w:p>
    <w:p w:rsidR="00AD6932" w:rsidRDefault="00AD6932" w:rsidP="00AD6932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785"/>
        </w:tabs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6"/>
          <w:szCs w:val="26"/>
        </w:rPr>
        <w:tab/>
        <w:t xml:space="preserve">    </w:t>
      </w:r>
      <w:r>
        <w:rPr>
          <w:color w:val="000000"/>
        </w:rPr>
        <w:t xml:space="preserve">(число)              (місяць)       </w:t>
      </w:r>
      <w:r>
        <w:rPr>
          <w:color w:val="000000"/>
        </w:rPr>
        <w:tab/>
        <w:t xml:space="preserve">       (рік)                                                               (підпис)</w:t>
      </w:r>
    </w:p>
    <w:p w:rsidR="00AD6932" w:rsidRDefault="00AD6932" w:rsidP="00AD6932">
      <w:pPr>
        <w:pStyle w:val="normal"/>
        <w:jc w:val="center"/>
        <w:rPr>
          <w:color w:val="000000"/>
          <w:sz w:val="24"/>
          <w:szCs w:val="24"/>
        </w:rPr>
      </w:pPr>
    </w:p>
    <w:p w:rsidR="00AD6932" w:rsidRDefault="00AD6932" w:rsidP="00AD6932">
      <w:pPr>
        <w:pStyle w:val="normal"/>
        <w:jc w:val="center"/>
        <w:rPr>
          <w:color w:val="000000"/>
          <w:sz w:val="24"/>
          <w:szCs w:val="24"/>
        </w:rPr>
      </w:pP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spacing w:before="280" w:after="280"/>
        <w:ind w:left="4395"/>
        <w:rPr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Д</w:t>
      </w:r>
      <w:r>
        <w:rPr>
          <w:color w:val="000000"/>
          <w:sz w:val="28"/>
          <w:szCs w:val="28"/>
        </w:rPr>
        <w:t>одаток 4</w:t>
      </w:r>
      <w:r>
        <w:rPr>
          <w:color w:val="000000"/>
          <w:sz w:val="28"/>
          <w:szCs w:val="28"/>
        </w:rPr>
        <w:br/>
        <w:t xml:space="preserve">до Положення про оренду комунального майна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 територіальної громади</w:t>
      </w:r>
    </w:p>
    <w:p w:rsidR="00AD6932" w:rsidRDefault="00AD6932" w:rsidP="00AD6932">
      <w:pPr>
        <w:pStyle w:val="normal"/>
        <w:spacing w:before="280" w:after="28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Перелік документів,</w:t>
      </w:r>
      <w:r>
        <w:rPr>
          <w:b/>
          <w:color w:val="000000"/>
          <w:sz w:val="28"/>
          <w:szCs w:val="28"/>
        </w:rPr>
        <w:br/>
        <w:t>що надаються претендентами на укладення договорів суборенди</w:t>
      </w:r>
    </w:p>
    <w:p w:rsidR="00AD6932" w:rsidRDefault="00AD6932" w:rsidP="00AD6932">
      <w:pPr>
        <w:pStyle w:val="normal"/>
        <w:ind w:left="566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</w:t>
      </w:r>
    </w:p>
    <w:p w:rsidR="00AD6932" w:rsidRDefault="00AD6932" w:rsidP="00AD6932">
      <w:pPr>
        <w:pStyle w:val="normal"/>
        <w:ind w:left="5664"/>
        <w:rPr>
          <w:color w:val="000000"/>
          <w:sz w:val="18"/>
          <w:szCs w:val="18"/>
        </w:rPr>
      </w:pPr>
      <w:r>
        <w:rPr>
          <w:color w:val="000000"/>
          <w:sz w:val="24"/>
          <w:szCs w:val="24"/>
        </w:rPr>
        <w:t>______________________________</w:t>
      </w:r>
    </w:p>
    <w:p w:rsidR="00AD6932" w:rsidRDefault="00AD6932" w:rsidP="00AD6932">
      <w:pPr>
        <w:pStyle w:val="normal"/>
        <w:ind w:left="6372" w:firstLine="707"/>
        <w:rPr>
          <w:color w:val="000000"/>
          <w:sz w:val="16"/>
          <w:szCs w:val="16"/>
        </w:rPr>
      </w:pPr>
      <w:r>
        <w:rPr>
          <w:color w:val="000000"/>
          <w:sz w:val="18"/>
          <w:szCs w:val="18"/>
        </w:rPr>
        <w:t>(орендодавець)</w:t>
      </w:r>
    </w:p>
    <w:p w:rsidR="00AD6932" w:rsidRDefault="00AD6932" w:rsidP="00AD6932">
      <w:pPr>
        <w:pStyle w:val="normal"/>
        <w:ind w:left="5103"/>
        <w:rPr>
          <w:color w:val="000000"/>
          <w:sz w:val="16"/>
          <w:szCs w:val="16"/>
        </w:rPr>
      </w:pPr>
    </w:p>
    <w:p w:rsidR="00AD6932" w:rsidRDefault="00AD6932" w:rsidP="00AD6932">
      <w:pPr>
        <w:pStyle w:val="normal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ЗАЯВА </w:t>
      </w:r>
    </w:p>
    <w:p w:rsidR="00AD6932" w:rsidRDefault="00AD6932" w:rsidP="00AD6932">
      <w:pPr>
        <w:pStyle w:val="normal"/>
        <w:jc w:val="both"/>
        <w:rPr>
          <w:color w:val="000000"/>
          <w:sz w:val="16"/>
          <w:szCs w:val="16"/>
        </w:rPr>
      </w:pPr>
      <w:r>
        <w:rPr>
          <w:color w:val="000000"/>
          <w:sz w:val="24"/>
          <w:szCs w:val="24"/>
        </w:rPr>
        <w:t xml:space="preserve">Прошу надати в суборенду  комунальне майно </w:t>
      </w:r>
      <w:proofErr w:type="spellStart"/>
      <w:r>
        <w:rPr>
          <w:color w:val="000000"/>
          <w:sz w:val="24"/>
          <w:szCs w:val="24"/>
        </w:rPr>
        <w:t>Семенівської</w:t>
      </w:r>
      <w:proofErr w:type="spellEnd"/>
      <w:r>
        <w:rPr>
          <w:color w:val="000000"/>
          <w:sz w:val="24"/>
          <w:szCs w:val="24"/>
        </w:rPr>
        <w:t xml:space="preserve"> об’єднаної  територіальної громади </w:t>
      </w:r>
    </w:p>
    <w:p w:rsidR="00AD6932" w:rsidRDefault="00AD6932" w:rsidP="00AD6932">
      <w:pPr>
        <w:pStyle w:val="normal"/>
        <w:ind w:firstLine="709"/>
        <w:jc w:val="center"/>
        <w:rPr>
          <w:color w:val="000000"/>
          <w:sz w:val="16"/>
          <w:szCs w:val="16"/>
        </w:rPr>
      </w:pPr>
    </w:p>
    <w:tbl>
      <w:tblPr>
        <w:tblW w:w="9780" w:type="dxa"/>
        <w:tblInd w:w="-30" w:type="dxa"/>
        <w:tblLayout w:type="fixed"/>
        <w:tblLook w:val="04A0"/>
      </w:tblPr>
      <w:tblGrid>
        <w:gridCol w:w="4965"/>
        <w:gridCol w:w="4815"/>
      </w:tblGrid>
      <w:tr w:rsidR="00AD6932" w:rsidTr="00AD6932">
        <w:trPr>
          <w:trHeight w:val="8580"/>
        </w:trPr>
        <w:tc>
          <w:tcPr>
            <w:tcW w:w="4963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AD6932" w:rsidRDefault="00AD6932"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b/>
                <w:color w:val="000000"/>
                <w:sz w:val="28"/>
                <w:szCs w:val="28"/>
              </w:rPr>
              <w:t>ЗАЯВНИК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  <w:u w:val="single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>Організаційна форма та повна назва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(заповнюється згідно із свідоцтвом про державну реєстрацію)</w:t>
            </w:r>
          </w:p>
          <w:p w:rsidR="00AD6932" w:rsidRDefault="00AD6932">
            <w:pPr>
              <w:pStyle w:val="normal"/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 _ _ _ _ _ _ _ _ _ _ _ _ _ _ _ _ _ _ _ _ _ _ _ _ _ _ _ _ _ _ _ _ _ _ _ _ _ _ _ _ _ _ _ _ _ _ _ _ _ _ _ </w:t>
            </w:r>
          </w:p>
          <w:p w:rsidR="00AD6932" w:rsidRDefault="00AD6932">
            <w:pPr>
              <w:pStyle w:val="normal"/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 _ _ _ _ _ _ _ _ _ _ _ _ _ _ _ _ _ _ _ _ _ _ _ _ _ 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Ідентифікаційний код</w:t>
            </w:r>
          </w:p>
          <w:tbl>
            <w:tblPr>
              <w:tblW w:w="4560" w:type="dxa"/>
              <w:tblLayout w:type="fixed"/>
              <w:tblLook w:val="04A0"/>
            </w:tblPr>
            <w:tblGrid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74"/>
            </w:tblGrid>
            <w:tr w:rsidR="00AD6932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Форма власності</w:t>
            </w:r>
            <w:r>
              <w:rPr>
                <w:b/>
                <w:color w:val="000000"/>
                <w:sz w:val="24"/>
                <w:szCs w:val="24"/>
              </w:rPr>
              <w:t xml:space="preserve"> __________________________</w:t>
            </w:r>
          </w:p>
          <w:p w:rsidR="00AD6932" w:rsidRDefault="00AD6932">
            <w:pPr>
              <w:pStyle w:val="normal"/>
              <w:rPr>
                <w:color w:val="000000"/>
                <w:sz w:val="10"/>
                <w:szCs w:val="10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                    </w:t>
            </w:r>
            <w:r>
              <w:rPr>
                <w:color w:val="000000"/>
              </w:rPr>
              <w:t>(комунальна, державна, приватна)</w:t>
            </w:r>
          </w:p>
          <w:p w:rsidR="00AD6932" w:rsidRDefault="00AD6932">
            <w:pPr>
              <w:pStyle w:val="normal"/>
              <w:rPr>
                <w:color w:val="000000"/>
                <w:sz w:val="10"/>
                <w:szCs w:val="10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16"/>
                <w:szCs w:val="16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Юридична адреса: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16"/>
                <w:szCs w:val="16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16"/>
                <w:szCs w:val="16"/>
              </w:rPr>
            </w:pPr>
          </w:p>
          <w:tbl>
            <w:tblPr>
              <w:tblW w:w="4575" w:type="dxa"/>
              <w:tblLayout w:type="fixed"/>
              <w:tblLook w:val="04A0"/>
            </w:tblPr>
            <w:tblGrid>
              <w:gridCol w:w="4575"/>
            </w:tblGrid>
            <w:tr w:rsidR="00AD6932">
              <w:tc>
                <w:tcPr>
                  <w:tcW w:w="4572" w:type="dxa"/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Контактний телефон </w:t>
                  </w:r>
                </w:p>
                <w:p w:rsidR="00AD6932" w:rsidRDefault="00AD6932">
                  <w:pPr>
                    <w:pStyle w:val="normal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роб._______________________________</w:t>
                  </w:r>
                </w:p>
                <w:p w:rsidR="00AD6932" w:rsidRDefault="00AD6932">
                  <w:pPr>
                    <w:pStyle w:val="normal"/>
                    <w:rPr>
                      <w:color w:val="000000"/>
                      <w:sz w:val="10"/>
                      <w:szCs w:val="10"/>
                    </w:rPr>
                  </w:pP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моб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>._______________________________</w:t>
                  </w:r>
                </w:p>
                <w:p w:rsidR="00AD6932" w:rsidRDefault="00AD6932">
                  <w:pPr>
                    <w:pStyle w:val="normal"/>
                    <w:rPr>
                      <w:color w:val="000000"/>
                      <w:sz w:val="10"/>
                      <w:szCs w:val="10"/>
                    </w:rPr>
                  </w:pP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24"/>
                <w:szCs w:val="24"/>
              </w:rPr>
              <w:t>Орендар по основному договору</w:t>
            </w:r>
          </w:p>
          <w:p w:rsidR="00AD6932" w:rsidRDefault="00AD6932"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(заповнюється згідно із свідоцтвом про державну реєстрацію)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6"/>
                <w:szCs w:val="16"/>
              </w:rPr>
              <w:t>___________________________________________________________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_______________________________________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Номер та дата договору оренди</w:t>
            </w:r>
            <w:r>
              <w:rPr>
                <w:b/>
                <w:color w:val="000000"/>
                <w:sz w:val="24"/>
                <w:szCs w:val="24"/>
              </w:rPr>
              <w:t xml:space="preserve"> ____________ </w:t>
            </w:r>
          </w:p>
        </w:tc>
        <w:tc>
          <w:tcPr>
            <w:tcW w:w="4814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AD6932" w:rsidRDefault="00AD6932"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ОБ'ЄКТ </w:t>
            </w:r>
          </w:p>
          <w:tbl>
            <w:tblPr>
              <w:tblW w:w="4725" w:type="dxa"/>
              <w:tblLayout w:type="fixed"/>
              <w:tblLook w:val="04A0"/>
            </w:tblPr>
            <w:tblGrid>
              <w:gridCol w:w="4725"/>
            </w:tblGrid>
            <w:tr w:rsidR="00AD6932">
              <w:tc>
                <w:tcPr>
                  <w:tcW w:w="4732" w:type="dxa"/>
                  <w:hideMark/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 xml:space="preserve">Адреса: </w:t>
                  </w: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район: _________________________________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tbl>
            <w:tblPr>
              <w:tblW w:w="4575" w:type="dxa"/>
              <w:tblLayout w:type="fixed"/>
              <w:tblLook w:val="04A0"/>
            </w:tblPr>
            <w:tblGrid>
              <w:gridCol w:w="1516"/>
              <w:gridCol w:w="2339"/>
              <w:gridCol w:w="720"/>
            </w:tblGrid>
            <w:tr w:rsidR="00AD6932">
              <w:trPr>
                <w:trHeight w:val="660"/>
              </w:trPr>
              <w:tc>
                <w:tcPr>
                  <w:tcW w:w="1517" w:type="dxa"/>
                </w:tcPr>
                <w:p w:rsidR="00AD6932" w:rsidRDefault="00AD6932">
                  <w:pPr>
                    <w:pStyle w:val="normal"/>
                    <w:ind w:left="-31" w:firstLine="31"/>
                    <w:rPr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 xml:space="preserve">площа </w:t>
                  </w:r>
                </w:p>
              </w:tc>
              <w:tc>
                <w:tcPr>
                  <w:tcW w:w="23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кв.м</w:t>
                  </w:r>
                  <w:proofErr w:type="spellEnd"/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tbl>
            <w:tblPr>
              <w:tblW w:w="4725" w:type="dxa"/>
              <w:tblLayout w:type="fixed"/>
              <w:tblLook w:val="04A0"/>
            </w:tblPr>
            <w:tblGrid>
              <w:gridCol w:w="4725"/>
            </w:tblGrid>
            <w:tr w:rsidR="00AD6932">
              <w:tc>
                <w:tcPr>
                  <w:tcW w:w="4732" w:type="dxa"/>
                  <w:hideMark/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Пропозиція щодо цільового використання:</w:t>
                  </w:r>
                </w:p>
              </w:tc>
            </w:tr>
          </w:tbl>
          <w:p w:rsidR="00AD6932" w:rsidRDefault="00AD6932">
            <w:pPr>
              <w:pStyle w:val="normal"/>
              <w:ind w:right="170"/>
              <w:rPr>
                <w:color w:val="000000"/>
                <w:sz w:val="24"/>
                <w:szCs w:val="24"/>
                <w:u w:val="single"/>
              </w:rPr>
            </w:pPr>
          </w:p>
          <w:p w:rsidR="00AD6932" w:rsidRDefault="00AD6932">
            <w:pPr>
              <w:pStyle w:val="normal"/>
              <w:ind w:right="17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>____________________________________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  <w:u w:val="single"/>
              </w:rPr>
            </w:pPr>
          </w:p>
          <w:tbl>
            <w:tblPr>
              <w:tblW w:w="4335" w:type="dxa"/>
              <w:tblLayout w:type="fixed"/>
              <w:tblLook w:val="04A0"/>
            </w:tblPr>
            <w:tblGrid>
              <w:gridCol w:w="1075"/>
              <w:gridCol w:w="1080"/>
              <w:gridCol w:w="2180"/>
            </w:tblGrid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Поверх</w:t>
                  </w: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Площа,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кв.м</w:t>
                  </w:r>
                  <w:proofErr w:type="spellEnd"/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Цільове використання</w:t>
                  </w: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 xml:space="preserve"> </w:t>
            </w:r>
          </w:p>
          <w:tbl>
            <w:tblPr>
              <w:tblW w:w="3870" w:type="dxa"/>
              <w:tblLayout w:type="fixed"/>
              <w:tblLook w:val="04A0"/>
            </w:tblPr>
            <w:tblGrid>
              <w:gridCol w:w="2053"/>
              <w:gridCol w:w="1817"/>
            </w:tblGrid>
            <w:tr w:rsidR="00AD6932">
              <w:trPr>
                <w:trHeight w:val="700"/>
              </w:trPr>
              <w:tc>
                <w:tcPr>
                  <w:tcW w:w="2057" w:type="dxa"/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Термін оренди</w:t>
                  </w:r>
                </w:p>
              </w:tc>
              <w:tc>
                <w:tcPr>
                  <w:tcW w:w="1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</w:tc>
      </w:tr>
      <w:tr w:rsidR="00AD6932" w:rsidTr="00AD6932">
        <w:trPr>
          <w:trHeight w:val="160"/>
        </w:trPr>
        <w:tc>
          <w:tcPr>
            <w:tcW w:w="4963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vAlign w:val="center"/>
            <w:hideMark/>
          </w:tcPr>
          <w:p w:rsidR="00AD6932" w:rsidRDefault="00AD6932">
            <w:pPr>
              <w:rPr>
                <w:color w:val="000000"/>
              </w:rPr>
            </w:pPr>
          </w:p>
        </w:tc>
        <w:tc>
          <w:tcPr>
            <w:tcW w:w="48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D6932" w:rsidRDefault="00AD6932">
            <w:pPr>
              <w:pStyle w:val="normal"/>
              <w:rPr>
                <w:color w:val="000000"/>
                <w:sz w:val="16"/>
                <w:szCs w:val="16"/>
              </w:rPr>
            </w:pPr>
          </w:p>
        </w:tc>
      </w:tr>
    </w:tbl>
    <w:p w:rsidR="00AD6932" w:rsidRDefault="00AD6932" w:rsidP="00AD6932">
      <w:pPr>
        <w:pStyle w:val="normal"/>
        <w:jc w:val="both"/>
        <w:rPr>
          <w:color w:val="000000"/>
          <w:sz w:val="24"/>
          <w:szCs w:val="24"/>
        </w:rPr>
      </w:pPr>
    </w:p>
    <w:p w:rsidR="00AD6932" w:rsidRDefault="00AD6932" w:rsidP="00AD6932">
      <w:pPr>
        <w:pStyle w:val="normal"/>
        <w:ind w:left="-567" w:firstLine="1275"/>
        <w:rPr>
          <w:color w:val="000000"/>
          <w:sz w:val="26"/>
          <w:szCs w:val="26"/>
        </w:rPr>
      </w:pPr>
      <w:r>
        <w:rPr>
          <w:b/>
          <w:color w:val="000000"/>
          <w:sz w:val="28"/>
          <w:szCs w:val="28"/>
        </w:rPr>
        <w:t>Керівник</w:t>
      </w:r>
      <w:r>
        <w:rPr>
          <w:b/>
          <w:color w:val="000000"/>
          <w:sz w:val="26"/>
          <w:szCs w:val="26"/>
        </w:rPr>
        <w:t xml:space="preserve"> ________________________________  </w:t>
      </w:r>
    </w:p>
    <w:p w:rsidR="00AD6932" w:rsidRDefault="00AD6932" w:rsidP="00AD6932">
      <w:pPr>
        <w:pStyle w:val="normal"/>
        <w:ind w:left="-567"/>
        <w:rPr>
          <w:color w:val="000000"/>
          <w:sz w:val="2"/>
          <w:szCs w:val="2"/>
        </w:rPr>
      </w:pP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  <w:t xml:space="preserve">                </w:t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</w:r>
      <w:r>
        <w:rPr>
          <w:color w:val="000000"/>
          <w:sz w:val="16"/>
          <w:szCs w:val="16"/>
        </w:rPr>
        <w:t>(П. І. П)</w:t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</w:r>
    </w:p>
    <w:p w:rsidR="00AD6932" w:rsidRDefault="00AD6932" w:rsidP="00AD6932">
      <w:pPr>
        <w:pStyle w:val="normal"/>
        <w:ind w:left="-567"/>
        <w:rPr>
          <w:color w:val="000000"/>
          <w:sz w:val="2"/>
          <w:szCs w:val="2"/>
        </w:rPr>
      </w:pPr>
    </w:p>
    <w:p w:rsidR="00AD6932" w:rsidRDefault="00AD6932" w:rsidP="00AD6932">
      <w:pPr>
        <w:pStyle w:val="normal"/>
        <w:ind w:left="141" w:firstLine="1275"/>
        <w:rPr>
          <w:color w:val="000000"/>
        </w:rPr>
      </w:pPr>
      <w:r>
        <w:rPr>
          <w:color w:val="000000"/>
        </w:rPr>
        <w:t>_______________</w:t>
      </w:r>
      <w:r>
        <w:rPr>
          <w:color w:val="000000"/>
        </w:rPr>
        <w:tab/>
      </w:r>
      <w:r>
        <w:rPr>
          <w:color w:val="000000"/>
        </w:rPr>
        <w:tab/>
        <w:t>______________________</w:t>
      </w:r>
    </w:p>
    <w:p w:rsidR="00AD6932" w:rsidRDefault="00AD6932" w:rsidP="00AD6932">
      <w:pPr>
        <w:pStyle w:val="normal"/>
        <w:ind w:left="-567"/>
        <w:jc w:val="both"/>
        <w:rPr>
          <w:color w:val="000000"/>
        </w:rPr>
      </w:pPr>
      <w:r>
        <w:rPr>
          <w:color w:val="000000"/>
        </w:rPr>
        <w:t xml:space="preserve">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(М.П.)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 (підпис)</w:t>
      </w:r>
      <w:r>
        <w:rPr>
          <w:color w:val="000000"/>
        </w:rPr>
        <w:tab/>
      </w:r>
      <w:r>
        <w:rPr>
          <w:color w:val="000000"/>
        </w:rPr>
        <w:tab/>
      </w:r>
    </w:p>
    <w:tbl>
      <w:tblPr>
        <w:tblW w:w="9660" w:type="dxa"/>
        <w:tblInd w:w="-10" w:type="dxa"/>
        <w:tblLayout w:type="fixed"/>
        <w:tblLook w:val="04A0"/>
      </w:tblPr>
      <w:tblGrid>
        <w:gridCol w:w="636"/>
        <w:gridCol w:w="9024"/>
      </w:tblGrid>
      <w:tr w:rsidR="00AD6932" w:rsidTr="00AD6932">
        <w:trPr>
          <w:trHeight w:val="740"/>
        </w:trPr>
        <w:tc>
          <w:tcPr>
            <w:tcW w:w="96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D6932" w:rsidRDefault="00AD6932">
            <w:pPr>
              <w:pStyle w:val="normal"/>
              <w:rPr>
                <w:color w:val="000000"/>
                <w:sz w:val="28"/>
                <w:szCs w:val="28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Перелік документів, що додаються до заяви</w:t>
            </w:r>
          </w:p>
        </w:tc>
      </w:tr>
      <w:tr w:rsidR="00AD6932" w:rsidTr="00AD693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Копія статуту або положення для юридичної особи (завірена заявником)</w:t>
            </w:r>
          </w:p>
        </w:tc>
      </w:tr>
      <w:tr w:rsidR="00AD6932" w:rsidTr="00AD693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Копія паспорта (стор. 1, 2, 11) для фізичної особи (завірена заявником)</w:t>
            </w:r>
          </w:p>
        </w:tc>
      </w:tr>
      <w:tr w:rsidR="00AD6932" w:rsidTr="00AD693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Копія ідентифікаційного номеру для фізичної особи (завірена заявником)</w:t>
            </w:r>
          </w:p>
        </w:tc>
      </w:tr>
      <w:tr w:rsidR="00AD6932" w:rsidTr="00AD693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Копія ліцензії на здійснення юридичною особою окремого виду діяльності, якщо це передбачено законом (завірена заявником)</w:t>
            </w:r>
          </w:p>
        </w:tc>
      </w:tr>
      <w:tr w:rsidR="00AD6932" w:rsidTr="00AD693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Звіт про оцінку об'єкта суборенди у разі, якщо в суборенду передається індивідуально визначене майно, яке є складовою частиною орендованого цілісного майнового комплексу</w:t>
            </w:r>
          </w:p>
        </w:tc>
      </w:tr>
      <w:tr w:rsidR="00AD6932" w:rsidTr="00AD693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Погодження орендаря</w:t>
            </w:r>
          </w:p>
        </w:tc>
      </w:tr>
      <w:tr w:rsidR="00AD6932" w:rsidTr="00AD693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Викопіювання з </w:t>
            </w:r>
            <w:proofErr w:type="spellStart"/>
            <w:r>
              <w:rPr>
                <w:color w:val="000000"/>
                <w:sz w:val="28"/>
                <w:szCs w:val="28"/>
              </w:rPr>
              <w:t>поповерхового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плану з визначенням об'єкта суборенди, завіреного орендарем</w:t>
            </w:r>
          </w:p>
        </w:tc>
      </w:tr>
      <w:tr w:rsidR="00AD6932" w:rsidTr="00AD693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Договір суборенди підписаний орендарем та суборендарем з додатками</w:t>
            </w:r>
          </w:p>
        </w:tc>
      </w:tr>
      <w:tr w:rsidR="00AD6932" w:rsidTr="00AD693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Розрахунок плати за суборенду</w:t>
            </w:r>
          </w:p>
        </w:tc>
      </w:tr>
    </w:tbl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Примітка.</w:t>
      </w:r>
    </w:p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документи, крім звіту про оцінку, повинні бути прошнуровані, пронумеровані та скріплені печаткою у разі наявності.</w:t>
      </w:r>
    </w:p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708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</w:p>
    <w:p w:rsidR="00AD6932" w:rsidRDefault="00AD6932" w:rsidP="00AD6932">
      <w:pPr>
        <w:pStyle w:val="normal"/>
        <w:jc w:val="both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>Дата</w:t>
      </w:r>
      <w:r>
        <w:rPr>
          <w:b/>
          <w:color w:val="000000"/>
          <w:sz w:val="28"/>
          <w:szCs w:val="28"/>
        </w:rPr>
        <w:t xml:space="preserve"> " _______" ____________  _______</w:t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  <w:t>_____________________</w:t>
      </w:r>
    </w:p>
    <w:p w:rsidR="00AD6932" w:rsidRDefault="00AD6932" w:rsidP="00AD6932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785"/>
        </w:tabs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6"/>
          <w:szCs w:val="26"/>
        </w:rPr>
        <w:tab/>
        <w:t xml:space="preserve">    </w:t>
      </w:r>
      <w:r>
        <w:rPr>
          <w:color w:val="000000"/>
        </w:rPr>
        <w:t xml:space="preserve">(число)              (місяць)       </w:t>
      </w:r>
      <w:r>
        <w:rPr>
          <w:color w:val="000000"/>
        </w:rPr>
        <w:tab/>
        <w:t xml:space="preserve">       (рік)                                                               (підпис)</w:t>
      </w:r>
    </w:p>
    <w:p w:rsidR="00AD6932" w:rsidRDefault="00AD6932" w:rsidP="00AD6932">
      <w:pPr>
        <w:pStyle w:val="normal"/>
        <w:jc w:val="center"/>
        <w:rPr>
          <w:color w:val="000000"/>
          <w:sz w:val="24"/>
          <w:szCs w:val="24"/>
        </w:rPr>
      </w:pPr>
    </w:p>
    <w:p w:rsidR="00AD6932" w:rsidRDefault="00AD6932" w:rsidP="00AD6932">
      <w:pPr>
        <w:pStyle w:val="normal"/>
        <w:jc w:val="center"/>
        <w:rPr>
          <w:color w:val="000000"/>
          <w:sz w:val="24"/>
          <w:szCs w:val="24"/>
        </w:rPr>
      </w:pPr>
    </w:p>
    <w:p w:rsidR="00AD6932" w:rsidRDefault="00AD6932" w:rsidP="00AD6932">
      <w:pPr>
        <w:pStyle w:val="normal"/>
        <w:jc w:val="center"/>
        <w:rPr>
          <w:color w:val="000000"/>
          <w:sz w:val="24"/>
          <w:szCs w:val="24"/>
        </w:rPr>
      </w:pPr>
    </w:p>
    <w:p w:rsidR="00AD6932" w:rsidRDefault="00AD6932" w:rsidP="00AD6932">
      <w:pPr>
        <w:pStyle w:val="normal"/>
        <w:jc w:val="both"/>
        <w:rPr>
          <w:color w:val="000000"/>
          <w:sz w:val="24"/>
          <w:szCs w:val="24"/>
        </w:rPr>
      </w:pPr>
    </w:p>
    <w:p w:rsidR="00AD6932" w:rsidRDefault="00AD6932" w:rsidP="00AD6932">
      <w:pPr>
        <w:pStyle w:val="normal"/>
        <w:spacing w:before="280" w:after="280"/>
        <w:ind w:firstLine="850"/>
        <w:jc w:val="both"/>
        <w:rPr>
          <w:color w:val="000000"/>
          <w:sz w:val="24"/>
          <w:szCs w:val="24"/>
        </w:rPr>
      </w:pPr>
    </w:p>
    <w:p w:rsidR="00AD6932" w:rsidRDefault="00AD6932" w:rsidP="00AD6932">
      <w:pPr>
        <w:pStyle w:val="normal"/>
        <w:spacing w:before="80"/>
        <w:ind w:firstLine="900"/>
        <w:jc w:val="both"/>
        <w:rPr>
          <w:color w:val="000000"/>
          <w:sz w:val="24"/>
          <w:szCs w:val="24"/>
        </w:rPr>
      </w:pPr>
    </w:p>
    <w:p w:rsidR="00AD6932" w:rsidRDefault="00AD6932" w:rsidP="00AD6932">
      <w:pPr>
        <w:pStyle w:val="normal"/>
        <w:jc w:val="both"/>
        <w:rPr>
          <w:color w:val="000000"/>
          <w:sz w:val="24"/>
          <w:szCs w:val="24"/>
        </w:rPr>
      </w:pP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b/>
          <w:color w:val="000000"/>
          <w:sz w:val="28"/>
          <w:szCs w:val="28"/>
        </w:rPr>
      </w:pPr>
    </w:p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</w:p>
    <w:p w:rsidR="00171EDF" w:rsidRDefault="00171EDF" w:rsidP="00FB63CB">
      <w:pPr>
        <w:shd w:val="clear" w:color="auto" w:fill="FFFFFF"/>
        <w:ind w:left="5664" w:firstLine="708"/>
        <w:rPr>
          <w:b/>
          <w:color w:val="000000"/>
          <w:sz w:val="28"/>
          <w:szCs w:val="28"/>
          <w:lang w:val="uk-UA"/>
        </w:rPr>
      </w:pPr>
    </w:p>
    <w:sectPr w:rsidR="00171EDF" w:rsidSect="00AD6932">
      <w:pgSz w:w="11906" w:h="16838" w:code="9"/>
      <w:pgMar w:top="709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70A40"/>
    <w:multiLevelType w:val="multilevel"/>
    <w:tmpl w:val="DE4CB136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>
    <w:nsid w:val="08A832DD"/>
    <w:multiLevelType w:val="multilevel"/>
    <w:tmpl w:val="E6108010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>
    <w:nsid w:val="10EF495B"/>
    <w:multiLevelType w:val="multilevel"/>
    <w:tmpl w:val="BBB24E6C"/>
    <w:lvl w:ilvl="0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3">
    <w:nsid w:val="192273C9"/>
    <w:multiLevelType w:val="multilevel"/>
    <w:tmpl w:val="8F647E22"/>
    <w:lvl w:ilvl="0">
      <w:start w:val="2"/>
      <w:numFmt w:val="decimal"/>
      <w:lvlText w:val="%1."/>
      <w:lvlJc w:val="left"/>
      <w:pPr>
        <w:ind w:left="450" w:hanging="45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57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363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569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69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775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8960" w:hanging="2160"/>
      </w:pPr>
      <w:rPr>
        <w:vertAlign w:val="baseline"/>
      </w:rPr>
    </w:lvl>
  </w:abstractNum>
  <w:abstractNum w:abstractNumId="4">
    <w:nsid w:val="19EA60BD"/>
    <w:multiLevelType w:val="multilevel"/>
    <w:tmpl w:val="E53E41DC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">
    <w:nsid w:val="24B150C5"/>
    <w:multiLevelType w:val="multilevel"/>
    <w:tmpl w:val="ADA40CC4"/>
    <w:lvl w:ilvl="0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6">
    <w:nsid w:val="26AF47A6"/>
    <w:multiLevelType w:val="multilevel"/>
    <w:tmpl w:val="FC0CE234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-27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hint="default"/>
      </w:rPr>
    </w:lvl>
  </w:abstractNum>
  <w:abstractNum w:abstractNumId="7">
    <w:nsid w:val="2CE621DA"/>
    <w:multiLevelType w:val="multilevel"/>
    <w:tmpl w:val="BBB83954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">
    <w:nsid w:val="2F8C3942"/>
    <w:multiLevelType w:val="multilevel"/>
    <w:tmpl w:val="B81C983A"/>
    <w:lvl w:ilvl="0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9">
    <w:nsid w:val="3ACC709A"/>
    <w:multiLevelType w:val="multilevel"/>
    <w:tmpl w:val="3758AABC"/>
    <w:lvl w:ilvl="0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10">
    <w:nsid w:val="3EDE7A8D"/>
    <w:multiLevelType w:val="multilevel"/>
    <w:tmpl w:val="6C16E16C"/>
    <w:lvl w:ilvl="0">
      <w:start w:val="3"/>
      <w:numFmt w:val="decimal"/>
      <w:lvlText w:val="%1."/>
      <w:lvlJc w:val="left"/>
      <w:pPr>
        <w:ind w:left="450" w:hanging="45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314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556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83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76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35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632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74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520" w:hanging="2160"/>
      </w:pPr>
      <w:rPr>
        <w:vertAlign w:val="baseline"/>
      </w:rPr>
    </w:lvl>
  </w:abstractNum>
  <w:abstractNum w:abstractNumId="11">
    <w:nsid w:val="4F0C37B5"/>
    <w:multiLevelType w:val="multilevel"/>
    <w:tmpl w:val="9EC20E44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12">
    <w:nsid w:val="5AF06465"/>
    <w:multiLevelType w:val="multilevel"/>
    <w:tmpl w:val="682A9046"/>
    <w:lvl w:ilvl="0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13">
    <w:nsid w:val="6BEA4B3C"/>
    <w:multiLevelType w:val="multilevel"/>
    <w:tmpl w:val="EFA89008"/>
    <w:lvl w:ilvl="0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14">
    <w:nsid w:val="6C2805EE"/>
    <w:multiLevelType w:val="hybridMultilevel"/>
    <w:tmpl w:val="5638040E"/>
    <w:lvl w:ilvl="0" w:tplc="265CFE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5">
    <w:nsid w:val="75656249"/>
    <w:multiLevelType w:val="multilevel"/>
    <w:tmpl w:val="87924C26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>
    <w:nsid w:val="7F704D10"/>
    <w:multiLevelType w:val="multilevel"/>
    <w:tmpl w:val="F034C4E6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157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88" w:hanging="719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91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425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51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559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6440" w:hanging="2160"/>
      </w:pPr>
      <w:rPr>
        <w:vertAlign w:val="baseline"/>
      </w:rPr>
    </w:lvl>
  </w:abstractNum>
  <w:num w:numId="1">
    <w:abstractNumId w:val="6"/>
  </w:num>
  <w:num w:numId="2">
    <w:abstractNumId w:val="14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7704"/>
    <w:rsid w:val="000134FE"/>
    <w:rsid w:val="0001362F"/>
    <w:rsid w:val="00031ED1"/>
    <w:rsid w:val="00087704"/>
    <w:rsid w:val="000877BC"/>
    <w:rsid w:val="000A4DF1"/>
    <w:rsid w:val="000E6DCB"/>
    <w:rsid w:val="00113CE4"/>
    <w:rsid w:val="00135E6C"/>
    <w:rsid w:val="00171EDF"/>
    <w:rsid w:val="00174CC6"/>
    <w:rsid w:val="00176F50"/>
    <w:rsid w:val="001953B8"/>
    <w:rsid w:val="001A66E0"/>
    <w:rsid w:val="001F10CB"/>
    <w:rsid w:val="002226C1"/>
    <w:rsid w:val="00222900"/>
    <w:rsid w:val="0024053C"/>
    <w:rsid w:val="00263929"/>
    <w:rsid w:val="00276623"/>
    <w:rsid w:val="002772BD"/>
    <w:rsid w:val="002817D9"/>
    <w:rsid w:val="002A7642"/>
    <w:rsid w:val="002D13CC"/>
    <w:rsid w:val="0030012E"/>
    <w:rsid w:val="003424D5"/>
    <w:rsid w:val="00396EBA"/>
    <w:rsid w:val="003B1076"/>
    <w:rsid w:val="003C510C"/>
    <w:rsid w:val="003D6E65"/>
    <w:rsid w:val="003F3318"/>
    <w:rsid w:val="0041208A"/>
    <w:rsid w:val="00454713"/>
    <w:rsid w:val="004814D0"/>
    <w:rsid w:val="00492233"/>
    <w:rsid w:val="004A4140"/>
    <w:rsid w:val="004D0F6C"/>
    <w:rsid w:val="00545C48"/>
    <w:rsid w:val="005479ED"/>
    <w:rsid w:val="00547C14"/>
    <w:rsid w:val="00556463"/>
    <w:rsid w:val="005861D8"/>
    <w:rsid w:val="005A0231"/>
    <w:rsid w:val="005D4FBD"/>
    <w:rsid w:val="006667A6"/>
    <w:rsid w:val="006F1FB7"/>
    <w:rsid w:val="00703475"/>
    <w:rsid w:val="00742AF1"/>
    <w:rsid w:val="00747E24"/>
    <w:rsid w:val="007D465B"/>
    <w:rsid w:val="00826EF5"/>
    <w:rsid w:val="0084744D"/>
    <w:rsid w:val="00885061"/>
    <w:rsid w:val="008F4953"/>
    <w:rsid w:val="009039D2"/>
    <w:rsid w:val="00924496"/>
    <w:rsid w:val="00984FD2"/>
    <w:rsid w:val="009E7587"/>
    <w:rsid w:val="00A31402"/>
    <w:rsid w:val="00AB090C"/>
    <w:rsid w:val="00AB42A9"/>
    <w:rsid w:val="00AD6932"/>
    <w:rsid w:val="00AF56D0"/>
    <w:rsid w:val="00B307B7"/>
    <w:rsid w:val="00BA5671"/>
    <w:rsid w:val="00C24DF0"/>
    <w:rsid w:val="00C80F51"/>
    <w:rsid w:val="00CC41DA"/>
    <w:rsid w:val="00CC5FAE"/>
    <w:rsid w:val="00CF5C64"/>
    <w:rsid w:val="00CF63CD"/>
    <w:rsid w:val="00D54DEE"/>
    <w:rsid w:val="00D773F6"/>
    <w:rsid w:val="00D85F32"/>
    <w:rsid w:val="00E60B10"/>
    <w:rsid w:val="00E74E50"/>
    <w:rsid w:val="00EE5026"/>
    <w:rsid w:val="00EF5A33"/>
    <w:rsid w:val="00F00826"/>
    <w:rsid w:val="00F02CCD"/>
    <w:rsid w:val="00F5297A"/>
    <w:rsid w:val="00F616E2"/>
    <w:rsid w:val="00F62F53"/>
    <w:rsid w:val="00FB0939"/>
    <w:rsid w:val="00FB63CB"/>
    <w:rsid w:val="00FC4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41DA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tab-span">
    <w:name w:val="apple-tab-span"/>
    <w:basedOn w:val="a0"/>
    <w:rsid w:val="00087704"/>
  </w:style>
  <w:style w:type="character" w:customStyle="1" w:styleId="apple-converted-space">
    <w:name w:val="apple-converted-space"/>
    <w:basedOn w:val="a0"/>
    <w:rsid w:val="00087704"/>
  </w:style>
  <w:style w:type="paragraph" w:styleId="a3">
    <w:name w:val="Normal (Web)"/>
    <w:basedOn w:val="a"/>
    <w:rsid w:val="00087704"/>
    <w:pPr>
      <w:spacing w:before="100" w:beforeAutospacing="1" w:after="100" w:afterAutospacing="1"/>
    </w:pPr>
  </w:style>
  <w:style w:type="character" w:customStyle="1" w:styleId="rvts8">
    <w:name w:val="rvts8"/>
    <w:basedOn w:val="a0"/>
    <w:rsid w:val="00087704"/>
  </w:style>
  <w:style w:type="paragraph" w:customStyle="1" w:styleId="rvps89rteright">
    <w:name w:val="rvps89 rteright"/>
    <w:basedOn w:val="a"/>
    <w:rsid w:val="00087704"/>
    <w:pPr>
      <w:spacing w:before="100" w:beforeAutospacing="1" w:after="100" w:afterAutospacing="1"/>
    </w:pPr>
  </w:style>
  <w:style w:type="character" w:styleId="a4">
    <w:name w:val="Strong"/>
    <w:basedOn w:val="a0"/>
    <w:qFormat/>
    <w:rsid w:val="003424D5"/>
    <w:rPr>
      <w:b/>
      <w:bCs/>
    </w:rPr>
  </w:style>
  <w:style w:type="paragraph" w:customStyle="1" w:styleId="rvps2">
    <w:name w:val="rvps2"/>
    <w:basedOn w:val="a"/>
    <w:rsid w:val="00747E24"/>
    <w:pPr>
      <w:spacing w:before="100" w:beforeAutospacing="1" w:after="100" w:afterAutospacing="1"/>
    </w:pPr>
  </w:style>
  <w:style w:type="paragraph" w:styleId="a5">
    <w:name w:val="caption"/>
    <w:basedOn w:val="a"/>
    <w:qFormat/>
    <w:rsid w:val="00B307B7"/>
    <w:pPr>
      <w:jc w:val="center"/>
    </w:pPr>
    <w:rPr>
      <w:sz w:val="26"/>
      <w:szCs w:val="20"/>
      <w:lang w:val="uk-UA"/>
    </w:rPr>
  </w:style>
  <w:style w:type="paragraph" w:styleId="a6">
    <w:name w:val="No Spacing"/>
    <w:uiPriority w:val="1"/>
    <w:qFormat/>
    <w:rsid w:val="00CC5FAE"/>
    <w:pPr>
      <w:suppressAutoHyphens/>
    </w:pPr>
    <w:rPr>
      <w:rFonts w:ascii="Calibri" w:eastAsia="Calibri" w:hAnsi="Calibri" w:cs="Courier New"/>
      <w:sz w:val="22"/>
      <w:szCs w:val="22"/>
      <w:lang w:val="en-US" w:eastAsia="ar-SA"/>
    </w:rPr>
  </w:style>
  <w:style w:type="paragraph" w:styleId="a7">
    <w:name w:val="List Paragraph"/>
    <w:basedOn w:val="a"/>
    <w:uiPriority w:val="34"/>
    <w:qFormat/>
    <w:rsid w:val="00547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vps518">
    <w:name w:val="rvps518"/>
    <w:basedOn w:val="a"/>
    <w:rsid w:val="00276623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276623"/>
  </w:style>
  <w:style w:type="character" w:customStyle="1" w:styleId="rvts9">
    <w:name w:val="rvts9"/>
    <w:basedOn w:val="a0"/>
    <w:rsid w:val="00276623"/>
  </w:style>
  <w:style w:type="paragraph" w:customStyle="1" w:styleId="rvps519">
    <w:name w:val="rvps519"/>
    <w:basedOn w:val="a"/>
    <w:rsid w:val="00276623"/>
    <w:pPr>
      <w:spacing w:before="100" w:beforeAutospacing="1" w:after="100" w:afterAutospacing="1"/>
    </w:pPr>
    <w:rPr>
      <w:lang w:val="uk-UA" w:eastAsia="uk-UA"/>
    </w:rPr>
  </w:style>
  <w:style w:type="paragraph" w:customStyle="1" w:styleId="normal">
    <w:name w:val="normal"/>
    <w:rsid w:val="00AD6932"/>
  </w:style>
  <w:style w:type="paragraph" w:styleId="a8">
    <w:name w:val="Balloon Text"/>
    <w:basedOn w:val="a"/>
    <w:link w:val="a9"/>
    <w:rsid w:val="00AD693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D693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2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2C157-1936-43B4-ADE3-B735F8A6D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27845</Words>
  <Characters>15872</Characters>
  <Application>Microsoft Office Word</Application>
  <DocSecurity>0</DocSecurity>
  <Lines>132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Положення про</vt:lpstr>
    </vt:vector>
  </TitlesOfParts>
  <Company>Computer</Company>
  <LinksUpToDate>false</LinksUpToDate>
  <CharactersWithSpaces>43630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Положення про</dc:title>
  <dc:creator>User</dc:creator>
  <cp:lastModifiedBy>Користувач Windows</cp:lastModifiedBy>
  <cp:revision>4</cp:revision>
  <cp:lastPrinted>2018-06-15T12:02:00Z</cp:lastPrinted>
  <dcterms:created xsi:type="dcterms:W3CDTF">2018-06-15T12:27:00Z</dcterms:created>
  <dcterms:modified xsi:type="dcterms:W3CDTF">2018-06-15T12:43:00Z</dcterms:modified>
</cp:coreProperties>
</file>