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3A300" w14:textId="77777777" w:rsidR="00436CD7" w:rsidRPr="00615A42" w:rsidRDefault="00436CD7" w:rsidP="00436CD7">
      <w:pPr>
        <w:ind w:left="3600" w:firstLine="720"/>
        <w:rPr>
          <w:rFonts w:ascii="Bookman Old Style" w:hAnsi="Bookman Old Style"/>
          <w:spacing w:val="-8"/>
          <w:sz w:val="24"/>
          <w:szCs w:val="24"/>
          <w:lang w:val="uk-UA"/>
        </w:rPr>
      </w:pPr>
      <w:r w:rsidRPr="00615A42">
        <w:rPr>
          <w:rFonts w:ascii="Bookman Old Style" w:hAnsi="Bookman Old Style"/>
          <w:sz w:val="24"/>
          <w:szCs w:val="24"/>
        </w:rPr>
        <w:t xml:space="preserve">Додаток до </w:t>
      </w:r>
      <w:r w:rsidRPr="00615A42">
        <w:rPr>
          <w:rFonts w:ascii="Bookman Old Style" w:hAnsi="Bookman Old Style"/>
          <w:spacing w:val="-8"/>
          <w:sz w:val="24"/>
          <w:szCs w:val="24"/>
          <w:lang w:val="uk-UA"/>
        </w:rPr>
        <w:t xml:space="preserve">Рішення сесії </w:t>
      </w:r>
    </w:p>
    <w:p w14:paraId="4361072C" w14:textId="77777777" w:rsidR="00436CD7" w:rsidRPr="00615A42" w:rsidRDefault="00436CD7" w:rsidP="00436CD7">
      <w:pPr>
        <w:shd w:val="clear" w:color="auto" w:fill="FFFFFF"/>
        <w:spacing w:line="360" w:lineRule="exact"/>
        <w:ind w:left="3600" w:firstLine="720"/>
        <w:rPr>
          <w:rFonts w:ascii="Bookman Old Style" w:hAnsi="Bookman Old Style"/>
          <w:spacing w:val="-6"/>
          <w:sz w:val="24"/>
          <w:szCs w:val="24"/>
          <w:lang w:val="uk-UA"/>
        </w:rPr>
      </w:pPr>
      <w:r w:rsidRPr="00615A42">
        <w:rPr>
          <w:rFonts w:ascii="Bookman Old Style" w:hAnsi="Bookman Old Style"/>
          <w:spacing w:val="-8"/>
          <w:sz w:val="24"/>
          <w:szCs w:val="24"/>
          <w:lang w:val="uk-UA"/>
        </w:rPr>
        <w:t>Пристоличної сільської ради ___</w:t>
      </w:r>
      <w:r w:rsidRPr="00615A42">
        <w:rPr>
          <w:rFonts w:ascii="Bookman Old Style" w:hAnsi="Bookman Old Style"/>
          <w:spacing w:val="-6"/>
          <w:sz w:val="24"/>
          <w:szCs w:val="24"/>
          <w:lang w:val="uk-UA"/>
        </w:rPr>
        <w:t>від  ________</w:t>
      </w:r>
    </w:p>
    <w:p w14:paraId="7C5D0A75" w14:textId="77777777" w:rsidR="00436CD7" w:rsidRDefault="00436CD7" w:rsidP="00436CD7">
      <w:pPr>
        <w:jc w:val="center"/>
        <w:rPr>
          <w:rFonts w:ascii="Bookman Old Style" w:hAnsi="Bookman Old Style"/>
          <w:b/>
          <w:sz w:val="24"/>
          <w:szCs w:val="24"/>
          <w:lang w:val="uk-UA"/>
        </w:rPr>
      </w:pPr>
    </w:p>
    <w:p w14:paraId="186724CA" w14:textId="77777777" w:rsidR="00615A42" w:rsidRPr="00615A42" w:rsidRDefault="00615A42" w:rsidP="00436CD7">
      <w:pPr>
        <w:jc w:val="center"/>
        <w:rPr>
          <w:rFonts w:ascii="Bookman Old Style" w:hAnsi="Bookman Old Style"/>
          <w:b/>
          <w:sz w:val="24"/>
          <w:szCs w:val="24"/>
          <w:lang w:val="uk-UA"/>
        </w:rPr>
      </w:pPr>
    </w:p>
    <w:p w14:paraId="47FB1DA4" w14:textId="18E3E317" w:rsidR="00436CD7" w:rsidRPr="00FD318F" w:rsidRDefault="00436CD7" w:rsidP="00436CD7">
      <w:pPr>
        <w:jc w:val="center"/>
        <w:rPr>
          <w:rFonts w:ascii="Bookman Old Style" w:hAnsi="Bookman Old Style"/>
          <w:b/>
          <w:sz w:val="24"/>
          <w:szCs w:val="24"/>
          <w:lang w:val="uk-UA"/>
        </w:rPr>
      </w:pPr>
      <w:r w:rsidRPr="00615A42">
        <w:rPr>
          <w:rFonts w:ascii="Bookman Old Style" w:hAnsi="Bookman Old Style"/>
          <w:b/>
          <w:sz w:val="24"/>
          <w:szCs w:val="24"/>
        </w:rPr>
        <w:t>ПРАВИЛ</w:t>
      </w:r>
      <w:r w:rsidR="00FD318F">
        <w:rPr>
          <w:rFonts w:ascii="Bookman Old Style" w:hAnsi="Bookman Old Style"/>
          <w:b/>
          <w:sz w:val="24"/>
          <w:szCs w:val="24"/>
          <w:lang w:val="uk-UA"/>
        </w:rPr>
        <w:t>А</w:t>
      </w:r>
    </w:p>
    <w:p w14:paraId="07AD08A1" w14:textId="798BB9D3" w:rsidR="00436CD7" w:rsidRDefault="00436CD7" w:rsidP="00436CD7">
      <w:pPr>
        <w:jc w:val="center"/>
        <w:rPr>
          <w:rFonts w:ascii="Bookman Old Style" w:hAnsi="Bookman Old Style"/>
          <w:b/>
          <w:sz w:val="24"/>
          <w:szCs w:val="24"/>
          <w:lang w:val="uk-UA"/>
        </w:rPr>
      </w:pPr>
      <w:r w:rsidRPr="00615A42">
        <w:rPr>
          <w:rFonts w:ascii="Bookman Old Style" w:hAnsi="Bookman Old Style"/>
          <w:b/>
          <w:sz w:val="24"/>
          <w:szCs w:val="24"/>
          <w:lang w:val="uk-UA"/>
        </w:rPr>
        <w:t>б</w:t>
      </w:r>
      <w:r w:rsidRPr="00615A42">
        <w:rPr>
          <w:rFonts w:ascii="Bookman Old Style" w:hAnsi="Bookman Old Style"/>
          <w:b/>
          <w:sz w:val="24"/>
          <w:szCs w:val="24"/>
        </w:rPr>
        <w:t xml:space="preserve">лагоустрою </w:t>
      </w:r>
      <w:r w:rsidRPr="00615A42">
        <w:rPr>
          <w:rFonts w:ascii="Bookman Old Style" w:hAnsi="Bookman Old Style"/>
          <w:b/>
          <w:sz w:val="24"/>
          <w:szCs w:val="24"/>
          <w:lang w:val="uk-UA"/>
        </w:rPr>
        <w:t>Пристоличної</w:t>
      </w:r>
      <w:r w:rsidR="00615A42" w:rsidRPr="00615A42">
        <w:rPr>
          <w:rFonts w:ascii="Bookman Old Style" w:hAnsi="Bookman Old Style"/>
          <w:b/>
          <w:sz w:val="24"/>
          <w:szCs w:val="24"/>
          <w:lang w:val="uk-UA"/>
        </w:rPr>
        <w:t xml:space="preserve"> об</w:t>
      </w:r>
      <w:r w:rsidR="00615A42" w:rsidRPr="00615A42">
        <w:rPr>
          <w:rStyle w:val="af1"/>
          <w:rFonts w:ascii="Bookman Old Style" w:hAnsi="Bookman Old Style" w:cs="Arial"/>
          <w:b/>
          <w:bCs/>
          <w:i w:val="0"/>
          <w:iCs w:val="0"/>
          <w:color w:val="5F6368"/>
          <w:sz w:val="24"/>
          <w:szCs w:val="24"/>
          <w:shd w:val="clear" w:color="auto" w:fill="FFFFFF"/>
        </w:rPr>
        <w:t>'</w:t>
      </w:r>
      <w:r w:rsidR="00615A42" w:rsidRPr="00615A42">
        <w:rPr>
          <w:rFonts w:ascii="Bookman Old Style" w:hAnsi="Bookman Old Style"/>
          <w:b/>
          <w:sz w:val="24"/>
          <w:szCs w:val="24"/>
          <w:lang w:val="uk-UA"/>
        </w:rPr>
        <w:t>єднаної територіальної громади</w:t>
      </w:r>
      <w:r w:rsidRPr="00615A42">
        <w:rPr>
          <w:rFonts w:ascii="Bookman Old Style" w:hAnsi="Bookman Old Style"/>
          <w:b/>
          <w:sz w:val="24"/>
          <w:szCs w:val="24"/>
          <w:lang w:val="uk-UA"/>
        </w:rPr>
        <w:t xml:space="preserve"> </w:t>
      </w:r>
    </w:p>
    <w:p w14:paraId="0064D701" w14:textId="078E4EDA" w:rsidR="00FD318F" w:rsidRPr="00615A42" w:rsidRDefault="00FD318F" w:rsidP="00436CD7">
      <w:pPr>
        <w:jc w:val="center"/>
        <w:rPr>
          <w:rFonts w:ascii="Bookman Old Style" w:hAnsi="Bookman Old Style"/>
          <w:b/>
          <w:sz w:val="24"/>
          <w:szCs w:val="24"/>
          <w:lang w:val="uk-UA"/>
        </w:rPr>
      </w:pPr>
      <w:r>
        <w:rPr>
          <w:rFonts w:ascii="Bookman Old Style" w:hAnsi="Bookman Old Style"/>
          <w:b/>
          <w:sz w:val="24"/>
          <w:szCs w:val="24"/>
          <w:lang w:val="uk-UA"/>
        </w:rPr>
        <w:t>зі змінами</w:t>
      </w:r>
    </w:p>
    <w:p w14:paraId="1430B91F" w14:textId="77777777" w:rsidR="00436CD7" w:rsidRPr="00615A42" w:rsidRDefault="00436CD7" w:rsidP="00436CD7">
      <w:pPr>
        <w:spacing w:line="360" w:lineRule="exact"/>
        <w:jc w:val="both"/>
        <w:rPr>
          <w:rFonts w:ascii="Bookman Old Style" w:hAnsi="Bookman Old Style"/>
          <w:sz w:val="24"/>
          <w:szCs w:val="24"/>
          <w:lang w:val="uk-UA"/>
        </w:rPr>
      </w:pPr>
    </w:p>
    <w:p w14:paraId="2C3A8951" w14:textId="77777777" w:rsidR="00436CD7" w:rsidRPr="00615A42" w:rsidRDefault="00436CD7" w:rsidP="00436CD7">
      <w:pPr>
        <w:ind w:left="2160" w:firstLine="720"/>
        <w:rPr>
          <w:rFonts w:ascii="Bookman Old Style" w:hAnsi="Bookman Old Style"/>
          <w:b/>
          <w:sz w:val="24"/>
          <w:szCs w:val="24"/>
          <w:lang w:val="uk-UA"/>
        </w:rPr>
      </w:pPr>
      <w:r w:rsidRPr="00615A42">
        <w:rPr>
          <w:rFonts w:ascii="Bookman Old Style" w:hAnsi="Bookman Old Style"/>
          <w:b/>
          <w:sz w:val="24"/>
          <w:szCs w:val="24"/>
          <w:lang w:val="uk-UA"/>
        </w:rPr>
        <w:t>Розділ І. Загальні положення</w:t>
      </w:r>
    </w:p>
    <w:p w14:paraId="5CB2C4F6" w14:textId="77777777" w:rsidR="00436CD7" w:rsidRPr="00615A42" w:rsidRDefault="00436CD7" w:rsidP="00615A42">
      <w:pPr>
        <w:ind w:firstLine="720"/>
        <w:jc w:val="both"/>
        <w:rPr>
          <w:rFonts w:ascii="Bookman Old Style" w:hAnsi="Bookman Old Style"/>
          <w:sz w:val="24"/>
          <w:szCs w:val="24"/>
          <w:lang w:val="uk-UA"/>
        </w:rPr>
      </w:pPr>
      <w:r w:rsidRPr="00615A42">
        <w:rPr>
          <w:rFonts w:ascii="Bookman Old Style" w:hAnsi="Bookman Old Style"/>
          <w:sz w:val="24"/>
          <w:szCs w:val="24"/>
          <w:lang w:val="uk-UA"/>
        </w:rPr>
        <w:t>1.1.</w:t>
      </w:r>
      <w:r w:rsidRPr="00615A42">
        <w:rPr>
          <w:rFonts w:ascii="Bookman Old Style" w:hAnsi="Bookman Old Style"/>
          <w:sz w:val="24"/>
          <w:szCs w:val="24"/>
          <w:lang w:val="uk-UA"/>
        </w:rPr>
        <w:tab/>
        <w:t>Правила благоустрою Пристоличної</w:t>
      </w:r>
      <w:r w:rsidR="00615A42">
        <w:rPr>
          <w:rFonts w:ascii="Bookman Old Style" w:hAnsi="Bookman Old Style"/>
          <w:sz w:val="24"/>
          <w:szCs w:val="24"/>
          <w:lang w:val="uk-UA"/>
        </w:rPr>
        <w:t xml:space="preserve"> </w:t>
      </w:r>
      <w:r w:rsidR="00615A42" w:rsidRPr="00615A42">
        <w:rPr>
          <w:rFonts w:ascii="Bookman Old Style" w:hAnsi="Bookman Old Style"/>
          <w:sz w:val="24"/>
          <w:szCs w:val="24"/>
          <w:lang w:val="uk-UA"/>
        </w:rPr>
        <w:t>об</w:t>
      </w:r>
      <w:r w:rsidR="00615A42" w:rsidRPr="00615A42">
        <w:rPr>
          <w:rFonts w:ascii="Bookman Old Style" w:hAnsi="Bookman Old Style"/>
          <w:bCs/>
          <w:sz w:val="24"/>
          <w:szCs w:val="24"/>
          <w:lang w:val="uk-UA"/>
        </w:rPr>
        <w:t>'</w:t>
      </w:r>
      <w:r w:rsidR="00615A42" w:rsidRPr="00615A42">
        <w:rPr>
          <w:rFonts w:ascii="Bookman Old Style" w:hAnsi="Bookman Old Style"/>
          <w:sz w:val="24"/>
          <w:szCs w:val="24"/>
          <w:lang w:val="uk-UA"/>
        </w:rPr>
        <w:t>єднаної територіальної громади</w:t>
      </w:r>
      <w:r w:rsidR="00615A42" w:rsidRPr="00615A42">
        <w:rPr>
          <w:rFonts w:ascii="Bookman Old Style" w:hAnsi="Bookman Old Style"/>
          <w:b/>
          <w:sz w:val="24"/>
          <w:szCs w:val="24"/>
          <w:lang w:val="uk-UA"/>
        </w:rPr>
        <w:t xml:space="preserve"> </w:t>
      </w:r>
      <w:r w:rsidRPr="00615A42">
        <w:rPr>
          <w:rFonts w:ascii="Bookman Old Style" w:hAnsi="Bookman Old Style"/>
          <w:sz w:val="24"/>
          <w:szCs w:val="24"/>
          <w:lang w:val="uk-UA"/>
        </w:rPr>
        <w:t>(далі</w:t>
      </w:r>
      <w:r w:rsidR="00615A42">
        <w:rPr>
          <w:rFonts w:ascii="Bookman Old Style" w:hAnsi="Bookman Old Style"/>
          <w:sz w:val="24"/>
          <w:szCs w:val="24"/>
          <w:lang w:val="uk-UA"/>
        </w:rPr>
        <w:t xml:space="preserve"> - </w:t>
      </w:r>
      <w:r w:rsidRPr="00615A42">
        <w:rPr>
          <w:rFonts w:ascii="Bookman Old Style" w:hAnsi="Bookman Old Style"/>
          <w:sz w:val="24"/>
          <w:szCs w:val="24"/>
          <w:lang w:val="uk-UA"/>
        </w:rPr>
        <w:t>Правила) є нормативно-правовим актом, яким установлюється порядок благоустрою та утримання територі</w:t>
      </w:r>
      <w:r w:rsidR="00615A42">
        <w:rPr>
          <w:rFonts w:ascii="Bookman Old Style" w:hAnsi="Bookman Old Style"/>
          <w:sz w:val="24"/>
          <w:szCs w:val="24"/>
          <w:lang w:val="uk-UA"/>
        </w:rPr>
        <w:t>ї</w:t>
      </w:r>
      <w:r w:rsidRPr="00615A42">
        <w:rPr>
          <w:rFonts w:ascii="Bookman Old Style" w:hAnsi="Bookman Old Style"/>
          <w:sz w:val="24"/>
          <w:szCs w:val="24"/>
          <w:lang w:val="uk-UA"/>
        </w:rPr>
        <w:t xml:space="preserve"> </w:t>
      </w:r>
      <w:r w:rsidR="00615A42" w:rsidRPr="00615A42">
        <w:rPr>
          <w:rFonts w:ascii="Bookman Old Style" w:hAnsi="Bookman Old Style"/>
          <w:sz w:val="24"/>
          <w:szCs w:val="24"/>
          <w:lang w:val="uk-UA"/>
        </w:rPr>
        <w:t>Пристоличної</w:t>
      </w:r>
      <w:r w:rsidR="00615A42">
        <w:rPr>
          <w:rFonts w:ascii="Bookman Old Style" w:hAnsi="Bookman Old Style"/>
          <w:sz w:val="24"/>
          <w:szCs w:val="24"/>
          <w:lang w:val="uk-UA"/>
        </w:rPr>
        <w:t xml:space="preserve"> </w:t>
      </w:r>
      <w:r w:rsidR="00615A42" w:rsidRPr="00615A42">
        <w:rPr>
          <w:rFonts w:ascii="Bookman Old Style" w:hAnsi="Bookman Old Style"/>
          <w:sz w:val="24"/>
          <w:szCs w:val="24"/>
          <w:lang w:val="uk-UA"/>
        </w:rPr>
        <w:t>об</w:t>
      </w:r>
      <w:r w:rsidR="00615A42" w:rsidRPr="00615A42">
        <w:rPr>
          <w:rFonts w:ascii="Bookman Old Style" w:hAnsi="Bookman Old Style"/>
          <w:bCs/>
          <w:sz w:val="24"/>
          <w:szCs w:val="24"/>
          <w:lang w:val="uk-UA"/>
        </w:rPr>
        <w:t>'</w:t>
      </w:r>
      <w:r w:rsidR="00615A42" w:rsidRPr="00615A42">
        <w:rPr>
          <w:rFonts w:ascii="Bookman Old Style" w:hAnsi="Bookman Old Style"/>
          <w:sz w:val="24"/>
          <w:szCs w:val="24"/>
          <w:lang w:val="uk-UA"/>
        </w:rPr>
        <w:t>єднаної територіальної громади</w:t>
      </w:r>
      <w:r w:rsidRPr="00615A42">
        <w:rPr>
          <w:rFonts w:ascii="Bookman Old Style" w:hAnsi="Bookman Old Style"/>
          <w:sz w:val="24"/>
          <w:szCs w:val="24"/>
          <w:lang w:val="uk-UA"/>
        </w:rPr>
        <w:t xml:space="preserve">, об'єктів благоустрою </w:t>
      </w:r>
      <w:r w:rsidR="00615A42">
        <w:rPr>
          <w:rFonts w:ascii="Bookman Old Style" w:hAnsi="Bookman Old Style"/>
          <w:sz w:val="24"/>
          <w:szCs w:val="24"/>
          <w:lang w:val="uk-UA"/>
        </w:rPr>
        <w:t>територіальної громади</w:t>
      </w:r>
      <w:r w:rsidRPr="00615A42">
        <w:rPr>
          <w:rFonts w:ascii="Bookman Old Style" w:hAnsi="Bookman Old Style"/>
          <w:sz w:val="24"/>
          <w:szCs w:val="24"/>
          <w:lang w:val="uk-UA"/>
        </w:rPr>
        <w:t xml:space="preserve">, регулюються права та обов'язки правовідносин у сфері благоустрою, визначається комплекс заходів, необхідних для забезпечення чистоти і порядку </w:t>
      </w:r>
      <w:r w:rsidR="00615A42">
        <w:rPr>
          <w:rFonts w:ascii="Bookman Old Style" w:hAnsi="Bookman Old Style"/>
          <w:sz w:val="24"/>
          <w:szCs w:val="24"/>
          <w:lang w:val="uk-UA"/>
        </w:rPr>
        <w:t>на території громади</w:t>
      </w:r>
      <w:r w:rsidRPr="00615A42">
        <w:rPr>
          <w:rFonts w:ascii="Bookman Old Style" w:hAnsi="Bookman Old Style"/>
          <w:sz w:val="24"/>
          <w:szCs w:val="24"/>
          <w:lang w:val="uk-UA"/>
        </w:rPr>
        <w:t xml:space="preserve">. Правила спрямовані на створення умов, сприятливих для життєдіяльності людини, і є обов'язковими для виконання на території </w:t>
      </w:r>
      <w:r w:rsidR="00615A42">
        <w:rPr>
          <w:rFonts w:ascii="Bookman Old Style" w:hAnsi="Bookman Old Style"/>
          <w:sz w:val="24"/>
          <w:szCs w:val="24"/>
          <w:lang w:val="uk-UA"/>
        </w:rPr>
        <w:t>громади</w:t>
      </w:r>
      <w:r w:rsidRPr="00615A42">
        <w:rPr>
          <w:rFonts w:ascii="Bookman Old Style" w:hAnsi="Bookman Old Style"/>
          <w:sz w:val="24"/>
          <w:szCs w:val="24"/>
          <w:lang w:val="uk-UA"/>
        </w:rPr>
        <w:t xml:space="preserve"> виконавчими органами місцевого самоврядування, об'єднаннями громадян, підприємствами, установами, організаціями, незалежно від форм власності і підпорядкування, їх керівниками, працівниками та громадянами.</w:t>
      </w:r>
    </w:p>
    <w:p w14:paraId="513AF7B8" w14:textId="77777777" w:rsidR="00436CD7" w:rsidRPr="00615A42" w:rsidRDefault="00436CD7" w:rsidP="00615A42">
      <w:pPr>
        <w:ind w:firstLine="720"/>
        <w:jc w:val="both"/>
        <w:rPr>
          <w:rFonts w:ascii="Bookman Old Style" w:hAnsi="Bookman Old Style"/>
          <w:sz w:val="24"/>
          <w:szCs w:val="24"/>
          <w:lang w:val="uk-UA"/>
        </w:rPr>
      </w:pPr>
      <w:r w:rsidRPr="00615A42">
        <w:rPr>
          <w:rFonts w:ascii="Bookman Old Style" w:hAnsi="Bookman Old Style"/>
          <w:sz w:val="24"/>
          <w:szCs w:val="24"/>
          <w:lang w:val="uk-UA"/>
        </w:rPr>
        <w:t>1.2.</w:t>
      </w:r>
      <w:r w:rsidRPr="00615A42">
        <w:rPr>
          <w:rFonts w:ascii="Bookman Old Style" w:hAnsi="Bookman Old Style"/>
          <w:sz w:val="24"/>
          <w:szCs w:val="24"/>
          <w:lang w:val="uk-UA"/>
        </w:rPr>
        <w:tab/>
      </w:r>
      <w:r w:rsidR="00615A42">
        <w:rPr>
          <w:rFonts w:ascii="Bookman Old Style" w:hAnsi="Bookman Old Style"/>
          <w:sz w:val="24"/>
          <w:szCs w:val="24"/>
          <w:lang w:val="uk-UA"/>
        </w:rPr>
        <w:t xml:space="preserve">Об'єкти благоустрою </w:t>
      </w:r>
      <w:r w:rsidR="00615A42" w:rsidRPr="00615A42">
        <w:rPr>
          <w:rFonts w:ascii="Bookman Old Style" w:hAnsi="Bookman Old Style"/>
          <w:sz w:val="24"/>
          <w:szCs w:val="24"/>
          <w:lang w:val="uk-UA"/>
        </w:rPr>
        <w:t>Пристоличної об</w:t>
      </w:r>
      <w:r w:rsidR="00615A42" w:rsidRPr="00615A42">
        <w:rPr>
          <w:rFonts w:ascii="Bookman Old Style" w:hAnsi="Bookman Old Style"/>
          <w:bCs/>
          <w:sz w:val="24"/>
          <w:szCs w:val="24"/>
          <w:lang w:val="uk-UA"/>
        </w:rPr>
        <w:t>'</w:t>
      </w:r>
      <w:r w:rsidR="00615A42" w:rsidRPr="00615A42">
        <w:rPr>
          <w:rFonts w:ascii="Bookman Old Style" w:hAnsi="Bookman Old Style"/>
          <w:sz w:val="24"/>
          <w:szCs w:val="24"/>
          <w:lang w:val="uk-UA"/>
        </w:rPr>
        <w:t>єднаної територіальної громади</w:t>
      </w:r>
      <w:r w:rsidRPr="00615A42">
        <w:rPr>
          <w:rFonts w:ascii="Bookman Old Style" w:hAnsi="Bookman Old Style"/>
          <w:sz w:val="24"/>
          <w:szCs w:val="24"/>
          <w:lang w:val="uk-UA"/>
        </w:rPr>
        <w:t xml:space="preserve"> використовуються відповідно до їх функціонального призначення для забезпечення сприятливих умов життєдіяльності людини на засадах їх раціонального використання та охорони з урахуванням вимог цих Правил, місцевих правил забудови, інших вимог, передбачених законодавством України.</w:t>
      </w:r>
    </w:p>
    <w:p w14:paraId="5E3E2C54" w14:textId="77777777" w:rsidR="00436CD7" w:rsidRPr="00615A42" w:rsidRDefault="00436CD7" w:rsidP="00615A42">
      <w:pPr>
        <w:ind w:firstLine="720"/>
        <w:jc w:val="both"/>
        <w:rPr>
          <w:rFonts w:ascii="Bookman Old Style" w:hAnsi="Bookman Old Style"/>
          <w:sz w:val="24"/>
          <w:szCs w:val="24"/>
          <w:lang w:val="uk-UA"/>
        </w:rPr>
      </w:pPr>
      <w:r w:rsidRPr="00615A42">
        <w:rPr>
          <w:rFonts w:ascii="Bookman Old Style" w:hAnsi="Bookman Old Style"/>
          <w:sz w:val="24"/>
          <w:szCs w:val="24"/>
          <w:lang w:val="uk-UA"/>
        </w:rPr>
        <w:t>1.3.</w:t>
      </w:r>
      <w:r w:rsidRPr="00615A42">
        <w:rPr>
          <w:rFonts w:ascii="Bookman Old Style" w:hAnsi="Bookman Old Style"/>
          <w:sz w:val="24"/>
          <w:szCs w:val="24"/>
          <w:lang w:val="uk-UA"/>
        </w:rPr>
        <w:tab/>
        <w:t xml:space="preserve">Організацію благоустрою </w:t>
      </w:r>
      <w:r w:rsidR="00615A42" w:rsidRPr="00615A42">
        <w:rPr>
          <w:rFonts w:ascii="Bookman Old Style" w:hAnsi="Bookman Old Style"/>
          <w:sz w:val="24"/>
          <w:szCs w:val="24"/>
          <w:lang w:val="uk-UA"/>
        </w:rPr>
        <w:t>Пристоличної об</w:t>
      </w:r>
      <w:r w:rsidR="00615A42" w:rsidRPr="00615A42">
        <w:rPr>
          <w:rFonts w:ascii="Bookman Old Style" w:hAnsi="Bookman Old Style"/>
          <w:bCs/>
          <w:sz w:val="24"/>
          <w:szCs w:val="24"/>
          <w:lang w:val="uk-UA"/>
        </w:rPr>
        <w:t>'</w:t>
      </w:r>
      <w:r w:rsidR="00615A42" w:rsidRPr="00615A42">
        <w:rPr>
          <w:rFonts w:ascii="Bookman Old Style" w:hAnsi="Bookman Old Style"/>
          <w:sz w:val="24"/>
          <w:szCs w:val="24"/>
          <w:lang w:val="uk-UA"/>
        </w:rPr>
        <w:t>єднаної територіальної громади</w:t>
      </w:r>
      <w:r w:rsidRPr="00615A42">
        <w:rPr>
          <w:rFonts w:ascii="Bookman Old Style" w:hAnsi="Bookman Old Style"/>
          <w:sz w:val="24"/>
          <w:szCs w:val="24"/>
          <w:lang w:val="uk-UA"/>
        </w:rPr>
        <w:t xml:space="preserve"> забезпечують органи місцевого самоврядування відповідно до повноважень, встановлених законом. Благоустрій здійснюється в обов'язковому порядку на всій території </w:t>
      </w:r>
      <w:r w:rsidR="00615A42" w:rsidRPr="00615A42">
        <w:rPr>
          <w:rFonts w:ascii="Bookman Old Style" w:hAnsi="Bookman Old Style"/>
          <w:sz w:val="24"/>
          <w:szCs w:val="24"/>
          <w:lang w:val="uk-UA"/>
        </w:rPr>
        <w:t>Пристоличної об</w:t>
      </w:r>
      <w:r w:rsidR="00615A42" w:rsidRPr="00615A42">
        <w:rPr>
          <w:rFonts w:ascii="Bookman Old Style" w:hAnsi="Bookman Old Style"/>
          <w:bCs/>
          <w:sz w:val="24"/>
          <w:szCs w:val="24"/>
          <w:lang w:val="uk-UA"/>
        </w:rPr>
        <w:t>'</w:t>
      </w:r>
      <w:r w:rsidR="00615A42" w:rsidRPr="00615A42">
        <w:rPr>
          <w:rFonts w:ascii="Bookman Old Style" w:hAnsi="Bookman Old Style"/>
          <w:sz w:val="24"/>
          <w:szCs w:val="24"/>
          <w:lang w:val="uk-UA"/>
        </w:rPr>
        <w:t>єднаної територіальної громади</w:t>
      </w:r>
      <w:r w:rsidRPr="00615A42">
        <w:rPr>
          <w:rFonts w:ascii="Bookman Old Style" w:hAnsi="Bookman Old Style"/>
          <w:sz w:val="24"/>
          <w:szCs w:val="24"/>
          <w:lang w:val="uk-UA"/>
        </w:rPr>
        <w:t>.</w:t>
      </w:r>
      <w:r w:rsidR="00615A42">
        <w:rPr>
          <w:rFonts w:ascii="Bookman Old Style" w:hAnsi="Bookman Old Style"/>
          <w:sz w:val="24"/>
          <w:szCs w:val="24"/>
          <w:lang w:val="uk-UA"/>
        </w:rPr>
        <w:t xml:space="preserve"> </w:t>
      </w:r>
    </w:p>
    <w:p w14:paraId="12376E3B" w14:textId="77777777" w:rsidR="00436CD7" w:rsidRPr="00615A42" w:rsidRDefault="00436CD7" w:rsidP="00615A42">
      <w:pPr>
        <w:ind w:firstLine="720"/>
        <w:jc w:val="both"/>
        <w:rPr>
          <w:rFonts w:ascii="Bookman Old Style" w:hAnsi="Bookman Old Style"/>
          <w:sz w:val="24"/>
          <w:szCs w:val="24"/>
          <w:lang w:val="uk-UA"/>
        </w:rPr>
      </w:pPr>
      <w:r w:rsidRPr="00615A42">
        <w:rPr>
          <w:rFonts w:ascii="Bookman Old Style" w:hAnsi="Bookman Old Style"/>
          <w:sz w:val="24"/>
          <w:szCs w:val="24"/>
          <w:lang w:val="uk-UA"/>
        </w:rPr>
        <w:t>1.4.</w:t>
      </w:r>
      <w:r w:rsidRPr="00615A42">
        <w:rPr>
          <w:rFonts w:ascii="Bookman Old Style" w:hAnsi="Bookman Old Style"/>
          <w:sz w:val="24"/>
          <w:szCs w:val="24"/>
          <w:lang w:val="uk-UA"/>
        </w:rPr>
        <w:tab/>
        <w:t xml:space="preserve">Повноваження </w:t>
      </w:r>
      <w:r w:rsidR="00615A42" w:rsidRPr="00615A42">
        <w:rPr>
          <w:rFonts w:ascii="Bookman Old Style" w:hAnsi="Bookman Old Style"/>
          <w:sz w:val="24"/>
          <w:szCs w:val="24"/>
          <w:lang w:val="uk-UA"/>
        </w:rPr>
        <w:t xml:space="preserve">Пристоличної </w:t>
      </w:r>
      <w:r w:rsidR="00615A42">
        <w:rPr>
          <w:rFonts w:ascii="Bookman Old Style" w:hAnsi="Bookman Old Style"/>
          <w:sz w:val="24"/>
          <w:szCs w:val="24"/>
          <w:lang w:val="uk-UA"/>
        </w:rPr>
        <w:t>сільської ради</w:t>
      </w:r>
      <w:r w:rsidR="00615A42" w:rsidRPr="00615A42">
        <w:rPr>
          <w:rFonts w:ascii="Bookman Old Style" w:hAnsi="Bookman Old Style"/>
          <w:sz w:val="24"/>
          <w:szCs w:val="24"/>
          <w:lang w:val="uk-UA"/>
        </w:rPr>
        <w:t xml:space="preserve"> </w:t>
      </w:r>
      <w:r w:rsidRPr="00615A42">
        <w:rPr>
          <w:rFonts w:ascii="Bookman Old Style" w:hAnsi="Bookman Old Style"/>
          <w:sz w:val="24"/>
          <w:szCs w:val="24"/>
          <w:lang w:val="uk-UA"/>
        </w:rPr>
        <w:t>та органів самоорганізації</w:t>
      </w:r>
      <w:r w:rsidRPr="00615A42">
        <w:rPr>
          <w:rFonts w:ascii="Bookman Old Style" w:hAnsi="Bookman Old Style"/>
          <w:sz w:val="24"/>
          <w:szCs w:val="24"/>
        </w:rPr>
        <w:t xml:space="preserve"> </w:t>
      </w:r>
      <w:r w:rsidRPr="00615A42">
        <w:rPr>
          <w:rFonts w:ascii="Bookman Old Style" w:hAnsi="Bookman Old Style"/>
          <w:sz w:val="24"/>
          <w:szCs w:val="24"/>
          <w:lang w:val="uk-UA"/>
        </w:rPr>
        <w:t>населення у сфері благоустрою визначені Законами України</w:t>
      </w:r>
      <w:r w:rsidRPr="00615A42">
        <w:rPr>
          <w:rFonts w:ascii="Bookman Old Style" w:hAnsi="Bookman Old Style"/>
          <w:sz w:val="24"/>
          <w:szCs w:val="24"/>
        </w:rPr>
        <w:t xml:space="preserve"> </w:t>
      </w:r>
      <w:r w:rsidRPr="00615A42">
        <w:rPr>
          <w:rFonts w:ascii="Bookman Old Style" w:hAnsi="Bookman Old Style"/>
          <w:sz w:val="24"/>
          <w:szCs w:val="24"/>
          <w:lang w:val="uk-UA"/>
        </w:rPr>
        <w:t>«Про місцеве самоврядування», «Про благоустрій населених пунктів»,</w:t>
      </w:r>
      <w:r w:rsidRPr="00615A42">
        <w:rPr>
          <w:rFonts w:ascii="Bookman Old Style" w:hAnsi="Bookman Old Style"/>
          <w:sz w:val="24"/>
          <w:szCs w:val="24"/>
        </w:rPr>
        <w:t xml:space="preserve"> </w:t>
      </w:r>
      <w:r w:rsidRPr="00615A42">
        <w:rPr>
          <w:rFonts w:ascii="Bookman Old Style" w:hAnsi="Bookman Old Style"/>
          <w:sz w:val="24"/>
          <w:szCs w:val="24"/>
          <w:lang w:val="uk-UA"/>
        </w:rPr>
        <w:t>«Про органи самоорганізації населення»</w:t>
      </w:r>
      <w:r w:rsidR="00615A42">
        <w:rPr>
          <w:rFonts w:ascii="Bookman Old Style" w:hAnsi="Bookman Old Style"/>
          <w:sz w:val="24"/>
          <w:szCs w:val="24"/>
          <w:lang w:val="uk-UA"/>
        </w:rPr>
        <w:t xml:space="preserve"> та</w:t>
      </w:r>
      <w:r w:rsidRPr="00615A42">
        <w:rPr>
          <w:rFonts w:ascii="Bookman Old Style" w:hAnsi="Bookman Old Style"/>
          <w:sz w:val="24"/>
          <w:szCs w:val="24"/>
          <w:lang w:val="uk-UA"/>
        </w:rPr>
        <w:t xml:space="preserve"> іншими нормативно-правовими актами України.</w:t>
      </w:r>
      <w:r w:rsidR="00615A42">
        <w:rPr>
          <w:rFonts w:ascii="Bookman Old Style" w:hAnsi="Bookman Old Style"/>
          <w:sz w:val="24"/>
          <w:szCs w:val="24"/>
          <w:lang w:val="uk-UA"/>
        </w:rPr>
        <w:t xml:space="preserve"> </w:t>
      </w:r>
    </w:p>
    <w:p w14:paraId="738C8D7F" w14:textId="77777777" w:rsidR="00436CD7" w:rsidRPr="00615A42" w:rsidRDefault="00436CD7" w:rsidP="00615A42">
      <w:pPr>
        <w:ind w:firstLine="720"/>
        <w:jc w:val="both"/>
        <w:rPr>
          <w:rFonts w:ascii="Bookman Old Style" w:hAnsi="Bookman Old Style"/>
          <w:sz w:val="24"/>
          <w:szCs w:val="24"/>
        </w:rPr>
      </w:pPr>
      <w:r w:rsidRPr="00615A42">
        <w:rPr>
          <w:rFonts w:ascii="Bookman Old Style" w:hAnsi="Bookman Old Style"/>
          <w:sz w:val="24"/>
          <w:szCs w:val="24"/>
        </w:rPr>
        <w:t>1.5.</w:t>
      </w:r>
      <w:r w:rsidRPr="00615A42">
        <w:rPr>
          <w:rFonts w:ascii="Bookman Old Style" w:hAnsi="Bookman Old Style"/>
          <w:sz w:val="24"/>
          <w:szCs w:val="24"/>
        </w:rPr>
        <w:tab/>
      </w:r>
      <w:r w:rsidRPr="00615A42">
        <w:rPr>
          <w:rFonts w:ascii="Bookman Old Style" w:hAnsi="Bookman Old Style"/>
          <w:sz w:val="24"/>
          <w:szCs w:val="24"/>
          <w:lang w:val="uk-UA"/>
        </w:rPr>
        <w:t xml:space="preserve">Пристолична сільська </w:t>
      </w:r>
      <w:r w:rsidRPr="00615A42">
        <w:rPr>
          <w:rFonts w:ascii="Bookman Old Style" w:hAnsi="Bookman Old Style"/>
          <w:sz w:val="24"/>
          <w:szCs w:val="24"/>
        </w:rPr>
        <w:t>рада забезпечує вільний доступ населення, підприємств, установ, організацій всіх форм власності до цих Правил. Правила є відкритими та доступними.</w:t>
      </w:r>
    </w:p>
    <w:p w14:paraId="721D2696" w14:textId="77777777" w:rsidR="00436CD7" w:rsidRPr="00615A42" w:rsidRDefault="00436CD7" w:rsidP="00615A42">
      <w:pPr>
        <w:ind w:firstLine="720"/>
        <w:jc w:val="both"/>
        <w:rPr>
          <w:rFonts w:ascii="Bookman Old Style" w:hAnsi="Bookman Old Style"/>
          <w:sz w:val="24"/>
          <w:szCs w:val="24"/>
        </w:rPr>
      </w:pPr>
      <w:r w:rsidRPr="00615A42">
        <w:rPr>
          <w:rFonts w:ascii="Bookman Old Style" w:hAnsi="Bookman Old Style"/>
          <w:sz w:val="24"/>
          <w:szCs w:val="24"/>
        </w:rPr>
        <w:t>1.6.</w:t>
      </w:r>
      <w:r w:rsidRPr="00615A42">
        <w:rPr>
          <w:rFonts w:ascii="Bookman Old Style" w:hAnsi="Bookman Old Style"/>
          <w:sz w:val="24"/>
          <w:szCs w:val="24"/>
        </w:rPr>
        <w:tab/>
        <w:t>Правила забезпечують державні, громадські та приватні інтереси.</w:t>
      </w:r>
    </w:p>
    <w:p w14:paraId="635E4698" w14:textId="77777777" w:rsidR="00436CD7" w:rsidRPr="00615A42" w:rsidRDefault="00436CD7" w:rsidP="00615A42">
      <w:pPr>
        <w:ind w:firstLine="720"/>
        <w:jc w:val="both"/>
        <w:rPr>
          <w:rFonts w:ascii="Bookman Old Style" w:hAnsi="Bookman Old Style"/>
          <w:sz w:val="24"/>
          <w:szCs w:val="24"/>
        </w:rPr>
      </w:pPr>
      <w:r w:rsidRPr="00615A42">
        <w:rPr>
          <w:rFonts w:ascii="Bookman Old Style" w:hAnsi="Bookman Old Style"/>
          <w:sz w:val="24"/>
          <w:szCs w:val="24"/>
          <w:lang w:val="uk-UA"/>
        </w:rPr>
        <w:t>1.7.</w:t>
      </w:r>
      <w:r w:rsidRPr="00615A42">
        <w:rPr>
          <w:rFonts w:ascii="Bookman Old Style" w:hAnsi="Bookman Old Style"/>
          <w:sz w:val="24"/>
          <w:szCs w:val="24"/>
          <w:lang w:val="uk-UA"/>
        </w:rPr>
        <w:tab/>
      </w:r>
      <w:r w:rsidRPr="00615A42">
        <w:rPr>
          <w:rFonts w:ascii="Bookman Old Style" w:hAnsi="Bookman Old Style"/>
          <w:sz w:val="24"/>
          <w:szCs w:val="24"/>
        </w:rPr>
        <w:t>Правила розроблені відповідно до Конституції України, код</w:t>
      </w:r>
      <w:r w:rsidR="00615A42">
        <w:rPr>
          <w:rFonts w:ascii="Bookman Old Style" w:hAnsi="Bookman Old Style"/>
          <w:sz w:val="24"/>
          <w:szCs w:val="24"/>
        </w:rPr>
        <w:t xml:space="preserve">ексів України, Законів України </w:t>
      </w:r>
      <w:r w:rsidR="00615A42">
        <w:rPr>
          <w:rFonts w:ascii="Bookman Old Style" w:hAnsi="Bookman Old Style"/>
          <w:sz w:val="24"/>
          <w:szCs w:val="24"/>
          <w:lang w:val="uk-UA"/>
        </w:rPr>
        <w:t>«</w:t>
      </w:r>
      <w:r w:rsidRPr="00615A42">
        <w:rPr>
          <w:rFonts w:ascii="Bookman Old Style" w:hAnsi="Bookman Old Style"/>
          <w:sz w:val="24"/>
          <w:szCs w:val="24"/>
        </w:rPr>
        <w:t>Про забезпечення санітарного та епід</w:t>
      </w:r>
      <w:r w:rsidR="00615A42">
        <w:rPr>
          <w:rFonts w:ascii="Bookman Old Style" w:hAnsi="Bookman Old Style"/>
          <w:sz w:val="24"/>
          <w:szCs w:val="24"/>
        </w:rPr>
        <w:t>емічного благополуччя населення</w:t>
      </w:r>
      <w:r w:rsidR="00615A42">
        <w:rPr>
          <w:rFonts w:ascii="Bookman Old Style" w:hAnsi="Bookman Old Style"/>
          <w:sz w:val="24"/>
          <w:szCs w:val="24"/>
          <w:lang w:val="uk-UA"/>
        </w:rPr>
        <w:t>»</w:t>
      </w:r>
      <w:r w:rsidR="00615A42">
        <w:rPr>
          <w:rFonts w:ascii="Bookman Old Style" w:hAnsi="Bookman Old Style"/>
          <w:sz w:val="24"/>
          <w:szCs w:val="24"/>
        </w:rPr>
        <w:t xml:space="preserve">,  </w:t>
      </w:r>
      <w:r w:rsidR="00615A42">
        <w:rPr>
          <w:rFonts w:ascii="Bookman Old Style" w:hAnsi="Bookman Old Style"/>
          <w:sz w:val="24"/>
          <w:szCs w:val="24"/>
          <w:lang w:val="uk-UA"/>
        </w:rPr>
        <w:t>«</w:t>
      </w:r>
      <w:r w:rsidRPr="00615A42">
        <w:rPr>
          <w:rFonts w:ascii="Bookman Old Style" w:hAnsi="Bookman Old Style"/>
          <w:sz w:val="24"/>
          <w:szCs w:val="24"/>
        </w:rPr>
        <w:t>Про відходи</w:t>
      </w:r>
      <w:r w:rsidR="00615A42">
        <w:rPr>
          <w:rFonts w:ascii="Bookman Old Style" w:hAnsi="Bookman Old Style"/>
          <w:sz w:val="24"/>
          <w:szCs w:val="24"/>
          <w:lang w:val="uk-UA"/>
        </w:rPr>
        <w:t>»</w:t>
      </w:r>
      <w:r w:rsidRPr="00615A42">
        <w:rPr>
          <w:rFonts w:ascii="Bookman Old Style" w:hAnsi="Bookman Old Style"/>
          <w:sz w:val="24"/>
          <w:szCs w:val="24"/>
        </w:rPr>
        <w:t xml:space="preserve">, </w:t>
      </w:r>
      <w:hyperlink r:id="rId5" w:history="1">
        <w:r w:rsidR="00615A42" w:rsidRPr="00615A42">
          <w:rPr>
            <w:rStyle w:val="a4"/>
            <w:rFonts w:ascii="Bookman Old Style" w:hAnsi="Bookman Old Style"/>
            <w:color w:val="auto"/>
            <w:sz w:val="24"/>
            <w:szCs w:val="24"/>
            <w:lang w:val="uk-UA"/>
          </w:rPr>
          <w:t>«</w:t>
        </w:r>
        <w:r w:rsidRPr="00615A42">
          <w:rPr>
            <w:rStyle w:val="a4"/>
            <w:rFonts w:ascii="Bookman Old Style" w:hAnsi="Bookman Old Style"/>
            <w:color w:val="auto"/>
            <w:sz w:val="24"/>
            <w:szCs w:val="24"/>
          </w:rPr>
          <w:t>Про благоустрій населених пунктів</w:t>
        </w:r>
      </w:hyperlink>
      <w:r w:rsidR="00615A42" w:rsidRPr="00615A42">
        <w:rPr>
          <w:rStyle w:val="a4"/>
          <w:rFonts w:ascii="Bookman Old Style" w:hAnsi="Bookman Old Style"/>
          <w:color w:val="auto"/>
          <w:sz w:val="24"/>
          <w:szCs w:val="24"/>
          <w:lang w:val="uk-UA"/>
        </w:rPr>
        <w:t>»</w:t>
      </w:r>
      <w:r w:rsidRPr="00615A42">
        <w:rPr>
          <w:rFonts w:ascii="Bookman Old Style" w:hAnsi="Bookman Old Style"/>
          <w:sz w:val="24"/>
          <w:szCs w:val="24"/>
        </w:rPr>
        <w:t xml:space="preserve">, </w:t>
      </w:r>
      <w:hyperlink r:id="rId6" w:history="1">
        <w:r w:rsidR="00615A42" w:rsidRPr="00615A42">
          <w:rPr>
            <w:rStyle w:val="a4"/>
            <w:rFonts w:ascii="Bookman Old Style" w:hAnsi="Bookman Old Style"/>
            <w:color w:val="auto"/>
            <w:sz w:val="24"/>
            <w:szCs w:val="24"/>
            <w:lang w:val="uk-UA"/>
          </w:rPr>
          <w:t>«</w:t>
        </w:r>
        <w:r w:rsidRPr="00615A42">
          <w:rPr>
            <w:rStyle w:val="a4"/>
            <w:rFonts w:ascii="Bookman Old Style" w:hAnsi="Bookman Old Style"/>
            <w:color w:val="auto"/>
            <w:sz w:val="24"/>
            <w:szCs w:val="24"/>
          </w:rPr>
          <w:t>Про місцеве самоврядування в Україні</w:t>
        </w:r>
      </w:hyperlink>
      <w:r w:rsidR="00615A42" w:rsidRPr="00615A42">
        <w:rPr>
          <w:rStyle w:val="a4"/>
          <w:rFonts w:ascii="Bookman Old Style" w:hAnsi="Bookman Old Style"/>
          <w:color w:val="auto"/>
          <w:sz w:val="24"/>
          <w:szCs w:val="24"/>
          <w:lang w:val="uk-UA"/>
        </w:rPr>
        <w:t>»</w:t>
      </w:r>
      <w:r w:rsidRPr="00615A42">
        <w:rPr>
          <w:rFonts w:ascii="Bookman Old Style" w:hAnsi="Bookman Old Style"/>
          <w:sz w:val="24"/>
          <w:szCs w:val="24"/>
        </w:rPr>
        <w:t xml:space="preserve">, </w:t>
      </w:r>
      <w:r w:rsidR="00615A42" w:rsidRPr="00615A42">
        <w:rPr>
          <w:rFonts w:ascii="Bookman Old Style" w:hAnsi="Bookman Old Style"/>
          <w:sz w:val="24"/>
          <w:szCs w:val="24"/>
          <w:lang w:val="uk-UA"/>
        </w:rPr>
        <w:t>«</w:t>
      </w:r>
      <w:hyperlink r:id="rId7" w:history="1">
        <w:r w:rsidRPr="00615A42">
          <w:rPr>
            <w:rStyle w:val="a4"/>
            <w:rFonts w:ascii="Bookman Old Style" w:hAnsi="Bookman Old Style"/>
            <w:color w:val="auto"/>
            <w:sz w:val="24"/>
            <w:szCs w:val="24"/>
          </w:rPr>
          <w:t>Про охорону навколишнього природного середовища</w:t>
        </w:r>
      </w:hyperlink>
      <w:r w:rsidR="00615A42" w:rsidRPr="00615A42">
        <w:rPr>
          <w:rStyle w:val="a4"/>
          <w:rFonts w:ascii="Bookman Old Style" w:hAnsi="Bookman Old Style"/>
          <w:color w:val="auto"/>
          <w:sz w:val="24"/>
          <w:szCs w:val="24"/>
          <w:lang w:val="uk-UA"/>
        </w:rPr>
        <w:t>»</w:t>
      </w:r>
      <w:r w:rsidRPr="00615A42">
        <w:rPr>
          <w:rFonts w:ascii="Bookman Old Style" w:hAnsi="Bookman Old Style"/>
          <w:sz w:val="24"/>
          <w:szCs w:val="24"/>
        </w:rPr>
        <w:t xml:space="preserve">, </w:t>
      </w:r>
      <w:hyperlink r:id="rId8" w:history="1">
        <w:r w:rsidR="00615A42" w:rsidRPr="00615A42">
          <w:rPr>
            <w:rStyle w:val="a4"/>
            <w:rFonts w:ascii="Bookman Old Style" w:hAnsi="Bookman Old Style"/>
            <w:color w:val="auto"/>
            <w:sz w:val="24"/>
            <w:szCs w:val="24"/>
            <w:lang w:val="uk-UA"/>
          </w:rPr>
          <w:t>«</w:t>
        </w:r>
        <w:r w:rsidRPr="00615A42">
          <w:rPr>
            <w:rStyle w:val="a4"/>
            <w:rFonts w:ascii="Bookman Old Style" w:hAnsi="Bookman Old Style"/>
            <w:color w:val="auto"/>
            <w:sz w:val="24"/>
            <w:szCs w:val="24"/>
          </w:rPr>
          <w:t>Про основи містобудування</w:t>
        </w:r>
      </w:hyperlink>
      <w:r w:rsidR="00615A42" w:rsidRPr="00615A42">
        <w:rPr>
          <w:rStyle w:val="a4"/>
          <w:rFonts w:ascii="Bookman Old Style" w:hAnsi="Bookman Old Style"/>
          <w:color w:val="auto"/>
          <w:sz w:val="24"/>
          <w:szCs w:val="24"/>
          <w:lang w:val="uk-UA"/>
        </w:rPr>
        <w:t>»</w:t>
      </w:r>
      <w:r w:rsidRPr="00615A42">
        <w:rPr>
          <w:rFonts w:ascii="Bookman Old Style" w:hAnsi="Bookman Old Style"/>
          <w:sz w:val="24"/>
          <w:szCs w:val="24"/>
        </w:rPr>
        <w:t xml:space="preserve">, </w:t>
      </w:r>
      <w:hyperlink r:id="rId9" w:history="1">
        <w:r w:rsidR="00615A42" w:rsidRPr="00615A42">
          <w:rPr>
            <w:rStyle w:val="a4"/>
            <w:rFonts w:ascii="Bookman Old Style" w:hAnsi="Bookman Old Style"/>
            <w:color w:val="auto"/>
            <w:sz w:val="24"/>
            <w:szCs w:val="24"/>
            <w:lang w:val="uk-UA"/>
          </w:rPr>
          <w:t>«</w:t>
        </w:r>
        <w:r w:rsidRPr="00615A42">
          <w:rPr>
            <w:rStyle w:val="a4"/>
            <w:rFonts w:ascii="Bookman Old Style" w:hAnsi="Bookman Old Style"/>
            <w:color w:val="auto"/>
            <w:sz w:val="24"/>
            <w:szCs w:val="24"/>
          </w:rPr>
          <w:t>Про дорожній рух</w:t>
        </w:r>
      </w:hyperlink>
      <w:r w:rsidR="00615A42" w:rsidRPr="00615A42">
        <w:rPr>
          <w:rStyle w:val="a4"/>
          <w:rFonts w:ascii="Bookman Old Style" w:hAnsi="Bookman Old Style"/>
          <w:color w:val="auto"/>
          <w:sz w:val="24"/>
          <w:szCs w:val="24"/>
          <w:lang w:val="uk-UA"/>
        </w:rPr>
        <w:t>»</w:t>
      </w:r>
      <w:r w:rsidRPr="00615A42">
        <w:rPr>
          <w:rFonts w:ascii="Bookman Old Style" w:hAnsi="Bookman Old Style"/>
          <w:sz w:val="24"/>
          <w:szCs w:val="24"/>
        </w:rPr>
        <w:t xml:space="preserve">, інших нормативно-правових актів та нормативних документів.  </w:t>
      </w:r>
    </w:p>
    <w:p w14:paraId="32C72A08" w14:textId="77777777" w:rsidR="00436CD7" w:rsidRPr="00D133AF" w:rsidRDefault="00436CD7" w:rsidP="00D133AF">
      <w:pPr>
        <w:ind w:firstLine="720"/>
        <w:jc w:val="both"/>
        <w:rPr>
          <w:rFonts w:ascii="Bookman Old Style" w:hAnsi="Bookman Old Style"/>
          <w:sz w:val="24"/>
          <w:szCs w:val="24"/>
          <w:lang w:val="uk-UA"/>
        </w:rPr>
      </w:pPr>
      <w:r w:rsidRPr="00615A42">
        <w:rPr>
          <w:rFonts w:ascii="Bookman Old Style" w:hAnsi="Bookman Old Style"/>
          <w:sz w:val="24"/>
          <w:szCs w:val="24"/>
          <w:lang w:val="uk-UA"/>
        </w:rPr>
        <w:t>1.8.</w:t>
      </w:r>
      <w:r w:rsidRPr="00615A42">
        <w:rPr>
          <w:rFonts w:ascii="Bookman Old Style" w:hAnsi="Bookman Old Style"/>
          <w:sz w:val="24"/>
          <w:szCs w:val="24"/>
          <w:lang w:val="uk-UA"/>
        </w:rPr>
        <w:tab/>
      </w:r>
      <w:r w:rsidRPr="00615A42">
        <w:rPr>
          <w:rFonts w:ascii="Bookman Old Style" w:hAnsi="Bookman Old Style"/>
          <w:sz w:val="24"/>
          <w:szCs w:val="24"/>
        </w:rPr>
        <w:t xml:space="preserve">Правила містять загальнообов'язкові на території </w:t>
      </w:r>
      <w:r w:rsidR="00615A42" w:rsidRPr="00615A42">
        <w:rPr>
          <w:rFonts w:ascii="Bookman Old Style" w:hAnsi="Bookman Old Style"/>
          <w:sz w:val="24"/>
          <w:szCs w:val="24"/>
          <w:lang w:val="uk-UA"/>
        </w:rPr>
        <w:t>Пристоличної об</w:t>
      </w:r>
      <w:r w:rsidR="00615A42" w:rsidRPr="00615A42">
        <w:rPr>
          <w:rFonts w:ascii="Bookman Old Style" w:hAnsi="Bookman Old Style"/>
          <w:bCs/>
          <w:sz w:val="24"/>
          <w:szCs w:val="24"/>
          <w:lang w:val="uk-UA"/>
        </w:rPr>
        <w:t>'</w:t>
      </w:r>
      <w:r w:rsidR="00615A42" w:rsidRPr="00615A42">
        <w:rPr>
          <w:rFonts w:ascii="Bookman Old Style" w:hAnsi="Bookman Old Style"/>
          <w:sz w:val="24"/>
          <w:szCs w:val="24"/>
          <w:lang w:val="uk-UA"/>
        </w:rPr>
        <w:t>єднаної територіальної громади</w:t>
      </w:r>
      <w:r w:rsidRPr="00615A42">
        <w:rPr>
          <w:rFonts w:ascii="Bookman Old Style" w:hAnsi="Bookman Old Style"/>
          <w:sz w:val="24"/>
          <w:szCs w:val="24"/>
        </w:rPr>
        <w:t xml:space="preserve"> норми, за порушення яких винні особи притягуються до відповідальності, встановленої нормативно-правовими актами України.</w:t>
      </w:r>
      <w:r w:rsidR="00615A42">
        <w:rPr>
          <w:rFonts w:ascii="Bookman Old Style" w:hAnsi="Bookman Old Style"/>
          <w:sz w:val="24"/>
          <w:szCs w:val="24"/>
          <w:lang w:val="uk-UA"/>
        </w:rPr>
        <w:t xml:space="preserve"> </w:t>
      </w:r>
    </w:p>
    <w:p w14:paraId="1DA45591" w14:textId="77777777" w:rsidR="00436CD7" w:rsidRPr="00615A42" w:rsidRDefault="00436CD7" w:rsidP="00615A42">
      <w:pPr>
        <w:ind w:left="2160" w:firstLine="720"/>
        <w:jc w:val="both"/>
        <w:rPr>
          <w:rFonts w:ascii="Bookman Old Style" w:hAnsi="Bookman Old Style"/>
          <w:b/>
          <w:sz w:val="24"/>
          <w:szCs w:val="24"/>
          <w:lang w:val="uk-UA"/>
        </w:rPr>
      </w:pPr>
      <w:r w:rsidRPr="00615A42">
        <w:rPr>
          <w:rFonts w:ascii="Bookman Old Style" w:hAnsi="Bookman Old Style"/>
          <w:b/>
          <w:sz w:val="24"/>
          <w:szCs w:val="24"/>
        </w:rPr>
        <w:t xml:space="preserve">Розділ </w:t>
      </w:r>
      <w:r w:rsidRPr="00615A42">
        <w:rPr>
          <w:rFonts w:ascii="Bookman Old Style" w:hAnsi="Bookman Old Style"/>
          <w:b/>
          <w:sz w:val="24"/>
          <w:szCs w:val="24"/>
          <w:lang w:val="uk-UA"/>
        </w:rPr>
        <w:t>ІІ</w:t>
      </w:r>
      <w:r w:rsidRPr="00615A42">
        <w:rPr>
          <w:rFonts w:ascii="Bookman Old Style" w:hAnsi="Bookman Old Style"/>
          <w:b/>
          <w:sz w:val="24"/>
          <w:szCs w:val="24"/>
        </w:rPr>
        <w:t>. Визначення термінів</w:t>
      </w:r>
    </w:p>
    <w:p w14:paraId="44735B4A"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2.1.</w:t>
      </w:r>
      <w:r w:rsidRPr="00615A42">
        <w:rPr>
          <w:rFonts w:ascii="Bookman Old Style" w:hAnsi="Bookman Old Style"/>
          <w:sz w:val="24"/>
          <w:szCs w:val="24"/>
          <w:lang w:val="uk-UA"/>
        </w:rPr>
        <w:tab/>
      </w:r>
      <w:r w:rsidRPr="00615A42">
        <w:rPr>
          <w:rFonts w:ascii="Bookman Old Style" w:hAnsi="Bookman Old Style"/>
          <w:sz w:val="24"/>
          <w:szCs w:val="24"/>
        </w:rPr>
        <w:t>У цих Правилах наведені нижче терміни вживаються у такому значенні:</w:t>
      </w:r>
    </w:p>
    <w:p w14:paraId="188207E4"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r>
      <w:r w:rsidRPr="00615A42">
        <w:rPr>
          <w:rFonts w:ascii="Bookman Old Style" w:hAnsi="Bookman Old Style"/>
          <w:sz w:val="24"/>
          <w:szCs w:val="24"/>
          <w:lang w:val="uk-UA"/>
        </w:rPr>
        <w:t>2.</w:t>
      </w:r>
      <w:r w:rsidRPr="00615A42">
        <w:rPr>
          <w:rFonts w:ascii="Bookman Old Style" w:hAnsi="Bookman Old Style"/>
          <w:sz w:val="24"/>
          <w:szCs w:val="24"/>
        </w:rPr>
        <w:t>1.1.</w:t>
      </w:r>
      <w:r w:rsidRPr="00615A42">
        <w:rPr>
          <w:rFonts w:ascii="Bookman Old Style" w:hAnsi="Bookman Old Style"/>
          <w:b/>
          <w:sz w:val="24"/>
          <w:szCs w:val="24"/>
        </w:rPr>
        <w:t xml:space="preserve"> Благоустрій населених пунктів</w:t>
      </w:r>
      <w:r w:rsidRPr="00615A42">
        <w:rPr>
          <w:rFonts w:ascii="Bookman Old Style" w:hAnsi="Bookman Old Style"/>
          <w:sz w:val="24"/>
          <w:szCs w:val="24"/>
        </w:rPr>
        <w:t xml:space="preserve"> - комплекс робіт з інженерного захисту, розчищення, осушення та озеленення території, а також соціально-економічних, організаційно</w:t>
      </w:r>
      <w:r w:rsidRPr="00615A42">
        <w:rPr>
          <w:rFonts w:ascii="Bookman Old Style" w:hAnsi="Bookman Old Style"/>
          <w:sz w:val="24"/>
          <w:szCs w:val="24"/>
          <w:lang w:val="uk-UA"/>
        </w:rPr>
        <w:t xml:space="preserve"> </w:t>
      </w:r>
      <w:r w:rsidRPr="00615A42">
        <w:rPr>
          <w:rFonts w:ascii="Bookman Old Style" w:hAnsi="Bookman Old Style"/>
          <w:sz w:val="24"/>
          <w:szCs w:val="24"/>
        </w:rPr>
        <w:t>- правових та екологічних заходів з покращ</w:t>
      </w:r>
      <w:r w:rsidRPr="00615A42">
        <w:rPr>
          <w:rFonts w:ascii="Bookman Old Style" w:hAnsi="Bookman Old Style"/>
          <w:sz w:val="24"/>
          <w:szCs w:val="24"/>
          <w:lang w:val="uk-UA"/>
        </w:rPr>
        <w:t>е</w:t>
      </w:r>
      <w:r w:rsidRPr="00615A42">
        <w:rPr>
          <w:rFonts w:ascii="Bookman Old Style" w:hAnsi="Bookman Old Style"/>
          <w:sz w:val="24"/>
          <w:szCs w:val="24"/>
        </w:rPr>
        <w:t xml:space="preserve">ння </w:t>
      </w:r>
      <w:r w:rsidRPr="00615A42">
        <w:rPr>
          <w:rFonts w:ascii="Bookman Old Style" w:hAnsi="Bookman Old Style"/>
          <w:sz w:val="24"/>
          <w:szCs w:val="24"/>
        </w:rPr>
        <w:lastRenderedPageBreak/>
        <w:t>мікроклімату, санітарного очищення, зниження рівня шуму та інше, що здійснюються на території населен</w:t>
      </w:r>
      <w:r w:rsidRPr="00615A42">
        <w:rPr>
          <w:rFonts w:ascii="Bookman Old Style" w:hAnsi="Bookman Old Style"/>
          <w:sz w:val="24"/>
          <w:szCs w:val="24"/>
          <w:lang w:val="uk-UA"/>
        </w:rPr>
        <w:t>их</w:t>
      </w:r>
      <w:r w:rsidRPr="00615A42">
        <w:rPr>
          <w:rFonts w:ascii="Bookman Old Style" w:hAnsi="Bookman Old Style"/>
          <w:sz w:val="24"/>
          <w:szCs w:val="24"/>
        </w:rPr>
        <w:t xml:space="preserve"> пункт</w:t>
      </w:r>
      <w:r w:rsidRPr="00615A42">
        <w:rPr>
          <w:rFonts w:ascii="Bookman Old Style" w:hAnsi="Bookman Old Style"/>
          <w:sz w:val="24"/>
          <w:szCs w:val="24"/>
          <w:lang w:val="uk-UA"/>
        </w:rPr>
        <w:t>ів</w:t>
      </w:r>
      <w:r w:rsidRPr="00615A42">
        <w:rPr>
          <w:rFonts w:ascii="Bookman Old Style" w:hAnsi="Bookman Old Style"/>
          <w:sz w:val="24"/>
          <w:szCs w:val="24"/>
        </w:rPr>
        <w:t xml:space="preserve"> з метою її раціонального використання, належного утримання та охорони, створення умов щодо захисту і відновлення сприятливого для </w:t>
      </w:r>
      <w:r w:rsidR="0022667A">
        <w:rPr>
          <w:rFonts w:ascii="Bookman Old Style" w:hAnsi="Bookman Old Style"/>
          <w:sz w:val="24"/>
          <w:szCs w:val="24"/>
        </w:rPr>
        <w:t>життєдіяльності людини довкілля.</w:t>
      </w:r>
      <w:r w:rsidRPr="00615A42">
        <w:rPr>
          <w:rFonts w:ascii="Bookman Old Style" w:hAnsi="Bookman Old Style"/>
          <w:sz w:val="24"/>
          <w:szCs w:val="24"/>
        </w:rPr>
        <w:t xml:space="preserve"> </w:t>
      </w:r>
    </w:p>
    <w:p w14:paraId="4F757FC8"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2.1.2.</w:t>
      </w:r>
      <w:r w:rsidRPr="00615A42">
        <w:rPr>
          <w:rFonts w:ascii="Bookman Old Style" w:hAnsi="Bookman Old Style"/>
          <w:b/>
          <w:sz w:val="24"/>
          <w:szCs w:val="24"/>
        </w:rPr>
        <w:t xml:space="preserve"> Територія</w:t>
      </w:r>
      <w:r w:rsidRPr="00615A42">
        <w:rPr>
          <w:rFonts w:ascii="Bookman Old Style" w:hAnsi="Bookman Old Style"/>
          <w:sz w:val="24"/>
          <w:szCs w:val="24"/>
        </w:rPr>
        <w:t xml:space="preserve"> - сукупність земельних ділянок, які використовуються для розміщення об'єктів загального користування: парків, скверів, вулиць, провулків, проїздів, шляхів, площ, майданів, прибудинкових територій, кладовищ, рекреаційних, оздоровчих, навчальних, спортивних, історико-культурних об'єктів, об'єктів промисловості, комунально-складських та інших об'</w:t>
      </w:r>
      <w:r w:rsidR="0022667A">
        <w:rPr>
          <w:rFonts w:ascii="Bookman Old Style" w:hAnsi="Bookman Old Style"/>
          <w:sz w:val="24"/>
          <w:szCs w:val="24"/>
        </w:rPr>
        <w:t xml:space="preserve">єктів </w:t>
      </w:r>
      <w:proofErr w:type="gramStart"/>
      <w:r w:rsidR="0022667A">
        <w:rPr>
          <w:rFonts w:ascii="Bookman Old Style" w:hAnsi="Bookman Old Style"/>
          <w:sz w:val="24"/>
          <w:szCs w:val="24"/>
        </w:rPr>
        <w:t>у межах</w:t>
      </w:r>
      <w:proofErr w:type="gramEnd"/>
      <w:r w:rsidR="0022667A">
        <w:rPr>
          <w:rFonts w:ascii="Bookman Old Style" w:hAnsi="Bookman Old Style"/>
          <w:sz w:val="24"/>
          <w:szCs w:val="24"/>
        </w:rPr>
        <w:t xml:space="preserve"> населеного пункту</w:t>
      </w:r>
      <w:r w:rsidR="0022667A">
        <w:rPr>
          <w:rFonts w:ascii="Bookman Old Style" w:hAnsi="Bookman Old Style"/>
          <w:sz w:val="24"/>
          <w:szCs w:val="24"/>
          <w:lang w:val="uk-UA"/>
        </w:rPr>
        <w:t>.</w:t>
      </w:r>
      <w:r w:rsidRPr="00615A42">
        <w:rPr>
          <w:rFonts w:ascii="Bookman Old Style" w:hAnsi="Bookman Old Style"/>
          <w:sz w:val="24"/>
          <w:szCs w:val="24"/>
        </w:rPr>
        <w:t xml:space="preserve"> </w:t>
      </w:r>
    </w:p>
    <w:p w14:paraId="69B40035" w14:textId="77777777" w:rsidR="00436CD7" w:rsidRPr="00615A42" w:rsidRDefault="00436CD7" w:rsidP="00436CD7">
      <w:pPr>
        <w:ind w:firstLine="720"/>
        <w:jc w:val="both"/>
        <w:rPr>
          <w:rFonts w:ascii="Bookman Old Style" w:hAnsi="Bookman Old Style"/>
          <w:sz w:val="24"/>
          <w:szCs w:val="24"/>
        </w:rPr>
      </w:pPr>
      <w:r w:rsidRPr="0022667A">
        <w:rPr>
          <w:rFonts w:ascii="Bookman Old Style" w:hAnsi="Bookman Old Style"/>
          <w:sz w:val="24"/>
          <w:szCs w:val="24"/>
        </w:rPr>
        <w:t>2.1.3.</w:t>
      </w:r>
      <w:r w:rsidRPr="00615A42">
        <w:rPr>
          <w:rFonts w:ascii="Bookman Old Style" w:hAnsi="Bookman Old Style"/>
          <w:b/>
          <w:sz w:val="24"/>
          <w:szCs w:val="24"/>
        </w:rPr>
        <w:t xml:space="preserve"> Утримання в належному стані території</w:t>
      </w:r>
      <w:r w:rsidRPr="00615A42">
        <w:rPr>
          <w:rFonts w:ascii="Bookman Old Style" w:hAnsi="Bookman Old Style"/>
          <w:sz w:val="24"/>
          <w:szCs w:val="24"/>
        </w:rPr>
        <w:t xml:space="preserve"> - використання її за призначенням</w:t>
      </w:r>
      <w:r w:rsidR="0022667A">
        <w:rPr>
          <w:rFonts w:ascii="Bookman Old Style" w:hAnsi="Bookman Old Style"/>
          <w:sz w:val="24"/>
          <w:szCs w:val="24"/>
        </w:rPr>
        <w:t xml:space="preserve"> відповідно до </w:t>
      </w:r>
      <w:r w:rsidRPr="00615A42">
        <w:rPr>
          <w:rFonts w:ascii="Bookman Old Style" w:hAnsi="Bookman Old Style"/>
          <w:sz w:val="24"/>
          <w:szCs w:val="24"/>
        </w:rPr>
        <w:t>генерального плану населеного пункту, іншої містобудівної документації, місцевих правил забудови, правил благоустрою території населеного пункту, а також санітарне очищення території, її озеленення, збереження та відновлення об'єктів благоус</w:t>
      </w:r>
      <w:r w:rsidR="0022667A">
        <w:rPr>
          <w:rFonts w:ascii="Bookman Old Style" w:hAnsi="Bookman Old Style"/>
          <w:sz w:val="24"/>
          <w:szCs w:val="24"/>
        </w:rPr>
        <w:t>трою.</w:t>
      </w:r>
      <w:r w:rsidRPr="00615A42">
        <w:rPr>
          <w:rFonts w:ascii="Bookman Old Style" w:hAnsi="Bookman Old Style"/>
          <w:sz w:val="24"/>
          <w:szCs w:val="24"/>
        </w:rPr>
        <w:t xml:space="preserve"> </w:t>
      </w:r>
    </w:p>
    <w:p w14:paraId="3978E851" w14:textId="77777777" w:rsidR="00436CD7" w:rsidRPr="00615A42" w:rsidRDefault="00436CD7" w:rsidP="00436CD7">
      <w:pPr>
        <w:ind w:firstLine="720"/>
        <w:jc w:val="both"/>
        <w:rPr>
          <w:rFonts w:ascii="Bookman Old Style" w:hAnsi="Bookman Old Style"/>
          <w:sz w:val="24"/>
          <w:szCs w:val="24"/>
        </w:rPr>
      </w:pPr>
      <w:r w:rsidRPr="0022667A">
        <w:rPr>
          <w:rFonts w:ascii="Bookman Old Style" w:hAnsi="Bookman Old Style"/>
          <w:sz w:val="24"/>
          <w:szCs w:val="24"/>
        </w:rPr>
        <w:t>2.1.4.</w:t>
      </w:r>
      <w:r w:rsidR="0022667A">
        <w:rPr>
          <w:rFonts w:ascii="Bookman Old Style" w:hAnsi="Bookman Old Style"/>
          <w:b/>
          <w:sz w:val="24"/>
          <w:szCs w:val="24"/>
        </w:rPr>
        <w:t xml:space="preserve"> Вулично-</w:t>
      </w:r>
      <w:r w:rsidRPr="00615A42">
        <w:rPr>
          <w:rFonts w:ascii="Bookman Old Style" w:hAnsi="Bookman Old Style"/>
          <w:b/>
          <w:sz w:val="24"/>
          <w:szCs w:val="24"/>
        </w:rPr>
        <w:t>дорожня мережа</w:t>
      </w:r>
      <w:r w:rsidRPr="00615A42">
        <w:rPr>
          <w:rFonts w:ascii="Bookman Old Style" w:hAnsi="Bookman Old Style"/>
          <w:sz w:val="24"/>
          <w:szCs w:val="24"/>
        </w:rPr>
        <w:t xml:space="preserve"> - призначена для руху транспортних засобів і пішоходів мережа вулиць, доріг загального користування, внутрішньоквартальних та інших проїздів, тротуарів, пішохідних і велосипедних доріжок, а також майдани, площі, вуличні автомобільні стоянки з інженерними та допоміжними спорудами, технічними засоба</w:t>
      </w:r>
      <w:r w:rsidR="0022667A">
        <w:rPr>
          <w:rFonts w:ascii="Bookman Old Style" w:hAnsi="Bookman Old Style"/>
          <w:sz w:val="24"/>
          <w:szCs w:val="24"/>
        </w:rPr>
        <w:t>ми організації дорожнього руху.</w:t>
      </w:r>
    </w:p>
    <w:p w14:paraId="6E7536F3" w14:textId="77777777" w:rsidR="00436CD7" w:rsidRPr="00615A42" w:rsidRDefault="00436CD7" w:rsidP="00436CD7">
      <w:pPr>
        <w:ind w:firstLine="720"/>
        <w:jc w:val="both"/>
        <w:rPr>
          <w:rFonts w:ascii="Bookman Old Style" w:hAnsi="Bookman Old Style"/>
          <w:sz w:val="24"/>
          <w:szCs w:val="24"/>
        </w:rPr>
      </w:pPr>
      <w:r w:rsidRPr="0022667A">
        <w:rPr>
          <w:rFonts w:ascii="Bookman Old Style" w:hAnsi="Bookman Old Style"/>
          <w:sz w:val="24"/>
          <w:szCs w:val="24"/>
        </w:rPr>
        <w:t xml:space="preserve">2.1.5. </w:t>
      </w:r>
      <w:r w:rsidRPr="00615A42">
        <w:rPr>
          <w:rFonts w:ascii="Bookman Old Style" w:hAnsi="Bookman Old Style"/>
          <w:b/>
          <w:sz w:val="24"/>
          <w:szCs w:val="24"/>
        </w:rPr>
        <w:t>Заходи з благоустрою населених пунктів</w:t>
      </w:r>
      <w:r w:rsidRPr="00615A42">
        <w:rPr>
          <w:rFonts w:ascii="Bookman Old Style" w:hAnsi="Bookman Old Style"/>
          <w:sz w:val="24"/>
          <w:szCs w:val="24"/>
        </w:rPr>
        <w:t xml:space="preserve"> - роботи щодо відновлення, належного утримання та раціонального використання територій, охорони та організації упорядкування об'єктів благоустрою з урахуванням особливостей їх використання. </w:t>
      </w:r>
    </w:p>
    <w:p w14:paraId="21CA0C14"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r>
      <w:r w:rsidRPr="0022667A">
        <w:rPr>
          <w:rFonts w:ascii="Bookman Old Style" w:hAnsi="Bookman Old Style"/>
          <w:sz w:val="24"/>
          <w:szCs w:val="24"/>
        </w:rPr>
        <w:t>2.1.6.</w:t>
      </w:r>
      <w:r w:rsidRPr="00615A42">
        <w:rPr>
          <w:rFonts w:ascii="Bookman Old Style" w:hAnsi="Bookman Old Style"/>
          <w:b/>
          <w:sz w:val="24"/>
          <w:szCs w:val="24"/>
        </w:rPr>
        <w:t xml:space="preserve"> Суб'єкти благоустрою</w:t>
      </w:r>
      <w:r w:rsidRPr="00615A42">
        <w:rPr>
          <w:rFonts w:ascii="Bookman Old Style" w:hAnsi="Bookman Old Style"/>
          <w:sz w:val="24"/>
          <w:szCs w:val="24"/>
        </w:rPr>
        <w:t xml:space="preserve"> - органи державної влади, органи місцевого</w:t>
      </w:r>
      <w:r w:rsidR="0022667A">
        <w:rPr>
          <w:rFonts w:ascii="Bookman Old Style" w:hAnsi="Bookman Old Style"/>
          <w:sz w:val="24"/>
          <w:szCs w:val="24"/>
          <w:lang w:val="uk-UA"/>
        </w:rPr>
        <w:t xml:space="preserve"> </w:t>
      </w:r>
      <w:r w:rsidRPr="00615A42">
        <w:rPr>
          <w:rFonts w:ascii="Bookman Old Style" w:hAnsi="Bookman Old Style"/>
          <w:sz w:val="24"/>
          <w:szCs w:val="24"/>
        </w:rPr>
        <w:t>самоврядування, підприємства, установи, організації,</w:t>
      </w:r>
      <w:r w:rsidRPr="00615A42">
        <w:rPr>
          <w:rFonts w:ascii="Bookman Old Style" w:hAnsi="Bookman Old Style"/>
          <w:sz w:val="24"/>
          <w:szCs w:val="24"/>
          <w:lang w:val="uk-UA"/>
        </w:rPr>
        <w:t xml:space="preserve"> </w:t>
      </w:r>
      <w:r w:rsidRPr="00615A42">
        <w:rPr>
          <w:rFonts w:ascii="Bookman Old Style" w:hAnsi="Bookman Old Style"/>
          <w:sz w:val="24"/>
          <w:szCs w:val="24"/>
        </w:rPr>
        <w:t>підприємці, органи самоорганізації на</w:t>
      </w:r>
      <w:r w:rsidR="0022667A">
        <w:rPr>
          <w:rFonts w:ascii="Bookman Old Style" w:hAnsi="Bookman Old Style"/>
          <w:sz w:val="24"/>
          <w:szCs w:val="24"/>
        </w:rPr>
        <w:t>селення, громадяни.</w:t>
      </w:r>
    </w:p>
    <w:p w14:paraId="5F3E2239"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r>
      <w:r w:rsidRPr="0022667A">
        <w:rPr>
          <w:rFonts w:ascii="Bookman Old Style" w:hAnsi="Bookman Old Style"/>
          <w:sz w:val="24"/>
          <w:szCs w:val="24"/>
        </w:rPr>
        <w:t>2.1.7.</w:t>
      </w:r>
      <w:r w:rsidRPr="00615A42">
        <w:rPr>
          <w:rFonts w:ascii="Bookman Old Style" w:hAnsi="Bookman Old Style"/>
          <w:b/>
          <w:sz w:val="24"/>
          <w:szCs w:val="24"/>
        </w:rPr>
        <w:t xml:space="preserve"> Об'єкти благоустрою</w:t>
      </w:r>
      <w:r w:rsidRPr="00615A42">
        <w:rPr>
          <w:rFonts w:ascii="Bookman Old Style" w:hAnsi="Bookman Old Style"/>
          <w:sz w:val="24"/>
          <w:szCs w:val="24"/>
        </w:rPr>
        <w:t xml:space="preserve"> - території, що підлягають благоустрою:</w:t>
      </w:r>
    </w:p>
    <w:p w14:paraId="6DB3BF11"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1) територія загального користування: парки, сквери, сади, рекреаційні зони, майданчики (дитячі, спортивні), площі, території біля водойм, вулиці, провулки, проїзди, пішохідні та велосипедні доріжки, кладовища та інші території загального користування;</w:t>
      </w:r>
    </w:p>
    <w:p w14:paraId="23B5F1A1" w14:textId="77777777" w:rsidR="00436CD7" w:rsidRPr="0022667A" w:rsidRDefault="00436CD7" w:rsidP="0022667A">
      <w:pPr>
        <w:tabs>
          <w:tab w:val="left" w:pos="709"/>
        </w:tabs>
        <w:jc w:val="both"/>
        <w:rPr>
          <w:rFonts w:ascii="Bookman Old Style" w:hAnsi="Bookman Old Style"/>
          <w:sz w:val="24"/>
          <w:szCs w:val="24"/>
        </w:rPr>
      </w:pPr>
      <w:r w:rsidRPr="0022667A">
        <w:rPr>
          <w:rFonts w:ascii="Bookman Old Style" w:hAnsi="Bookman Old Style"/>
          <w:sz w:val="24"/>
          <w:szCs w:val="24"/>
        </w:rPr>
        <w:tab/>
        <w:t>2)</w:t>
      </w:r>
      <w:r w:rsidR="00A25628" w:rsidRPr="0022667A">
        <w:rPr>
          <w:rFonts w:ascii="Bookman Old Style" w:hAnsi="Bookman Old Style"/>
          <w:sz w:val="24"/>
          <w:szCs w:val="24"/>
        </w:rPr>
        <w:t xml:space="preserve"> </w:t>
      </w:r>
      <w:r w:rsidRPr="0022667A">
        <w:rPr>
          <w:rFonts w:ascii="Bookman Old Style" w:hAnsi="Bookman Old Style"/>
          <w:sz w:val="24"/>
          <w:szCs w:val="24"/>
        </w:rPr>
        <w:t>прибудинкові території (прибудинкова територія - територія навколобудинку, визначена актом на право власності чи користування земельноюділянкою і призначена для обслуговування будинку);</w:t>
      </w:r>
    </w:p>
    <w:p w14:paraId="16036A1C"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3)</w:t>
      </w:r>
      <w:r w:rsidR="00A25628" w:rsidRPr="00615A42">
        <w:rPr>
          <w:rFonts w:ascii="Bookman Old Style" w:hAnsi="Bookman Old Style"/>
          <w:sz w:val="24"/>
          <w:szCs w:val="24"/>
        </w:rPr>
        <w:t xml:space="preserve"> </w:t>
      </w:r>
      <w:r w:rsidRPr="00615A42">
        <w:rPr>
          <w:rFonts w:ascii="Bookman Old Style" w:hAnsi="Bookman Old Style"/>
          <w:sz w:val="24"/>
          <w:szCs w:val="24"/>
        </w:rPr>
        <w:t>території підприємств, установ, організацій, підприємницьких структур та закріплені за ними договором території;</w:t>
      </w:r>
    </w:p>
    <w:p w14:paraId="1C0A65A1"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4)</w:t>
      </w:r>
      <w:r w:rsidR="00A25628" w:rsidRPr="00615A42">
        <w:rPr>
          <w:rFonts w:ascii="Bookman Old Style" w:hAnsi="Bookman Old Style"/>
          <w:sz w:val="24"/>
          <w:szCs w:val="24"/>
        </w:rPr>
        <w:t xml:space="preserve"> </w:t>
      </w:r>
      <w:r w:rsidRPr="00615A42">
        <w:rPr>
          <w:rFonts w:ascii="Bookman Old Style" w:hAnsi="Bookman Old Style"/>
          <w:sz w:val="24"/>
          <w:szCs w:val="24"/>
        </w:rPr>
        <w:t>інші території, які належать до об'єктів благоустрою населеного пункту відповідно до Закону України «</w:t>
      </w:r>
      <w:r w:rsidRPr="00615A42">
        <w:rPr>
          <w:rFonts w:ascii="Bookman Old Style" w:hAnsi="Bookman Old Style"/>
          <w:sz w:val="24"/>
          <w:szCs w:val="24"/>
          <w:lang w:val="uk-UA"/>
        </w:rPr>
        <w:t>П</w:t>
      </w:r>
      <w:r w:rsidRPr="00615A42">
        <w:rPr>
          <w:rFonts w:ascii="Bookman Old Style" w:hAnsi="Bookman Old Style"/>
          <w:sz w:val="24"/>
          <w:szCs w:val="24"/>
        </w:rPr>
        <w:t>ро благоустрі</w:t>
      </w:r>
      <w:r w:rsidR="0022667A">
        <w:rPr>
          <w:rFonts w:ascii="Bookman Old Style" w:hAnsi="Bookman Old Style"/>
          <w:sz w:val="24"/>
          <w:szCs w:val="24"/>
        </w:rPr>
        <w:t>й населених пунктів»</w:t>
      </w:r>
      <w:r w:rsidR="00E75B58">
        <w:rPr>
          <w:rFonts w:ascii="Bookman Old Style" w:hAnsi="Bookman Old Style"/>
          <w:sz w:val="24"/>
          <w:szCs w:val="24"/>
        </w:rPr>
        <w:t xml:space="preserve">, в т.ч. </w:t>
      </w:r>
      <w:r w:rsidR="00E75B58">
        <w:rPr>
          <w:rFonts w:ascii="Bookman Old Style" w:hAnsi="Bookman Old Style"/>
          <w:sz w:val="24"/>
          <w:szCs w:val="24"/>
          <w:lang w:val="uk-UA"/>
        </w:rPr>
        <w:t>територія прилегла до багатоквартирних будинків та приватних домоволодінь</w:t>
      </w:r>
      <w:r w:rsidR="0022667A">
        <w:rPr>
          <w:rFonts w:ascii="Bookman Old Style" w:hAnsi="Bookman Old Style"/>
          <w:sz w:val="24"/>
          <w:szCs w:val="24"/>
        </w:rPr>
        <w:t>.</w:t>
      </w:r>
    </w:p>
    <w:p w14:paraId="55E98078" w14:textId="77777777" w:rsidR="00436CD7" w:rsidRPr="00615A42" w:rsidRDefault="00436CD7" w:rsidP="00436CD7">
      <w:pPr>
        <w:ind w:firstLine="720"/>
        <w:jc w:val="both"/>
        <w:rPr>
          <w:rFonts w:ascii="Bookman Old Style" w:hAnsi="Bookman Old Style"/>
          <w:b/>
          <w:sz w:val="24"/>
          <w:szCs w:val="24"/>
        </w:rPr>
      </w:pPr>
      <w:r w:rsidRPr="0022667A">
        <w:rPr>
          <w:rFonts w:ascii="Bookman Old Style" w:hAnsi="Bookman Old Style"/>
          <w:sz w:val="24"/>
          <w:szCs w:val="24"/>
        </w:rPr>
        <w:t>2.1.8.</w:t>
      </w:r>
      <w:r w:rsidRPr="00615A42">
        <w:rPr>
          <w:rFonts w:ascii="Bookman Old Style" w:hAnsi="Bookman Old Style"/>
          <w:b/>
          <w:sz w:val="24"/>
          <w:szCs w:val="24"/>
        </w:rPr>
        <w:t xml:space="preserve"> Елементами благоустрою є: </w:t>
      </w:r>
    </w:p>
    <w:p w14:paraId="79F25129"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1) покриття площ, вулиць, доріг, проїздів,</w:t>
      </w:r>
      <w:r w:rsidR="0022667A">
        <w:rPr>
          <w:rFonts w:ascii="Bookman Old Style" w:hAnsi="Bookman Old Style"/>
          <w:sz w:val="24"/>
          <w:szCs w:val="24"/>
          <w:lang w:val="uk-UA"/>
        </w:rPr>
        <w:t xml:space="preserve"> алей, бульварів,</w:t>
      </w:r>
      <w:r w:rsidRPr="00615A42">
        <w:rPr>
          <w:rFonts w:ascii="Bookman Old Style" w:hAnsi="Bookman Old Style"/>
          <w:sz w:val="24"/>
          <w:szCs w:val="24"/>
          <w:lang w:val="uk-UA"/>
        </w:rPr>
        <w:t xml:space="preserve"> тротуарів, пішохідних зон і доріжок відпові</w:t>
      </w:r>
      <w:r w:rsidR="0022667A">
        <w:rPr>
          <w:rFonts w:ascii="Bookman Old Style" w:hAnsi="Bookman Old Style"/>
          <w:sz w:val="24"/>
          <w:szCs w:val="24"/>
          <w:lang w:val="uk-UA"/>
        </w:rPr>
        <w:t>дно до діючих норм і стандартів</w:t>
      </w:r>
      <w:r w:rsidRPr="00615A42">
        <w:rPr>
          <w:rFonts w:ascii="Bookman Old Style" w:hAnsi="Bookman Old Style"/>
          <w:sz w:val="24"/>
          <w:szCs w:val="24"/>
          <w:lang w:val="uk-UA"/>
        </w:rPr>
        <w:t>;</w:t>
      </w:r>
    </w:p>
    <w:p w14:paraId="60207C5E"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 xml:space="preserve">2) зелені насадження (у тому числі снігозахисні та протиерозійні) уздовж вулиць і доріг, в парках, скверах, на алеях, бульварах, в садах, інших об'єктах благоустрою загального користування, санітарно-захисних зонах, на прибудинкових територіях; </w:t>
      </w:r>
    </w:p>
    <w:p w14:paraId="59500055" w14:textId="77777777" w:rsidR="00436CD7" w:rsidRPr="00615A42" w:rsidRDefault="0022667A" w:rsidP="00436CD7">
      <w:pPr>
        <w:ind w:firstLine="720"/>
        <w:jc w:val="both"/>
        <w:rPr>
          <w:rFonts w:ascii="Bookman Old Style" w:hAnsi="Bookman Old Style"/>
          <w:sz w:val="24"/>
          <w:szCs w:val="24"/>
        </w:rPr>
      </w:pPr>
      <w:r>
        <w:rPr>
          <w:rFonts w:ascii="Bookman Old Style" w:hAnsi="Bookman Old Style"/>
          <w:sz w:val="24"/>
          <w:szCs w:val="24"/>
          <w:lang w:val="uk-UA"/>
        </w:rPr>
        <w:t>3</w:t>
      </w:r>
      <w:r w:rsidR="00436CD7" w:rsidRPr="00615A42">
        <w:rPr>
          <w:rFonts w:ascii="Bookman Old Style" w:hAnsi="Bookman Old Style"/>
          <w:sz w:val="24"/>
          <w:szCs w:val="24"/>
        </w:rPr>
        <w:t xml:space="preserve">) </w:t>
      </w:r>
      <w:r>
        <w:rPr>
          <w:rFonts w:ascii="Bookman Old Style" w:hAnsi="Bookman Old Style"/>
          <w:sz w:val="24"/>
          <w:szCs w:val="24"/>
          <w:lang w:val="uk-UA"/>
        </w:rPr>
        <w:t xml:space="preserve">будівлі та споруди </w:t>
      </w:r>
      <w:r w:rsidR="00436CD7" w:rsidRPr="00615A42">
        <w:rPr>
          <w:rFonts w:ascii="Bookman Old Style" w:hAnsi="Bookman Old Style"/>
          <w:sz w:val="24"/>
          <w:szCs w:val="24"/>
        </w:rPr>
        <w:t xml:space="preserve">системи збирання </w:t>
      </w:r>
      <w:r>
        <w:rPr>
          <w:rFonts w:ascii="Bookman Old Style" w:hAnsi="Bookman Old Style"/>
          <w:sz w:val="24"/>
          <w:szCs w:val="24"/>
        </w:rPr>
        <w:t>і вивезення відходів</w:t>
      </w:r>
      <w:r w:rsidR="00436CD7" w:rsidRPr="00615A42">
        <w:rPr>
          <w:rFonts w:ascii="Bookman Old Style" w:hAnsi="Bookman Old Style"/>
          <w:sz w:val="24"/>
          <w:szCs w:val="24"/>
        </w:rPr>
        <w:t>;</w:t>
      </w:r>
    </w:p>
    <w:p w14:paraId="6D29A314" w14:textId="77777777" w:rsidR="0022667A" w:rsidRDefault="0022667A" w:rsidP="00436CD7">
      <w:pPr>
        <w:ind w:firstLine="720"/>
        <w:jc w:val="both"/>
        <w:rPr>
          <w:rFonts w:ascii="Bookman Old Style" w:hAnsi="Bookman Old Style"/>
          <w:sz w:val="24"/>
          <w:szCs w:val="24"/>
          <w:lang w:val="uk-UA"/>
        </w:rPr>
      </w:pPr>
      <w:r>
        <w:rPr>
          <w:rFonts w:ascii="Bookman Old Style" w:hAnsi="Bookman Old Style"/>
          <w:sz w:val="24"/>
          <w:szCs w:val="24"/>
          <w:lang w:val="uk-UA"/>
        </w:rPr>
        <w:t>4</w:t>
      </w:r>
      <w:r w:rsidR="00436CD7" w:rsidRPr="00615A42">
        <w:rPr>
          <w:rFonts w:ascii="Bookman Old Style" w:hAnsi="Bookman Old Style"/>
          <w:sz w:val="24"/>
          <w:szCs w:val="24"/>
          <w:lang w:val="uk-UA"/>
        </w:rPr>
        <w:t>) засоби та обладнання зовнішнього освітлення та зовнішньої реклами;</w:t>
      </w:r>
    </w:p>
    <w:p w14:paraId="71622D2D" w14:textId="77777777" w:rsidR="00436CD7" w:rsidRPr="00615A42" w:rsidRDefault="0022667A" w:rsidP="00436CD7">
      <w:pPr>
        <w:ind w:firstLine="720"/>
        <w:jc w:val="both"/>
        <w:rPr>
          <w:rFonts w:ascii="Bookman Old Style" w:hAnsi="Bookman Old Style"/>
          <w:sz w:val="24"/>
          <w:szCs w:val="24"/>
          <w:lang w:val="uk-UA"/>
        </w:rPr>
      </w:pPr>
      <w:r>
        <w:rPr>
          <w:rFonts w:ascii="Bookman Old Style" w:hAnsi="Bookman Old Style"/>
          <w:sz w:val="24"/>
          <w:szCs w:val="24"/>
          <w:lang w:val="uk-UA"/>
        </w:rPr>
        <w:t>5)</w:t>
      </w:r>
      <w:r w:rsidR="00436CD7" w:rsidRPr="00615A42">
        <w:rPr>
          <w:rFonts w:ascii="Bookman Old Style" w:hAnsi="Bookman Old Style"/>
          <w:sz w:val="24"/>
          <w:szCs w:val="24"/>
          <w:lang w:val="uk-UA"/>
        </w:rPr>
        <w:t xml:space="preserve"> технічні засоби регулювання дорожнього руху; </w:t>
      </w:r>
    </w:p>
    <w:p w14:paraId="5E6BFB60"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 інженерні мережі, будівлі та споруди системи інженерного захисту території; </w:t>
      </w:r>
    </w:p>
    <w:p w14:paraId="6F977E98"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 комплекси та об'єкти монументального мистецтва,</w:t>
      </w:r>
      <w:r w:rsidR="0022667A" w:rsidRPr="0022667A">
        <w:rPr>
          <w:color w:val="333333"/>
          <w:shd w:val="clear" w:color="auto" w:fill="FFFFFF"/>
        </w:rPr>
        <w:t xml:space="preserve"> </w:t>
      </w:r>
      <w:r w:rsidR="0022667A" w:rsidRPr="0022667A">
        <w:rPr>
          <w:rFonts w:ascii="Bookman Old Style" w:hAnsi="Bookman Old Style"/>
          <w:sz w:val="24"/>
          <w:szCs w:val="24"/>
        </w:rPr>
        <w:t xml:space="preserve">декоративні фонтани </w:t>
      </w:r>
      <w:r w:rsidR="0022667A" w:rsidRPr="0022667A">
        <w:rPr>
          <w:rFonts w:ascii="Bookman Old Style" w:hAnsi="Bookman Old Style"/>
          <w:sz w:val="24"/>
          <w:szCs w:val="24"/>
        </w:rPr>
        <w:lastRenderedPageBreak/>
        <w:t>і басейни, штучні паркові водоспади</w:t>
      </w:r>
      <w:r w:rsidR="0022667A">
        <w:rPr>
          <w:rFonts w:ascii="Bookman Old Style" w:hAnsi="Bookman Old Style"/>
          <w:sz w:val="24"/>
          <w:szCs w:val="24"/>
          <w:lang w:val="uk-UA"/>
        </w:rPr>
        <w:t>,</w:t>
      </w:r>
      <w:r w:rsidRPr="00615A42">
        <w:rPr>
          <w:rFonts w:ascii="Bookman Old Style" w:hAnsi="Bookman Old Style"/>
          <w:sz w:val="24"/>
          <w:szCs w:val="24"/>
        </w:rPr>
        <w:t xml:space="preserve"> урбаністичний, святковий дизайн та художнє оформлення населеного пункту; </w:t>
      </w:r>
    </w:p>
    <w:p w14:paraId="21E07C90"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8) елементи вуличного дизайну (лави, ослони</w:t>
      </w:r>
      <w:r w:rsidRPr="00615A42">
        <w:rPr>
          <w:rFonts w:ascii="Bookman Old Style" w:hAnsi="Bookman Old Style"/>
          <w:sz w:val="24"/>
          <w:szCs w:val="24"/>
          <w:lang w:val="uk-UA"/>
        </w:rPr>
        <w:t>,</w:t>
      </w:r>
      <w:r w:rsidRPr="00615A42">
        <w:rPr>
          <w:rFonts w:ascii="Bookman Old Style" w:hAnsi="Bookman Old Style"/>
          <w:sz w:val="24"/>
          <w:szCs w:val="24"/>
        </w:rPr>
        <w:t xml:space="preserve"> урни,</w:t>
      </w:r>
      <w:r w:rsidR="0022667A">
        <w:rPr>
          <w:rFonts w:ascii="Bookman Old Style" w:hAnsi="Bookman Old Style"/>
          <w:sz w:val="24"/>
          <w:szCs w:val="24"/>
          <w:lang w:val="uk-UA"/>
        </w:rPr>
        <w:t xml:space="preserve"> </w:t>
      </w:r>
      <w:r w:rsidRPr="00615A42">
        <w:rPr>
          <w:rFonts w:ascii="Bookman Old Style" w:hAnsi="Bookman Old Style"/>
          <w:sz w:val="24"/>
          <w:szCs w:val="24"/>
        </w:rPr>
        <w:t xml:space="preserve">огородження, квіткарки), обладнання (елементи) дитячих, спортивних та інших майданчиків; </w:t>
      </w:r>
    </w:p>
    <w:p w14:paraId="3C177728"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9) малі архітектурні форми та тимчасові </w:t>
      </w:r>
      <w:r w:rsidRPr="00615A42">
        <w:rPr>
          <w:rFonts w:ascii="Bookman Old Style" w:hAnsi="Bookman Old Style"/>
          <w:sz w:val="24"/>
          <w:szCs w:val="24"/>
          <w:lang w:val="uk-UA"/>
        </w:rPr>
        <w:t>споруди</w:t>
      </w:r>
      <w:r w:rsidR="0022667A">
        <w:rPr>
          <w:rFonts w:ascii="Bookman Old Style" w:hAnsi="Bookman Old Style"/>
          <w:sz w:val="24"/>
          <w:szCs w:val="24"/>
          <w:lang w:val="uk-UA"/>
        </w:rPr>
        <w:t>;</w:t>
      </w:r>
      <w:r w:rsidRPr="00615A42">
        <w:rPr>
          <w:rFonts w:ascii="Bookman Old Style" w:hAnsi="Bookman Old Style"/>
          <w:sz w:val="24"/>
          <w:szCs w:val="24"/>
        </w:rPr>
        <w:t xml:space="preserve"> </w:t>
      </w:r>
    </w:p>
    <w:p w14:paraId="6B430103"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10) інші елементи благоустрою, визначені нормативно-правовими актами. </w:t>
      </w:r>
    </w:p>
    <w:p w14:paraId="048AB4DF" w14:textId="77777777" w:rsidR="00436CD7" w:rsidRPr="00615A42" w:rsidRDefault="00615A42" w:rsidP="00436CD7">
      <w:pPr>
        <w:ind w:firstLine="720"/>
        <w:jc w:val="both"/>
        <w:rPr>
          <w:rFonts w:ascii="Bookman Old Style" w:hAnsi="Bookman Old Style"/>
          <w:sz w:val="24"/>
          <w:szCs w:val="24"/>
          <w:lang w:val="uk-UA"/>
        </w:rPr>
      </w:pPr>
      <w:r w:rsidRPr="0022667A">
        <w:rPr>
          <w:rFonts w:ascii="Bookman Old Style" w:hAnsi="Bookman Old Style"/>
          <w:sz w:val="24"/>
          <w:szCs w:val="24"/>
          <w:lang w:val="uk-UA"/>
        </w:rPr>
        <w:t>2.1.</w:t>
      </w:r>
      <w:r w:rsidR="0022667A" w:rsidRPr="0022667A">
        <w:rPr>
          <w:rFonts w:ascii="Bookman Old Style" w:hAnsi="Bookman Old Style"/>
          <w:sz w:val="24"/>
          <w:szCs w:val="24"/>
          <w:lang w:val="uk-UA"/>
        </w:rPr>
        <w:t>9</w:t>
      </w:r>
      <w:r w:rsidRPr="0022667A">
        <w:rPr>
          <w:rFonts w:ascii="Bookman Old Style" w:hAnsi="Bookman Old Style"/>
          <w:sz w:val="24"/>
          <w:szCs w:val="24"/>
          <w:lang w:val="uk-UA"/>
        </w:rPr>
        <w:t>.</w:t>
      </w:r>
      <w:r>
        <w:rPr>
          <w:rFonts w:ascii="Bookman Old Style" w:hAnsi="Bookman Old Style"/>
          <w:b/>
          <w:sz w:val="24"/>
          <w:szCs w:val="24"/>
          <w:lang w:val="uk-UA"/>
        </w:rPr>
        <w:t xml:space="preserve"> </w:t>
      </w:r>
      <w:r w:rsidRPr="00615A42">
        <w:rPr>
          <w:rFonts w:ascii="Bookman Old Style" w:hAnsi="Bookman Old Style"/>
          <w:sz w:val="24"/>
          <w:szCs w:val="24"/>
        </w:rPr>
        <w:t>Інші терміни у цих Правилах вживаються в значенні, що визначені діючим законодавством України.</w:t>
      </w:r>
    </w:p>
    <w:p w14:paraId="58498E53" w14:textId="77777777" w:rsidR="00436CD7" w:rsidRPr="00615A42" w:rsidRDefault="00436CD7" w:rsidP="00436CD7">
      <w:pPr>
        <w:jc w:val="both"/>
        <w:rPr>
          <w:rFonts w:ascii="Bookman Old Style" w:hAnsi="Bookman Old Style"/>
          <w:sz w:val="24"/>
          <w:szCs w:val="24"/>
          <w:lang w:val="uk-UA"/>
        </w:rPr>
      </w:pPr>
    </w:p>
    <w:p w14:paraId="18E5F2A7" w14:textId="77777777" w:rsidR="00436CD7" w:rsidRPr="0022667A" w:rsidRDefault="00436CD7" w:rsidP="0022667A">
      <w:pPr>
        <w:ind w:left="720" w:firstLine="720"/>
        <w:jc w:val="both"/>
        <w:rPr>
          <w:rFonts w:ascii="Bookman Old Style" w:hAnsi="Bookman Old Style"/>
          <w:b/>
          <w:sz w:val="24"/>
          <w:szCs w:val="24"/>
          <w:lang w:val="uk-UA"/>
        </w:rPr>
      </w:pPr>
      <w:r w:rsidRPr="00615A42">
        <w:rPr>
          <w:rFonts w:ascii="Bookman Old Style" w:hAnsi="Bookman Old Style"/>
          <w:b/>
          <w:sz w:val="24"/>
          <w:szCs w:val="24"/>
        </w:rPr>
        <w:t xml:space="preserve">Розділ </w:t>
      </w:r>
      <w:r w:rsidRPr="00615A42">
        <w:rPr>
          <w:rFonts w:ascii="Bookman Old Style" w:hAnsi="Bookman Old Style"/>
          <w:b/>
          <w:sz w:val="24"/>
          <w:szCs w:val="24"/>
          <w:lang w:val="uk-UA"/>
        </w:rPr>
        <w:t>ІІІ</w:t>
      </w:r>
      <w:r w:rsidRPr="00615A42">
        <w:rPr>
          <w:rFonts w:ascii="Bookman Old Style" w:hAnsi="Bookman Old Style"/>
          <w:b/>
          <w:sz w:val="24"/>
          <w:szCs w:val="24"/>
        </w:rPr>
        <w:t>. Права та обов'язки громадян у сфері благоустрою</w:t>
      </w:r>
    </w:p>
    <w:p w14:paraId="489AA4BE" w14:textId="77777777" w:rsidR="00436CD7" w:rsidRPr="0022667A"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3.1.</w:t>
      </w:r>
      <w:r w:rsidRPr="00615A42">
        <w:rPr>
          <w:rFonts w:ascii="Bookman Old Style" w:hAnsi="Bookman Old Style"/>
          <w:sz w:val="24"/>
          <w:szCs w:val="24"/>
          <w:lang w:val="uk-UA"/>
        </w:rPr>
        <w:tab/>
      </w:r>
      <w:r w:rsidRPr="00615A42">
        <w:rPr>
          <w:rFonts w:ascii="Bookman Old Style" w:hAnsi="Bookman Old Style"/>
          <w:sz w:val="24"/>
          <w:szCs w:val="24"/>
        </w:rPr>
        <w:t xml:space="preserve">Громадяни у сфері благоустрою </w:t>
      </w:r>
      <w:r w:rsidR="0022667A" w:rsidRPr="0022667A">
        <w:rPr>
          <w:rFonts w:ascii="Bookman Old Style" w:hAnsi="Bookman Old Style"/>
          <w:sz w:val="24"/>
          <w:szCs w:val="24"/>
          <w:lang w:val="uk-UA"/>
        </w:rPr>
        <w:t>Пристоличної об</w:t>
      </w:r>
      <w:r w:rsidR="0022667A" w:rsidRPr="0022667A">
        <w:rPr>
          <w:rFonts w:ascii="Bookman Old Style" w:hAnsi="Bookman Old Style"/>
          <w:bCs/>
          <w:sz w:val="24"/>
          <w:szCs w:val="24"/>
          <w:lang w:val="uk-UA"/>
        </w:rPr>
        <w:t>'</w:t>
      </w:r>
      <w:r w:rsidR="0022667A" w:rsidRPr="0022667A">
        <w:rPr>
          <w:rFonts w:ascii="Bookman Old Style" w:hAnsi="Bookman Old Style"/>
          <w:sz w:val="24"/>
          <w:szCs w:val="24"/>
          <w:lang w:val="uk-UA"/>
        </w:rPr>
        <w:t>єднаної територіальної громади</w:t>
      </w:r>
      <w:r w:rsidR="00516F49">
        <w:rPr>
          <w:rFonts w:ascii="Bookman Old Style" w:hAnsi="Bookman Old Style"/>
          <w:sz w:val="24"/>
          <w:szCs w:val="24"/>
          <w:lang w:val="uk-UA"/>
        </w:rPr>
        <w:t xml:space="preserve"> (</w:t>
      </w:r>
      <w:r w:rsidR="00D3547A">
        <w:rPr>
          <w:rFonts w:ascii="Bookman Old Style" w:hAnsi="Bookman Old Style"/>
          <w:sz w:val="24"/>
          <w:szCs w:val="24"/>
          <w:lang w:val="uk-UA"/>
        </w:rPr>
        <w:t xml:space="preserve">далі - </w:t>
      </w:r>
      <w:r w:rsidR="00516F49">
        <w:rPr>
          <w:rFonts w:ascii="Bookman Old Style" w:hAnsi="Bookman Old Style"/>
          <w:sz w:val="24"/>
          <w:szCs w:val="24"/>
          <w:lang w:val="uk-UA"/>
        </w:rPr>
        <w:t>ОТГ)</w:t>
      </w:r>
      <w:r w:rsidR="0022667A" w:rsidRPr="0022667A">
        <w:rPr>
          <w:rFonts w:ascii="Bookman Old Style" w:hAnsi="Bookman Old Style"/>
          <w:sz w:val="24"/>
          <w:szCs w:val="24"/>
        </w:rPr>
        <w:t xml:space="preserve"> </w:t>
      </w:r>
      <w:r w:rsidRPr="00615A42">
        <w:rPr>
          <w:rFonts w:ascii="Bookman Old Style" w:hAnsi="Bookman Old Style"/>
          <w:sz w:val="24"/>
          <w:szCs w:val="24"/>
        </w:rPr>
        <w:t>мають право:</w:t>
      </w:r>
      <w:r w:rsidR="0022667A">
        <w:rPr>
          <w:rFonts w:ascii="Bookman Old Style" w:hAnsi="Bookman Old Style"/>
          <w:sz w:val="24"/>
          <w:szCs w:val="24"/>
          <w:lang w:val="uk-UA"/>
        </w:rPr>
        <w:t xml:space="preserve"> </w:t>
      </w:r>
    </w:p>
    <w:p w14:paraId="6FAEF013"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1) </w:t>
      </w:r>
      <w:r w:rsidRPr="00615A42">
        <w:rPr>
          <w:rFonts w:ascii="Bookman Old Style" w:hAnsi="Bookman Old Style"/>
          <w:sz w:val="24"/>
          <w:szCs w:val="24"/>
        </w:rPr>
        <w:t xml:space="preserve">користуватись об'єктами благоустрою </w:t>
      </w:r>
      <w:r w:rsidR="00516F49">
        <w:rPr>
          <w:rFonts w:ascii="Bookman Old Style" w:hAnsi="Bookman Old Style"/>
          <w:sz w:val="24"/>
          <w:szCs w:val="24"/>
          <w:lang w:val="uk-UA"/>
        </w:rPr>
        <w:t>ОТГ</w:t>
      </w:r>
      <w:r w:rsidRPr="00615A42">
        <w:rPr>
          <w:rFonts w:ascii="Bookman Old Style" w:hAnsi="Bookman Old Style"/>
          <w:sz w:val="24"/>
          <w:szCs w:val="24"/>
        </w:rPr>
        <w:t>;</w:t>
      </w:r>
    </w:p>
    <w:p w14:paraId="253D0E0D"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2) </w:t>
      </w:r>
      <w:r w:rsidRPr="00615A42">
        <w:rPr>
          <w:rFonts w:ascii="Bookman Old Style" w:hAnsi="Bookman Old Style"/>
          <w:sz w:val="24"/>
          <w:szCs w:val="24"/>
        </w:rPr>
        <w:t xml:space="preserve">брати участь в обговоренні правил та проектів благоустрою </w:t>
      </w:r>
      <w:r w:rsidR="00516F49">
        <w:rPr>
          <w:rFonts w:ascii="Bookman Old Style" w:hAnsi="Bookman Old Style"/>
          <w:sz w:val="24"/>
          <w:szCs w:val="24"/>
          <w:lang w:val="uk-UA"/>
        </w:rPr>
        <w:t>ОТГ</w:t>
      </w:r>
      <w:r w:rsidRPr="00615A42">
        <w:rPr>
          <w:rFonts w:ascii="Bookman Old Style" w:hAnsi="Bookman Old Style"/>
          <w:sz w:val="24"/>
          <w:szCs w:val="24"/>
        </w:rPr>
        <w:t>;</w:t>
      </w:r>
    </w:p>
    <w:p w14:paraId="3250DA05"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3) </w:t>
      </w:r>
      <w:r w:rsidRPr="00615A42">
        <w:rPr>
          <w:rFonts w:ascii="Bookman Old Style" w:hAnsi="Bookman Old Style"/>
          <w:sz w:val="24"/>
          <w:szCs w:val="24"/>
        </w:rPr>
        <w:t xml:space="preserve">вносити на розгляд органів місцевого самоврядування, підприємств, установ та організацій пропозиції з питань благоустрою </w:t>
      </w:r>
      <w:r w:rsidR="00516F49">
        <w:rPr>
          <w:rFonts w:ascii="Bookman Old Style" w:hAnsi="Bookman Old Style"/>
          <w:sz w:val="24"/>
          <w:szCs w:val="24"/>
          <w:lang w:val="uk-UA"/>
        </w:rPr>
        <w:t>ОТГ</w:t>
      </w:r>
      <w:r w:rsidRPr="00615A42">
        <w:rPr>
          <w:rFonts w:ascii="Bookman Old Style" w:hAnsi="Bookman Old Style"/>
          <w:sz w:val="24"/>
          <w:szCs w:val="24"/>
        </w:rPr>
        <w:t>;</w:t>
      </w:r>
    </w:p>
    <w:p w14:paraId="62C8CEBA"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4) </w:t>
      </w:r>
      <w:r w:rsidRPr="00615A42">
        <w:rPr>
          <w:rFonts w:ascii="Bookman Old Style" w:hAnsi="Bookman Old Style"/>
          <w:sz w:val="24"/>
          <w:szCs w:val="24"/>
        </w:rPr>
        <w:t xml:space="preserve">отримувати в установленому законом порядку повну та достовірну інформацію про затвердження правил благоустрою </w:t>
      </w:r>
      <w:r w:rsidR="00516F49">
        <w:rPr>
          <w:rFonts w:ascii="Bookman Old Style" w:hAnsi="Bookman Old Style"/>
          <w:sz w:val="24"/>
          <w:szCs w:val="24"/>
          <w:lang w:val="uk-UA"/>
        </w:rPr>
        <w:t>ОТГ</w:t>
      </w:r>
      <w:r w:rsidRPr="00615A42">
        <w:rPr>
          <w:rFonts w:ascii="Bookman Old Style" w:hAnsi="Bookman Old Style"/>
          <w:sz w:val="24"/>
          <w:szCs w:val="24"/>
        </w:rPr>
        <w:t xml:space="preserve"> та внесення до них змін, а також роз'яснення їх змісту;</w:t>
      </w:r>
    </w:p>
    <w:p w14:paraId="4CAF9866"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 xml:space="preserve">5) брати участь у здійсненні заходів з благоустрою </w:t>
      </w:r>
      <w:r w:rsidR="00516F49">
        <w:rPr>
          <w:rFonts w:ascii="Bookman Old Style" w:hAnsi="Bookman Old Style"/>
          <w:sz w:val="24"/>
          <w:szCs w:val="24"/>
          <w:lang w:val="uk-UA"/>
        </w:rPr>
        <w:t>ОТГ</w:t>
      </w:r>
      <w:r w:rsidRPr="00615A42">
        <w:rPr>
          <w:rFonts w:ascii="Bookman Old Style" w:hAnsi="Bookman Old Style"/>
          <w:sz w:val="24"/>
          <w:szCs w:val="24"/>
          <w:lang w:val="uk-UA"/>
        </w:rPr>
        <w:t>, озелененні та утриманні в належному стані садиб, дворів, парків, площ, вулиць, кладовищ, братських могил, обладнанні дитячих і спортивних майданчиків, ремонті шляхів і тротуарів, інших об'єктів благоустрою;</w:t>
      </w:r>
    </w:p>
    <w:p w14:paraId="0776714D"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6) </w:t>
      </w:r>
      <w:r w:rsidRPr="00615A42">
        <w:rPr>
          <w:rFonts w:ascii="Bookman Old Style" w:hAnsi="Bookman Old Style"/>
          <w:sz w:val="24"/>
          <w:szCs w:val="24"/>
        </w:rPr>
        <w:t>вимагати негайного виконання робіт з благоустрою в разі,</w:t>
      </w:r>
      <w:r w:rsidRPr="00615A42">
        <w:rPr>
          <w:rFonts w:ascii="Bookman Old Style" w:hAnsi="Bookman Old Style"/>
          <w:sz w:val="24"/>
          <w:szCs w:val="24"/>
          <w:lang w:val="uk-UA"/>
        </w:rPr>
        <w:t xml:space="preserve"> </w:t>
      </w:r>
      <w:r w:rsidRPr="00615A42">
        <w:rPr>
          <w:rFonts w:ascii="Bookman Old Style" w:hAnsi="Bookman Old Style"/>
          <w:sz w:val="24"/>
          <w:szCs w:val="24"/>
        </w:rPr>
        <w:t>якщо невиконання таких робіт може завдати шкоди життю, здоров'ю або майну</w:t>
      </w:r>
      <w:r w:rsidRPr="00615A42">
        <w:rPr>
          <w:rFonts w:ascii="Bookman Old Style" w:hAnsi="Bookman Old Style"/>
          <w:sz w:val="24"/>
          <w:szCs w:val="24"/>
          <w:lang w:val="uk-UA"/>
        </w:rPr>
        <w:t xml:space="preserve"> </w:t>
      </w:r>
      <w:r w:rsidRPr="00615A42">
        <w:rPr>
          <w:rFonts w:ascii="Bookman Old Style" w:hAnsi="Bookman Old Style"/>
          <w:sz w:val="24"/>
          <w:szCs w:val="24"/>
        </w:rPr>
        <w:t>громадян;</w:t>
      </w:r>
    </w:p>
    <w:p w14:paraId="65E54E31" w14:textId="77777777" w:rsidR="00436CD7" w:rsidRPr="00615A42" w:rsidRDefault="00436CD7" w:rsidP="00516F49">
      <w:pPr>
        <w:ind w:firstLine="720"/>
        <w:jc w:val="both"/>
        <w:rPr>
          <w:rFonts w:ascii="Bookman Old Style" w:hAnsi="Bookman Old Style"/>
          <w:sz w:val="24"/>
          <w:szCs w:val="24"/>
          <w:lang w:val="uk-UA"/>
        </w:rPr>
      </w:pPr>
      <w:r w:rsidRPr="00615A42">
        <w:rPr>
          <w:rFonts w:ascii="Bookman Old Style" w:hAnsi="Bookman Old Style"/>
          <w:sz w:val="24"/>
          <w:szCs w:val="24"/>
          <w:lang w:val="uk-UA"/>
        </w:rPr>
        <w:t>7) звертатись до суду з позовом про відшкодування шкоди, заподіяної майну чи здоров'ю громадян унаслідок дій чи бездіяльності балансоут</w:t>
      </w:r>
      <w:r w:rsidR="00516F49">
        <w:rPr>
          <w:rFonts w:ascii="Bookman Old Style" w:hAnsi="Bookman Old Style"/>
          <w:sz w:val="24"/>
          <w:szCs w:val="24"/>
          <w:lang w:val="uk-UA"/>
        </w:rPr>
        <w:t>римувачів об'єктів благоустрою.</w:t>
      </w:r>
    </w:p>
    <w:p w14:paraId="28F5A8FC" w14:textId="77777777" w:rsidR="00436CD7" w:rsidRPr="00516F49" w:rsidRDefault="00436CD7" w:rsidP="00436CD7">
      <w:pPr>
        <w:jc w:val="both"/>
        <w:rPr>
          <w:rFonts w:ascii="Bookman Old Style" w:hAnsi="Bookman Old Style"/>
          <w:sz w:val="24"/>
          <w:szCs w:val="24"/>
          <w:lang w:val="uk-UA"/>
        </w:rPr>
      </w:pPr>
      <w:r w:rsidRPr="00615A42">
        <w:rPr>
          <w:rFonts w:ascii="Bookman Old Style" w:hAnsi="Bookman Old Style"/>
          <w:sz w:val="24"/>
          <w:szCs w:val="24"/>
          <w:lang w:val="uk-UA"/>
        </w:rPr>
        <w:tab/>
      </w:r>
      <w:r w:rsidRPr="00615A42">
        <w:rPr>
          <w:rFonts w:ascii="Bookman Old Style" w:hAnsi="Bookman Old Style"/>
          <w:sz w:val="24"/>
          <w:szCs w:val="24"/>
        </w:rPr>
        <w:t>3.2.</w:t>
      </w:r>
      <w:r w:rsidRPr="00615A42">
        <w:rPr>
          <w:rFonts w:ascii="Bookman Old Style" w:hAnsi="Bookman Old Style"/>
          <w:sz w:val="24"/>
          <w:szCs w:val="24"/>
          <w:lang w:val="uk-UA"/>
        </w:rPr>
        <w:tab/>
      </w:r>
      <w:r w:rsidRPr="00615A42">
        <w:rPr>
          <w:rFonts w:ascii="Bookman Old Style" w:hAnsi="Bookman Old Style"/>
          <w:sz w:val="24"/>
          <w:szCs w:val="24"/>
        </w:rPr>
        <w:t xml:space="preserve">Громадяни у сфері благоустрою </w:t>
      </w:r>
      <w:r w:rsidR="00516F49" w:rsidRPr="00516F49">
        <w:rPr>
          <w:rFonts w:ascii="Bookman Old Style" w:hAnsi="Bookman Old Style"/>
          <w:sz w:val="24"/>
          <w:szCs w:val="24"/>
          <w:lang w:val="uk-UA"/>
        </w:rPr>
        <w:t>Пристоличної об</w:t>
      </w:r>
      <w:r w:rsidR="00516F49" w:rsidRPr="00516F49">
        <w:rPr>
          <w:rFonts w:ascii="Bookman Old Style" w:hAnsi="Bookman Old Style"/>
          <w:bCs/>
          <w:sz w:val="24"/>
          <w:szCs w:val="24"/>
          <w:lang w:val="uk-UA"/>
        </w:rPr>
        <w:t>'</w:t>
      </w:r>
      <w:r w:rsidR="00516F49" w:rsidRPr="00516F49">
        <w:rPr>
          <w:rFonts w:ascii="Bookman Old Style" w:hAnsi="Bookman Old Style"/>
          <w:sz w:val="24"/>
          <w:szCs w:val="24"/>
          <w:lang w:val="uk-UA"/>
        </w:rPr>
        <w:t>єднаної територіальної громади</w:t>
      </w:r>
      <w:r w:rsidR="00516F49" w:rsidRPr="00516F49">
        <w:rPr>
          <w:rFonts w:ascii="Bookman Old Style" w:hAnsi="Bookman Old Style"/>
          <w:sz w:val="24"/>
          <w:szCs w:val="24"/>
        </w:rPr>
        <w:t xml:space="preserve"> </w:t>
      </w:r>
      <w:r w:rsidRPr="00615A42">
        <w:rPr>
          <w:rFonts w:ascii="Bookman Old Style" w:hAnsi="Bookman Old Style"/>
          <w:sz w:val="24"/>
          <w:szCs w:val="24"/>
        </w:rPr>
        <w:t>зобов'язані:</w:t>
      </w:r>
      <w:r w:rsidR="00516F49">
        <w:rPr>
          <w:rFonts w:ascii="Bookman Old Style" w:hAnsi="Bookman Old Style"/>
          <w:sz w:val="24"/>
          <w:szCs w:val="24"/>
          <w:lang w:val="uk-UA"/>
        </w:rPr>
        <w:t xml:space="preserve"> </w:t>
      </w:r>
    </w:p>
    <w:p w14:paraId="736096B2" w14:textId="77777777" w:rsidR="00436CD7" w:rsidRPr="00E75B58"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 xml:space="preserve">1) </w:t>
      </w:r>
      <w:r w:rsidRPr="00E75B58">
        <w:rPr>
          <w:rFonts w:ascii="Bookman Old Style" w:hAnsi="Bookman Old Style"/>
          <w:sz w:val="24"/>
          <w:szCs w:val="24"/>
          <w:lang w:val="uk-UA"/>
        </w:rPr>
        <w:t>утримувати в належному стані</w:t>
      </w:r>
      <w:r w:rsidR="00E75B58" w:rsidRPr="00E75B58">
        <w:rPr>
          <w:rFonts w:ascii="Bookman Old Style" w:hAnsi="Bookman Old Style"/>
          <w:sz w:val="24"/>
          <w:szCs w:val="24"/>
          <w:lang w:val="uk-UA"/>
        </w:rPr>
        <w:t xml:space="preserve"> </w:t>
      </w:r>
      <w:r w:rsidR="00E75B58">
        <w:rPr>
          <w:rFonts w:ascii="Bookman Old Style" w:hAnsi="Bookman Old Style"/>
          <w:sz w:val="24"/>
          <w:szCs w:val="24"/>
          <w:lang w:val="uk-UA"/>
        </w:rPr>
        <w:t>територію, прилеглу до об’єктів нерухомого майна, що перебуває у їх власності та/або користуванні (прибирати сміття, здійснювати косіння трави, підрізання кущів, кронування дерев)</w:t>
      </w:r>
      <w:r w:rsidRPr="00E75B58">
        <w:rPr>
          <w:rFonts w:ascii="Bookman Old Style" w:hAnsi="Bookman Old Style"/>
          <w:sz w:val="24"/>
          <w:szCs w:val="24"/>
          <w:lang w:val="uk-UA"/>
        </w:rPr>
        <w:t>;</w:t>
      </w:r>
    </w:p>
    <w:p w14:paraId="5B8231FC" w14:textId="77777777" w:rsidR="00516F49" w:rsidRDefault="00436CD7" w:rsidP="00516F49">
      <w:pPr>
        <w:ind w:firstLine="720"/>
        <w:jc w:val="both"/>
        <w:rPr>
          <w:rFonts w:ascii="Bookman Old Style" w:hAnsi="Bookman Old Style"/>
          <w:sz w:val="24"/>
          <w:szCs w:val="24"/>
        </w:rPr>
      </w:pPr>
      <w:r w:rsidRPr="00615A42">
        <w:rPr>
          <w:rFonts w:ascii="Bookman Old Style" w:hAnsi="Bookman Old Style"/>
          <w:sz w:val="24"/>
          <w:szCs w:val="24"/>
          <w:lang w:val="uk-UA"/>
        </w:rPr>
        <w:t xml:space="preserve">2) </w:t>
      </w:r>
      <w:r w:rsidRPr="00615A42">
        <w:rPr>
          <w:rFonts w:ascii="Bookman Old Style" w:hAnsi="Bookman Old Style"/>
          <w:sz w:val="24"/>
          <w:szCs w:val="24"/>
        </w:rPr>
        <w:t xml:space="preserve">дотримуватися правил благоустрою території </w:t>
      </w:r>
      <w:r w:rsidR="00516F49">
        <w:rPr>
          <w:rFonts w:ascii="Bookman Old Style" w:hAnsi="Bookman Old Style"/>
          <w:sz w:val="24"/>
          <w:szCs w:val="24"/>
          <w:lang w:val="uk-UA"/>
        </w:rPr>
        <w:t>ОТГ</w:t>
      </w:r>
      <w:r w:rsidR="00516F49">
        <w:rPr>
          <w:rFonts w:ascii="Bookman Old Style" w:hAnsi="Bookman Old Style"/>
          <w:sz w:val="24"/>
          <w:szCs w:val="24"/>
        </w:rPr>
        <w:t>;</w:t>
      </w:r>
    </w:p>
    <w:p w14:paraId="2CC46C30" w14:textId="77777777" w:rsidR="00436CD7" w:rsidRPr="00615A42" w:rsidRDefault="00516F49" w:rsidP="00516F49">
      <w:pPr>
        <w:ind w:firstLine="720"/>
        <w:jc w:val="both"/>
        <w:rPr>
          <w:rFonts w:ascii="Bookman Old Style" w:hAnsi="Bookman Old Style"/>
          <w:sz w:val="24"/>
          <w:szCs w:val="24"/>
        </w:rPr>
      </w:pPr>
      <w:r>
        <w:rPr>
          <w:rFonts w:ascii="Bookman Old Style" w:hAnsi="Bookman Old Style"/>
          <w:sz w:val="24"/>
          <w:szCs w:val="24"/>
          <w:lang w:val="uk-UA"/>
        </w:rPr>
        <w:t xml:space="preserve">3) </w:t>
      </w:r>
      <w:r w:rsidR="00436CD7" w:rsidRPr="00615A42">
        <w:rPr>
          <w:rFonts w:ascii="Bookman Old Style" w:hAnsi="Bookman Old Style"/>
          <w:sz w:val="24"/>
          <w:szCs w:val="24"/>
        </w:rPr>
        <w:t>не порушувати права і законні інтереси інших суб'єктів у сфері благоустрою;</w:t>
      </w:r>
    </w:p>
    <w:p w14:paraId="06772689" w14:textId="77777777" w:rsidR="00436CD7" w:rsidRPr="00615A42" w:rsidRDefault="00516F49" w:rsidP="00436CD7">
      <w:pPr>
        <w:ind w:firstLine="720"/>
        <w:jc w:val="both"/>
        <w:rPr>
          <w:rFonts w:ascii="Bookman Old Style" w:hAnsi="Bookman Old Style"/>
          <w:sz w:val="24"/>
          <w:szCs w:val="24"/>
        </w:rPr>
      </w:pPr>
      <w:r>
        <w:rPr>
          <w:rFonts w:ascii="Bookman Old Style" w:hAnsi="Bookman Old Style"/>
          <w:sz w:val="24"/>
          <w:szCs w:val="24"/>
          <w:lang w:val="uk-UA"/>
        </w:rPr>
        <w:t>4</w:t>
      </w:r>
      <w:r w:rsidR="00436CD7" w:rsidRPr="00615A42">
        <w:rPr>
          <w:rFonts w:ascii="Bookman Old Style" w:hAnsi="Bookman Old Style"/>
          <w:sz w:val="24"/>
          <w:szCs w:val="24"/>
          <w:lang w:val="uk-UA"/>
        </w:rPr>
        <w:t xml:space="preserve">) </w:t>
      </w:r>
      <w:r w:rsidR="00436CD7" w:rsidRPr="00615A42">
        <w:rPr>
          <w:rFonts w:ascii="Bookman Old Style" w:hAnsi="Bookman Old Style"/>
          <w:sz w:val="24"/>
          <w:szCs w:val="24"/>
        </w:rPr>
        <w:t>відшкодовувати в установленому порядку збитки, завдані</w:t>
      </w:r>
      <w:r w:rsidR="00436CD7" w:rsidRPr="00615A42">
        <w:rPr>
          <w:rFonts w:ascii="Bookman Old Style" w:hAnsi="Bookman Old Style"/>
          <w:sz w:val="24"/>
          <w:szCs w:val="24"/>
          <w:lang w:val="uk-UA"/>
        </w:rPr>
        <w:t xml:space="preserve"> </w:t>
      </w:r>
      <w:r w:rsidR="00436CD7" w:rsidRPr="00615A42">
        <w:rPr>
          <w:rFonts w:ascii="Bookman Old Style" w:hAnsi="Bookman Old Style"/>
          <w:sz w:val="24"/>
          <w:szCs w:val="24"/>
        </w:rPr>
        <w:t xml:space="preserve">порушенням законодавства з питань благоустрою </w:t>
      </w:r>
      <w:r>
        <w:rPr>
          <w:rFonts w:ascii="Bookman Old Style" w:hAnsi="Bookman Old Style"/>
          <w:sz w:val="24"/>
          <w:szCs w:val="24"/>
          <w:lang w:val="uk-UA"/>
        </w:rPr>
        <w:t>ОТГ</w:t>
      </w:r>
      <w:r w:rsidR="00436CD7" w:rsidRPr="00615A42">
        <w:rPr>
          <w:rFonts w:ascii="Bookman Old Style" w:hAnsi="Bookman Old Style"/>
          <w:sz w:val="24"/>
          <w:szCs w:val="24"/>
        </w:rPr>
        <w:t>;</w:t>
      </w:r>
    </w:p>
    <w:p w14:paraId="240E18FB" w14:textId="408E83B5" w:rsidR="00436CD7" w:rsidRPr="00516F49" w:rsidRDefault="00516F49" w:rsidP="00436CD7">
      <w:pPr>
        <w:ind w:firstLine="720"/>
        <w:jc w:val="both"/>
        <w:rPr>
          <w:rFonts w:ascii="Bookman Old Style" w:hAnsi="Bookman Old Style"/>
          <w:sz w:val="24"/>
          <w:szCs w:val="24"/>
          <w:lang w:val="uk-UA"/>
        </w:rPr>
      </w:pPr>
      <w:r>
        <w:rPr>
          <w:rFonts w:ascii="Bookman Old Style" w:hAnsi="Bookman Old Style"/>
          <w:sz w:val="24"/>
          <w:szCs w:val="24"/>
          <w:lang w:val="uk-UA"/>
        </w:rPr>
        <w:t>5</w:t>
      </w:r>
      <w:r w:rsidR="00436CD7" w:rsidRPr="00516F49">
        <w:rPr>
          <w:rFonts w:ascii="Bookman Old Style" w:hAnsi="Bookman Old Style"/>
          <w:sz w:val="24"/>
          <w:szCs w:val="24"/>
          <w:lang w:val="uk-UA"/>
        </w:rPr>
        <w:t xml:space="preserve">) </w:t>
      </w:r>
      <w:ins w:id="0" w:author="Garbuz Maksym 5UA" w:date="2021-09-08T16:25:00Z">
        <w:r w:rsidR="00890D4B" w:rsidRPr="00890D4B">
          <w:rPr>
            <w:rFonts w:ascii="Bookman Old Style" w:hAnsi="Bookman Old Style"/>
            <w:sz w:val="24"/>
            <w:szCs w:val="24"/>
            <w:highlight w:val="yellow"/>
            <w:lang w:val="uk-UA"/>
            <w:rPrChange w:id="1" w:author="Garbuz Maksym 5UA" w:date="2021-09-08T16:25:00Z">
              <w:rPr>
                <w:rFonts w:ascii="Bookman Old Style" w:hAnsi="Bookman Old Style"/>
                <w:sz w:val="24"/>
                <w:szCs w:val="24"/>
                <w:lang w:val="uk-UA"/>
              </w:rPr>
            </w:rPrChange>
          </w:rPr>
          <w:t>відповідно Закону України «Про відходи»,</w:t>
        </w:r>
        <w:r w:rsidR="00890D4B">
          <w:rPr>
            <w:rFonts w:ascii="Bookman Old Style" w:hAnsi="Bookman Old Style"/>
            <w:sz w:val="24"/>
            <w:szCs w:val="24"/>
            <w:lang w:val="uk-UA"/>
          </w:rPr>
          <w:t xml:space="preserve"> </w:t>
        </w:r>
      </w:ins>
      <w:r w:rsidR="00436CD7" w:rsidRPr="00516F49">
        <w:rPr>
          <w:rFonts w:ascii="Bookman Old Style" w:hAnsi="Bookman Old Style"/>
          <w:sz w:val="24"/>
          <w:szCs w:val="24"/>
          <w:lang w:val="uk-UA"/>
        </w:rPr>
        <w:t xml:space="preserve">укладати самостійно або разом з іншими громадянами </w:t>
      </w:r>
      <w:ins w:id="2" w:author="Garbuz Maksym 5UA" w:date="2021-09-08T16:22:00Z">
        <w:r w:rsidR="00FD318F" w:rsidRPr="00FD318F">
          <w:rPr>
            <w:rFonts w:ascii="Bookman Old Style" w:hAnsi="Bookman Old Style"/>
            <w:sz w:val="24"/>
            <w:szCs w:val="24"/>
            <w:highlight w:val="yellow"/>
            <w:lang w:val="uk-UA"/>
            <w:rPrChange w:id="3" w:author="Garbuz Maksym 5UA" w:date="2021-09-08T16:22:00Z">
              <w:rPr>
                <w:rFonts w:ascii="Bookman Old Style" w:hAnsi="Bookman Old Style"/>
                <w:sz w:val="24"/>
                <w:szCs w:val="24"/>
                <w:lang w:val="uk-UA"/>
              </w:rPr>
            </w:rPrChange>
          </w:rPr>
          <w:t>окремі</w:t>
        </w:r>
        <w:r w:rsidR="00FD318F">
          <w:rPr>
            <w:rFonts w:ascii="Bookman Old Style" w:hAnsi="Bookman Old Style"/>
            <w:sz w:val="24"/>
            <w:szCs w:val="24"/>
            <w:lang w:val="uk-UA"/>
          </w:rPr>
          <w:t xml:space="preserve"> </w:t>
        </w:r>
      </w:ins>
      <w:r w:rsidR="00436CD7" w:rsidRPr="00516F49">
        <w:rPr>
          <w:rFonts w:ascii="Bookman Old Style" w:hAnsi="Bookman Old Style"/>
          <w:sz w:val="24"/>
          <w:szCs w:val="24"/>
          <w:lang w:val="uk-UA"/>
        </w:rPr>
        <w:t xml:space="preserve">договори на вивезення твердих побутових відходів </w:t>
      </w:r>
      <w:ins w:id="4" w:author="Garbuz Maksym 5UA" w:date="2021-09-08T16:25:00Z">
        <w:r w:rsidR="00890D4B" w:rsidRPr="00890D4B">
          <w:rPr>
            <w:rFonts w:ascii="Bookman Old Style" w:hAnsi="Bookman Old Style"/>
            <w:sz w:val="24"/>
            <w:szCs w:val="24"/>
            <w:highlight w:val="yellow"/>
            <w:lang w:val="uk-UA"/>
            <w:rPrChange w:id="5" w:author="Garbuz Maksym 5UA" w:date="2021-09-08T16:28:00Z">
              <w:rPr>
                <w:rFonts w:ascii="Bookman Old Style" w:hAnsi="Bookman Old Style"/>
                <w:sz w:val="24"/>
                <w:szCs w:val="24"/>
                <w:lang w:val="uk-UA"/>
              </w:rPr>
            </w:rPrChange>
          </w:rPr>
          <w:t>для кожного</w:t>
        </w:r>
      </w:ins>
      <w:ins w:id="6" w:author="Garbuz Maksym 5UA" w:date="2021-09-08T16:26:00Z">
        <w:r w:rsidR="00890D4B" w:rsidRPr="00890D4B">
          <w:rPr>
            <w:rFonts w:ascii="Bookman Old Style" w:hAnsi="Bookman Old Style"/>
            <w:sz w:val="24"/>
            <w:szCs w:val="24"/>
            <w:highlight w:val="yellow"/>
            <w:lang w:val="uk-UA"/>
            <w:rPrChange w:id="7" w:author="Garbuz Maksym 5UA" w:date="2021-09-08T16:28:00Z">
              <w:rPr>
                <w:rFonts w:ascii="Bookman Old Style" w:hAnsi="Bookman Old Style"/>
                <w:sz w:val="24"/>
                <w:szCs w:val="24"/>
                <w:lang w:val="uk-UA"/>
              </w:rPr>
            </w:rPrChange>
          </w:rPr>
          <w:t xml:space="preserve"> будинку </w:t>
        </w:r>
      </w:ins>
      <w:ins w:id="8" w:author="Garbuz Maksym 5UA" w:date="2021-09-08T16:27:00Z">
        <w:r w:rsidR="00890D4B" w:rsidRPr="00890D4B">
          <w:rPr>
            <w:rFonts w:ascii="Bookman Old Style" w:hAnsi="Bookman Old Style"/>
            <w:sz w:val="24"/>
            <w:szCs w:val="24"/>
            <w:highlight w:val="yellow"/>
            <w:lang w:val="uk-UA"/>
            <w:rPrChange w:id="9" w:author="Garbuz Maksym 5UA" w:date="2021-09-08T16:28:00Z">
              <w:rPr>
                <w:rFonts w:ascii="Bookman Old Style" w:hAnsi="Bookman Old Style"/>
                <w:sz w:val="24"/>
                <w:szCs w:val="24"/>
                <w:lang w:val="uk-UA"/>
              </w:rPr>
            </w:rPrChange>
          </w:rPr>
          <w:t>або земельної ділянки, що є у власності громадянина,</w:t>
        </w:r>
        <w:r w:rsidR="00890D4B">
          <w:rPr>
            <w:rFonts w:ascii="Bookman Old Style" w:hAnsi="Bookman Old Style"/>
            <w:sz w:val="24"/>
            <w:szCs w:val="24"/>
            <w:lang w:val="uk-UA"/>
          </w:rPr>
          <w:t xml:space="preserve"> </w:t>
        </w:r>
      </w:ins>
      <w:r w:rsidR="00436CD7" w:rsidRPr="00516F49">
        <w:rPr>
          <w:rFonts w:ascii="Bookman Old Style" w:hAnsi="Bookman Old Style"/>
          <w:sz w:val="24"/>
          <w:szCs w:val="24"/>
          <w:lang w:val="uk-UA"/>
        </w:rPr>
        <w:t>згідно з вимогами діючих санітарних норм та своєчасно сплачувати за вивезення сміття, побутових відходів;</w:t>
      </w:r>
    </w:p>
    <w:p w14:paraId="4BE12C66" w14:textId="77777777" w:rsidR="00436CD7" w:rsidRPr="00615A42" w:rsidRDefault="00516F49" w:rsidP="00436CD7">
      <w:pPr>
        <w:ind w:firstLine="720"/>
        <w:jc w:val="both"/>
        <w:rPr>
          <w:rFonts w:ascii="Bookman Old Style" w:hAnsi="Bookman Old Style"/>
          <w:sz w:val="24"/>
          <w:szCs w:val="24"/>
        </w:rPr>
      </w:pPr>
      <w:r>
        <w:rPr>
          <w:rFonts w:ascii="Bookman Old Style" w:hAnsi="Bookman Old Style"/>
          <w:sz w:val="24"/>
          <w:szCs w:val="24"/>
          <w:lang w:val="uk-UA"/>
        </w:rPr>
        <w:t>6</w:t>
      </w:r>
      <w:r w:rsidR="00436CD7" w:rsidRPr="00615A42">
        <w:rPr>
          <w:rFonts w:ascii="Bookman Old Style" w:hAnsi="Bookman Old Style"/>
          <w:sz w:val="24"/>
          <w:szCs w:val="24"/>
          <w:lang w:val="uk-UA"/>
        </w:rPr>
        <w:t xml:space="preserve">) </w:t>
      </w:r>
      <w:r w:rsidR="00436CD7" w:rsidRPr="00615A42">
        <w:rPr>
          <w:rFonts w:ascii="Bookman Old Style" w:hAnsi="Bookman Old Style"/>
          <w:sz w:val="24"/>
          <w:szCs w:val="24"/>
        </w:rPr>
        <w:t xml:space="preserve">дотримуватись правил утримання та поводження з домашніми та іншими тваринами </w:t>
      </w:r>
      <w:r>
        <w:rPr>
          <w:rFonts w:ascii="Bookman Old Style" w:hAnsi="Bookman Old Style"/>
          <w:sz w:val="24"/>
          <w:szCs w:val="24"/>
          <w:lang w:val="uk-UA"/>
        </w:rPr>
        <w:t xml:space="preserve">на території </w:t>
      </w:r>
      <w:r w:rsidRPr="00516F49">
        <w:rPr>
          <w:rFonts w:ascii="Bookman Old Style" w:hAnsi="Bookman Old Style"/>
          <w:sz w:val="24"/>
          <w:szCs w:val="24"/>
          <w:lang w:val="uk-UA"/>
        </w:rPr>
        <w:t>Пристоличної об</w:t>
      </w:r>
      <w:r w:rsidRPr="00516F49">
        <w:rPr>
          <w:rFonts w:ascii="Bookman Old Style" w:hAnsi="Bookman Old Style"/>
          <w:bCs/>
          <w:sz w:val="24"/>
          <w:szCs w:val="24"/>
          <w:lang w:val="uk-UA"/>
        </w:rPr>
        <w:t>'</w:t>
      </w:r>
      <w:r w:rsidRPr="00516F49">
        <w:rPr>
          <w:rFonts w:ascii="Bookman Old Style" w:hAnsi="Bookman Old Style"/>
          <w:sz w:val="24"/>
          <w:szCs w:val="24"/>
          <w:lang w:val="uk-UA"/>
        </w:rPr>
        <w:t>єднаної територіальної громади</w:t>
      </w:r>
      <w:r w:rsidR="00436CD7" w:rsidRPr="00516F49">
        <w:rPr>
          <w:rFonts w:ascii="Bookman Old Style" w:hAnsi="Bookman Old Style"/>
          <w:sz w:val="24"/>
          <w:szCs w:val="24"/>
        </w:rPr>
        <w:t>;</w:t>
      </w:r>
    </w:p>
    <w:p w14:paraId="18712F61" w14:textId="77777777" w:rsidR="00436CD7" w:rsidRDefault="00516F49" w:rsidP="00436CD7">
      <w:pPr>
        <w:ind w:firstLine="720"/>
        <w:jc w:val="both"/>
        <w:rPr>
          <w:rFonts w:ascii="Bookman Old Style" w:hAnsi="Bookman Old Style"/>
          <w:sz w:val="24"/>
          <w:szCs w:val="24"/>
          <w:lang w:val="uk-UA"/>
        </w:rPr>
      </w:pPr>
      <w:r>
        <w:rPr>
          <w:rFonts w:ascii="Bookman Old Style" w:hAnsi="Bookman Old Style"/>
          <w:sz w:val="24"/>
          <w:szCs w:val="24"/>
          <w:lang w:val="uk-UA"/>
        </w:rPr>
        <w:t>7</w:t>
      </w:r>
      <w:r w:rsidR="00436CD7" w:rsidRPr="00615A42">
        <w:rPr>
          <w:rFonts w:ascii="Bookman Old Style" w:hAnsi="Bookman Old Style"/>
          <w:sz w:val="24"/>
          <w:szCs w:val="24"/>
          <w:lang w:val="uk-UA"/>
        </w:rPr>
        <w:t>) виконувати інші обов'язки у сфері благоустро</w:t>
      </w:r>
      <w:r>
        <w:rPr>
          <w:rFonts w:ascii="Bookman Old Style" w:hAnsi="Bookman Old Style"/>
          <w:sz w:val="24"/>
          <w:szCs w:val="24"/>
          <w:lang w:val="uk-UA"/>
        </w:rPr>
        <w:t>ю, передбачені Законом України «</w:t>
      </w:r>
      <w:r w:rsidR="00436CD7" w:rsidRPr="00615A42">
        <w:rPr>
          <w:rFonts w:ascii="Bookman Old Style" w:hAnsi="Bookman Old Style"/>
          <w:sz w:val="24"/>
          <w:szCs w:val="24"/>
          <w:lang w:val="uk-UA"/>
        </w:rPr>
        <w:t>Про благоустрій населених пунктів</w:t>
      </w:r>
      <w:r>
        <w:rPr>
          <w:rFonts w:ascii="Bookman Old Style" w:hAnsi="Bookman Old Style"/>
          <w:sz w:val="24"/>
          <w:szCs w:val="24"/>
          <w:lang w:val="uk-UA"/>
        </w:rPr>
        <w:t>»</w:t>
      </w:r>
      <w:r w:rsidR="00436CD7" w:rsidRPr="00615A42">
        <w:rPr>
          <w:rFonts w:ascii="Bookman Old Style" w:hAnsi="Bookman Old Style"/>
          <w:sz w:val="24"/>
          <w:szCs w:val="24"/>
          <w:lang w:val="uk-UA"/>
        </w:rPr>
        <w:t xml:space="preserve">, </w:t>
      </w:r>
      <w:r>
        <w:rPr>
          <w:rFonts w:ascii="Bookman Old Style" w:hAnsi="Bookman Old Style"/>
          <w:sz w:val="24"/>
          <w:szCs w:val="24"/>
          <w:lang w:val="uk-UA"/>
        </w:rPr>
        <w:t>ц</w:t>
      </w:r>
      <w:r w:rsidR="00436CD7" w:rsidRPr="00615A42">
        <w:rPr>
          <w:rFonts w:ascii="Bookman Old Style" w:hAnsi="Bookman Old Style"/>
          <w:sz w:val="24"/>
          <w:szCs w:val="24"/>
          <w:lang w:val="uk-UA"/>
        </w:rPr>
        <w:t>ими Правилами, рішеннями центральних органів виконавчої влади та</w:t>
      </w:r>
      <w:r>
        <w:rPr>
          <w:rFonts w:ascii="Bookman Old Style" w:hAnsi="Bookman Old Style"/>
          <w:sz w:val="24"/>
          <w:szCs w:val="24"/>
          <w:lang w:val="uk-UA"/>
        </w:rPr>
        <w:t xml:space="preserve"> органів </w:t>
      </w:r>
      <w:r w:rsidR="00436CD7" w:rsidRPr="00615A42">
        <w:rPr>
          <w:rFonts w:ascii="Bookman Old Style" w:hAnsi="Bookman Old Style"/>
          <w:sz w:val="24"/>
          <w:szCs w:val="24"/>
          <w:lang w:val="uk-UA"/>
        </w:rPr>
        <w:t>місцевого самоврядування, іншими нормативно-правовими актами України.</w:t>
      </w:r>
    </w:p>
    <w:p w14:paraId="49336C69" w14:textId="77777777" w:rsidR="00D133AF" w:rsidRPr="00615A42" w:rsidRDefault="00D133AF" w:rsidP="00436CD7">
      <w:pPr>
        <w:ind w:firstLine="720"/>
        <w:jc w:val="both"/>
        <w:rPr>
          <w:rFonts w:ascii="Bookman Old Style" w:hAnsi="Bookman Old Style"/>
          <w:sz w:val="24"/>
          <w:szCs w:val="24"/>
          <w:lang w:val="uk-UA"/>
        </w:rPr>
      </w:pPr>
    </w:p>
    <w:p w14:paraId="54D2DF9F" w14:textId="77777777" w:rsidR="00516F49" w:rsidRPr="00615A42" w:rsidRDefault="00516F49" w:rsidP="00436CD7">
      <w:pPr>
        <w:ind w:firstLine="720"/>
        <w:jc w:val="both"/>
        <w:rPr>
          <w:rFonts w:ascii="Bookman Old Style" w:hAnsi="Bookman Old Style"/>
          <w:sz w:val="24"/>
          <w:szCs w:val="24"/>
          <w:lang w:val="uk-UA"/>
        </w:rPr>
      </w:pPr>
    </w:p>
    <w:p w14:paraId="38D9AAAF" w14:textId="77777777" w:rsidR="00436CD7" w:rsidRPr="00516F49" w:rsidRDefault="00436CD7" w:rsidP="00516F49">
      <w:pPr>
        <w:jc w:val="center"/>
        <w:rPr>
          <w:rFonts w:ascii="Bookman Old Style" w:hAnsi="Bookman Old Style"/>
          <w:b/>
          <w:sz w:val="24"/>
          <w:szCs w:val="24"/>
          <w:lang w:val="uk-UA"/>
        </w:rPr>
      </w:pPr>
      <w:r w:rsidRPr="00615A42">
        <w:rPr>
          <w:rFonts w:ascii="Bookman Old Style" w:hAnsi="Bookman Old Style"/>
          <w:b/>
          <w:sz w:val="24"/>
          <w:szCs w:val="24"/>
          <w:lang w:val="uk-UA"/>
        </w:rPr>
        <w:t>Розділ І</w:t>
      </w:r>
      <w:r w:rsidRPr="00615A42">
        <w:rPr>
          <w:rFonts w:ascii="Bookman Old Style" w:hAnsi="Bookman Old Style"/>
          <w:b/>
          <w:sz w:val="24"/>
          <w:szCs w:val="24"/>
          <w:lang w:val="en-US"/>
        </w:rPr>
        <w:t>V</w:t>
      </w:r>
      <w:r w:rsidRPr="00615A42">
        <w:rPr>
          <w:rFonts w:ascii="Bookman Old Style" w:hAnsi="Bookman Old Style"/>
          <w:b/>
          <w:sz w:val="24"/>
          <w:szCs w:val="24"/>
          <w:lang w:val="uk-UA"/>
        </w:rPr>
        <w:t xml:space="preserve">. Права та обов'язки підприємств, установ та організацій, </w:t>
      </w:r>
      <w:r w:rsidRPr="00615A42">
        <w:rPr>
          <w:rFonts w:ascii="Bookman Old Style" w:hAnsi="Bookman Old Style"/>
          <w:b/>
          <w:sz w:val="24"/>
          <w:szCs w:val="24"/>
          <w:lang w:val="uk-UA"/>
        </w:rPr>
        <w:lastRenderedPageBreak/>
        <w:t>фізичних осіб - підприємців у сфері благоустрою</w:t>
      </w:r>
    </w:p>
    <w:p w14:paraId="1175BFD6"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4.1.</w:t>
      </w:r>
      <w:r w:rsidRPr="00615A42">
        <w:rPr>
          <w:rFonts w:ascii="Bookman Old Style" w:hAnsi="Bookman Old Style"/>
          <w:sz w:val="24"/>
          <w:szCs w:val="24"/>
          <w:lang w:val="uk-UA"/>
        </w:rPr>
        <w:tab/>
        <w:t xml:space="preserve">Підприємства, установи та організації, фізичні особи - підприємці у сфері благоустрою </w:t>
      </w:r>
      <w:r w:rsidR="00D3547A" w:rsidRPr="00D3547A">
        <w:rPr>
          <w:rFonts w:ascii="Bookman Old Style" w:hAnsi="Bookman Old Style"/>
          <w:sz w:val="24"/>
          <w:szCs w:val="24"/>
          <w:lang w:val="uk-UA"/>
        </w:rPr>
        <w:t>Пристоличної об</w:t>
      </w:r>
      <w:r w:rsidR="00D3547A" w:rsidRPr="00D3547A">
        <w:rPr>
          <w:rFonts w:ascii="Bookman Old Style" w:hAnsi="Bookman Old Style"/>
          <w:bCs/>
          <w:sz w:val="24"/>
          <w:szCs w:val="24"/>
          <w:lang w:val="uk-UA"/>
        </w:rPr>
        <w:t>'</w:t>
      </w:r>
      <w:r w:rsidR="00D3547A" w:rsidRPr="00D3547A">
        <w:rPr>
          <w:rFonts w:ascii="Bookman Old Style" w:hAnsi="Bookman Old Style"/>
          <w:sz w:val="24"/>
          <w:szCs w:val="24"/>
          <w:lang w:val="uk-UA"/>
        </w:rPr>
        <w:t xml:space="preserve">єднаної територіальної громади </w:t>
      </w:r>
      <w:r w:rsidRPr="00615A42">
        <w:rPr>
          <w:rFonts w:ascii="Bookman Old Style" w:hAnsi="Bookman Old Style"/>
          <w:sz w:val="24"/>
          <w:szCs w:val="24"/>
          <w:lang w:val="uk-UA"/>
        </w:rPr>
        <w:t>мають право:</w:t>
      </w:r>
    </w:p>
    <w:p w14:paraId="6D4D3A6C"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1) брати участь у розробленні планів соціально-економічного розвитку</w:t>
      </w:r>
      <w:r w:rsidRPr="00615A42">
        <w:rPr>
          <w:rFonts w:ascii="Bookman Old Style" w:hAnsi="Bookman Old Style"/>
          <w:sz w:val="24"/>
          <w:szCs w:val="24"/>
          <w:lang w:val="uk-UA"/>
        </w:rPr>
        <w:t xml:space="preserve"> </w:t>
      </w:r>
      <w:r w:rsidR="00D3547A">
        <w:rPr>
          <w:rFonts w:ascii="Bookman Old Style" w:hAnsi="Bookman Old Style"/>
          <w:sz w:val="24"/>
          <w:szCs w:val="24"/>
          <w:lang w:val="uk-UA"/>
        </w:rPr>
        <w:t>ОТГ</w:t>
      </w:r>
      <w:r w:rsidRPr="00615A42">
        <w:rPr>
          <w:rFonts w:ascii="Bookman Old Style" w:hAnsi="Bookman Old Style"/>
          <w:sz w:val="24"/>
          <w:szCs w:val="24"/>
        </w:rPr>
        <w:t xml:space="preserve"> та заходів з благоустрою їх територій;</w:t>
      </w:r>
    </w:p>
    <w:p w14:paraId="46C73E97"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2) брати участь в обговоренні проектів законодавчих та інших</w:t>
      </w:r>
      <w:r w:rsidRPr="00615A42">
        <w:rPr>
          <w:rFonts w:ascii="Bookman Old Style" w:hAnsi="Bookman Old Style"/>
          <w:sz w:val="24"/>
          <w:szCs w:val="24"/>
          <w:lang w:val="uk-UA"/>
        </w:rPr>
        <w:t xml:space="preserve"> </w:t>
      </w:r>
      <w:r w:rsidRPr="00615A42">
        <w:rPr>
          <w:rFonts w:ascii="Bookman Old Style" w:hAnsi="Bookman Old Style"/>
          <w:sz w:val="24"/>
          <w:szCs w:val="24"/>
        </w:rPr>
        <w:t xml:space="preserve">нормативно-правових актів з благоустрою </w:t>
      </w:r>
      <w:r w:rsidR="00D3547A">
        <w:rPr>
          <w:rFonts w:ascii="Bookman Old Style" w:hAnsi="Bookman Old Style"/>
          <w:sz w:val="24"/>
          <w:szCs w:val="24"/>
          <w:lang w:val="uk-UA"/>
        </w:rPr>
        <w:t>ОТГ</w:t>
      </w:r>
      <w:r w:rsidRPr="00615A42">
        <w:rPr>
          <w:rFonts w:ascii="Bookman Old Style" w:hAnsi="Bookman Old Style"/>
          <w:sz w:val="24"/>
          <w:szCs w:val="24"/>
        </w:rPr>
        <w:t>;</w:t>
      </w:r>
    </w:p>
    <w:p w14:paraId="64B8FC59" w14:textId="77777777" w:rsidR="00436CD7" w:rsidRPr="00D3547A"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 xml:space="preserve">3) вимагати зупинення робіт, що виконуються з порушенням правил благоустрою території </w:t>
      </w:r>
      <w:r w:rsidR="00D3547A">
        <w:rPr>
          <w:rFonts w:ascii="Bookman Old Style" w:hAnsi="Bookman Old Style"/>
          <w:sz w:val="24"/>
          <w:szCs w:val="24"/>
          <w:lang w:val="uk-UA"/>
        </w:rPr>
        <w:t>ОТГ</w:t>
      </w:r>
      <w:r w:rsidRPr="00615A42">
        <w:rPr>
          <w:rFonts w:ascii="Bookman Old Style" w:hAnsi="Bookman Old Style"/>
          <w:sz w:val="24"/>
          <w:szCs w:val="24"/>
        </w:rPr>
        <w:t xml:space="preserve"> або призводять </w:t>
      </w:r>
      <w:r w:rsidR="00D3547A">
        <w:rPr>
          <w:rFonts w:ascii="Bookman Old Style" w:hAnsi="Bookman Old Style"/>
          <w:sz w:val="24"/>
          <w:szCs w:val="24"/>
        </w:rPr>
        <w:t>до її нецільового використання</w:t>
      </w:r>
      <w:r w:rsidR="00D3547A">
        <w:rPr>
          <w:rFonts w:ascii="Bookman Old Style" w:hAnsi="Bookman Old Style"/>
          <w:sz w:val="24"/>
          <w:szCs w:val="24"/>
          <w:lang w:val="uk-UA"/>
        </w:rPr>
        <w:t>;</w:t>
      </w:r>
    </w:p>
    <w:p w14:paraId="27B5C5D7" w14:textId="77777777" w:rsidR="00436CD7" w:rsidRPr="00467AB2" w:rsidRDefault="00436CD7" w:rsidP="00436CD7">
      <w:pPr>
        <w:ind w:firstLine="720"/>
        <w:jc w:val="both"/>
        <w:rPr>
          <w:rFonts w:ascii="Bookman Old Style" w:hAnsi="Bookman Old Style"/>
          <w:sz w:val="24"/>
          <w:szCs w:val="24"/>
          <w:lang w:val="uk-UA"/>
        </w:rPr>
      </w:pPr>
      <w:r w:rsidRPr="00467AB2">
        <w:rPr>
          <w:rFonts w:ascii="Bookman Old Style" w:hAnsi="Bookman Old Style"/>
          <w:sz w:val="24"/>
          <w:szCs w:val="24"/>
          <w:lang w:val="uk-UA"/>
        </w:rPr>
        <w:t>4) вимагати негайного виконання робіт з благоустрою в разі, якщо невиконання таких робіт може завдати шкоди життю або здоров'ю громадян, їх майну та майну юридичної особи;</w:t>
      </w:r>
    </w:p>
    <w:p w14:paraId="037384FA"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5) брати участь у роботі комісій з прийняття в експлуатацію нових реконструйованих та капітально відремонтованих об'єктів благоустрою;</w:t>
      </w:r>
    </w:p>
    <w:p w14:paraId="01C12352" w14:textId="77777777" w:rsidR="00436CD7" w:rsidRPr="00615A42" w:rsidRDefault="00436CD7" w:rsidP="00D3547A">
      <w:pPr>
        <w:ind w:firstLine="720"/>
        <w:jc w:val="both"/>
        <w:rPr>
          <w:rFonts w:ascii="Bookman Old Style" w:hAnsi="Bookman Old Style"/>
          <w:sz w:val="24"/>
          <w:szCs w:val="24"/>
        </w:rPr>
      </w:pPr>
      <w:r w:rsidRPr="00615A42">
        <w:rPr>
          <w:rFonts w:ascii="Bookman Old Style" w:hAnsi="Bookman Old Style"/>
          <w:sz w:val="24"/>
          <w:szCs w:val="24"/>
        </w:rPr>
        <w:t>6) вносити на розгляд органів місцевого самоврядування пропозиції щодо поліпшення</w:t>
      </w:r>
      <w:r w:rsidR="00D3547A">
        <w:rPr>
          <w:rFonts w:ascii="Bookman Old Style" w:hAnsi="Bookman Old Style"/>
          <w:sz w:val="24"/>
          <w:szCs w:val="24"/>
        </w:rPr>
        <w:t xml:space="preserve"> благоустрою </w:t>
      </w:r>
      <w:r w:rsidR="00D3547A">
        <w:rPr>
          <w:rFonts w:ascii="Bookman Old Style" w:hAnsi="Bookman Old Style"/>
          <w:sz w:val="24"/>
          <w:szCs w:val="24"/>
          <w:lang w:val="uk-UA"/>
        </w:rPr>
        <w:t>ОТГ</w:t>
      </w:r>
      <w:r w:rsidR="00D3547A">
        <w:rPr>
          <w:rFonts w:ascii="Bookman Old Style" w:hAnsi="Bookman Old Style"/>
          <w:sz w:val="24"/>
          <w:szCs w:val="24"/>
        </w:rPr>
        <w:t>.</w:t>
      </w:r>
    </w:p>
    <w:p w14:paraId="6974B29D"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4.2.</w:t>
      </w:r>
      <w:r w:rsidRPr="00615A42">
        <w:rPr>
          <w:rFonts w:ascii="Bookman Old Style" w:hAnsi="Bookman Old Style"/>
          <w:sz w:val="24"/>
          <w:szCs w:val="24"/>
          <w:lang w:val="uk-UA"/>
        </w:rPr>
        <w:tab/>
      </w:r>
      <w:r w:rsidRPr="00615A42">
        <w:rPr>
          <w:rFonts w:ascii="Bookman Old Style" w:hAnsi="Bookman Old Style"/>
          <w:sz w:val="24"/>
          <w:szCs w:val="24"/>
        </w:rPr>
        <w:t>Підприємства, установи та організації, фізичні особи - підприємці у</w:t>
      </w:r>
      <w:r w:rsidR="00D3547A">
        <w:rPr>
          <w:rFonts w:ascii="Bookman Old Style" w:hAnsi="Bookman Old Style"/>
          <w:sz w:val="24"/>
          <w:szCs w:val="24"/>
          <w:lang w:val="uk-UA"/>
        </w:rPr>
        <w:t xml:space="preserve"> </w:t>
      </w:r>
      <w:r w:rsidRPr="00615A42">
        <w:rPr>
          <w:rFonts w:ascii="Bookman Old Style" w:hAnsi="Bookman Old Style"/>
          <w:sz w:val="24"/>
          <w:szCs w:val="24"/>
        </w:rPr>
        <w:t xml:space="preserve">сфері благоустрою </w:t>
      </w:r>
      <w:r w:rsidR="00D3547A">
        <w:rPr>
          <w:rFonts w:ascii="Bookman Old Style" w:hAnsi="Bookman Old Style"/>
          <w:sz w:val="24"/>
          <w:szCs w:val="24"/>
          <w:lang w:val="uk-UA"/>
        </w:rPr>
        <w:t>ОТГ</w:t>
      </w:r>
      <w:r w:rsidRPr="00615A42">
        <w:rPr>
          <w:rFonts w:ascii="Bookman Old Style" w:hAnsi="Bookman Old Style"/>
          <w:sz w:val="24"/>
          <w:szCs w:val="24"/>
        </w:rPr>
        <w:t xml:space="preserve"> зобов'язані:</w:t>
      </w:r>
    </w:p>
    <w:p w14:paraId="3CF52939"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1) утримувати в належному стані території, надані їм в</w:t>
      </w:r>
      <w:r w:rsidRPr="00615A42">
        <w:rPr>
          <w:rFonts w:ascii="Bookman Old Style" w:hAnsi="Bookman Old Style"/>
          <w:sz w:val="24"/>
          <w:szCs w:val="24"/>
          <w:lang w:val="uk-UA"/>
        </w:rPr>
        <w:t xml:space="preserve"> </w:t>
      </w:r>
      <w:r w:rsidRPr="00615A42">
        <w:rPr>
          <w:rFonts w:ascii="Bookman Old Style" w:hAnsi="Bookman Old Style"/>
          <w:sz w:val="24"/>
          <w:szCs w:val="24"/>
        </w:rPr>
        <w:t>установленому законом порядку, у тому числі утримувати в належному стані</w:t>
      </w:r>
      <w:r w:rsidRPr="00615A42">
        <w:rPr>
          <w:rFonts w:ascii="Bookman Old Style" w:hAnsi="Bookman Old Style"/>
          <w:sz w:val="24"/>
          <w:szCs w:val="24"/>
          <w:lang w:val="uk-UA"/>
        </w:rPr>
        <w:t xml:space="preserve"> </w:t>
      </w:r>
      <w:r w:rsidRPr="00615A42">
        <w:rPr>
          <w:rFonts w:ascii="Bookman Old Style" w:hAnsi="Bookman Old Style"/>
          <w:sz w:val="24"/>
          <w:szCs w:val="24"/>
        </w:rPr>
        <w:t>закріплені за ними на умовах договору з балансоутримувачем об'єкти благоустрою (їх частини)</w:t>
      </w:r>
      <w:r w:rsidR="00E75B58">
        <w:rPr>
          <w:rFonts w:ascii="Bookman Old Style" w:hAnsi="Bookman Old Style"/>
          <w:sz w:val="24"/>
          <w:szCs w:val="24"/>
          <w:lang w:val="uk-UA"/>
        </w:rPr>
        <w:t xml:space="preserve">, </w:t>
      </w:r>
      <w:r w:rsidR="00E75B58" w:rsidRPr="00E75B58">
        <w:rPr>
          <w:rFonts w:ascii="Bookman Old Style" w:hAnsi="Bookman Old Style"/>
          <w:sz w:val="24"/>
          <w:szCs w:val="24"/>
          <w:lang w:val="uk-UA"/>
        </w:rPr>
        <w:t xml:space="preserve">утримувати в належному стані </w:t>
      </w:r>
      <w:r w:rsidR="00E75B58">
        <w:rPr>
          <w:rFonts w:ascii="Bookman Old Style" w:hAnsi="Bookman Old Style"/>
          <w:sz w:val="24"/>
          <w:szCs w:val="24"/>
          <w:lang w:val="uk-UA"/>
        </w:rPr>
        <w:t>територію, прилеглу до об’єктів нерухомого майна, що перебуває у їх власності та/або користуванні</w:t>
      </w:r>
      <w:r w:rsidR="00A4583B">
        <w:rPr>
          <w:rFonts w:ascii="Bookman Old Style" w:hAnsi="Bookman Old Style"/>
          <w:sz w:val="24"/>
          <w:szCs w:val="24"/>
          <w:lang w:val="uk-UA"/>
        </w:rPr>
        <w:t>/обслуговуванні</w:t>
      </w:r>
      <w:r w:rsidR="00E75B58">
        <w:rPr>
          <w:rFonts w:ascii="Bookman Old Style" w:hAnsi="Bookman Old Style"/>
          <w:sz w:val="24"/>
          <w:szCs w:val="24"/>
          <w:lang w:val="uk-UA"/>
        </w:rPr>
        <w:t xml:space="preserve"> (прибирати сміття, здійснювати косіння трави, підрізання кущів, кронування дерев)</w:t>
      </w:r>
      <w:r w:rsidRPr="00615A42">
        <w:rPr>
          <w:rFonts w:ascii="Bookman Old Style" w:hAnsi="Bookman Old Style"/>
          <w:sz w:val="24"/>
          <w:szCs w:val="24"/>
        </w:rPr>
        <w:t>;</w:t>
      </w:r>
    </w:p>
    <w:p w14:paraId="243B47AD" w14:textId="77777777" w:rsidR="00436CD7" w:rsidRPr="00615A42" w:rsidRDefault="00436CD7" w:rsidP="00D3547A">
      <w:pPr>
        <w:ind w:firstLine="720"/>
        <w:jc w:val="both"/>
        <w:rPr>
          <w:rFonts w:ascii="Bookman Old Style" w:hAnsi="Bookman Old Style"/>
          <w:sz w:val="24"/>
          <w:szCs w:val="24"/>
        </w:rPr>
      </w:pPr>
      <w:r w:rsidRPr="00615A42">
        <w:rPr>
          <w:rFonts w:ascii="Bookman Old Style" w:hAnsi="Bookman Old Style"/>
          <w:sz w:val="24"/>
          <w:szCs w:val="24"/>
        </w:rPr>
        <w:t>2)</w:t>
      </w:r>
      <w:r w:rsidR="00A25628" w:rsidRPr="00615A42">
        <w:rPr>
          <w:rFonts w:ascii="Bookman Old Style" w:hAnsi="Bookman Old Style"/>
          <w:sz w:val="24"/>
          <w:szCs w:val="24"/>
        </w:rPr>
        <w:t xml:space="preserve"> </w:t>
      </w:r>
      <w:r w:rsidRPr="00615A42">
        <w:rPr>
          <w:rFonts w:ascii="Bookman Old Style" w:hAnsi="Bookman Old Style"/>
          <w:sz w:val="24"/>
          <w:szCs w:val="24"/>
        </w:rPr>
        <w:t>здійснювати</w:t>
      </w:r>
      <w:r w:rsidRPr="00615A42">
        <w:rPr>
          <w:rFonts w:ascii="Bookman Old Style" w:hAnsi="Bookman Old Style"/>
          <w:sz w:val="24"/>
          <w:szCs w:val="24"/>
          <w:lang w:val="uk-UA"/>
        </w:rPr>
        <w:t xml:space="preserve"> </w:t>
      </w:r>
      <w:r w:rsidRPr="00615A42">
        <w:rPr>
          <w:rFonts w:ascii="Bookman Old Style" w:hAnsi="Bookman Old Style"/>
          <w:sz w:val="24"/>
          <w:szCs w:val="24"/>
        </w:rPr>
        <w:t>благоустрій</w:t>
      </w:r>
      <w:r w:rsidRPr="00615A42">
        <w:rPr>
          <w:rFonts w:ascii="Bookman Old Style" w:hAnsi="Bookman Old Style"/>
          <w:sz w:val="24"/>
          <w:szCs w:val="24"/>
          <w:lang w:val="uk-UA"/>
        </w:rPr>
        <w:t xml:space="preserve"> </w:t>
      </w:r>
      <w:r w:rsidRPr="00615A42">
        <w:rPr>
          <w:rFonts w:ascii="Bookman Old Style" w:hAnsi="Bookman Old Style"/>
          <w:sz w:val="24"/>
          <w:szCs w:val="24"/>
        </w:rPr>
        <w:t>території</w:t>
      </w:r>
      <w:r w:rsidRPr="00615A42">
        <w:rPr>
          <w:rFonts w:ascii="Bookman Old Style" w:hAnsi="Bookman Old Style"/>
          <w:sz w:val="24"/>
          <w:szCs w:val="24"/>
          <w:lang w:val="uk-UA"/>
        </w:rPr>
        <w:t xml:space="preserve"> </w:t>
      </w:r>
      <w:r w:rsidRPr="00615A42">
        <w:rPr>
          <w:rFonts w:ascii="Bookman Old Style" w:hAnsi="Bookman Old Style"/>
          <w:sz w:val="24"/>
          <w:szCs w:val="24"/>
        </w:rPr>
        <w:t>житлової</w:t>
      </w:r>
      <w:r w:rsidRPr="00615A42">
        <w:rPr>
          <w:rFonts w:ascii="Bookman Old Style" w:hAnsi="Bookman Old Style"/>
          <w:sz w:val="24"/>
          <w:szCs w:val="24"/>
          <w:lang w:val="uk-UA"/>
        </w:rPr>
        <w:t xml:space="preserve"> </w:t>
      </w:r>
      <w:r w:rsidRPr="00615A42">
        <w:rPr>
          <w:rFonts w:ascii="Bookman Old Style" w:hAnsi="Bookman Old Style"/>
          <w:sz w:val="24"/>
          <w:szCs w:val="24"/>
        </w:rPr>
        <w:t>та</w:t>
      </w:r>
      <w:r w:rsidRPr="00615A42">
        <w:rPr>
          <w:rFonts w:ascii="Bookman Old Style" w:hAnsi="Bookman Old Style"/>
          <w:sz w:val="24"/>
          <w:szCs w:val="24"/>
          <w:lang w:val="uk-UA"/>
        </w:rPr>
        <w:t xml:space="preserve"> </w:t>
      </w:r>
      <w:r w:rsidRPr="00615A42">
        <w:rPr>
          <w:rFonts w:ascii="Bookman Old Style" w:hAnsi="Bookman Old Style"/>
          <w:sz w:val="24"/>
          <w:szCs w:val="24"/>
        </w:rPr>
        <w:t>громадської</w:t>
      </w:r>
      <w:r w:rsidRPr="00615A42">
        <w:rPr>
          <w:rFonts w:ascii="Bookman Old Style" w:hAnsi="Bookman Old Style"/>
          <w:sz w:val="24"/>
          <w:szCs w:val="24"/>
          <w:lang w:val="uk-UA"/>
        </w:rPr>
        <w:t xml:space="preserve"> </w:t>
      </w:r>
      <w:r w:rsidRPr="00615A42">
        <w:rPr>
          <w:rFonts w:ascii="Bookman Old Style" w:hAnsi="Bookman Old Style"/>
          <w:sz w:val="24"/>
          <w:szCs w:val="24"/>
        </w:rPr>
        <w:t>забудови</w:t>
      </w:r>
      <w:r w:rsidRPr="00615A42">
        <w:rPr>
          <w:rFonts w:ascii="Bookman Old Style" w:hAnsi="Bookman Old Style"/>
          <w:sz w:val="24"/>
          <w:szCs w:val="24"/>
          <w:lang w:val="uk-UA"/>
        </w:rPr>
        <w:t xml:space="preserve"> </w:t>
      </w:r>
      <w:r w:rsidRPr="00615A42">
        <w:rPr>
          <w:rFonts w:ascii="Bookman Old Style" w:hAnsi="Bookman Old Style"/>
          <w:sz w:val="24"/>
          <w:szCs w:val="24"/>
        </w:rPr>
        <w:t>з</w:t>
      </w:r>
      <w:r w:rsidRPr="00615A42">
        <w:rPr>
          <w:rFonts w:ascii="Bookman Old Style" w:hAnsi="Bookman Old Style"/>
          <w:sz w:val="24"/>
          <w:szCs w:val="24"/>
          <w:lang w:val="uk-UA"/>
        </w:rPr>
        <w:t xml:space="preserve"> </w:t>
      </w:r>
      <w:r w:rsidRPr="00615A42">
        <w:rPr>
          <w:rFonts w:ascii="Bookman Old Style" w:hAnsi="Bookman Old Style"/>
          <w:sz w:val="24"/>
          <w:szCs w:val="24"/>
        </w:rPr>
        <w:t>урахуванням</w:t>
      </w:r>
      <w:r w:rsidRPr="00615A42">
        <w:rPr>
          <w:rFonts w:ascii="Bookman Old Style" w:hAnsi="Bookman Old Style"/>
          <w:sz w:val="24"/>
          <w:szCs w:val="24"/>
          <w:lang w:val="uk-UA"/>
        </w:rPr>
        <w:t xml:space="preserve"> </w:t>
      </w:r>
      <w:r w:rsidRPr="00615A42">
        <w:rPr>
          <w:rFonts w:ascii="Bookman Old Style" w:hAnsi="Bookman Old Style"/>
          <w:sz w:val="24"/>
          <w:szCs w:val="24"/>
        </w:rPr>
        <w:t>вимог</w:t>
      </w:r>
      <w:r w:rsidRPr="00615A42">
        <w:rPr>
          <w:rFonts w:ascii="Bookman Old Style" w:hAnsi="Bookman Old Style"/>
          <w:sz w:val="24"/>
          <w:szCs w:val="24"/>
          <w:lang w:val="uk-UA"/>
        </w:rPr>
        <w:t xml:space="preserve"> </w:t>
      </w:r>
      <w:r w:rsidRPr="00615A42">
        <w:rPr>
          <w:rFonts w:ascii="Bookman Old Style" w:hAnsi="Bookman Old Style"/>
          <w:sz w:val="24"/>
          <w:szCs w:val="24"/>
        </w:rPr>
        <w:t>використання</w:t>
      </w:r>
      <w:r w:rsidRPr="00615A42">
        <w:rPr>
          <w:rFonts w:ascii="Bookman Old Style" w:hAnsi="Bookman Old Style"/>
          <w:sz w:val="24"/>
          <w:szCs w:val="24"/>
          <w:lang w:val="uk-UA"/>
        </w:rPr>
        <w:t xml:space="preserve"> </w:t>
      </w:r>
      <w:r w:rsidRPr="00615A42">
        <w:rPr>
          <w:rFonts w:ascii="Bookman Old Style" w:hAnsi="Bookman Old Style"/>
          <w:sz w:val="24"/>
          <w:szCs w:val="24"/>
        </w:rPr>
        <w:t>цієї</w:t>
      </w:r>
      <w:r w:rsidRPr="00615A42">
        <w:rPr>
          <w:rFonts w:ascii="Bookman Old Style" w:hAnsi="Bookman Old Style"/>
          <w:sz w:val="24"/>
          <w:szCs w:val="24"/>
          <w:lang w:val="uk-UA"/>
        </w:rPr>
        <w:t xml:space="preserve"> </w:t>
      </w:r>
      <w:r w:rsidRPr="00615A42">
        <w:rPr>
          <w:rFonts w:ascii="Bookman Old Style" w:hAnsi="Bookman Old Style"/>
          <w:sz w:val="24"/>
          <w:szCs w:val="24"/>
        </w:rPr>
        <w:t>території</w:t>
      </w:r>
      <w:r w:rsidRPr="00615A42">
        <w:rPr>
          <w:rFonts w:ascii="Bookman Old Style" w:hAnsi="Bookman Old Style"/>
          <w:sz w:val="24"/>
          <w:szCs w:val="24"/>
          <w:lang w:val="uk-UA"/>
        </w:rPr>
        <w:t xml:space="preserve"> </w:t>
      </w:r>
      <w:r w:rsidRPr="00615A42">
        <w:rPr>
          <w:rFonts w:ascii="Bookman Old Style" w:hAnsi="Bookman Old Style"/>
          <w:sz w:val="24"/>
          <w:szCs w:val="24"/>
        </w:rPr>
        <w:t>відповідно</w:t>
      </w:r>
      <w:r w:rsidRPr="00615A42">
        <w:rPr>
          <w:rFonts w:ascii="Bookman Old Style" w:hAnsi="Bookman Old Style"/>
          <w:sz w:val="24"/>
          <w:szCs w:val="24"/>
          <w:lang w:val="uk-UA"/>
        </w:rPr>
        <w:t xml:space="preserve"> </w:t>
      </w:r>
      <w:r w:rsidRPr="00615A42">
        <w:rPr>
          <w:rFonts w:ascii="Bookman Old Style" w:hAnsi="Bookman Old Style"/>
          <w:sz w:val="24"/>
          <w:szCs w:val="24"/>
        </w:rPr>
        <w:t>до</w:t>
      </w:r>
      <w:r w:rsidRPr="00615A42">
        <w:rPr>
          <w:rFonts w:ascii="Bookman Old Style" w:hAnsi="Bookman Old Style"/>
          <w:sz w:val="24"/>
          <w:szCs w:val="24"/>
          <w:lang w:val="uk-UA"/>
        </w:rPr>
        <w:t xml:space="preserve"> </w:t>
      </w:r>
      <w:r w:rsidRPr="00615A42">
        <w:rPr>
          <w:rFonts w:ascii="Bookman Old Style" w:hAnsi="Bookman Old Style"/>
          <w:sz w:val="24"/>
          <w:szCs w:val="24"/>
        </w:rPr>
        <w:t>затвердженої</w:t>
      </w:r>
      <w:r w:rsidR="00D3547A">
        <w:rPr>
          <w:rFonts w:ascii="Bookman Old Style" w:hAnsi="Bookman Old Style"/>
          <w:sz w:val="24"/>
          <w:szCs w:val="24"/>
          <w:lang w:val="uk-UA"/>
        </w:rPr>
        <w:t xml:space="preserve"> </w:t>
      </w:r>
      <w:r w:rsidRPr="00615A42">
        <w:rPr>
          <w:rFonts w:ascii="Bookman Old Style" w:hAnsi="Bookman Old Style"/>
          <w:sz w:val="24"/>
          <w:szCs w:val="24"/>
        </w:rPr>
        <w:t>містобудівної та проектної документації, регіональних і місцевих правил забудови, а також встановлених державних стандартів, норм і правил;</w:t>
      </w:r>
    </w:p>
    <w:p w14:paraId="113974C4" w14:textId="77777777" w:rsidR="00436CD7" w:rsidRPr="00D3547A"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3) постійно утримувати в належному стані фасади будівель і споруд, не допускати фарбування монументів, пам'ятників, скульптурних зображен</w:t>
      </w:r>
      <w:r w:rsidRPr="00615A42">
        <w:rPr>
          <w:rFonts w:ascii="Bookman Old Style" w:hAnsi="Bookman Old Style"/>
          <w:sz w:val="24"/>
          <w:szCs w:val="24"/>
          <w:lang w:val="uk-UA"/>
        </w:rPr>
        <w:t>ь</w:t>
      </w:r>
      <w:r w:rsidRPr="00615A42">
        <w:rPr>
          <w:rFonts w:ascii="Bookman Old Style" w:hAnsi="Bookman Old Style"/>
          <w:sz w:val="24"/>
          <w:szCs w:val="24"/>
        </w:rPr>
        <w:t xml:space="preserve">, без погодження з </w:t>
      </w:r>
      <w:r w:rsidR="00D133AF">
        <w:rPr>
          <w:rFonts w:ascii="Bookman Old Style" w:hAnsi="Bookman Old Style"/>
          <w:sz w:val="24"/>
          <w:szCs w:val="24"/>
          <w:lang w:val="uk-UA"/>
        </w:rPr>
        <w:t>відділом</w:t>
      </w:r>
      <w:r w:rsidR="00D133AF" w:rsidRPr="00615A42">
        <w:rPr>
          <w:rFonts w:ascii="Bookman Old Style" w:hAnsi="Bookman Old Style"/>
          <w:sz w:val="24"/>
          <w:szCs w:val="24"/>
        </w:rPr>
        <w:t xml:space="preserve"> архітектури та </w:t>
      </w:r>
      <w:r w:rsidR="00D133AF">
        <w:rPr>
          <w:rFonts w:ascii="Bookman Old Style" w:hAnsi="Bookman Old Style"/>
          <w:sz w:val="24"/>
          <w:szCs w:val="24"/>
          <w:lang w:val="uk-UA"/>
        </w:rPr>
        <w:t>будівельного інспектування</w:t>
      </w:r>
      <w:r w:rsidRPr="00615A42">
        <w:rPr>
          <w:rFonts w:ascii="Bookman Old Style" w:hAnsi="Bookman Old Style"/>
          <w:sz w:val="24"/>
          <w:szCs w:val="24"/>
        </w:rPr>
        <w:t>;</w:t>
      </w:r>
      <w:r w:rsidR="00D3547A">
        <w:rPr>
          <w:rFonts w:ascii="Bookman Old Style" w:hAnsi="Bookman Old Style"/>
          <w:sz w:val="24"/>
          <w:szCs w:val="24"/>
          <w:lang w:val="uk-UA"/>
        </w:rPr>
        <w:t xml:space="preserve"> </w:t>
      </w:r>
    </w:p>
    <w:p w14:paraId="64415087"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4) усувати на закріплених за ними об'єктах благоустрою (їх частинах) за власний рахунок та в установлені строки пошкодження інженерних мереж або наслідки аварій, що сталися з їх вини;</w:t>
      </w:r>
    </w:p>
    <w:p w14:paraId="38BB3644"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5) усувати на закріплених за ними об'єктах благоустрою (їх частинах) наслідки надзвичайних ситуацій техногенного та природного характеру в установленому порядку;</w:t>
      </w:r>
    </w:p>
    <w:p w14:paraId="011DA5C6"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 проводити згідно з планами, затвердженими органами державної влади, органами місцевого самоврядування, інвентаризацію та паспортизацію закріплених за ними об'єктів благоустрою (їх частин);</w:t>
      </w:r>
    </w:p>
    <w:p w14:paraId="696D52F3"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 у</w:t>
      </w:r>
      <w:r w:rsidRPr="00615A42">
        <w:rPr>
          <w:rFonts w:ascii="Bookman Old Style" w:hAnsi="Bookman Old Style"/>
          <w:sz w:val="24"/>
          <w:szCs w:val="24"/>
          <w:lang w:val="uk-UA"/>
        </w:rPr>
        <w:t xml:space="preserve"> </w:t>
      </w:r>
      <w:r w:rsidRPr="00615A42">
        <w:rPr>
          <w:rFonts w:ascii="Bookman Old Style" w:hAnsi="Bookman Old Style"/>
          <w:sz w:val="24"/>
          <w:szCs w:val="24"/>
        </w:rPr>
        <w:t>процесі</w:t>
      </w:r>
      <w:r w:rsidRPr="00615A42">
        <w:rPr>
          <w:rFonts w:ascii="Bookman Old Style" w:hAnsi="Bookman Old Style"/>
          <w:sz w:val="24"/>
          <w:szCs w:val="24"/>
          <w:lang w:val="uk-UA"/>
        </w:rPr>
        <w:t xml:space="preserve"> </w:t>
      </w:r>
      <w:r w:rsidRPr="00615A42">
        <w:rPr>
          <w:rFonts w:ascii="Bookman Old Style" w:hAnsi="Bookman Old Style"/>
          <w:sz w:val="24"/>
          <w:szCs w:val="24"/>
        </w:rPr>
        <w:t>утримання</w:t>
      </w:r>
      <w:r w:rsidRPr="00615A42">
        <w:rPr>
          <w:rFonts w:ascii="Bookman Old Style" w:hAnsi="Bookman Old Style"/>
          <w:sz w:val="24"/>
          <w:szCs w:val="24"/>
          <w:lang w:val="uk-UA"/>
        </w:rPr>
        <w:t xml:space="preserve"> </w:t>
      </w:r>
      <w:r w:rsidRPr="00615A42">
        <w:rPr>
          <w:rFonts w:ascii="Bookman Old Style" w:hAnsi="Bookman Old Style"/>
          <w:sz w:val="24"/>
          <w:szCs w:val="24"/>
        </w:rPr>
        <w:t>об'єктів</w:t>
      </w:r>
      <w:r w:rsidRPr="00615A42">
        <w:rPr>
          <w:rFonts w:ascii="Bookman Old Style" w:hAnsi="Bookman Old Style"/>
          <w:sz w:val="24"/>
          <w:szCs w:val="24"/>
          <w:lang w:val="uk-UA"/>
        </w:rPr>
        <w:t xml:space="preserve"> </w:t>
      </w:r>
      <w:r w:rsidRPr="00615A42">
        <w:rPr>
          <w:rFonts w:ascii="Bookman Old Style" w:hAnsi="Bookman Old Style"/>
          <w:sz w:val="24"/>
          <w:szCs w:val="24"/>
        </w:rPr>
        <w:t>благоустрою (їх</w:t>
      </w:r>
      <w:r w:rsidRPr="00615A42">
        <w:rPr>
          <w:rFonts w:ascii="Bookman Old Style" w:hAnsi="Bookman Old Style"/>
          <w:sz w:val="24"/>
          <w:szCs w:val="24"/>
          <w:lang w:val="uk-UA"/>
        </w:rPr>
        <w:t xml:space="preserve"> </w:t>
      </w:r>
      <w:r w:rsidRPr="00615A42">
        <w:rPr>
          <w:rFonts w:ascii="Bookman Old Style" w:hAnsi="Bookman Old Style"/>
          <w:sz w:val="24"/>
          <w:szCs w:val="24"/>
        </w:rPr>
        <w:t>частин) дотримуватися</w:t>
      </w:r>
      <w:r w:rsidRPr="00615A42">
        <w:rPr>
          <w:rFonts w:ascii="Bookman Old Style" w:hAnsi="Bookman Old Style"/>
          <w:sz w:val="24"/>
          <w:szCs w:val="24"/>
          <w:lang w:val="uk-UA"/>
        </w:rPr>
        <w:t xml:space="preserve"> </w:t>
      </w:r>
      <w:r w:rsidRPr="00615A42">
        <w:rPr>
          <w:rFonts w:ascii="Bookman Old Style" w:hAnsi="Bookman Old Style"/>
          <w:sz w:val="24"/>
          <w:szCs w:val="24"/>
        </w:rPr>
        <w:t>відповідних</w:t>
      </w:r>
      <w:r w:rsidRPr="00615A42">
        <w:rPr>
          <w:rFonts w:ascii="Bookman Old Style" w:hAnsi="Bookman Old Style"/>
          <w:sz w:val="24"/>
          <w:szCs w:val="24"/>
          <w:lang w:val="uk-UA"/>
        </w:rPr>
        <w:t xml:space="preserve"> </w:t>
      </w:r>
      <w:r w:rsidRPr="00615A42">
        <w:rPr>
          <w:rFonts w:ascii="Bookman Old Style" w:hAnsi="Bookman Old Style"/>
          <w:sz w:val="24"/>
          <w:szCs w:val="24"/>
        </w:rPr>
        <w:t>технологій</w:t>
      </w:r>
      <w:r w:rsidRPr="00615A42">
        <w:rPr>
          <w:rFonts w:ascii="Bookman Old Style" w:hAnsi="Bookman Old Style"/>
          <w:sz w:val="24"/>
          <w:szCs w:val="24"/>
          <w:lang w:val="uk-UA"/>
        </w:rPr>
        <w:t xml:space="preserve"> </w:t>
      </w:r>
      <w:r w:rsidRPr="00615A42">
        <w:rPr>
          <w:rFonts w:ascii="Bookman Old Style" w:hAnsi="Bookman Old Style"/>
          <w:sz w:val="24"/>
          <w:szCs w:val="24"/>
        </w:rPr>
        <w:t>щодо</w:t>
      </w:r>
      <w:r w:rsidR="00D3547A">
        <w:rPr>
          <w:rFonts w:ascii="Bookman Old Style" w:hAnsi="Bookman Old Style"/>
          <w:sz w:val="24"/>
          <w:szCs w:val="24"/>
          <w:lang w:val="uk-UA"/>
        </w:rPr>
        <w:t xml:space="preserve"> </w:t>
      </w:r>
      <w:r w:rsidRPr="00615A42">
        <w:rPr>
          <w:rFonts w:ascii="Bookman Old Style" w:hAnsi="Bookman Old Style"/>
          <w:sz w:val="24"/>
          <w:szCs w:val="24"/>
        </w:rPr>
        <w:t>їх</w:t>
      </w:r>
      <w:r w:rsidRPr="00615A42">
        <w:rPr>
          <w:rFonts w:ascii="Bookman Old Style" w:hAnsi="Bookman Old Style"/>
          <w:sz w:val="24"/>
          <w:szCs w:val="24"/>
          <w:lang w:val="uk-UA"/>
        </w:rPr>
        <w:t xml:space="preserve"> </w:t>
      </w:r>
      <w:r w:rsidRPr="00615A42">
        <w:rPr>
          <w:rFonts w:ascii="Bookman Old Style" w:hAnsi="Bookman Old Style"/>
          <w:sz w:val="24"/>
          <w:szCs w:val="24"/>
        </w:rPr>
        <w:t>експлуатації</w:t>
      </w:r>
      <w:r w:rsidRPr="00615A42">
        <w:rPr>
          <w:rFonts w:ascii="Bookman Old Style" w:hAnsi="Bookman Old Style"/>
          <w:sz w:val="24"/>
          <w:szCs w:val="24"/>
          <w:lang w:val="uk-UA"/>
        </w:rPr>
        <w:t xml:space="preserve"> </w:t>
      </w:r>
      <w:r w:rsidRPr="00615A42">
        <w:rPr>
          <w:rFonts w:ascii="Bookman Old Style" w:hAnsi="Bookman Old Style"/>
          <w:sz w:val="24"/>
          <w:szCs w:val="24"/>
        </w:rPr>
        <w:t>та</w:t>
      </w:r>
      <w:r w:rsidRPr="00615A42">
        <w:rPr>
          <w:rFonts w:ascii="Bookman Old Style" w:hAnsi="Bookman Old Style"/>
          <w:sz w:val="24"/>
          <w:szCs w:val="24"/>
          <w:lang w:val="uk-UA"/>
        </w:rPr>
        <w:t xml:space="preserve"> </w:t>
      </w:r>
      <w:r w:rsidRPr="00615A42">
        <w:rPr>
          <w:rFonts w:ascii="Bookman Old Style" w:hAnsi="Bookman Old Style"/>
          <w:sz w:val="24"/>
          <w:szCs w:val="24"/>
        </w:rPr>
        <w:t>ремонту, регулярно</w:t>
      </w:r>
      <w:r w:rsidRPr="00615A42">
        <w:rPr>
          <w:rFonts w:ascii="Bookman Old Style" w:hAnsi="Bookman Old Style"/>
          <w:sz w:val="24"/>
          <w:szCs w:val="24"/>
          <w:lang w:val="uk-UA"/>
        </w:rPr>
        <w:t xml:space="preserve"> </w:t>
      </w:r>
      <w:r w:rsidRPr="00615A42">
        <w:rPr>
          <w:rFonts w:ascii="Bookman Old Style" w:hAnsi="Bookman Old Style"/>
          <w:sz w:val="24"/>
          <w:szCs w:val="24"/>
        </w:rPr>
        <w:t>здійснювати</w:t>
      </w:r>
      <w:r w:rsidRPr="00615A42">
        <w:rPr>
          <w:rFonts w:ascii="Bookman Old Style" w:hAnsi="Bookman Old Style"/>
          <w:sz w:val="24"/>
          <w:szCs w:val="24"/>
          <w:lang w:val="uk-UA"/>
        </w:rPr>
        <w:t xml:space="preserve"> </w:t>
      </w:r>
      <w:r w:rsidRPr="00615A42">
        <w:rPr>
          <w:rFonts w:ascii="Bookman Old Style" w:hAnsi="Bookman Old Style"/>
          <w:sz w:val="24"/>
          <w:szCs w:val="24"/>
        </w:rPr>
        <w:t>заходи</w:t>
      </w:r>
      <w:r w:rsidRPr="00615A42">
        <w:rPr>
          <w:rFonts w:ascii="Bookman Old Style" w:hAnsi="Bookman Old Style"/>
          <w:sz w:val="24"/>
          <w:szCs w:val="24"/>
          <w:lang w:val="uk-UA"/>
        </w:rPr>
        <w:t xml:space="preserve"> </w:t>
      </w:r>
      <w:r w:rsidRPr="00615A42">
        <w:rPr>
          <w:rFonts w:ascii="Bookman Old Style" w:hAnsi="Bookman Old Style"/>
          <w:sz w:val="24"/>
          <w:szCs w:val="24"/>
        </w:rPr>
        <w:t>щодо</w:t>
      </w:r>
      <w:r w:rsidR="00D3547A">
        <w:rPr>
          <w:rFonts w:ascii="Bookman Old Style" w:hAnsi="Bookman Old Style"/>
          <w:sz w:val="24"/>
          <w:szCs w:val="24"/>
          <w:lang w:val="uk-UA"/>
        </w:rPr>
        <w:t xml:space="preserve"> </w:t>
      </w:r>
      <w:r w:rsidRPr="00615A42">
        <w:rPr>
          <w:rFonts w:ascii="Bookman Old Style" w:hAnsi="Bookman Old Style"/>
          <w:sz w:val="24"/>
          <w:szCs w:val="24"/>
        </w:rPr>
        <w:t>запобігання</w:t>
      </w:r>
      <w:r w:rsidRPr="00615A42">
        <w:rPr>
          <w:rFonts w:ascii="Bookman Old Style" w:hAnsi="Bookman Old Style"/>
          <w:sz w:val="24"/>
          <w:szCs w:val="24"/>
          <w:lang w:val="uk-UA"/>
        </w:rPr>
        <w:t xml:space="preserve"> </w:t>
      </w:r>
      <w:r w:rsidRPr="00615A42">
        <w:rPr>
          <w:rFonts w:ascii="Bookman Old Style" w:hAnsi="Bookman Old Style"/>
          <w:sz w:val="24"/>
          <w:szCs w:val="24"/>
        </w:rPr>
        <w:t>передчасному</w:t>
      </w:r>
      <w:r w:rsidRPr="00615A42">
        <w:rPr>
          <w:rFonts w:ascii="Bookman Old Style" w:hAnsi="Bookman Old Style"/>
          <w:sz w:val="24"/>
          <w:szCs w:val="24"/>
          <w:lang w:val="uk-UA"/>
        </w:rPr>
        <w:t xml:space="preserve"> </w:t>
      </w:r>
      <w:r w:rsidRPr="00615A42">
        <w:rPr>
          <w:rFonts w:ascii="Bookman Old Style" w:hAnsi="Bookman Old Style"/>
          <w:sz w:val="24"/>
          <w:szCs w:val="24"/>
        </w:rPr>
        <w:t>зносу</w:t>
      </w:r>
      <w:r w:rsidRPr="00615A42">
        <w:rPr>
          <w:rFonts w:ascii="Bookman Old Style" w:hAnsi="Bookman Old Style"/>
          <w:sz w:val="24"/>
          <w:szCs w:val="24"/>
          <w:lang w:val="uk-UA"/>
        </w:rPr>
        <w:t xml:space="preserve"> </w:t>
      </w:r>
      <w:r w:rsidRPr="00615A42">
        <w:rPr>
          <w:rFonts w:ascii="Bookman Old Style" w:hAnsi="Bookman Old Style"/>
          <w:sz w:val="24"/>
          <w:szCs w:val="24"/>
        </w:rPr>
        <w:t>об'єктів, забезпечення</w:t>
      </w:r>
      <w:r w:rsidRPr="00615A42">
        <w:rPr>
          <w:rFonts w:ascii="Bookman Old Style" w:hAnsi="Bookman Old Style"/>
          <w:sz w:val="24"/>
          <w:szCs w:val="24"/>
          <w:lang w:val="uk-UA"/>
        </w:rPr>
        <w:t xml:space="preserve"> </w:t>
      </w:r>
      <w:r w:rsidR="00B9529B" w:rsidRPr="00615A42">
        <w:rPr>
          <w:rFonts w:ascii="Bookman Old Style" w:hAnsi="Bookman Old Style"/>
          <w:sz w:val="24"/>
          <w:szCs w:val="24"/>
        </w:rPr>
        <w:t>належних</w:t>
      </w:r>
      <w:r w:rsidR="00B9529B" w:rsidRPr="00615A42">
        <w:rPr>
          <w:rFonts w:ascii="Bookman Old Style" w:hAnsi="Bookman Old Style"/>
          <w:sz w:val="24"/>
          <w:szCs w:val="24"/>
          <w:lang w:val="uk-UA"/>
        </w:rPr>
        <w:t xml:space="preserve"> та</w:t>
      </w:r>
      <w:r w:rsidRPr="00615A42">
        <w:rPr>
          <w:rFonts w:ascii="Bookman Old Style" w:hAnsi="Bookman Old Style"/>
          <w:sz w:val="24"/>
          <w:szCs w:val="24"/>
          <w:lang w:val="uk-UA"/>
        </w:rPr>
        <w:t xml:space="preserve"> </w:t>
      </w:r>
      <w:r w:rsidRPr="00615A42">
        <w:rPr>
          <w:rFonts w:ascii="Bookman Old Style" w:hAnsi="Bookman Old Style"/>
          <w:sz w:val="24"/>
          <w:szCs w:val="24"/>
        </w:rPr>
        <w:t>безпечних</w:t>
      </w:r>
      <w:r w:rsidRPr="00615A42">
        <w:rPr>
          <w:rFonts w:ascii="Bookman Old Style" w:hAnsi="Bookman Old Style"/>
          <w:sz w:val="24"/>
          <w:szCs w:val="24"/>
          <w:lang w:val="uk-UA"/>
        </w:rPr>
        <w:t xml:space="preserve"> </w:t>
      </w:r>
      <w:r w:rsidRPr="00615A42">
        <w:rPr>
          <w:rFonts w:ascii="Bookman Old Style" w:hAnsi="Bookman Old Style"/>
          <w:sz w:val="24"/>
          <w:szCs w:val="24"/>
        </w:rPr>
        <w:t>умов</w:t>
      </w:r>
      <w:r w:rsidRPr="00615A42">
        <w:rPr>
          <w:rFonts w:ascii="Bookman Old Style" w:hAnsi="Bookman Old Style"/>
          <w:sz w:val="24"/>
          <w:szCs w:val="24"/>
          <w:lang w:val="uk-UA"/>
        </w:rPr>
        <w:t xml:space="preserve"> </w:t>
      </w:r>
      <w:r w:rsidRPr="00615A42">
        <w:rPr>
          <w:rFonts w:ascii="Bookman Old Style" w:hAnsi="Bookman Old Style"/>
          <w:sz w:val="24"/>
          <w:szCs w:val="24"/>
        </w:rPr>
        <w:t>їх</w:t>
      </w:r>
      <w:r w:rsidRPr="00615A42">
        <w:rPr>
          <w:rFonts w:ascii="Bookman Old Style" w:hAnsi="Bookman Old Style"/>
          <w:sz w:val="24"/>
          <w:szCs w:val="24"/>
          <w:lang w:val="uk-UA"/>
        </w:rPr>
        <w:t xml:space="preserve"> </w:t>
      </w:r>
      <w:r w:rsidRPr="00615A42">
        <w:rPr>
          <w:rFonts w:ascii="Bookman Old Style" w:hAnsi="Bookman Old Style"/>
          <w:sz w:val="24"/>
          <w:szCs w:val="24"/>
        </w:rPr>
        <w:t>функціонування;</w:t>
      </w:r>
    </w:p>
    <w:p w14:paraId="2214330F"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8) відшкодовувати збитки та іншу шкоду, завдану ними внаслідок</w:t>
      </w:r>
      <w:r w:rsidRPr="00615A42">
        <w:rPr>
          <w:rFonts w:ascii="Bookman Old Style" w:hAnsi="Bookman Old Style"/>
          <w:sz w:val="24"/>
          <w:szCs w:val="24"/>
          <w:lang w:val="uk-UA"/>
        </w:rPr>
        <w:t xml:space="preserve"> </w:t>
      </w:r>
      <w:r w:rsidRPr="00615A42">
        <w:rPr>
          <w:rFonts w:ascii="Bookman Old Style" w:hAnsi="Bookman Old Style"/>
          <w:sz w:val="24"/>
          <w:szCs w:val="24"/>
        </w:rPr>
        <w:t>порушення законодавства з питань благоустрою та охорони навколишнього</w:t>
      </w:r>
      <w:r w:rsidR="00D3547A">
        <w:rPr>
          <w:rFonts w:ascii="Bookman Old Style" w:hAnsi="Bookman Old Style"/>
          <w:sz w:val="24"/>
          <w:szCs w:val="24"/>
          <w:lang w:val="uk-UA"/>
        </w:rPr>
        <w:t xml:space="preserve"> </w:t>
      </w:r>
      <w:r w:rsidRPr="00615A42">
        <w:rPr>
          <w:rFonts w:ascii="Bookman Old Style" w:hAnsi="Bookman Old Style"/>
          <w:sz w:val="24"/>
          <w:szCs w:val="24"/>
        </w:rPr>
        <w:t>природного середовища, відповідно до чинного законодавства;</w:t>
      </w:r>
    </w:p>
    <w:p w14:paraId="7BF79246"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9) вивозити </w:t>
      </w:r>
      <w:r w:rsidR="00D3547A">
        <w:rPr>
          <w:rFonts w:ascii="Bookman Old Style" w:hAnsi="Bookman Old Style"/>
          <w:sz w:val="24"/>
          <w:szCs w:val="24"/>
          <w:lang w:val="uk-UA"/>
        </w:rPr>
        <w:t xml:space="preserve">самостійно </w:t>
      </w:r>
      <w:r w:rsidR="00D3547A" w:rsidRPr="00D3547A">
        <w:rPr>
          <w:rFonts w:ascii="Bookman Old Style" w:hAnsi="Bookman Old Style"/>
          <w:sz w:val="24"/>
          <w:szCs w:val="24"/>
        </w:rPr>
        <w:t>сміття, відход</w:t>
      </w:r>
      <w:r w:rsidR="00B9529B">
        <w:rPr>
          <w:rFonts w:ascii="Bookman Old Style" w:hAnsi="Bookman Old Style"/>
          <w:sz w:val="24"/>
          <w:szCs w:val="24"/>
          <w:lang w:val="uk-UA"/>
        </w:rPr>
        <w:t>и</w:t>
      </w:r>
      <w:r w:rsidR="00D3547A" w:rsidRPr="00D3547A">
        <w:rPr>
          <w:rFonts w:ascii="Bookman Old Style" w:hAnsi="Bookman Old Style"/>
          <w:sz w:val="24"/>
          <w:szCs w:val="24"/>
        </w:rPr>
        <w:t xml:space="preserve"> (у тому числі твердих побутових, негабаритних, </w:t>
      </w:r>
      <w:r w:rsidR="00B9529B">
        <w:rPr>
          <w:rFonts w:ascii="Bookman Old Style" w:hAnsi="Bookman Old Style"/>
          <w:sz w:val="24"/>
          <w:szCs w:val="24"/>
        </w:rPr>
        <w:t>будівельних, харчових та інших)</w:t>
      </w:r>
      <w:r w:rsidR="00B9529B">
        <w:rPr>
          <w:rFonts w:ascii="Bookman Old Style" w:hAnsi="Bookman Old Style"/>
          <w:sz w:val="24"/>
          <w:szCs w:val="24"/>
          <w:lang w:val="uk-UA"/>
        </w:rPr>
        <w:t>, або</w:t>
      </w:r>
      <w:r w:rsidR="00B9529B">
        <w:rPr>
          <w:rFonts w:ascii="Bookman Old Style" w:hAnsi="Bookman Old Style"/>
          <w:sz w:val="24"/>
          <w:szCs w:val="24"/>
        </w:rPr>
        <w:t xml:space="preserve"> укласти</w:t>
      </w:r>
      <w:r w:rsidRPr="00615A42">
        <w:rPr>
          <w:rFonts w:ascii="Bookman Old Style" w:hAnsi="Bookman Old Style"/>
          <w:sz w:val="24"/>
          <w:szCs w:val="24"/>
        </w:rPr>
        <w:t xml:space="preserve"> договори із спеціалізованими підприємствами,</w:t>
      </w:r>
      <w:r w:rsidR="00D3547A">
        <w:rPr>
          <w:rFonts w:ascii="Bookman Old Style" w:hAnsi="Bookman Old Style"/>
          <w:sz w:val="24"/>
          <w:szCs w:val="24"/>
          <w:lang w:val="uk-UA"/>
        </w:rPr>
        <w:t xml:space="preserve"> </w:t>
      </w:r>
      <w:r w:rsidRPr="00615A42">
        <w:rPr>
          <w:rFonts w:ascii="Bookman Old Style" w:hAnsi="Bookman Old Style"/>
          <w:sz w:val="24"/>
          <w:szCs w:val="24"/>
        </w:rPr>
        <w:t>які здійснюють</w:t>
      </w:r>
      <w:r w:rsidR="00B9529B">
        <w:rPr>
          <w:rFonts w:ascii="Bookman Old Style" w:hAnsi="Bookman Old Style"/>
          <w:sz w:val="24"/>
          <w:szCs w:val="24"/>
          <w:lang w:val="uk-UA"/>
        </w:rPr>
        <w:t xml:space="preserve"> надання таких послуг, </w:t>
      </w:r>
      <w:r w:rsidRPr="00615A42">
        <w:rPr>
          <w:rFonts w:ascii="Bookman Old Style" w:hAnsi="Bookman Old Style"/>
          <w:sz w:val="24"/>
          <w:szCs w:val="24"/>
        </w:rPr>
        <w:t>згідно з вимогами Закону України</w:t>
      </w:r>
      <w:r w:rsidR="00D3547A">
        <w:rPr>
          <w:rFonts w:ascii="Bookman Old Style" w:hAnsi="Bookman Old Style"/>
          <w:sz w:val="24"/>
          <w:szCs w:val="24"/>
          <w:lang w:val="uk-UA"/>
        </w:rPr>
        <w:t xml:space="preserve"> «</w:t>
      </w:r>
      <w:r w:rsidRPr="00615A42">
        <w:rPr>
          <w:rFonts w:ascii="Bookman Old Style" w:hAnsi="Bookman Old Style"/>
          <w:sz w:val="24"/>
          <w:szCs w:val="24"/>
        </w:rPr>
        <w:t>Про відходи</w:t>
      </w:r>
      <w:r w:rsidR="00D3547A">
        <w:rPr>
          <w:rFonts w:ascii="Bookman Old Style" w:hAnsi="Bookman Old Style"/>
          <w:sz w:val="24"/>
          <w:szCs w:val="24"/>
          <w:lang w:val="uk-UA"/>
        </w:rPr>
        <w:t>»</w:t>
      </w:r>
      <w:r w:rsidRPr="00615A42">
        <w:rPr>
          <w:rFonts w:ascii="Bookman Old Style" w:hAnsi="Bookman Old Style"/>
          <w:sz w:val="24"/>
          <w:szCs w:val="24"/>
        </w:rPr>
        <w:t>;</w:t>
      </w:r>
    </w:p>
    <w:p w14:paraId="63B380BD"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10) забезпечувати розміщення сміттєзбірників (урн, контейнерів) для</w:t>
      </w:r>
      <w:r w:rsidRPr="00615A42">
        <w:rPr>
          <w:rFonts w:ascii="Bookman Old Style" w:hAnsi="Bookman Old Style"/>
          <w:sz w:val="24"/>
          <w:szCs w:val="24"/>
          <w:lang w:val="uk-UA"/>
        </w:rPr>
        <w:t xml:space="preserve"> </w:t>
      </w:r>
      <w:r w:rsidRPr="00615A42">
        <w:rPr>
          <w:rFonts w:ascii="Bookman Old Style" w:hAnsi="Bookman Old Style"/>
          <w:sz w:val="24"/>
          <w:szCs w:val="24"/>
        </w:rPr>
        <w:t>накопичення сміття та твердих побутових відходів на об'єктах благоустрою,</w:t>
      </w:r>
      <w:r w:rsidR="00B9529B">
        <w:rPr>
          <w:rFonts w:ascii="Bookman Old Style" w:hAnsi="Bookman Old Style"/>
          <w:sz w:val="24"/>
          <w:szCs w:val="24"/>
          <w:lang w:val="uk-UA"/>
        </w:rPr>
        <w:t xml:space="preserve"> </w:t>
      </w:r>
      <w:r w:rsidRPr="00615A42">
        <w:rPr>
          <w:rFonts w:ascii="Bookman Old Style" w:hAnsi="Bookman Old Style"/>
          <w:sz w:val="24"/>
          <w:szCs w:val="24"/>
        </w:rPr>
        <w:lastRenderedPageBreak/>
        <w:t>утримувати їх в належному санітарно-технічному стані згідно з санітарними нормами та цими Правилами;</w:t>
      </w:r>
    </w:p>
    <w:p w14:paraId="785EAF7E"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11) проводити своєчасне відновлення зовнішнього вигляду малих архітектурних форм згідно з паспортами, затвердженими уповноваженими особами;</w:t>
      </w:r>
    </w:p>
    <w:p w14:paraId="637F76FF"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12) відповідно до встановлених норм та правил впорядковувати надані земельні ділянки;</w:t>
      </w:r>
    </w:p>
    <w:p w14:paraId="2C050927"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13) виконувати інші обов'язки у сфері благоустрою, передбачені</w:t>
      </w:r>
      <w:r w:rsidRPr="00615A42">
        <w:rPr>
          <w:rFonts w:ascii="Bookman Old Style" w:hAnsi="Bookman Old Style"/>
          <w:sz w:val="24"/>
          <w:szCs w:val="24"/>
          <w:lang w:val="uk-UA"/>
        </w:rPr>
        <w:t xml:space="preserve"> </w:t>
      </w:r>
      <w:r w:rsidR="00B9529B">
        <w:rPr>
          <w:rFonts w:ascii="Bookman Old Style" w:hAnsi="Bookman Old Style"/>
          <w:sz w:val="24"/>
          <w:szCs w:val="24"/>
        </w:rPr>
        <w:t xml:space="preserve">Законом України </w:t>
      </w:r>
      <w:r w:rsidR="00B9529B">
        <w:rPr>
          <w:rFonts w:ascii="Bookman Old Style" w:hAnsi="Bookman Old Style"/>
          <w:sz w:val="24"/>
          <w:szCs w:val="24"/>
          <w:lang w:val="uk-UA"/>
        </w:rPr>
        <w:t>«</w:t>
      </w:r>
      <w:r w:rsidRPr="00615A42">
        <w:rPr>
          <w:rFonts w:ascii="Bookman Old Style" w:hAnsi="Bookman Old Style"/>
          <w:sz w:val="24"/>
          <w:szCs w:val="24"/>
        </w:rPr>
        <w:t>Про благоустрій населених пунктів</w:t>
      </w:r>
      <w:r w:rsidR="00B9529B">
        <w:rPr>
          <w:rFonts w:ascii="Bookman Old Style" w:hAnsi="Bookman Old Style"/>
          <w:sz w:val="24"/>
          <w:szCs w:val="24"/>
          <w:lang w:val="uk-UA"/>
        </w:rPr>
        <w:t>»</w:t>
      </w:r>
      <w:r w:rsidRPr="00615A42">
        <w:rPr>
          <w:rFonts w:ascii="Bookman Old Style" w:hAnsi="Bookman Old Style"/>
          <w:sz w:val="24"/>
          <w:szCs w:val="24"/>
        </w:rPr>
        <w:t xml:space="preserve">, </w:t>
      </w:r>
      <w:r w:rsidR="00B9529B">
        <w:rPr>
          <w:rFonts w:ascii="Bookman Old Style" w:hAnsi="Bookman Old Style"/>
          <w:sz w:val="24"/>
          <w:szCs w:val="24"/>
          <w:lang w:val="uk-UA"/>
        </w:rPr>
        <w:t xml:space="preserve">іншими </w:t>
      </w:r>
      <w:r w:rsidRPr="00615A42">
        <w:rPr>
          <w:rFonts w:ascii="Bookman Old Style" w:hAnsi="Bookman Old Style"/>
          <w:sz w:val="24"/>
          <w:szCs w:val="24"/>
        </w:rPr>
        <w:t xml:space="preserve">законами України, рішеннями центральних органів виконавчої влади та </w:t>
      </w:r>
      <w:r w:rsidR="00B9529B">
        <w:rPr>
          <w:rFonts w:ascii="Bookman Old Style" w:hAnsi="Bookman Old Style"/>
          <w:sz w:val="24"/>
          <w:szCs w:val="24"/>
          <w:lang w:val="uk-UA"/>
        </w:rPr>
        <w:t xml:space="preserve">органів </w:t>
      </w:r>
      <w:r w:rsidRPr="00615A42">
        <w:rPr>
          <w:rFonts w:ascii="Bookman Old Style" w:hAnsi="Bookman Old Style"/>
          <w:sz w:val="24"/>
          <w:szCs w:val="24"/>
        </w:rPr>
        <w:t>місцевого самоврядування, цими Правилами, іншими нормативно-правовими актами.</w:t>
      </w:r>
    </w:p>
    <w:p w14:paraId="583CE1F3" w14:textId="77777777" w:rsidR="00436CD7" w:rsidRPr="00615A42" w:rsidRDefault="00436CD7" w:rsidP="00436CD7">
      <w:pPr>
        <w:ind w:left="2160"/>
        <w:jc w:val="both"/>
        <w:rPr>
          <w:rFonts w:ascii="Bookman Old Style" w:hAnsi="Bookman Old Style"/>
          <w:sz w:val="24"/>
          <w:szCs w:val="24"/>
        </w:rPr>
      </w:pPr>
    </w:p>
    <w:p w14:paraId="32B51DBD" w14:textId="77777777" w:rsidR="00436CD7" w:rsidRPr="005E2B1C" w:rsidRDefault="00436CD7" w:rsidP="005E2B1C">
      <w:pPr>
        <w:jc w:val="center"/>
        <w:rPr>
          <w:rFonts w:ascii="Bookman Old Style" w:hAnsi="Bookman Old Style"/>
          <w:b/>
          <w:sz w:val="24"/>
          <w:szCs w:val="24"/>
          <w:lang w:val="uk-UA"/>
        </w:rPr>
      </w:pPr>
      <w:r w:rsidRPr="00615A42">
        <w:rPr>
          <w:rFonts w:ascii="Bookman Old Style" w:hAnsi="Bookman Old Style"/>
          <w:b/>
          <w:sz w:val="24"/>
          <w:szCs w:val="24"/>
        </w:rPr>
        <w:t xml:space="preserve">Розділ </w:t>
      </w:r>
      <w:r w:rsidRPr="00615A42">
        <w:rPr>
          <w:rFonts w:ascii="Bookman Old Style" w:hAnsi="Bookman Old Style"/>
          <w:b/>
          <w:sz w:val="24"/>
          <w:szCs w:val="24"/>
          <w:lang w:val="en-US"/>
        </w:rPr>
        <w:t>V</w:t>
      </w:r>
      <w:r w:rsidRPr="00615A42">
        <w:rPr>
          <w:rFonts w:ascii="Bookman Old Style" w:hAnsi="Bookman Old Style"/>
          <w:b/>
          <w:sz w:val="24"/>
          <w:szCs w:val="24"/>
        </w:rPr>
        <w:t xml:space="preserve">. Порядок здійснення благоустрою та утримання території </w:t>
      </w:r>
      <w:r w:rsidR="005E2B1C" w:rsidRPr="005E2B1C">
        <w:rPr>
          <w:rFonts w:ascii="Bookman Old Style" w:hAnsi="Bookman Old Style"/>
          <w:b/>
          <w:sz w:val="24"/>
          <w:szCs w:val="24"/>
          <w:lang w:val="uk-UA"/>
        </w:rPr>
        <w:t>Пристоличної об</w:t>
      </w:r>
      <w:r w:rsidR="005E2B1C" w:rsidRPr="005E2B1C">
        <w:rPr>
          <w:rFonts w:ascii="Bookman Old Style" w:hAnsi="Bookman Old Style"/>
          <w:b/>
          <w:bCs/>
          <w:sz w:val="24"/>
          <w:szCs w:val="24"/>
          <w:lang w:val="uk-UA"/>
        </w:rPr>
        <w:t>'</w:t>
      </w:r>
      <w:r w:rsidR="005E2B1C" w:rsidRPr="005E2B1C">
        <w:rPr>
          <w:rFonts w:ascii="Bookman Old Style" w:hAnsi="Bookman Old Style"/>
          <w:b/>
          <w:sz w:val="24"/>
          <w:szCs w:val="24"/>
          <w:lang w:val="uk-UA"/>
        </w:rPr>
        <w:t>єднаної територіальної громади</w:t>
      </w:r>
      <w:r w:rsidR="005E2B1C">
        <w:rPr>
          <w:rFonts w:ascii="Bookman Old Style" w:hAnsi="Bookman Old Style"/>
          <w:b/>
          <w:sz w:val="24"/>
          <w:szCs w:val="24"/>
          <w:lang w:val="uk-UA"/>
        </w:rPr>
        <w:t xml:space="preserve"> </w:t>
      </w:r>
    </w:p>
    <w:p w14:paraId="6942BC2A"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5.1.</w:t>
      </w:r>
      <w:r w:rsidRPr="00615A42">
        <w:rPr>
          <w:rFonts w:ascii="Bookman Old Style" w:hAnsi="Bookman Old Style"/>
          <w:sz w:val="24"/>
          <w:szCs w:val="24"/>
          <w:lang w:val="uk-UA"/>
        </w:rPr>
        <w:tab/>
      </w:r>
      <w:r w:rsidRPr="00615A42">
        <w:rPr>
          <w:rFonts w:ascii="Bookman Old Style" w:hAnsi="Bookman Old Style"/>
          <w:sz w:val="24"/>
          <w:szCs w:val="24"/>
        </w:rPr>
        <w:t xml:space="preserve">Загальні вимоги </w:t>
      </w:r>
      <w:proofErr w:type="gramStart"/>
      <w:r w:rsidRPr="00615A42">
        <w:rPr>
          <w:rFonts w:ascii="Bookman Old Style" w:hAnsi="Bookman Old Style"/>
          <w:sz w:val="24"/>
          <w:szCs w:val="24"/>
        </w:rPr>
        <w:t>до порядку</w:t>
      </w:r>
      <w:proofErr w:type="gramEnd"/>
      <w:r w:rsidRPr="00615A42">
        <w:rPr>
          <w:rFonts w:ascii="Bookman Old Style" w:hAnsi="Bookman Old Style"/>
          <w:sz w:val="24"/>
          <w:szCs w:val="24"/>
        </w:rPr>
        <w:t xml:space="preserve"> здійснення благоустрою та утримання об'єктів благоустрою.</w:t>
      </w:r>
    </w:p>
    <w:p w14:paraId="403995AA"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5.1.1.</w:t>
      </w:r>
      <w:r w:rsidRPr="00615A42">
        <w:rPr>
          <w:rFonts w:ascii="Bookman Old Style" w:hAnsi="Bookman Old Style"/>
          <w:sz w:val="24"/>
          <w:szCs w:val="24"/>
        </w:rPr>
        <w:tab/>
        <w:t>Балансоутримувач забезпечує утримання у належному стані та</w:t>
      </w:r>
      <w:r w:rsidRPr="00615A42">
        <w:rPr>
          <w:rFonts w:ascii="Bookman Old Style" w:hAnsi="Bookman Old Style"/>
          <w:sz w:val="24"/>
          <w:szCs w:val="24"/>
          <w:lang w:val="uk-UA"/>
        </w:rPr>
        <w:t xml:space="preserve"> </w:t>
      </w:r>
      <w:r w:rsidRPr="00615A42">
        <w:rPr>
          <w:rFonts w:ascii="Bookman Old Style" w:hAnsi="Bookman Old Style"/>
          <w:sz w:val="24"/>
          <w:szCs w:val="24"/>
        </w:rPr>
        <w:t>своєчасний ремонт об'єкта благоустрою власними силами або може на</w:t>
      </w:r>
      <w:r w:rsidRPr="00615A42">
        <w:rPr>
          <w:rFonts w:ascii="Bookman Old Style" w:hAnsi="Bookman Old Style"/>
          <w:sz w:val="24"/>
          <w:szCs w:val="24"/>
          <w:lang w:val="uk-UA"/>
        </w:rPr>
        <w:t xml:space="preserve"> </w:t>
      </w:r>
      <w:r w:rsidRPr="00615A42">
        <w:rPr>
          <w:rFonts w:ascii="Bookman Old Style" w:hAnsi="Bookman Old Style"/>
          <w:sz w:val="24"/>
          <w:szCs w:val="24"/>
        </w:rPr>
        <w:t>конкурсних засадах залучати для цього інші підприємства, установи, організації.</w:t>
      </w:r>
      <w:r w:rsidR="00B9529B">
        <w:rPr>
          <w:rFonts w:ascii="Bookman Old Style" w:hAnsi="Bookman Old Style"/>
          <w:sz w:val="24"/>
          <w:szCs w:val="24"/>
          <w:lang w:val="uk-UA"/>
        </w:rPr>
        <w:t xml:space="preserve"> </w:t>
      </w:r>
      <w:r w:rsidRPr="00615A42">
        <w:rPr>
          <w:rFonts w:ascii="Bookman Old Style" w:hAnsi="Bookman Old Style"/>
          <w:sz w:val="24"/>
          <w:szCs w:val="24"/>
        </w:rPr>
        <w:t>Утримання здійснюється відповідно до умов цих Правил, чинних будівельних,</w:t>
      </w:r>
      <w:r w:rsidR="00B9529B">
        <w:rPr>
          <w:rFonts w:ascii="Bookman Old Style" w:hAnsi="Bookman Old Style"/>
          <w:sz w:val="24"/>
          <w:szCs w:val="24"/>
          <w:lang w:val="uk-UA"/>
        </w:rPr>
        <w:t xml:space="preserve"> </w:t>
      </w:r>
      <w:r w:rsidRPr="00615A42">
        <w:rPr>
          <w:rFonts w:ascii="Bookman Old Style" w:hAnsi="Bookman Old Style"/>
          <w:sz w:val="24"/>
          <w:szCs w:val="24"/>
        </w:rPr>
        <w:t>санітарних та інших норм та правил.</w:t>
      </w:r>
    </w:p>
    <w:p w14:paraId="7C2F5EA4"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5.1.2.</w:t>
      </w:r>
      <w:r w:rsidRPr="00615A42">
        <w:rPr>
          <w:rFonts w:ascii="Bookman Old Style" w:hAnsi="Bookman Old Style"/>
          <w:sz w:val="24"/>
          <w:szCs w:val="24"/>
        </w:rPr>
        <w:tab/>
      </w:r>
      <w:r w:rsidR="00B9529B">
        <w:rPr>
          <w:rFonts w:ascii="Bookman Old Style" w:hAnsi="Bookman Old Style"/>
          <w:sz w:val="24"/>
          <w:szCs w:val="24"/>
          <w:lang w:val="uk-UA"/>
        </w:rPr>
        <w:t>Пристолична</w:t>
      </w:r>
      <w:r w:rsidRPr="00615A42">
        <w:rPr>
          <w:rFonts w:ascii="Bookman Old Style" w:hAnsi="Bookman Old Style"/>
          <w:sz w:val="24"/>
          <w:szCs w:val="24"/>
        </w:rPr>
        <w:t xml:space="preserve"> </w:t>
      </w:r>
      <w:r w:rsidR="00B9529B" w:rsidRPr="00B9529B">
        <w:rPr>
          <w:rFonts w:ascii="Bookman Old Style" w:hAnsi="Bookman Old Style"/>
          <w:sz w:val="24"/>
          <w:szCs w:val="24"/>
        </w:rPr>
        <w:t>сільська рада та її виконавчі органи в межах своїх повноважень визначають на конкурсних засадах</w:t>
      </w:r>
      <w:r w:rsidR="00B9529B">
        <w:rPr>
          <w:rFonts w:ascii="Bookman Old Style" w:hAnsi="Bookman Old Style"/>
          <w:sz w:val="24"/>
          <w:szCs w:val="24"/>
          <w:lang w:val="uk-UA"/>
        </w:rPr>
        <w:t>,</w:t>
      </w:r>
      <w:r w:rsidR="00B9529B" w:rsidRPr="00B9529B">
        <w:rPr>
          <w:rFonts w:ascii="Bookman Old Style" w:hAnsi="Bookman Old Style"/>
          <w:sz w:val="24"/>
          <w:szCs w:val="24"/>
        </w:rPr>
        <w:t xml:space="preserve"> відповідно до закону</w:t>
      </w:r>
      <w:r w:rsidR="00B9529B">
        <w:rPr>
          <w:rFonts w:ascii="Bookman Old Style" w:hAnsi="Bookman Old Style"/>
          <w:sz w:val="24"/>
          <w:szCs w:val="24"/>
          <w:lang w:val="uk-UA"/>
        </w:rPr>
        <w:t>,</w:t>
      </w:r>
      <w:r w:rsidR="00B9529B" w:rsidRPr="00B9529B">
        <w:rPr>
          <w:rFonts w:ascii="Bookman Old Style" w:hAnsi="Bookman Old Style"/>
          <w:sz w:val="24"/>
          <w:szCs w:val="24"/>
        </w:rPr>
        <w:t xml:space="preserve"> балансоутримувачів об’єктів благоустрою державної та комунальної форм власності.</w:t>
      </w:r>
    </w:p>
    <w:p w14:paraId="404EA926" w14:textId="77777777" w:rsidR="00436CD7"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5.1.3.</w:t>
      </w:r>
      <w:r w:rsidRPr="00615A42">
        <w:rPr>
          <w:rFonts w:ascii="Bookman Old Style" w:hAnsi="Bookman Old Style"/>
          <w:sz w:val="24"/>
          <w:szCs w:val="24"/>
        </w:rPr>
        <w:tab/>
        <w:t>Балансоутримувача об'єктів благоустрою, які перебувають у</w:t>
      </w:r>
      <w:r w:rsidRPr="00615A42">
        <w:rPr>
          <w:rFonts w:ascii="Bookman Old Style" w:hAnsi="Bookman Old Style"/>
          <w:sz w:val="24"/>
          <w:szCs w:val="24"/>
          <w:lang w:val="uk-UA"/>
        </w:rPr>
        <w:t xml:space="preserve"> </w:t>
      </w:r>
      <w:r w:rsidRPr="00615A42">
        <w:rPr>
          <w:rFonts w:ascii="Bookman Old Style" w:hAnsi="Bookman Old Style"/>
          <w:sz w:val="24"/>
          <w:szCs w:val="24"/>
        </w:rPr>
        <w:t>приватній власності, визначають їх власники.</w:t>
      </w:r>
    </w:p>
    <w:p w14:paraId="24BBDC1E" w14:textId="77777777" w:rsidR="005E2B1C" w:rsidRDefault="005E2B1C" w:rsidP="00436CD7">
      <w:pPr>
        <w:ind w:firstLine="720"/>
        <w:jc w:val="both"/>
        <w:rPr>
          <w:rFonts w:ascii="Bookman Old Style" w:hAnsi="Bookman Old Style"/>
          <w:sz w:val="24"/>
          <w:szCs w:val="24"/>
          <w:lang w:val="uk-UA"/>
        </w:rPr>
      </w:pPr>
      <w:r>
        <w:rPr>
          <w:rFonts w:ascii="Bookman Old Style" w:hAnsi="Bookman Old Style"/>
          <w:sz w:val="24"/>
          <w:szCs w:val="24"/>
          <w:lang w:val="uk-UA"/>
        </w:rPr>
        <w:t>5</w:t>
      </w:r>
      <w:r w:rsidRPr="005E2B1C">
        <w:rPr>
          <w:rFonts w:ascii="Bookman Old Style" w:hAnsi="Bookman Old Style"/>
          <w:sz w:val="24"/>
          <w:szCs w:val="24"/>
          <w:lang w:val="uk-UA"/>
        </w:rPr>
        <w:t>.1.4. Власник об'єкта благоустрою за поданням його балансоутримувача щорічно затверджує заходи з утримання та ремонту цього об'єкта на наступний рік та передбачає кошти на виконання цих заходів. Балансоутримувач об'єкта благоустрою несе повну відповідальність за виконання затверд</w:t>
      </w:r>
      <w:r>
        <w:rPr>
          <w:rFonts w:ascii="Bookman Old Style" w:hAnsi="Bookman Old Style"/>
          <w:sz w:val="24"/>
          <w:szCs w:val="24"/>
          <w:lang w:val="uk-UA"/>
        </w:rPr>
        <w:t>жених заходів у повному обсязі.</w:t>
      </w:r>
    </w:p>
    <w:p w14:paraId="55F81F0C" w14:textId="77777777" w:rsidR="005E2B1C" w:rsidRDefault="005E2B1C" w:rsidP="00436CD7">
      <w:pPr>
        <w:ind w:firstLine="720"/>
        <w:jc w:val="both"/>
        <w:rPr>
          <w:rFonts w:ascii="Bookman Old Style" w:hAnsi="Bookman Old Style"/>
          <w:sz w:val="24"/>
          <w:szCs w:val="24"/>
          <w:lang w:val="uk-UA"/>
        </w:rPr>
      </w:pPr>
      <w:r>
        <w:rPr>
          <w:rFonts w:ascii="Bookman Old Style" w:hAnsi="Bookman Old Style"/>
          <w:sz w:val="24"/>
          <w:szCs w:val="24"/>
          <w:lang w:val="uk-UA"/>
        </w:rPr>
        <w:t>5</w:t>
      </w:r>
      <w:r w:rsidRPr="005E2B1C">
        <w:rPr>
          <w:rFonts w:ascii="Bookman Old Style" w:hAnsi="Bookman Old Style"/>
          <w:sz w:val="24"/>
          <w:szCs w:val="24"/>
          <w:lang w:val="uk-UA"/>
        </w:rPr>
        <w:t>.1.5. Порядок розподілу обов'язків між підприємствами, установами та організаціями і громадянами щодо організації робіт по утриманню належних їм, закріплених та прилеглих територій у належному санітарно-технічному стані базується на тому, що кожна особа зобов’язана утримувати у належному стані територію, право користування якою їй надано законом, або обов’язок по утриманню якої закріплено відповідним документом. Утримання може здійснюватися спільно на підста</w:t>
      </w:r>
      <w:r>
        <w:rPr>
          <w:rFonts w:ascii="Bookman Old Style" w:hAnsi="Bookman Old Style"/>
          <w:sz w:val="24"/>
          <w:szCs w:val="24"/>
          <w:lang w:val="uk-UA"/>
        </w:rPr>
        <w:t>ві договору відповідної форми.</w:t>
      </w:r>
    </w:p>
    <w:p w14:paraId="2ACBF962" w14:textId="77777777" w:rsidR="005E2B1C" w:rsidRDefault="005E2B1C" w:rsidP="00436CD7">
      <w:pPr>
        <w:ind w:firstLine="720"/>
        <w:jc w:val="both"/>
        <w:rPr>
          <w:rFonts w:ascii="Bookman Old Style" w:hAnsi="Bookman Old Style"/>
          <w:sz w:val="24"/>
          <w:szCs w:val="24"/>
          <w:lang w:val="uk-UA"/>
        </w:rPr>
      </w:pPr>
      <w:r>
        <w:rPr>
          <w:rFonts w:ascii="Bookman Old Style" w:hAnsi="Bookman Old Style"/>
          <w:sz w:val="24"/>
          <w:szCs w:val="24"/>
          <w:lang w:val="uk-UA"/>
        </w:rPr>
        <w:t>5</w:t>
      </w:r>
      <w:r w:rsidRPr="005E2B1C">
        <w:rPr>
          <w:rFonts w:ascii="Bookman Old Style" w:hAnsi="Bookman Old Style"/>
          <w:sz w:val="24"/>
          <w:szCs w:val="24"/>
          <w:lang w:val="uk-UA"/>
        </w:rPr>
        <w:t>.1.6. На території об'єкта благоустрою відповідно до затвердженої містобудівної документації можуть бути розташовані будівлі та споруди торгового, соціально-культурного, спортивного та іншого призначення за умови отримання всіх необхідних узгоджень відповідно до чинного законодавства. Власники цих будівель та споруд зобов'язані забезпечити належне утримання наданої їм у встановленому порядку земельної ділянки, а також можуть на умовах договору, укладеного з балансоутримувачем, забезпечувати належне утримання іншої закріпленої за ними території (прилеглої території) та/або брати пайову участь в утриманні об'єкта благоустрою. Межі закріпленої території та обсяги пайової участі визначає власник об'єкта б</w:t>
      </w:r>
      <w:r>
        <w:rPr>
          <w:rFonts w:ascii="Bookman Old Style" w:hAnsi="Bookman Old Style"/>
          <w:sz w:val="24"/>
          <w:szCs w:val="24"/>
          <w:lang w:val="uk-UA"/>
        </w:rPr>
        <w:t xml:space="preserve">лагоустрою. </w:t>
      </w:r>
    </w:p>
    <w:p w14:paraId="6E2AFF43" w14:textId="77777777" w:rsidR="005E2B1C" w:rsidRPr="005E2B1C" w:rsidRDefault="005E2B1C" w:rsidP="00436CD7">
      <w:pPr>
        <w:ind w:firstLine="720"/>
        <w:jc w:val="both"/>
        <w:rPr>
          <w:rFonts w:ascii="Bookman Old Style" w:hAnsi="Bookman Old Style"/>
          <w:sz w:val="24"/>
          <w:szCs w:val="24"/>
          <w:lang w:val="uk-UA"/>
        </w:rPr>
      </w:pPr>
      <w:r>
        <w:rPr>
          <w:rFonts w:ascii="Bookman Old Style" w:hAnsi="Bookman Old Style"/>
          <w:sz w:val="24"/>
          <w:szCs w:val="24"/>
          <w:lang w:val="uk-UA"/>
        </w:rPr>
        <w:t>5</w:t>
      </w:r>
      <w:r w:rsidRPr="005E2B1C">
        <w:rPr>
          <w:rFonts w:ascii="Bookman Old Style" w:hAnsi="Bookman Old Style"/>
          <w:sz w:val="24"/>
          <w:szCs w:val="24"/>
          <w:lang w:val="uk-UA"/>
        </w:rPr>
        <w:t>.1.7. У разі доручення утримання об’єктів та елементів благоустрою третім особам на підставі відповідних договорів або розпорядчих актів, воно повинно здійснюватися з додержанням вимог та умов цих Правил.</w:t>
      </w:r>
    </w:p>
    <w:p w14:paraId="028FA54E" w14:textId="77777777" w:rsidR="005E2B1C" w:rsidRPr="005E2B1C" w:rsidRDefault="00436CD7" w:rsidP="00436CD7">
      <w:pPr>
        <w:ind w:firstLine="720"/>
        <w:jc w:val="both"/>
        <w:rPr>
          <w:rFonts w:ascii="Bookman Old Style" w:hAnsi="Bookman Old Style"/>
          <w:sz w:val="24"/>
          <w:szCs w:val="24"/>
          <w:lang w:val="uk-UA"/>
        </w:rPr>
      </w:pPr>
      <w:r w:rsidRPr="005E2B1C">
        <w:rPr>
          <w:rFonts w:ascii="Bookman Old Style" w:hAnsi="Bookman Old Style"/>
          <w:sz w:val="24"/>
          <w:szCs w:val="24"/>
        </w:rPr>
        <w:t>5.1.</w:t>
      </w:r>
      <w:r w:rsidR="005E2B1C">
        <w:rPr>
          <w:rFonts w:ascii="Bookman Old Style" w:hAnsi="Bookman Old Style"/>
          <w:sz w:val="24"/>
          <w:szCs w:val="24"/>
          <w:lang w:val="uk-UA"/>
        </w:rPr>
        <w:t>8</w:t>
      </w:r>
      <w:r w:rsidRPr="005E2B1C">
        <w:rPr>
          <w:rFonts w:ascii="Bookman Old Style" w:hAnsi="Bookman Old Style"/>
          <w:sz w:val="24"/>
          <w:szCs w:val="24"/>
        </w:rPr>
        <w:t>.</w:t>
      </w:r>
      <w:r w:rsidR="005E2B1C" w:rsidRPr="005E2B1C">
        <w:rPr>
          <w:rFonts w:ascii="Bookman Old Style" w:hAnsi="Bookman Old Style"/>
          <w:sz w:val="24"/>
          <w:szCs w:val="24"/>
          <w:lang w:val="uk-UA"/>
        </w:rPr>
        <w:t xml:space="preserve"> </w:t>
      </w:r>
      <w:r w:rsidR="005E2B1C" w:rsidRPr="005E2B1C">
        <w:rPr>
          <w:rFonts w:ascii="Bookman Old Style" w:hAnsi="Bookman Old Style"/>
          <w:sz w:val="24"/>
          <w:szCs w:val="24"/>
        </w:rPr>
        <w:t xml:space="preserve"> Відповідні органи, </w:t>
      </w:r>
      <w:proofErr w:type="gramStart"/>
      <w:r w:rsidR="005E2B1C" w:rsidRPr="005E2B1C">
        <w:rPr>
          <w:rFonts w:ascii="Bookman Old Style" w:hAnsi="Bookman Old Style"/>
          <w:sz w:val="24"/>
          <w:szCs w:val="24"/>
        </w:rPr>
        <w:t>у</w:t>
      </w:r>
      <w:r w:rsidR="005E2B1C">
        <w:rPr>
          <w:rFonts w:ascii="Bookman Old Style" w:hAnsi="Bookman Old Style"/>
          <w:sz w:val="24"/>
          <w:szCs w:val="24"/>
          <w:lang w:val="uk-UA"/>
        </w:rPr>
        <w:t xml:space="preserve"> </w:t>
      </w:r>
      <w:r w:rsidR="005E2B1C" w:rsidRPr="005E2B1C">
        <w:rPr>
          <w:rFonts w:ascii="Bookman Old Style" w:hAnsi="Bookman Old Style"/>
          <w:sz w:val="24"/>
          <w:szCs w:val="24"/>
        </w:rPr>
        <w:t>межах</w:t>
      </w:r>
      <w:proofErr w:type="gramEnd"/>
      <w:r w:rsidR="005E2B1C" w:rsidRPr="005E2B1C">
        <w:rPr>
          <w:rFonts w:ascii="Bookman Old Style" w:hAnsi="Bookman Old Style"/>
          <w:sz w:val="24"/>
          <w:szCs w:val="24"/>
        </w:rPr>
        <w:t xml:space="preserve"> наданих їм повноважень, складають та видають приписи власникам (балансоутримувачам) щодо приведення об’єктів та елементів благоустрою до належного стану з визначенням строків проведення певних заходів.</w:t>
      </w:r>
      <w:r w:rsidR="005E2B1C">
        <w:rPr>
          <w:rFonts w:ascii="Bookman Old Style" w:hAnsi="Bookman Old Style"/>
          <w:sz w:val="24"/>
          <w:szCs w:val="24"/>
          <w:lang w:val="uk-UA"/>
        </w:rPr>
        <w:t xml:space="preserve"> </w:t>
      </w:r>
    </w:p>
    <w:p w14:paraId="5BC54D78" w14:textId="77777777" w:rsidR="00436CD7" w:rsidRPr="005E2B1C" w:rsidRDefault="00436CD7" w:rsidP="005E2B1C">
      <w:pPr>
        <w:ind w:firstLine="720"/>
        <w:jc w:val="both"/>
        <w:rPr>
          <w:rFonts w:ascii="Bookman Old Style" w:hAnsi="Bookman Old Style"/>
          <w:sz w:val="24"/>
          <w:szCs w:val="24"/>
        </w:rPr>
      </w:pPr>
      <w:r w:rsidRPr="00615A42">
        <w:rPr>
          <w:rFonts w:ascii="Bookman Old Style" w:hAnsi="Bookman Old Style"/>
          <w:sz w:val="24"/>
          <w:szCs w:val="24"/>
        </w:rPr>
        <w:t>5.1.</w:t>
      </w:r>
      <w:r w:rsidR="005E2B1C">
        <w:rPr>
          <w:rFonts w:ascii="Bookman Old Style" w:hAnsi="Bookman Old Style"/>
          <w:sz w:val="24"/>
          <w:szCs w:val="24"/>
          <w:lang w:val="uk-UA"/>
        </w:rPr>
        <w:t>9</w:t>
      </w:r>
      <w:r w:rsidRPr="00615A42">
        <w:rPr>
          <w:rFonts w:ascii="Bookman Old Style" w:hAnsi="Bookman Old Style"/>
          <w:sz w:val="24"/>
          <w:szCs w:val="24"/>
        </w:rPr>
        <w:t xml:space="preserve">. </w:t>
      </w:r>
      <w:r w:rsidR="005E2B1C" w:rsidRPr="005E2B1C">
        <w:rPr>
          <w:rFonts w:ascii="Bookman Old Style" w:hAnsi="Bookman Old Style"/>
          <w:sz w:val="24"/>
          <w:szCs w:val="24"/>
        </w:rPr>
        <w:t>Контроль за надходженням плати за користування об’єктами благоустрою (їх частинами), місцевих податків та зборів здійснюють уповноважені особи відповідно до законодавства.</w:t>
      </w:r>
    </w:p>
    <w:p w14:paraId="3B39CDE9" w14:textId="77777777" w:rsidR="00436CD7" w:rsidRDefault="00436CD7" w:rsidP="00436CD7">
      <w:pPr>
        <w:jc w:val="both"/>
        <w:rPr>
          <w:rFonts w:ascii="Bookman Old Style" w:hAnsi="Bookman Old Style"/>
          <w:sz w:val="24"/>
          <w:szCs w:val="24"/>
        </w:rPr>
      </w:pPr>
    </w:p>
    <w:p w14:paraId="339D41E8" w14:textId="77777777" w:rsidR="00142545" w:rsidRPr="00615A42" w:rsidRDefault="00142545" w:rsidP="00436CD7">
      <w:pPr>
        <w:jc w:val="both"/>
        <w:rPr>
          <w:rFonts w:ascii="Bookman Old Style" w:hAnsi="Bookman Old Style"/>
          <w:sz w:val="24"/>
          <w:szCs w:val="24"/>
        </w:rPr>
      </w:pPr>
    </w:p>
    <w:p w14:paraId="32F62817" w14:textId="77777777" w:rsidR="00436CD7" w:rsidRPr="00CF78E5" w:rsidRDefault="00436CD7" w:rsidP="00CF78E5">
      <w:pPr>
        <w:jc w:val="center"/>
        <w:rPr>
          <w:rFonts w:ascii="Bookman Old Style" w:hAnsi="Bookman Old Style"/>
          <w:b/>
          <w:sz w:val="24"/>
          <w:szCs w:val="24"/>
        </w:rPr>
      </w:pPr>
      <w:r w:rsidRPr="00615A42">
        <w:rPr>
          <w:rFonts w:ascii="Bookman Old Style" w:hAnsi="Bookman Old Style"/>
          <w:b/>
          <w:sz w:val="24"/>
          <w:szCs w:val="24"/>
        </w:rPr>
        <w:t xml:space="preserve">Розділ </w:t>
      </w:r>
      <w:r w:rsidRPr="00615A42">
        <w:rPr>
          <w:rFonts w:ascii="Bookman Old Style" w:hAnsi="Bookman Old Style"/>
          <w:b/>
          <w:sz w:val="24"/>
          <w:szCs w:val="24"/>
          <w:lang w:val="en-US"/>
        </w:rPr>
        <w:t>VI</w:t>
      </w:r>
      <w:r w:rsidRPr="00615A42">
        <w:rPr>
          <w:rFonts w:ascii="Bookman Old Style" w:hAnsi="Bookman Old Style"/>
          <w:b/>
          <w:sz w:val="24"/>
          <w:szCs w:val="24"/>
        </w:rPr>
        <w:t xml:space="preserve">. Вимоги до утримання об'єктів, елементів благоустрою в межах території </w:t>
      </w:r>
      <w:r w:rsidR="00CF78E5" w:rsidRPr="00CF78E5">
        <w:rPr>
          <w:rFonts w:ascii="Bookman Old Style" w:hAnsi="Bookman Old Style"/>
          <w:b/>
          <w:sz w:val="24"/>
          <w:szCs w:val="24"/>
          <w:lang w:val="uk-UA"/>
        </w:rPr>
        <w:t>Пристоличної об</w:t>
      </w:r>
      <w:r w:rsidR="00CF78E5" w:rsidRPr="00CF78E5">
        <w:rPr>
          <w:rFonts w:ascii="Bookman Old Style" w:hAnsi="Bookman Old Style"/>
          <w:b/>
          <w:bCs/>
          <w:sz w:val="24"/>
          <w:szCs w:val="24"/>
          <w:lang w:val="uk-UA"/>
        </w:rPr>
        <w:t>'</w:t>
      </w:r>
      <w:r w:rsidR="00CF78E5" w:rsidRPr="00CF78E5">
        <w:rPr>
          <w:rFonts w:ascii="Bookman Old Style" w:hAnsi="Bookman Old Style"/>
          <w:b/>
          <w:sz w:val="24"/>
          <w:szCs w:val="24"/>
          <w:lang w:val="uk-UA"/>
        </w:rPr>
        <w:t>єднаної територіальної громади</w:t>
      </w:r>
      <w:r w:rsidR="00CF78E5">
        <w:rPr>
          <w:rFonts w:ascii="Bookman Old Style" w:hAnsi="Bookman Old Style"/>
          <w:b/>
          <w:sz w:val="24"/>
          <w:szCs w:val="24"/>
          <w:lang w:val="uk-UA"/>
        </w:rPr>
        <w:t xml:space="preserve"> </w:t>
      </w:r>
    </w:p>
    <w:p w14:paraId="286CC6C9"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w:t>
      </w:r>
      <w:r w:rsidRPr="00615A42">
        <w:rPr>
          <w:rFonts w:ascii="Bookman Old Style" w:hAnsi="Bookman Old Style"/>
          <w:sz w:val="24"/>
          <w:szCs w:val="24"/>
          <w:lang w:val="uk-UA"/>
        </w:rPr>
        <w:tab/>
      </w:r>
      <w:r w:rsidRPr="00615A42">
        <w:rPr>
          <w:rFonts w:ascii="Bookman Old Style" w:hAnsi="Bookman Old Style"/>
          <w:sz w:val="24"/>
          <w:szCs w:val="24"/>
        </w:rPr>
        <w:t>Порядок утримання покриття площ, проспектів, вулиць, доріг, тротуарів.</w:t>
      </w:r>
    </w:p>
    <w:p w14:paraId="7012CAFC"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6.1.1. Єдині правила ремонту і утримання автомобільних доріг, вулиць та залізничних переїздів, правила користування ними та їх охорони затверджуються Кабінетом Міністрів України.</w:t>
      </w:r>
    </w:p>
    <w:p w14:paraId="1C0207B5"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6.1.2. Правила користування, ремонту і утримання приватних і відомчих дорожніх об'єктів та правила їх охорони встановлюються власниками цих об'єктів за погодженням з органами Державної служби безпеки дорожнього руху МВС України.</w:t>
      </w:r>
    </w:p>
    <w:p w14:paraId="14EE5C6F"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6.1.3. Усі роботи по будівництву, реконструкції і ремонту автомобільних доріг, вулиць, проспектів, пішохідних зон та доріжок, іншого покриття повинні здійснюватись згідно з проектами та вимогами правил, нормативів і стандартів України з безпеки дорожнього руху.</w:t>
      </w:r>
    </w:p>
    <w:p w14:paraId="175CD236"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6.1.4. У разі виникнення умов, за яких неможливо реалізувати окремі проектні рішення, виконавець робіт зобов'язаний повідомити про це відповідну особу виконавчого комітету с</w:t>
      </w:r>
      <w:r w:rsidRPr="00615A42">
        <w:rPr>
          <w:rFonts w:ascii="Bookman Old Style" w:hAnsi="Bookman Old Style"/>
          <w:sz w:val="24"/>
          <w:szCs w:val="24"/>
          <w:lang w:val="uk-UA"/>
        </w:rPr>
        <w:t xml:space="preserve">ільської </w:t>
      </w:r>
      <w:r w:rsidRPr="00615A42">
        <w:rPr>
          <w:rFonts w:ascii="Bookman Old Style" w:hAnsi="Bookman Old Style"/>
          <w:sz w:val="24"/>
          <w:szCs w:val="24"/>
        </w:rPr>
        <w:t>ради, проектувальника і замовника з метою розробки додаткових заходів щодо безпеки дорожнього руху.</w:t>
      </w:r>
    </w:p>
    <w:p w14:paraId="5EF92AD2"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6.1.5. Приймання завершених будівництвом, реконструкцією і ремонтом робіт на автомобільних дорогах, вулицях проводиться за участю органів державного нагляду за дотриманням законодавства, правил, норм та стандартів з безпеки дорожнього руху після виконання заходів щодо забезпечення безпеки дорожнього руху.</w:t>
      </w:r>
    </w:p>
    <w:p w14:paraId="17ECA5E4"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w:t>
      </w:r>
      <w:r w:rsidR="00CF78E5">
        <w:rPr>
          <w:rFonts w:ascii="Bookman Old Style" w:hAnsi="Bookman Old Style"/>
          <w:sz w:val="24"/>
          <w:szCs w:val="24"/>
          <w:lang w:val="uk-UA"/>
        </w:rPr>
        <w:t>6</w:t>
      </w:r>
      <w:r w:rsidRPr="00615A42">
        <w:rPr>
          <w:rFonts w:ascii="Bookman Old Style" w:hAnsi="Bookman Old Style"/>
          <w:sz w:val="24"/>
          <w:szCs w:val="24"/>
        </w:rPr>
        <w:t xml:space="preserve">. Утримання в належному стані покриття площ, вулиць, </w:t>
      </w:r>
      <w:r w:rsidRPr="00615A42">
        <w:rPr>
          <w:rFonts w:ascii="Bookman Old Style" w:hAnsi="Bookman Old Style"/>
          <w:sz w:val="24"/>
          <w:szCs w:val="24"/>
          <w:lang w:val="uk-UA"/>
        </w:rPr>
        <w:t>д</w:t>
      </w:r>
      <w:r w:rsidRPr="00615A42">
        <w:rPr>
          <w:rFonts w:ascii="Bookman Old Style" w:hAnsi="Bookman Old Style"/>
          <w:sz w:val="24"/>
          <w:szCs w:val="24"/>
        </w:rPr>
        <w:t>оріг, проспектів, тротуарів, у тому числі їх санітарне очищення, здійснюється відповідно до цих Правил.</w:t>
      </w:r>
    </w:p>
    <w:p w14:paraId="6CA4C902"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6.2.</w:t>
      </w:r>
      <w:r w:rsidRPr="00615A42">
        <w:rPr>
          <w:rFonts w:ascii="Bookman Old Style" w:hAnsi="Bookman Old Style"/>
          <w:sz w:val="24"/>
          <w:szCs w:val="24"/>
          <w:lang w:val="uk-UA"/>
        </w:rPr>
        <w:tab/>
      </w:r>
      <w:r w:rsidRPr="00615A42">
        <w:rPr>
          <w:rFonts w:ascii="Bookman Old Style" w:hAnsi="Bookman Old Style"/>
          <w:sz w:val="24"/>
          <w:szCs w:val="24"/>
        </w:rPr>
        <w:t>Порядок утримання зелених насаджень на об'єктах благоустрою.</w:t>
      </w:r>
    </w:p>
    <w:p w14:paraId="08C03FE0"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6.2.1. Утримання зелених насаджень здійснюється згідно з Правилами утримання зелених насаджень міст та інших населених пунктів України, цими Правилами, іншими нормативними актами.</w:t>
      </w:r>
    </w:p>
    <w:p w14:paraId="525F2873"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6.2.2. Утримання об'єктів зеленого господарства включає: догляд за деревами і чагарниками, за газонами, квітниками, садовими доріжками, за садовим обладнанням, інвентаризацію зелених насаджень, охорону зелених насаджень від шкідників та хвороб, охорону природної фауни.</w:t>
      </w:r>
    </w:p>
    <w:p w14:paraId="279FA6D6"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6.2.3. Охороні та відновленню підлягають усі зелені насадження в межах населеного пункту під час проведення будь-якої діяльності, крім зелених насаджень, які висаджені або виросли самосівом в охоронних зонах повітряних і кабельних ліній, трансформаторних підстанцій, розподільних пунктів і пристроїв, мостів і шляхопроводів. Охорона, утримання та відновлення зелених насаджень на об'єктах благоустрою, а також знесення дерев, які виросли самосівом, здійснюються за рахунок коштів державного або місцевого бюджетів в залежності від підпорядкування об'єкта благоустрою, а на земельних ділянк</w:t>
      </w:r>
      <w:r w:rsidR="00CF78E5">
        <w:rPr>
          <w:rFonts w:ascii="Bookman Old Style" w:hAnsi="Bookman Old Style"/>
          <w:sz w:val="24"/>
          <w:szCs w:val="24"/>
        </w:rPr>
        <w:t>ах</w:t>
      </w:r>
      <w:r w:rsidRPr="00615A42">
        <w:rPr>
          <w:rFonts w:ascii="Bookman Old Style" w:hAnsi="Bookman Old Style"/>
          <w:sz w:val="24"/>
          <w:szCs w:val="24"/>
        </w:rPr>
        <w:t xml:space="preserve"> переданих у власність, наданих у постійне користування або в оренду, - за рахунок коштів їх власників або користувачів.</w:t>
      </w:r>
    </w:p>
    <w:p w14:paraId="32D0182A" w14:textId="77777777" w:rsidR="00436CD7" w:rsidRPr="00CF78E5"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 xml:space="preserve">6.2.4. Інвентаризація та облік зелених насаджень здійснюються відповідно до Інструкції з інвентаризації зелених насаджень </w:t>
      </w:r>
      <w:r w:rsidR="00CF78E5">
        <w:rPr>
          <w:rFonts w:ascii="Bookman Old Style" w:hAnsi="Bookman Old Style"/>
          <w:sz w:val="24"/>
          <w:szCs w:val="24"/>
        </w:rPr>
        <w:t>у населених пунктах України</w:t>
      </w:r>
      <w:r w:rsidRPr="00615A42">
        <w:rPr>
          <w:rFonts w:ascii="Bookman Old Style" w:hAnsi="Bookman Old Style"/>
          <w:sz w:val="24"/>
          <w:szCs w:val="24"/>
        </w:rPr>
        <w:t>.</w:t>
      </w:r>
      <w:r w:rsidR="00CF78E5">
        <w:rPr>
          <w:rFonts w:ascii="Bookman Old Style" w:hAnsi="Bookman Old Style"/>
          <w:sz w:val="24"/>
          <w:szCs w:val="24"/>
          <w:lang w:val="uk-UA"/>
        </w:rPr>
        <w:t xml:space="preserve"> </w:t>
      </w:r>
    </w:p>
    <w:p w14:paraId="743BD47A"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6.2.5. Місця висадки зелених насаджень визначаються за погодженням з уповноваженими органами.</w:t>
      </w:r>
    </w:p>
    <w:p w14:paraId="365348A1" w14:textId="77777777" w:rsidR="00436CD7" w:rsidRPr="00CF78E5" w:rsidRDefault="00436CD7" w:rsidP="00436CD7">
      <w:pPr>
        <w:ind w:firstLine="720"/>
        <w:jc w:val="both"/>
        <w:rPr>
          <w:rFonts w:ascii="Bookman Old Style" w:hAnsi="Bookman Old Style"/>
          <w:sz w:val="24"/>
          <w:szCs w:val="24"/>
        </w:rPr>
      </w:pPr>
      <w:r w:rsidRPr="00CF78E5">
        <w:rPr>
          <w:rFonts w:ascii="Bookman Old Style" w:hAnsi="Bookman Old Style"/>
          <w:sz w:val="24"/>
          <w:szCs w:val="24"/>
        </w:rPr>
        <w:t>6.2.6. Поточне утримання скверів, бульварів, парків та інших об'єктів зеленого господарства загального користування покладається на їх балансоутримувачів. Поточне утримання дерев, клумб, тротуарних газонів, зелених майданчиків прибудинкової території покладається на підприємства і організації житлово-комунальних органів, підприємства, установи, організації (незалежно від форм власності) і громадян - власників будинків на територіях, прилеглих до їх споруд та будинків.</w:t>
      </w:r>
    </w:p>
    <w:p w14:paraId="34160927" w14:textId="77777777" w:rsidR="00436CD7" w:rsidRPr="00CF78E5" w:rsidRDefault="00436CD7" w:rsidP="00436CD7">
      <w:pPr>
        <w:ind w:firstLine="720"/>
        <w:jc w:val="both"/>
        <w:rPr>
          <w:rFonts w:ascii="Bookman Old Style" w:hAnsi="Bookman Old Style"/>
          <w:sz w:val="24"/>
          <w:szCs w:val="24"/>
          <w:lang w:val="uk-UA"/>
        </w:rPr>
      </w:pPr>
      <w:r w:rsidRPr="00CF78E5">
        <w:rPr>
          <w:rFonts w:ascii="Bookman Old Style" w:hAnsi="Bookman Old Style"/>
          <w:sz w:val="24"/>
          <w:szCs w:val="24"/>
        </w:rPr>
        <w:t>6.2.7.</w:t>
      </w:r>
      <w:r w:rsidR="00CF78E5" w:rsidRPr="00CF78E5">
        <w:rPr>
          <w:rFonts w:ascii="Bookman Old Style" w:hAnsi="Bookman Old Style"/>
          <w:sz w:val="24"/>
          <w:szCs w:val="24"/>
          <w:lang w:val="uk-UA"/>
        </w:rPr>
        <w:t xml:space="preserve"> </w:t>
      </w:r>
      <w:r w:rsidRPr="00CF78E5">
        <w:rPr>
          <w:rFonts w:ascii="Bookman Old Style" w:hAnsi="Bookman Old Style"/>
          <w:sz w:val="24"/>
          <w:szCs w:val="24"/>
          <w:lang w:val="uk-UA"/>
        </w:rPr>
        <w:t>Усі роботи по поточному утриманню зелених насаджень на територіях, закріплених за підприємствами, установами і організаціями</w:t>
      </w:r>
      <w:r w:rsidR="00CF78E5" w:rsidRPr="00CF78E5">
        <w:rPr>
          <w:rFonts w:ascii="Bookman Old Style" w:hAnsi="Bookman Old Style"/>
          <w:sz w:val="24"/>
          <w:szCs w:val="24"/>
          <w:lang w:val="uk-UA"/>
        </w:rPr>
        <w:t xml:space="preserve"> </w:t>
      </w:r>
      <w:r w:rsidRPr="00CF78E5">
        <w:rPr>
          <w:rFonts w:ascii="Bookman Old Style" w:hAnsi="Bookman Old Style"/>
          <w:sz w:val="24"/>
          <w:szCs w:val="24"/>
          <w:lang w:val="uk-UA"/>
        </w:rPr>
        <w:t>(незалежно від форм власності) проводяться силами і коштами цих підприємств,</w:t>
      </w:r>
      <w:r w:rsidR="00CF78E5" w:rsidRPr="00CF78E5">
        <w:rPr>
          <w:rFonts w:ascii="Bookman Old Style" w:hAnsi="Bookman Old Style"/>
          <w:sz w:val="24"/>
          <w:szCs w:val="24"/>
          <w:lang w:val="uk-UA"/>
        </w:rPr>
        <w:t xml:space="preserve"> </w:t>
      </w:r>
      <w:r w:rsidRPr="00CF78E5">
        <w:rPr>
          <w:rFonts w:ascii="Bookman Old Style" w:hAnsi="Bookman Old Style"/>
          <w:sz w:val="24"/>
          <w:szCs w:val="24"/>
          <w:lang w:val="uk-UA"/>
        </w:rPr>
        <w:t>установ і організацій</w:t>
      </w:r>
      <w:r w:rsidR="00CF78E5" w:rsidRPr="00CF78E5">
        <w:rPr>
          <w:rFonts w:ascii="Bookman Old Style" w:hAnsi="Bookman Old Style"/>
          <w:sz w:val="24"/>
          <w:szCs w:val="24"/>
          <w:lang w:val="uk-UA"/>
        </w:rPr>
        <w:t>,</w:t>
      </w:r>
      <w:r w:rsidRPr="00CF78E5">
        <w:rPr>
          <w:rFonts w:ascii="Bookman Old Style" w:hAnsi="Bookman Old Style"/>
          <w:sz w:val="24"/>
          <w:szCs w:val="24"/>
          <w:lang w:val="uk-UA"/>
        </w:rPr>
        <w:t xml:space="preserve"> або на договірних засадах з спеціалізованими підприємствами, які мають досвід у сфері поводження з зеленими насадженнями.</w:t>
      </w:r>
    </w:p>
    <w:p w14:paraId="4C69EDA4" w14:textId="77777777" w:rsidR="00436CD7" w:rsidRPr="00467AB2" w:rsidRDefault="00436CD7" w:rsidP="00436CD7">
      <w:pPr>
        <w:ind w:firstLine="720"/>
        <w:jc w:val="both"/>
        <w:rPr>
          <w:rFonts w:ascii="Bookman Old Style" w:hAnsi="Bookman Old Style"/>
          <w:sz w:val="24"/>
          <w:szCs w:val="24"/>
          <w:lang w:val="uk-UA"/>
        </w:rPr>
      </w:pPr>
      <w:r w:rsidRPr="00467AB2">
        <w:rPr>
          <w:rFonts w:ascii="Bookman Old Style" w:hAnsi="Bookman Old Style"/>
          <w:sz w:val="24"/>
          <w:szCs w:val="24"/>
          <w:lang w:val="uk-UA"/>
        </w:rPr>
        <w:t>6.2.8.Засівання газонів, висадка розсади квітників, обрізання дерев, обробка</w:t>
      </w:r>
      <w:r w:rsidRPr="00CF78E5">
        <w:rPr>
          <w:rFonts w:ascii="Bookman Old Style" w:hAnsi="Bookman Old Style"/>
          <w:sz w:val="24"/>
          <w:szCs w:val="24"/>
          <w:lang w:val="uk-UA"/>
        </w:rPr>
        <w:t xml:space="preserve"> </w:t>
      </w:r>
      <w:r w:rsidRPr="00467AB2">
        <w:rPr>
          <w:rFonts w:ascii="Bookman Old Style" w:hAnsi="Bookman Old Style"/>
          <w:sz w:val="24"/>
          <w:szCs w:val="24"/>
          <w:lang w:val="uk-UA"/>
        </w:rPr>
        <w:t>насаджень проти хвороб і шкідників, а також забезпечення цих робіт матеріаламина об'єктах зеленого господарства, закріплених за підприємствами, установами і</w:t>
      </w:r>
      <w:r w:rsidRPr="00CF78E5">
        <w:rPr>
          <w:rFonts w:ascii="Bookman Old Style" w:hAnsi="Bookman Old Style"/>
          <w:sz w:val="24"/>
          <w:szCs w:val="24"/>
          <w:lang w:val="uk-UA"/>
        </w:rPr>
        <w:t xml:space="preserve"> </w:t>
      </w:r>
      <w:r w:rsidRPr="00467AB2">
        <w:rPr>
          <w:rFonts w:ascii="Bookman Old Style" w:hAnsi="Bookman Old Style"/>
          <w:sz w:val="24"/>
          <w:szCs w:val="24"/>
          <w:lang w:val="uk-UA"/>
        </w:rPr>
        <w:t>організаціями (незалежно від форм власності), проводяться силами цих</w:t>
      </w:r>
      <w:r w:rsidRPr="00CF78E5">
        <w:rPr>
          <w:rFonts w:ascii="Bookman Old Style" w:hAnsi="Bookman Old Style"/>
          <w:sz w:val="24"/>
          <w:szCs w:val="24"/>
          <w:lang w:val="uk-UA"/>
        </w:rPr>
        <w:t xml:space="preserve"> </w:t>
      </w:r>
      <w:r w:rsidRPr="00467AB2">
        <w:rPr>
          <w:rFonts w:ascii="Bookman Old Style" w:hAnsi="Bookman Old Style"/>
          <w:sz w:val="24"/>
          <w:szCs w:val="24"/>
          <w:lang w:val="uk-UA"/>
        </w:rPr>
        <w:t>підприємств, установ і організацій</w:t>
      </w:r>
      <w:r w:rsidRPr="00CF78E5">
        <w:rPr>
          <w:rFonts w:ascii="Bookman Old Style" w:hAnsi="Bookman Old Style"/>
          <w:sz w:val="24"/>
          <w:szCs w:val="24"/>
          <w:lang w:val="uk-UA"/>
        </w:rPr>
        <w:t>, власниками або співвласниками прибудинкових територій</w:t>
      </w:r>
      <w:r w:rsidRPr="00467AB2">
        <w:rPr>
          <w:rFonts w:ascii="Bookman Old Style" w:hAnsi="Bookman Old Style"/>
          <w:sz w:val="24"/>
          <w:szCs w:val="24"/>
          <w:lang w:val="uk-UA"/>
        </w:rPr>
        <w:t xml:space="preserve"> або на договірних засадах зі спеціалізованими</w:t>
      </w:r>
      <w:r w:rsidRPr="00CF78E5">
        <w:rPr>
          <w:rFonts w:ascii="Bookman Old Style" w:hAnsi="Bookman Old Style"/>
          <w:sz w:val="24"/>
          <w:szCs w:val="24"/>
          <w:lang w:val="uk-UA"/>
        </w:rPr>
        <w:t xml:space="preserve"> </w:t>
      </w:r>
      <w:r w:rsidRPr="00467AB2">
        <w:rPr>
          <w:rFonts w:ascii="Bookman Old Style" w:hAnsi="Bookman Old Style"/>
          <w:sz w:val="24"/>
          <w:szCs w:val="24"/>
          <w:lang w:val="uk-UA"/>
        </w:rPr>
        <w:t>підприємствами, які мають досвід у сфері поводження з зеленими насадженнями.</w:t>
      </w:r>
    </w:p>
    <w:p w14:paraId="16CE8991" w14:textId="77777777" w:rsidR="00436CD7" w:rsidRPr="00467AB2" w:rsidRDefault="00436CD7" w:rsidP="00436CD7">
      <w:pPr>
        <w:ind w:firstLine="720"/>
        <w:jc w:val="both"/>
        <w:rPr>
          <w:rFonts w:ascii="Bookman Old Style" w:hAnsi="Bookman Old Style"/>
          <w:sz w:val="24"/>
          <w:szCs w:val="24"/>
          <w:lang w:val="uk-UA"/>
        </w:rPr>
      </w:pPr>
      <w:r w:rsidRPr="00467AB2">
        <w:rPr>
          <w:rFonts w:ascii="Bookman Old Style" w:hAnsi="Bookman Old Style"/>
          <w:sz w:val="24"/>
          <w:szCs w:val="24"/>
          <w:lang w:val="uk-UA"/>
        </w:rPr>
        <w:t>6.2.9.</w:t>
      </w:r>
      <w:r w:rsidRPr="00467AB2">
        <w:rPr>
          <w:rFonts w:ascii="Bookman Old Style" w:hAnsi="Bookman Old Style"/>
          <w:sz w:val="24"/>
          <w:szCs w:val="24"/>
          <w:lang w:val="uk-UA"/>
        </w:rPr>
        <w:tab/>
        <w:t>При виконанні будівельних робіт замовники таких робіт та</w:t>
      </w:r>
      <w:r w:rsidR="00CF78E5">
        <w:rPr>
          <w:rFonts w:ascii="Bookman Old Style" w:hAnsi="Bookman Old Style"/>
          <w:sz w:val="24"/>
          <w:szCs w:val="24"/>
          <w:lang w:val="uk-UA"/>
        </w:rPr>
        <w:t xml:space="preserve"> </w:t>
      </w:r>
      <w:r w:rsidRPr="00467AB2">
        <w:rPr>
          <w:rFonts w:ascii="Bookman Old Style" w:hAnsi="Bookman Old Style"/>
          <w:sz w:val="24"/>
          <w:szCs w:val="24"/>
          <w:lang w:val="uk-UA"/>
        </w:rPr>
        <w:t>утримувачі зелених насаджень повинні передавати зелені насадження, які вони</w:t>
      </w:r>
      <w:r w:rsidRPr="00615A42">
        <w:rPr>
          <w:rFonts w:ascii="Bookman Old Style" w:hAnsi="Bookman Old Style"/>
          <w:sz w:val="24"/>
          <w:szCs w:val="24"/>
          <w:lang w:val="uk-UA"/>
        </w:rPr>
        <w:t xml:space="preserve"> </w:t>
      </w:r>
      <w:r w:rsidRPr="00467AB2">
        <w:rPr>
          <w:rFonts w:ascii="Bookman Old Style" w:hAnsi="Bookman Old Style"/>
          <w:sz w:val="24"/>
          <w:szCs w:val="24"/>
          <w:lang w:val="uk-UA"/>
        </w:rPr>
        <w:t>охороняють, будівельній організації (підряднику) під охоронну розписку.</w:t>
      </w:r>
    </w:p>
    <w:p w14:paraId="0C80431D" w14:textId="77777777" w:rsidR="00436CD7" w:rsidRPr="00467AB2" w:rsidRDefault="00436CD7" w:rsidP="00436CD7">
      <w:pPr>
        <w:ind w:firstLine="720"/>
        <w:jc w:val="both"/>
        <w:rPr>
          <w:rFonts w:ascii="Bookman Old Style" w:hAnsi="Bookman Old Style"/>
          <w:sz w:val="24"/>
          <w:szCs w:val="24"/>
          <w:lang w:val="uk-UA"/>
        </w:rPr>
      </w:pPr>
      <w:r w:rsidRPr="00467AB2">
        <w:rPr>
          <w:rFonts w:ascii="Bookman Old Style" w:hAnsi="Bookman Old Style"/>
          <w:sz w:val="24"/>
          <w:szCs w:val="24"/>
          <w:lang w:val="uk-UA"/>
        </w:rPr>
        <w:t xml:space="preserve">6.2.10. Будівельні організації (підрядники) повинні огороджувати зелені насадження, </w:t>
      </w:r>
      <w:r w:rsidR="00CF78E5" w:rsidRPr="00CF78E5">
        <w:rPr>
          <w:rFonts w:ascii="Bookman Old Style" w:hAnsi="Bookman Old Style"/>
          <w:sz w:val="24"/>
          <w:szCs w:val="24"/>
          <w:lang w:val="uk-UA"/>
        </w:rPr>
        <w:t>окремі дерева брати в короби, щоб запобігти їх пошкодженню</w:t>
      </w:r>
      <w:r w:rsidR="00CF78E5">
        <w:rPr>
          <w:rFonts w:ascii="Bookman Old Style" w:hAnsi="Bookman Old Style"/>
          <w:sz w:val="24"/>
          <w:szCs w:val="24"/>
          <w:lang w:val="uk-UA"/>
        </w:rPr>
        <w:t>.</w:t>
      </w:r>
    </w:p>
    <w:p w14:paraId="2F9B754B" w14:textId="77777777" w:rsidR="00436CD7" w:rsidRPr="00467AB2" w:rsidRDefault="00436CD7" w:rsidP="00436CD7">
      <w:pPr>
        <w:ind w:firstLine="720"/>
        <w:jc w:val="both"/>
        <w:rPr>
          <w:rFonts w:ascii="Bookman Old Style" w:hAnsi="Bookman Old Style"/>
          <w:sz w:val="24"/>
          <w:szCs w:val="24"/>
          <w:lang w:val="uk-UA"/>
        </w:rPr>
      </w:pPr>
      <w:r w:rsidRPr="00467AB2">
        <w:rPr>
          <w:rFonts w:ascii="Bookman Old Style" w:hAnsi="Bookman Old Style"/>
          <w:sz w:val="24"/>
          <w:szCs w:val="24"/>
          <w:lang w:val="uk-UA"/>
        </w:rPr>
        <w:t>6.2.11. На територіях ділянок, відведених під будівництво, та прилеглих територіях відповідальність за збереження зелених насаджень і належний догляд за ними, а також знищення бур'янів покладається на керівників підприємств, установ, організацій та громадян, яким земельні ділянки відведені з вказаною метою.</w:t>
      </w:r>
    </w:p>
    <w:p w14:paraId="79EF9C34" w14:textId="77777777" w:rsidR="00436CD7" w:rsidRPr="00B22463" w:rsidRDefault="00436CD7" w:rsidP="00436CD7">
      <w:pPr>
        <w:ind w:firstLine="720"/>
        <w:jc w:val="both"/>
        <w:rPr>
          <w:rFonts w:ascii="Bookman Old Style" w:hAnsi="Bookman Old Style"/>
          <w:sz w:val="24"/>
          <w:szCs w:val="24"/>
          <w:lang w:val="uk-UA"/>
        </w:rPr>
      </w:pPr>
      <w:r w:rsidRPr="00B22463">
        <w:rPr>
          <w:rFonts w:ascii="Bookman Old Style" w:hAnsi="Bookman Old Style"/>
          <w:sz w:val="24"/>
          <w:szCs w:val="24"/>
          <w:lang w:val="uk-UA"/>
        </w:rPr>
        <w:t>6.2.12. У випадку неможливості збереження зелених насаджень на ділянках, відведених під будівництво чи виконання інших робіт, замовник після завершення робіт зобов'язаний посадити зелені насадження своїми силами та за власні кошти або до початку будівельних робіт укласти угоду зі спеціалізованою організацією на виконання всіх робіт по пересаджуванню і догляду до повного приживання, та у будь-якому випадку компенсувати в установленому порядку вартість зелених насаджень, що підлягають знищенню.</w:t>
      </w:r>
    </w:p>
    <w:p w14:paraId="78486E8C"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6.2.13. Видалення (знесення), висадка, пересадження дерев, кущів, газонів і квітників здійснюється у встановленому порядку. При видаленні зелених насаджень в обов'язковому порядку сплачується відновна вартість зелених насаджень, визначена у встановленому порядку.</w:t>
      </w:r>
    </w:p>
    <w:p w14:paraId="0DC5F436"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6.2.14. На території зелених зон забороняється:</w:t>
      </w:r>
    </w:p>
    <w:p w14:paraId="7E367F20"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1) складувати будь-які матеріали;</w:t>
      </w:r>
    </w:p>
    <w:p w14:paraId="0BB7E1B8"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2) влаштовувати звалища сміття, снігу та льоду;</w:t>
      </w:r>
    </w:p>
    <w:p w14:paraId="285B0352" w14:textId="77777777" w:rsidR="00436CD7" w:rsidRPr="00615A42" w:rsidRDefault="00436CD7" w:rsidP="00F05C4A">
      <w:pPr>
        <w:ind w:firstLine="720"/>
        <w:jc w:val="both"/>
        <w:rPr>
          <w:rFonts w:ascii="Bookman Old Style" w:hAnsi="Bookman Old Style"/>
          <w:sz w:val="24"/>
          <w:szCs w:val="24"/>
        </w:rPr>
      </w:pPr>
      <w:r w:rsidRPr="00615A42">
        <w:rPr>
          <w:rFonts w:ascii="Bookman Old Style" w:hAnsi="Bookman Old Style"/>
          <w:sz w:val="24"/>
          <w:szCs w:val="24"/>
        </w:rPr>
        <w:t>3) використовувати роторні снігоочищувальні машини для викидання снігу на зелені насадження. Використання їх для прибирання озеленених вулиць та майданів допускається лише в умовах аварійних ситуацій у разі наявності</w:t>
      </w:r>
      <w:r w:rsidRPr="00615A42">
        <w:rPr>
          <w:rFonts w:ascii="Bookman Old Style" w:hAnsi="Bookman Old Style"/>
          <w:sz w:val="24"/>
          <w:szCs w:val="24"/>
          <w:lang w:val="uk-UA"/>
        </w:rPr>
        <w:t xml:space="preserve"> </w:t>
      </w:r>
      <w:r w:rsidRPr="00615A42">
        <w:rPr>
          <w:rFonts w:ascii="Bookman Old Style" w:hAnsi="Bookman Old Style"/>
          <w:sz w:val="24"/>
          <w:szCs w:val="24"/>
        </w:rPr>
        <w:t>спеці</w:t>
      </w:r>
      <w:r w:rsidR="00F05C4A">
        <w:rPr>
          <w:rFonts w:ascii="Bookman Old Style" w:hAnsi="Bookman Old Style"/>
          <w:sz w:val="24"/>
          <w:szCs w:val="24"/>
        </w:rPr>
        <w:t xml:space="preserve">альних направляючих пристроїв, </w:t>
      </w:r>
      <w:r w:rsidRPr="00615A42">
        <w:rPr>
          <w:rFonts w:ascii="Bookman Old Style" w:hAnsi="Bookman Old Style"/>
          <w:sz w:val="24"/>
          <w:szCs w:val="24"/>
        </w:rPr>
        <w:t>що зменшують пошкодження насаджень під попадання снігу;</w:t>
      </w:r>
    </w:p>
    <w:p w14:paraId="469B3276"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4)</w:t>
      </w:r>
      <w:r w:rsidRPr="00615A42">
        <w:rPr>
          <w:rFonts w:ascii="Bookman Old Style" w:hAnsi="Bookman Old Style"/>
          <w:sz w:val="24"/>
          <w:szCs w:val="24"/>
          <w:lang w:val="uk-UA"/>
        </w:rPr>
        <w:t xml:space="preserve"> </w:t>
      </w:r>
      <w:r w:rsidRPr="00615A42">
        <w:rPr>
          <w:rFonts w:ascii="Bookman Old Style" w:hAnsi="Bookman Old Style"/>
          <w:sz w:val="24"/>
          <w:szCs w:val="24"/>
        </w:rPr>
        <w:t>обладнання без відповідног</w:t>
      </w:r>
      <w:r w:rsidR="00F05C4A">
        <w:rPr>
          <w:rFonts w:ascii="Bookman Old Style" w:hAnsi="Bookman Old Style"/>
          <w:sz w:val="24"/>
          <w:szCs w:val="24"/>
        </w:rPr>
        <w:t xml:space="preserve">о дозволу </w:t>
      </w:r>
      <w:r w:rsidRPr="00615A42">
        <w:rPr>
          <w:rFonts w:ascii="Bookman Old Style" w:hAnsi="Bookman Old Style"/>
          <w:sz w:val="24"/>
          <w:szCs w:val="24"/>
        </w:rPr>
        <w:t>стоянок автотранспорту або розміщати автомашини, мотоцикли, велосипеди інші транспортні засоби, у тому числі якщо це призводить до пошкодження</w:t>
      </w:r>
      <w:r w:rsidRPr="00615A42">
        <w:rPr>
          <w:rFonts w:ascii="Bookman Old Style" w:hAnsi="Bookman Old Style"/>
          <w:sz w:val="24"/>
          <w:szCs w:val="24"/>
          <w:lang w:val="uk-UA"/>
        </w:rPr>
        <w:t xml:space="preserve"> </w:t>
      </w:r>
      <w:r w:rsidRPr="00615A42">
        <w:rPr>
          <w:rFonts w:ascii="Bookman Old Style" w:hAnsi="Bookman Old Style"/>
          <w:sz w:val="24"/>
          <w:szCs w:val="24"/>
        </w:rPr>
        <w:t>зелених насаджень, квітників та газонів;</w:t>
      </w:r>
    </w:p>
    <w:p w14:paraId="4AEBB242"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5) </w:t>
      </w:r>
      <w:r w:rsidR="00F05C4A" w:rsidRPr="00F05C4A">
        <w:rPr>
          <w:rFonts w:ascii="Bookman Old Style" w:hAnsi="Bookman Old Style"/>
          <w:sz w:val="24"/>
          <w:szCs w:val="24"/>
          <w:lang w:val="uk-UA"/>
        </w:rPr>
        <w:t>будь-яке будівництво, у тому числі і павільйонів для торгівлі, розміщення малих форм архітектури без наявності відповідного дозволу</w:t>
      </w:r>
      <w:r w:rsidRPr="00615A42">
        <w:rPr>
          <w:rFonts w:ascii="Bookman Old Style" w:hAnsi="Bookman Old Style"/>
          <w:sz w:val="24"/>
          <w:szCs w:val="24"/>
        </w:rPr>
        <w:t>;</w:t>
      </w:r>
    </w:p>
    <w:p w14:paraId="4F225C33"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 використовувати не за призначенням малі архітектур</w:t>
      </w:r>
      <w:r w:rsidRPr="00615A42">
        <w:rPr>
          <w:rFonts w:ascii="Bookman Old Style" w:hAnsi="Bookman Old Style"/>
          <w:sz w:val="24"/>
          <w:szCs w:val="24"/>
          <w:lang w:val="uk-UA"/>
        </w:rPr>
        <w:t>ні</w:t>
      </w:r>
      <w:r w:rsidRPr="00615A42">
        <w:rPr>
          <w:rFonts w:ascii="Bookman Old Style" w:hAnsi="Bookman Old Style"/>
          <w:sz w:val="24"/>
          <w:szCs w:val="24"/>
        </w:rPr>
        <w:t xml:space="preserve"> форми;</w:t>
      </w:r>
    </w:p>
    <w:p w14:paraId="743802A4"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 влаштовувати місця для зупинки маршрутних транспортних засобів або пасажирські площадки, павільйони очікування на газонах та зелених зонах;</w:t>
      </w:r>
    </w:p>
    <w:p w14:paraId="23CA3FEC"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8) ходити та влаштовувати ігри на газонах, кататися на ковзанах, санчатах, за винятком місць, спеціально для цього відведених і обладнаних;</w:t>
      </w:r>
    </w:p>
    <w:p w14:paraId="2102FB68"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9) випалювати суху рослинність, розпалювати багаття та порушувати інші правила протипожежної безпеки;</w:t>
      </w:r>
    </w:p>
    <w:p w14:paraId="0A7380E1"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10) підвішувати на деревах гамаки, гойдалки, вірьовки для сушіння білизни,</w:t>
      </w:r>
      <w:r w:rsidRPr="00615A42">
        <w:rPr>
          <w:rFonts w:ascii="Bookman Old Style" w:hAnsi="Bookman Old Style"/>
          <w:sz w:val="24"/>
          <w:szCs w:val="24"/>
          <w:lang w:val="uk-UA"/>
        </w:rPr>
        <w:t xml:space="preserve"> </w:t>
      </w:r>
      <w:r w:rsidRPr="00615A42">
        <w:rPr>
          <w:rFonts w:ascii="Bookman Old Style" w:hAnsi="Bookman Old Style"/>
          <w:sz w:val="24"/>
          <w:szCs w:val="24"/>
        </w:rPr>
        <w:t>прикріплювати рекламні щити, електропроводи, електрогірлянди з лампочок та</w:t>
      </w:r>
      <w:r w:rsidRPr="00615A42">
        <w:rPr>
          <w:rFonts w:ascii="Bookman Old Style" w:hAnsi="Bookman Old Style"/>
          <w:sz w:val="24"/>
          <w:szCs w:val="24"/>
          <w:lang w:val="uk-UA"/>
        </w:rPr>
        <w:t xml:space="preserve"> </w:t>
      </w:r>
      <w:r w:rsidRPr="00615A42">
        <w:rPr>
          <w:rFonts w:ascii="Bookman Old Style" w:hAnsi="Bookman Old Style"/>
          <w:sz w:val="24"/>
          <w:szCs w:val="24"/>
        </w:rPr>
        <w:t>інші предмети, якщо вони можуть пошкодити дерево;</w:t>
      </w:r>
    </w:p>
    <w:p w14:paraId="0C23DEC8"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11) добувати з дерев сік, смолу, робити надрізи, надписи, наносити механічні пошкодження;</w:t>
      </w:r>
    </w:p>
    <w:p w14:paraId="5726441F"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12) пошкоджувати зелені насадження будь-яким способом, рвати квіти і ламати дерева та чагарники, витоптувати газони, квітники;</w:t>
      </w:r>
    </w:p>
    <w:p w14:paraId="72102C34"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13) знищувати мурашники, ловити птахів і звірів та стріляти у них;</w:t>
      </w:r>
    </w:p>
    <w:p w14:paraId="717CCA03"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14) засмічувати і засипати водоймища або влаштовувати на них грати та паркани, що перешкоджають доступу громадян до водойм;</w:t>
      </w:r>
    </w:p>
    <w:p w14:paraId="5B5ED07F"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15) висаджувати зелені насадження без погодження з балансоутримувачем території, власниками підземних комунікацій та інспектора з благоустрою виконавчого комітету </w:t>
      </w:r>
      <w:r w:rsidRPr="00615A42">
        <w:rPr>
          <w:rFonts w:ascii="Bookman Old Style" w:hAnsi="Bookman Old Style"/>
          <w:sz w:val="24"/>
          <w:szCs w:val="24"/>
          <w:lang w:val="uk-UA"/>
        </w:rPr>
        <w:t xml:space="preserve">Пристоличної сільської </w:t>
      </w:r>
      <w:r w:rsidRPr="00615A42">
        <w:rPr>
          <w:rFonts w:ascii="Bookman Old Style" w:hAnsi="Bookman Old Style"/>
          <w:sz w:val="24"/>
          <w:szCs w:val="24"/>
        </w:rPr>
        <w:t>ради.;</w:t>
      </w:r>
    </w:p>
    <w:p w14:paraId="5F717845"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16)</w:t>
      </w:r>
      <w:r w:rsidR="00A25628" w:rsidRPr="00615A42">
        <w:rPr>
          <w:rFonts w:ascii="Bookman Old Style" w:hAnsi="Bookman Old Style"/>
          <w:sz w:val="24"/>
          <w:szCs w:val="24"/>
        </w:rPr>
        <w:t xml:space="preserve"> </w:t>
      </w:r>
      <w:r w:rsidRPr="00615A42">
        <w:rPr>
          <w:rFonts w:ascii="Bookman Old Style" w:hAnsi="Bookman Old Style"/>
          <w:sz w:val="24"/>
          <w:szCs w:val="24"/>
        </w:rPr>
        <w:t>заправляти, ремонтувати автотранспортні засоби і механізми на</w:t>
      </w:r>
      <w:r w:rsidRPr="00615A42">
        <w:rPr>
          <w:rFonts w:ascii="Bookman Old Style" w:hAnsi="Bookman Old Style"/>
          <w:sz w:val="24"/>
          <w:szCs w:val="24"/>
        </w:rPr>
        <w:br/>
        <w:t xml:space="preserve">прибудинкових територіях, газонах, берегах рік і заток, озер, </w:t>
      </w:r>
      <w:proofErr w:type="gramStart"/>
      <w:r w:rsidRPr="00615A42">
        <w:rPr>
          <w:rFonts w:ascii="Bookman Old Style" w:hAnsi="Bookman Old Style"/>
          <w:sz w:val="24"/>
          <w:szCs w:val="24"/>
        </w:rPr>
        <w:t>у парках</w:t>
      </w:r>
      <w:proofErr w:type="gramEnd"/>
      <w:r w:rsidRPr="00615A42">
        <w:rPr>
          <w:rFonts w:ascii="Bookman Old Style" w:hAnsi="Bookman Old Style"/>
          <w:sz w:val="24"/>
          <w:szCs w:val="24"/>
        </w:rPr>
        <w:t xml:space="preserve"> та скверах,</w:t>
      </w:r>
      <w:r w:rsidR="00F05C4A">
        <w:rPr>
          <w:rFonts w:ascii="Bookman Old Style" w:hAnsi="Bookman Old Style"/>
          <w:sz w:val="24"/>
          <w:szCs w:val="24"/>
          <w:lang w:val="uk-UA"/>
        </w:rPr>
        <w:t xml:space="preserve"> </w:t>
      </w:r>
      <w:r w:rsidRPr="00615A42">
        <w:rPr>
          <w:rFonts w:ascii="Bookman Old Style" w:hAnsi="Bookman Old Style"/>
          <w:sz w:val="24"/>
          <w:szCs w:val="24"/>
        </w:rPr>
        <w:t>інших зелених зонах;</w:t>
      </w:r>
    </w:p>
    <w:p w14:paraId="1F1FCAA2" w14:textId="77777777" w:rsidR="00436CD7"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17) збирати квіти, плоди, насіння та інші частини об'єктів рослинного світу, які виростають у місцях загального користування;</w:t>
      </w:r>
    </w:p>
    <w:p w14:paraId="21AD5AFB" w14:textId="77777777" w:rsidR="00436CD7" w:rsidRPr="00615A42" w:rsidRDefault="00F05C4A" w:rsidP="00F05C4A">
      <w:pPr>
        <w:ind w:firstLine="720"/>
        <w:jc w:val="both"/>
        <w:rPr>
          <w:rFonts w:ascii="Bookman Old Style" w:hAnsi="Bookman Old Style"/>
          <w:sz w:val="24"/>
          <w:szCs w:val="24"/>
        </w:rPr>
      </w:pPr>
      <w:r>
        <w:rPr>
          <w:rFonts w:ascii="Bookman Old Style" w:hAnsi="Bookman Old Style"/>
          <w:sz w:val="24"/>
          <w:szCs w:val="24"/>
          <w:lang w:val="uk-UA"/>
        </w:rPr>
        <w:t xml:space="preserve">18) </w:t>
      </w:r>
      <w:r w:rsidR="00436CD7" w:rsidRPr="00615A42">
        <w:rPr>
          <w:rFonts w:ascii="Bookman Old Style" w:hAnsi="Bookman Old Style"/>
          <w:sz w:val="24"/>
          <w:szCs w:val="24"/>
        </w:rPr>
        <w:t>зносити, пересаджувати зелені насадження без отримання відповідного дозволу, ордеру на порушення благоустрою та без додержання встановленого порядку.</w:t>
      </w:r>
    </w:p>
    <w:p w14:paraId="12881685" w14:textId="25748E3B"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6.2.15. Відповідальність за збереження зелених насаджень, догляд за ними, </w:t>
      </w:r>
      <w:ins w:id="10" w:author="Garbuz Maksym 5UA" w:date="2021-09-08T16:37:00Z">
        <w:r w:rsidR="00346602" w:rsidRPr="00AA3130">
          <w:rPr>
            <w:rFonts w:ascii="Bookman Old Style" w:hAnsi="Bookman Old Style"/>
            <w:sz w:val="24"/>
            <w:szCs w:val="24"/>
            <w:highlight w:val="yellow"/>
            <w:lang w:val="uk-UA"/>
            <w:rPrChange w:id="11" w:author="Garbuz Maksym 5UA" w:date="2021-09-08T16:38:00Z">
              <w:rPr>
                <w:rFonts w:ascii="Bookman Old Style" w:hAnsi="Bookman Old Style"/>
                <w:sz w:val="24"/>
                <w:szCs w:val="24"/>
                <w:lang w:val="uk-UA"/>
              </w:rPr>
            </w:rPrChange>
          </w:rPr>
          <w:t xml:space="preserve">кронування або видалення </w:t>
        </w:r>
        <w:r w:rsidR="00AA3130" w:rsidRPr="00AA3130">
          <w:rPr>
            <w:rFonts w:ascii="Bookman Old Style" w:hAnsi="Bookman Old Style"/>
            <w:sz w:val="24"/>
            <w:szCs w:val="24"/>
            <w:highlight w:val="yellow"/>
            <w:lang w:val="uk-UA"/>
            <w:rPrChange w:id="12" w:author="Garbuz Maksym 5UA" w:date="2021-09-08T16:38:00Z">
              <w:rPr>
                <w:rFonts w:ascii="Bookman Old Style" w:hAnsi="Bookman Old Style"/>
                <w:sz w:val="24"/>
                <w:szCs w:val="24"/>
                <w:lang w:val="uk-UA"/>
              </w:rPr>
            </w:rPrChange>
          </w:rPr>
          <w:t xml:space="preserve">високорослих дерев в охоронних зонах </w:t>
        </w:r>
      </w:ins>
      <w:ins w:id="13" w:author="Garbuz Maksym 5UA" w:date="2021-09-08T16:38:00Z">
        <w:r w:rsidR="00AA3130" w:rsidRPr="00AA3130">
          <w:rPr>
            <w:rFonts w:ascii="Bookman Old Style" w:hAnsi="Bookman Old Style"/>
            <w:sz w:val="24"/>
            <w:szCs w:val="24"/>
            <w:highlight w:val="yellow"/>
            <w:lang w:val="uk-UA"/>
            <w:rPrChange w:id="14" w:author="Garbuz Maksym 5UA" w:date="2021-09-08T16:38:00Z">
              <w:rPr>
                <w:rFonts w:ascii="Bookman Old Style" w:hAnsi="Bookman Old Style"/>
                <w:sz w:val="24"/>
                <w:szCs w:val="24"/>
                <w:lang w:val="uk-UA"/>
              </w:rPr>
            </w:rPrChange>
          </w:rPr>
          <w:t>повітряних ліній електропередач,</w:t>
        </w:r>
        <w:r w:rsidR="00AA3130">
          <w:rPr>
            <w:rFonts w:ascii="Bookman Old Style" w:hAnsi="Bookman Old Style"/>
            <w:sz w:val="24"/>
            <w:szCs w:val="24"/>
            <w:lang w:val="uk-UA"/>
          </w:rPr>
          <w:t xml:space="preserve"> </w:t>
        </w:r>
      </w:ins>
      <w:r w:rsidRPr="00615A42">
        <w:rPr>
          <w:rFonts w:ascii="Bookman Old Style" w:hAnsi="Bookman Old Style"/>
          <w:sz w:val="24"/>
          <w:szCs w:val="24"/>
        </w:rPr>
        <w:t>видалення сухостійних, пошкоджених хворобами та шкідниками зелених насаджень, знищення бур'янів покладається на:</w:t>
      </w:r>
    </w:p>
    <w:p w14:paraId="09D49CCC"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1)</w:t>
      </w:r>
      <w:r w:rsidR="00A25628" w:rsidRPr="00615A42">
        <w:rPr>
          <w:rFonts w:ascii="Bookman Old Style" w:hAnsi="Bookman Old Style"/>
          <w:sz w:val="24"/>
          <w:szCs w:val="24"/>
        </w:rPr>
        <w:t xml:space="preserve"> </w:t>
      </w:r>
      <w:r w:rsidRPr="00615A42">
        <w:rPr>
          <w:rFonts w:ascii="Bookman Old Style" w:hAnsi="Bookman Old Style"/>
          <w:sz w:val="24"/>
          <w:szCs w:val="24"/>
        </w:rPr>
        <w:t>щодо насаджень, що належать до комунальної власності, - на</w:t>
      </w:r>
      <w:r w:rsidRPr="00615A42">
        <w:rPr>
          <w:rFonts w:ascii="Bookman Old Style" w:hAnsi="Bookman Old Style"/>
          <w:sz w:val="24"/>
          <w:szCs w:val="24"/>
          <w:lang w:val="uk-UA"/>
        </w:rPr>
        <w:t xml:space="preserve"> </w:t>
      </w:r>
      <w:r w:rsidRPr="00615A42">
        <w:rPr>
          <w:rFonts w:ascii="Bookman Old Style" w:hAnsi="Bookman Old Style"/>
          <w:sz w:val="24"/>
          <w:szCs w:val="24"/>
        </w:rPr>
        <w:t>викон</w:t>
      </w:r>
      <w:r w:rsidR="00F05C4A">
        <w:rPr>
          <w:rFonts w:ascii="Bookman Old Style" w:hAnsi="Bookman Old Style"/>
          <w:sz w:val="24"/>
          <w:szCs w:val="24"/>
          <w:lang w:val="uk-UA"/>
        </w:rPr>
        <w:t>авчий комітет</w:t>
      </w:r>
      <w:r w:rsidRPr="00615A42">
        <w:rPr>
          <w:rFonts w:ascii="Bookman Old Style" w:hAnsi="Bookman Old Style"/>
          <w:sz w:val="24"/>
          <w:szCs w:val="24"/>
        </w:rPr>
        <w:t xml:space="preserve"> </w:t>
      </w:r>
      <w:r w:rsidRPr="00615A42">
        <w:rPr>
          <w:rFonts w:ascii="Bookman Old Style" w:hAnsi="Bookman Old Style"/>
          <w:sz w:val="24"/>
          <w:szCs w:val="24"/>
          <w:lang w:val="uk-UA"/>
        </w:rPr>
        <w:t xml:space="preserve">Пристоличної сільської </w:t>
      </w:r>
      <w:r w:rsidR="00F05C4A">
        <w:rPr>
          <w:rFonts w:ascii="Bookman Old Style" w:hAnsi="Bookman Old Style"/>
          <w:sz w:val="24"/>
          <w:szCs w:val="24"/>
        </w:rPr>
        <w:t>ради</w:t>
      </w:r>
      <w:r w:rsidRPr="00615A42">
        <w:rPr>
          <w:rFonts w:ascii="Bookman Old Style" w:hAnsi="Bookman Old Style"/>
          <w:sz w:val="24"/>
          <w:szCs w:val="24"/>
        </w:rPr>
        <w:t>;</w:t>
      </w:r>
    </w:p>
    <w:p w14:paraId="3C900597"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2) на вулицях перед будівлями</w:t>
      </w:r>
      <w:r w:rsidR="00926AA0">
        <w:rPr>
          <w:rFonts w:ascii="Bookman Old Style" w:hAnsi="Bookman Old Style"/>
          <w:sz w:val="24"/>
          <w:szCs w:val="24"/>
          <w:lang w:val="uk-UA"/>
        </w:rPr>
        <w:t xml:space="preserve"> (багатоквартирними будинками, домоволодіннями, об’єктами нерухомого майна)</w:t>
      </w:r>
      <w:r w:rsidRPr="00615A42">
        <w:rPr>
          <w:rFonts w:ascii="Bookman Old Style" w:hAnsi="Bookman Old Style"/>
          <w:sz w:val="24"/>
          <w:szCs w:val="24"/>
        </w:rPr>
        <w:t xml:space="preserve"> до проїзної частини, всередині квартальних насаджень та насаджень населеного пункту - на балансоутримувачів житлових, громадських, промислових будівель та споруд, а також на балансоутримувачів будівель підприємств побуту, підприємств з обслуговування громадян, торгівлі, закладів освіти, охорони здоров'я, громадян</w:t>
      </w:r>
      <w:r w:rsidRPr="00615A42">
        <w:rPr>
          <w:rFonts w:ascii="Bookman Old Style" w:hAnsi="Bookman Old Style"/>
          <w:sz w:val="24"/>
          <w:szCs w:val="24"/>
          <w:lang w:val="uk-UA"/>
        </w:rPr>
        <w:t xml:space="preserve">, співвласників багатоквартирних будинків </w:t>
      </w:r>
      <w:r w:rsidRPr="00615A42">
        <w:rPr>
          <w:rFonts w:ascii="Bookman Old Style" w:hAnsi="Bookman Old Style"/>
          <w:sz w:val="24"/>
          <w:szCs w:val="24"/>
        </w:rPr>
        <w:t>за якими закріплені прибудинкові території</w:t>
      </w:r>
      <w:r w:rsidRPr="00615A42">
        <w:rPr>
          <w:rFonts w:ascii="Bookman Old Style" w:hAnsi="Bookman Old Style"/>
          <w:sz w:val="24"/>
          <w:szCs w:val="24"/>
          <w:lang w:val="uk-UA"/>
        </w:rPr>
        <w:t>,</w:t>
      </w:r>
      <w:r w:rsidRPr="00615A42">
        <w:rPr>
          <w:rFonts w:ascii="Bookman Old Style" w:hAnsi="Bookman Old Style"/>
          <w:sz w:val="24"/>
          <w:szCs w:val="24"/>
        </w:rPr>
        <w:t xml:space="preserve"> які розташовані на території житлової та індивідуальної садибної забудови;</w:t>
      </w:r>
    </w:p>
    <w:p w14:paraId="7C3356A1"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3) на територіях підприємств, а також на прилеглих до них ділянках і санітарно-захисних зонах - на ці підприємства;</w:t>
      </w:r>
    </w:p>
    <w:p w14:paraId="588F6A74"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4) на територіях, відведених під будівництв</w:t>
      </w:r>
      <w:r w:rsidR="00F05C4A">
        <w:rPr>
          <w:rFonts w:ascii="Bookman Old Style" w:hAnsi="Bookman Old Style"/>
          <w:sz w:val="24"/>
          <w:szCs w:val="24"/>
        </w:rPr>
        <w:t xml:space="preserve">о та прилеглих до них </w:t>
      </w:r>
      <w:proofErr w:type="gramStart"/>
      <w:r w:rsidR="00F05C4A">
        <w:rPr>
          <w:rFonts w:ascii="Bookman Old Style" w:hAnsi="Bookman Old Style"/>
          <w:sz w:val="24"/>
          <w:szCs w:val="24"/>
        </w:rPr>
        <w:t>ділянок,-</w:t>
      </w:r>
      <w:proofErr w:type="gramEnd"/>
      <w:r w:rsidR="00F05C4A">
        <w:rPr>
          <w:rFonts w:ascii="Bookman Old Style" w:hAnsi="Bookman Old Style"/>
          <w:sz w:val="24"/>
          <w:szCs w:val="24"/>
        </w:rPr>
        <w:t xml:space="preserve"> </w:t>
      </w:r>
      <w:r w:rsidRPr="00615A42">
        <w:rPr>
          <w:rFonts w:ascii="Bookman Old Style" w:hAnsi="Bookman Old Style"/>
          <w:sz w:val="24"/>
          <w:szCs w:val="24"/>
        </w:rPr>
        <w:t>з дня початку робіт - на замовників будівництва;</w:t>
      </w:r>
    </w:p>
    <w:p w14:paraId="10F3C9AC"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5) на пустирях, берегах водоймищ та річок - на підприємства, згідно з</w:t>
      </w:r>
      <w:r w:rsidRPr="00615A42">
        <w:rPr>
          <w:rFonts w:ascii="Bookman Old Style" w:hAnsi="Bookman Old Style"/>
          <w:sz w:val="24"/>
          <w:szCs w:val="24"/>
          <w:lang w:val="uk-UA"/>
        </w:rPr>
        <w:t xml:space="preserve"> </w:t>
      </w:r>
      <w:r w:rsidRPr="00615A42">
        <w:rPr>
          <w:rFonts w:ascii="Bookman Old Style" w:hAnsi="Bookman Old Style"/>
          <w:sz w:val="24"/>
          <w:szCs w:val="24"/>
        </w:rPr>
        <w:t>рішеннями викон</w:t>
      </w:r>
      <w:r w:rsidR="00F05C4A">
        <w:rPr>
          <w:rFonts w:ascii="Bookman Old Style" w:hAnsi="Bookman Old Style"/>
          <w:sz w:val="24"/>
          <w:szCs w:val="24"/>
          <w:lang w:val="uk-UA"/>
        </w:rPr>
        <w:t xml:space="preserve">авчого </w:t>
      </w:r>
      <w:r w:rsidRPr="00615A42">
        <w:rPr>
          <w:rFonts w:ascii="Bookman Old Style" w:hAnsi="Bookman Old Style"/>
          <w:sz w:val="24"/>
          <w:szCs w:val="24"/>
        </w:rPr>
        <w:t>к</w:t>
      </w:r>
      <w:r w:rsidR="00F05C4A">
        <w:rPr>
          <w:rFonts w:ascii="Bookman Old Style" w:hAnsi="Bookman Old Style"/>
          <w:sz w:val="24"/>
          <w:szCs w:val="24"/>
          <w:lang w:val="uk-UA"/>
        </w:rPr>
        <w:t>омітету</w:t>
      </w:r>
      <w:r w:rsidRPr="00615A42">
        <w:rPr>
          <w:rFonts w:ascii="Bookman Old Style" w:hAnsi="Bookman Old Style"/>
          <w:sz w:val="24"/>
          <w:szCs w:val="24"/>
          <w:lang w:val="uk-UA"/>
        </w:rPr>
        <w:t xml:space="preserve"> Пристоличної сільської </w:t>
      </w:r>
      <w:r w:rsidR="00F05C4A">
        <w:rPr>
          <w:rFonts w:ascii="Bookman Old Style" w:hAnsi="Bookman Old Style"/>
          <w:sz w:val="24"/>
          <w:szCs w:val="24"/>
        </w:rPr>
        <w:t>ради</w:t>
      </w:r>
      <w:r w:rsidRPr="00615A42">
        <w:rPr>
          <w:rFonts w:ascii="Bookman Old Style" w:hAnsi="Bookman Old Style"/>
          <w:sz w:val="24"/>
          <w:szCs w:val="24"/>
        </w:rPr>
        <w:t>;</w:t>
      </w:r>
    </w:p>
    <w:p w14:paraId="738C83AE" w14:textId="77777777" w:rsidR="00F35F44" w:rsidRDefault="00436CD7" w:rsidP="00F35F44">
      <w:pPr>
        <w:ind w:firstLine="720"/>
        <w:jc w:val="both"/>
        <w:rPr>
          <w:rFonts w:ascii="Bookman Old Style" w:hAnsi="Bookman Old Style"/>
          <w:sz w:val="24"/>
          <w:szCs w:val="24"/>
        </w:rPr>
      </w:pPr>
      <w:r w:rsidRPr="00615A42">
        <w:rPr>
          <w:rFonts w:ascii="Bookman Old Style" w:hAnsi="Bookman Old Style"/>
          <w:sz w:val="24"/>
          <w:szCs w:val="24"/>
        </w:rPr>
        <w:t>6) на приватних садибах та прилеглих ділянках - н</w:t>
      </w:r>
      <w:r w:rsidR="00F35F44">
        <w:rPr>
          <w:rFonts w:ascii="Bookman Old Style" w:hAnsi="Bookman Old Style"/>
          <w:sz w:val="24"/>
          <w:szCs w:val="24"/>
        </w:rPr>
        <w:t>а їх власників та користувачів.</w:t>
      </w:r>
    </w:p>
    <w:p w14:paraId="70A48CE4" w14:textId="77777777" w:rsidR="00436CD7" w:rsidRPr="00F35F44" w:rsidRDefault="00436CD7" w:rsidP="00F35F44">
      <w:pPr>
        <w:ind w:firstLine="720"/>
        <w:jc w:val="both"/>
        <w:rPr>
          <w:rFonts w:ascii="Bookman Old Style" w:hAnsi="Bookman Old Style"/>
          <w:sz w:val="24"/>
          <w:szCs w:val="24"/>
        </w:rPr>
      </w:pPr>
      <w:r w:rsidRPr="00F35F44">
        <w:rPr>
          <w:rFonts w:ascii="Bookman Old Style" w:hAnsi="Bookman Old Style"/>
          <w:sz w:val="24"/>
          <w:szCs w:val="24"/>
        </w:rPr>
        <w:t>6.3.</w:t>
      </w:r>
      <w:r w:rsidRPr="00F35F44">
        <w:rPr>
          <w:rFonts w:ascii="Bookman Old Style" w:hAnsi="Bookman Old Style"/>
          <w:sz w:val="24"/>
          <w:szCs w:val="24"/>
          <w:lang w:val="uk-UA"/>
        </w:rPr>
        <w:tab/>
      </w:r>
      <w:r w:rsidRPr="00F35F44">
        <w:rPr>
          <w:rFonts w:ascii="Bookman Old Style" w:hAnsi="Bookman Old Style"/>
          <w:sz w:val="24"/>
          <w:szCs w:val="24"/>
        </w:rPr>
        <w:t>Порядок утримання</w:t>
      </w:r>
      <w:r w:rsidR="00F05C4A" w:rsidRPr="00F35F44">
        <w:rPr>
          <w:rFonts w:ascii="Bookman Old Style" w:hAnsi="Bookman Old Style"/>
          <w:sz w:val="24"/>
          <w:szCs w:val="24"/>
        </w:rPr>
        <w:t xml:space="preserve"> будинків та споруд, їх фасадів</w:t>
      </w:r>
    </w:p>
    <w:p w14:paraId="73BDE935" w14:textId="77777777" w:rsidR="00436CD7" w:rsidRPr="00615A42" w:rsidRDefault="00436CD7" w:rsidP="00436CD7">
      <w:pPr>
        <w:ind w:firstLine="720"/>
        <w:jc w:val="both"/>
        <w:rPr>
          <w:rFonts w:ascii="Bookman Old Style" w:hAnsi="Bookman Old Style"/>
          <w:sz w:val="24"/>
          <w:szCs w:val="24"/>
        </w:rPr>
      </w:pPr>
      <w:r w:rsidRPr="00D133AF">
        <w:rPr>
          <w:rFonts w:ascii="Bookman Old Style" w:hAnsi="Bookman Old Style"/>
          <w:sz w:val="24"/>
          <w:szCs w:val="24"/>
        </w:rPr>
        <w:t>6.3.1. Порядок утримання будинків та споруд, їх фасадів здійснюється відп</w:t>
      </w:r>
      <w:r w:rsidR="00F05C4A" w:rsidRPr="00D133AF">
        <w:rPr>
          <w:rFonts w:ascii="Bookman Old Style" w:hAnsi="Bookman Old Style"/>
          <w:sz w:val="24"/>
          <w:szCs w:val="24"/>
        </w:rPr>
        <w:t xml:space="preserve">овідно до вимог Закону України </w:t>
      </w:r>
      <w:r w:rsidR="00F05C4A" w:rsidRPr="00D133AF">
        <w:rPr>
          <w:rFonts w:ascii="Bookman Old Style" w:hAnsi="Bookman Old Style"/>
          <w:sz w:val="24"/>
          <w:szCs w:val="24"/>
          <w:lang w:val="uk-UA"/>
        </w:rPr>
        <w:t>«</w:t>
      </w:r>
      <w:r w:rsidR="00F05C4A" w:rsidRPr="00D133AF">
        <w:rPr>
          <w:rFonts w:ascii="Bookman Old Style" w:hAnsi="Bookman Old Style"/>
          <w:sz w:val="24"/>
          <w:szCs w:val="24"/>
        </w:rPr>
        <w:t>Про охорону культурної спадщини</w:t>
      </w:r>
      <w:r w:rsidR="00F05C4A" w:rsidRPr="00D133AF">
        <w:rPr>
          <w:rFonts w:ascii="Bookman Old Style" w:hAnsi="Bookman Old Style"/>
          <w:sz w:val="24"/>
          <w:szCs w:val="24"/>
          <w:lang w:val="uk-UA"/>
        </w:rPr>
        <w:t>»</w:t>
      </w:r>
      <w:r w:rsidR="00F05C4A" w:rsidRPr="00D133AF">
        <w:rPr>
          <w:rFonts w:ascii="Bookman Old Style" w:hAnsi="Bookman Old Style"/>
          <w:sz w:val="24"/>
          <w:szCs w:val="24"/>
        </w:rPr>
        <w:t xml:space="preserve">, ДБН </w:t>
      </w:r>
      <w:r w:rsidR="00D133AF" w:rsidRPr="00D133AF">
        <w:rPr>
          <w:rFonts w:ascii="Bookman Old Style" w:hAnsi="Bookman Old Style"/>
          <w:sz w:val="24"/>
          <w:szCs w:val="24"/>
        </w:rPr>
        <w:t>А.2.2-3-20</w:t>
      </w:r>
      <w:r w:rsidR="00D133AF" w:rsidRPr="00D133AF">
        <w:rPr>
          <w:rFonts w:ascii="Bookman Old Style" w:hAnsi="Bookman Old Style"/>
          <w:sz w:val="24"/>
          <w:szCs w:val="24"/>
          <w:lang w:val="uk-UA"/>
        </w:rPr>
        <w:t>1</w:t>
      </w:r>
      <w:r w:rsidR="00F05C4A" w:rsidRPr="00D133AF">
        <w:rPr>
          <w:rFonts w:ascii="Bookman Old Style" w:hAnsi="Bookman Old Style"/>
          <w:sz w:val="24"/>
          <w:szCs w:val="24"/>
        </w:rPr>
        <w:t>4</w:t>
      </w:r>
      <w:r w:rsidR="00F05C4A" w:rsidRPr="00D133AF">
        <w:rPr>
          <w:rFonts w:ascii="Bookman Old Style" w:hAnsi="Bookman Old Style"/>
          <w:sz w:val="24"/>
          <w:szCs w:val="24"/>
          <w:lang w:val="uk-UA"/>
        </w:rPr>
        <w:t xml:space="preserve"> «</w:t>
      </w:r>
      <w:r w:rsidR="00D133AF" w:rsidRPr="00D133AF">
        <w:rPr>
          <w:rFonts w:ascii="Bookman Old Style" w:hAnsi="Bookman Old Style"/>
          <w:sz w:val="24"/>
          <w:szCs w:val="24"/>
        </w:rPr>
        <w:t>Склад</w:t>
      </w:r>
      <w:r w:rsidR="00D133AF" w:rsidRPr="00D133AF">
        <w:rPr>
          <w:rFonts w:ascii="Bookman Old Style" w:hAnsi="Bookman Old Style"/>
          <w:sz w:val="24"/>
          <w:szCs w:val="24"/>
          <w:lang w:val="uk-UA"/>
        </w:rPr>
        <w:t xml:space="preserve"> та зміст</w:t>
      </w:r>
      <w:r w:rsidRPr="00D133AF">
        <w:rPr>
          <w:rFonts w:ascii="Bookman Old Style" w:hAnsi="Bookman Old Style"/>
          <w:sz w:val="24"/>
          <w:szCs w:val="24"/>
        </w:rPr>
        <w:t xml:space="preserve"> проектної </w:t>
      </w:r>
      <w:r w:rsidR="00D133AF" w:rsidRPr="00D133AF">
        <w:rPr>
          <w:rFonts w:ascii="Bookman Old Style" w:hAnsi="Bookman Old Style"/>
          <w:sz w:val="24"/>
          <w:szCs w:val="24"/>
        </w:rPr>
        <w:t xml:space="preserve">документації </w:t>
      </w:r>
      <w:r w:rsidR="00D133AF" w:rsidRPr="00D133AF">
        <w:rPr>
          <w:rFonts w:ascii="Bookman Old Style" w:hAnsi="Bookman Old Style"/>
          <w:sz w:val="24"/>
          <w:szCs w:val="24"/>
          <w:lang w:val="uk-UA"/>
        </w:rPr>
        <w:t>на</w:t>
      </w:r>
      <w:r w:rsidR="00D133AF" w:rsidRPr="00D133AF">
        <w:rPr>
          <w:rFonts w:ascii="Bookman Old Style" w:hAnsi="Bookman Old Style"/>
          <w:sz w:val="24"/>
          <w:szCs w:val="24"/>
        </w:rPr>
        <w:t xml:space="preserve"> будівництв</w:t>
      </w:r>
      <w:r w:rsidR="00D133AF" w:rsidRPr="00D133AF">
        <w:rPr>
          <w:rFonts w:ascii="Bookman Old Style" w:hAnsi="Bookman Old Style"/>
          <w:sz w:val="24"/>
          <w:szCs w:val="24"/>
          <w:lang w:val="uk-UA"/>
        </w:rPr>
        <w:t>о</w:t>
      </w:r>
      <w:r w:rsidR="00F05C4A" w:rsidRPr="00D133AF">
        <w:rPr>
          <w:rFonts w:ascii="Bookman Old Style" w:hAnsi="Bookman Old Style"/>
          <w:sz w:val="24"/>
          <w:szCs w:val="24"/>
          <w:lang w:val="uk-UA"/>
        </w:rPr>
        <w:t>»</w:t>
      </w:r>
      <w:r w:rsidR="00F05C4A" w:rsidRPr="00D133AF">
        <w:rPr>
          <w:rFonts w:ascii="Bookman Old Style" w:hAnsi="Bookman Old Style"/>
          <w:sz w:val="24"/>
          <w:szCs w:val="24"/>
        </w:rPr>
        <w:t xml:space="preserve"> </w:t>
      </w:r>
      <w:r w:rsidRPr="00D133AF">
        <w:rPr>
          <w:rFonts w:ascii="Bookman Old Style" w:hAnsi="Bookman Old Style"/>
          <w:sz w:val="24"/>
          <w:szCs w:val="24"/>
        </w:rPr>
        <w:t>та інших нормативних актів.</w:t>
      </w:r>
    </w:p>
    <w:p w14:paraId="57A88320"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6.3.2. Вимоги щодо порядку утримання будинків та споруд, їх фасадів є обов'язковими для всіх замовників будівельних робіт, які здійснюють ремонтні або будівельні роботи по фасадах.</w:t>
      </w:r>
    </w:p>
    <w:p w14:paraId="76BB399D"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6.3.3. Всі види проектних робіт на території населеного пункту здійснюються згідно з діючою містобудівною документацією, державними нормами будівельного і технологічного проектування, державними стандартами, нормами та Правилами забудови населеного пункту.</w:t>
      </w:r>
    </w:p>
    <w:p w14:paraId="079E37D2" w14:textId="77777777" w:rsidR="00436CD7" w:rsidRPr="00F05C4A" w:rsidRDefault="00436CD7" w:rsidP="00436CD7">
      <w:pPr>
        <w:ind w:firstLine="720"/>
        <w:jc w:val="both"/>
        <w:rPr>
          <w:rFonts w:ascii="Bookman Old Style" w:hAnsi="Bookman Old Style"/>
          <w:sz w:val="24"/>
          <w:szCs w:val="24"/>
        </w:rPr>
      </w:pPr>
      <w:r w:rsidRPr="00D133AF">
        <w:rPr>
          <w:rFonts w:ascii="Bookman Old Style" w:hAnsi="Bookman Old Style"/>
          <w:sz w:val="24"/>
          <w:szCs w:val="24"/>
        </w:rPr>
        <w:t>6.3.4. Всі ремонтні, реставраційні, відновлювальні або будівельні роботи по фасадах здійснюються за проектами, узгодженими та затвер</w:t>
      </w:r>
      <w:r w:rsidR="00F05C4A" w:rsidRPr="00D133AF">
        <w:rPr>
          <w:rFonts w:ascii="Bookman Old Style" w:hAnsi="Bookman Old Style"/>
          <w:sz w:val="24"/>
          <w:szCs w:val="24"/>
        </w:rPr>
        <w:t xml:space="preserve">дженими </w:t>
      </w:r>
      <w:proofErr w:type="gramStart"/>
      <w:r w:rsidR="00F05C4A" w:rsidRPr="00D133AF">
        <w:rPr>
          <w:rFonts w:ascii="Bookman Old Style" w:hAnsi="Bookman Old Style"/>
          <w:sz w:val="24"/>
          <w:szCs w:val="24"/>
        </w:rPr>
        <w:t>у порядку</w:t>
      </w:r>
      <w:proofErr w:type="gramEnd"/>
      <w:r w:rsidR="00F05C4A" w:rsidRPr="00D133AF">
        <w:rPr>
          <w:rFonts w:ascii="Bookman Old Style" w:hAnsi="Bookman Old Style"/>
          <w:sz w:val="24"/>
          <w:szCs w:val="24"/>
        </w:rPr>
        <w:t>, визначеному</w:t>
      </w:r>
      <w:r w:rsidRPr="00D133AF">
        <w:rPr>
          <w:rFonts w:ascii="Bookman Old Style" w:hAnsi="Bookman Old Style"/>
          <w:sz w:val="24"/>
          <w:szCs w:val="24"/>
        </w:rPr>
        <w:t xml:space="preserve"> Закон</w:t>
      </w:r>
      <w:r w:rsidR="00F05C4A" w:rsidRPr="00D133AF">
        <w:rPr>
          <w:rFonts w:ascii="Bookman Old Style" w:hAnsi="Bookman Old Style"/>
          <w:sz w:val="24"/>
          <w:szCs w:val="24"/>
          <w:lang w:val="uk-UA"/>
        </w:rPr>
        <w:t>ом</w:t>
      </w:r>
      <w:r w:rsidRPr="00D133AF">
        <w:rPr>
          <w:rFonts w:ascii="Bookman Old Style" w:hAnsi="Bookman Old Style"/>
          <w:sz w:val="24"/>
          <w:szCs w:val="24"/>
        </w:rPr>
        <w:t xml:space="preserve"> України «Про основи міс</w:t>
      </w:r>
      <w:r w:rsidR="00F05C4A" w:rsidRPr="00D133AF">
        <w:rPr>
          <w:rFonts w:ascii="Bookman Old Style" w:hAnsi="Bookman Old Style"/>
          <w:sz w:val="24"/>
          <w:szCs w:val="24"/>
        </w:rPr>
        <w:t xml:space="preserve">тобудування», ДБН </w:t>
      </w:r>
      <w:r w:rsidR="00D133AF" w:rsidRPr="00D133AF">
        <w:rPr>
          <w:rFonts w:ascii="Bookman Old Style" w:hAnsi="Bookman Old Style"/>
          <w:sz w:val="24"/>
          <w:szCs w:val="24"/>
        </w:rPr>
        <w:t>А.2.2-3-20</w:t>
      </w:r>
      <w:r w:rsidR="00D133AF" w:rsidRPr="00D133AF">
        <w:rPr>
          <w:rFonts w:ascii="Bookman Old Style" w:hAnsi="Bookman Old Style"/>
          <w:sz w:val="24"/>
          <w:szCs w:val="24"/>
          <w:lang w:val="uk-UA"/>
        </w:rPr>
        <w:t>1</w:t>
      </w:r>
      <w:r w:rsidR="00D133AF" w:rsidRPr="00D133AF">
        <w:rPr>
          <w:rFonts w:ascii="Bookman Old Style" w:hAnsi="Bookman Old Style"/>
          <w:sz w:val="24"/>
          <w:szCs w:val="24"/>
        </w:rPr>
        <w:t>4</w:t>
      </w:r>
      <w:r w:rsidR="00D133AF" w:rsidRPr="00D133AF">
        <w:rPr>
          <w:rFonts w:ascii="Bookman Old Style" w:hAnsi="Bookman Old Style"/>
          <w:sz w:val="24"/>
          <w:szCs w:val="24"/>
          <w:lang w:val="uk-UA"/>
        </w:rPr>
        <w:t xml:space="preserve"> «</w:t>
      </w:r>
      <w:r w:rsidR="00D133AF" w:rsidRPr="00D133AF">
        <w:rPr>
          <w:rFonts w:ascii="Bookman Old Style" w:hAnsi="Bookman Old Style"/>
          <w:sz w:val="24"/>
          <w:szCs w:val="24"/>
        </w:rPr>
        <w:t>Склад</w:t>
      </w:r>
      <w:r w:rsidR="00D133AF" w:rsidRPr="00D133AF">
        <w:rPr>
          <w:rFonts w:ascii="Bookman Old Style" w:hAnsi="Bookman Old Style"/>
          <w:sz w:val="24"/>
          <w:szCs w:val="24"/>
          <w:lang w:val="uk-UA"/>
        </w:rPr>
        <w:t xml:space="preserve"> та зміст</w:t>
      </w:r>
      <w:r w:rsidR="00D133AF" w:rsidRPr="00D133AF">
        <w:rPr>
          <w:rFonts w:ascii="Bookman Old Style" w:hAnsi="Bookman Old Style"/>
          <w:sz w:val="24"/>
          <w:szCs w:val="24"/>
        </w:rPr>
        <w:t xml:space="preserve"> проектної документації </w:t>
      </w:r>
      <w:r w:rsidR="00D133AF" w:rsidRPr="00D133AF">
        <w:rPr>
          <w:rFonts w:ascii="Bookman Old Style" w:hAnsi="Bookman Old Style"/>
          <w:sz w:val="24"/>
          <w:szCs w:val="24"/>
          <w:lang w:val="uk-UA"/>
        </w:rPr>
        <w:t>на</w:t>
      </w:r>
      <w:r w:rsidR="00D133AF" w:rsidRPr="00D133AF">
        <w:rPr>
          <w:rFonts w:ascii="Bookman Old Style" w:hAnsi="Bookman Old Style"/>
          <w:sz w:val="24"/>
          <w:szCs w:val="24"/>
        </w:rPr>
        <w:t xml:space="preserve"> будівництв</w:t>
      </w:r>
      <w:r w:rsidR="00D133AF" w:rsidRPr="00D133AF">
        <w:rPr>
          <w:rFonts w:ascii="Bookman Old Style" w:hAnsi="Bookman Old Style"/>
          <w:sz w:val="24"/>
          <w:szCs w:val="24"/>
          <w:lang w:val="uk-UA"/>
        </w:rPr>
        <w:t>о»</w:t>
      </w:r>
      <w:r w:rsidRPr="00D133AF">
        <w:rPr>
          <w:rFonts w:ascii="Bookman Old Style" w:hAnsi="Bookman Old Style"/>
          <w:sz w:val="24"/>
          <w:szCs w:val="24"/>
        </w:rPr>
        <w:t>.</w:t>
      </w:r>
    </w:p>
    <w:p w14:paraId="5BD02976" w14:textId="77777777" w:rsidR="00436CD7" w:rsidRPr="00F05C4A" w:rsidRDefault="00436CD7" w:rsidP="00F05C4A">
      <w:pPr>
        <w:ind w:firstLine="720"/>
        <w:jc w:val="both"/>
        <w:rPr>
          <w:rFonts w:ascii="Bookman Old Style" w:hAnsi="Bookman Old Style"/>
          <w:sz w:val="24"/>
          <w:szCs w:val="24"/>
        </w:rPr>
      </w:pPr>
      <w:r w:rsidRPr="00615A42">
        <w:rPr>
          <w:rFonts w:ascii="Bookman Old Style" w:hAnsi="Bookman Old Style"/>
          <w:sz w:val="24"/>
          <w:szCs w:val="24"/>
        </w:rPr>
        <w:t xml:space="preserve">6.3.5. </w:t>
      </w:r>
      <w:r w:rsidR="00F05C4A" w:rsidRPr="00F05C4A">
        <w:rPr>
          <w:rFonts w:ascii="Bookman Old Style" w:hAnsi="Bookman Old Style"/>
          <w:sz w:val="24"/>
          <w:szCs w:val="24"/>
        </w:rPr>
        <w:t>Після затвердження у встановленому порядку проектно-кошторисної документації замовник будівельних робіт повинен отримати дозвіл на виконання ремонтних або будівельних робіт відповідно до вимог чинного законодавства.</w:t>
      </w:r>
    </w:p>
    <w:p w14:paraId="5BD37A38" w14:textId="77777777" w:rsidR="00436CD7" w:rsidRPr="00F05C4A" w:rsidRDefault="00436CD7" w:rsidP="00F05C4A">
      <w:pPr>
        <w:ind w:firstLine="720"/>
        <w:jc w:val="both"/>
        <w:rPr>
          <w:rFonts w:ascii="Bookman Old Style" w:hAnsi="Bookman Old Style"/>
          <w:sz w:val="24"/>
          <w:szCs w:val="24"/>
        </w:rPr>
      </w:pPr>
      <w:r w:rsidRPr="00615A42">
        <w:rPr>
          <w:rFonts w:ascii="Bookman Old Style" w:hAnsi="Bookman Old Style"/>
          <w:sz w:val="24"/>
          <w:szCs w:val="24"/>
        </w:rPr>
        <w:t xml:space="preserve">6.3.6. </w:t>
      </w:r>
      <w:r w:rsidR="00F05C4A" w:rsidRPr="00F05C4A">
        <w:rPr>
          <w:rFonts w:ascii="Bookman Old Style" w:hAnsi="Bookman Old Style"/>
          <w:sz w:val="24"/>
          <w:szCs w:val="24"/>
        </w:rPr>
        <w:t>Проектні та будівельні роботи по фасадах здійснюються особами, які мають ліцензії на виконання відповідних робіт. У разі виконання робіт на об’єктах культурної спадщини необхідно мати спеціальну ліцензію.</w:t>
      </w:r>
    </w:p>
    <w:p w14:paraId="5B0494D4" w14:textId="77777777" w:rsidR="00436CD7" w:rsidRPr="00F05C4A" w:rsidRDefault="00436CD7" w:rsidP="00F05C4A">
      <w:pPr>
        <w:ind w:firstLine="720"/>
        <w:jc w:val="both"/>
        <w:rPr>
          <w:rFonts w:ascii="Bookman Old Style" w:hAnsi="Bookman Old Style"/>
          <w:sz w:val="24"/>
          <w:szCs w:val="24"/>
          <w:lang w:val="uk-UA"/>
        </w:rPr>
      </w:pPr>
      <w:r w:rsidRPr="00615A42">
        <w:rPr>
          <w:rFonts w:ascii="Bookman Old Style" w:hAnsi="Bookman Old Style"/>
          <w:sz w:val="24"/>
          <w:szCs w:val="24"/>
        </w:rPr>
        <w:t xml:space="preserve">6.3.7. Можливість вторинного використання раніше погодженої проектної документації для проведення ремонтних робіт визначає діюче законодавство України, </w:t>
      </w:r>
      <w:r w:rsidR="00D133AF">
        <w:rPr>
          <w:rFonts w:ascii="Bookman Old Style" w:hAnsi="Bookman Old Style"/>
          <w:sz w:val="24"/>
          <w:szCs w:val="24"/>
          <w:lang w:val="uk-UA"/>
        </w:rPr>
        <w:t>відділ</w:t>
      </w:r>
      <w:r w:rsidRPr="00615A42">
        <w:rPr>
          <w:rFonts w:ascii="Bookman Old Style" w:hAnsi="Bookman Old Style"/>
          <w:sz w:val="24"/>
          <w:szCs w:val="24"/>
        </w:rPr>
        <w:t xml:space="preserve"> архітектури та </w:t>
      </w:r>
      <w:r w:rsidR="00D133AF">
        <w:rPr>
          <w:rFonts w:ascii="Bookman Old Style" w:hAnsi="Bookman Old Style"/>
          <w:sz w:val="24"/>
          <w:szCs w:val="24"/>
          <w:lang w:val="uk-UA"/>
        </w:rPr>
        <w:t>будівельного інспектування</w:t>
      </w:r>
      <w:r w:rsidRPr="00615A42">
        <w:rPr>
          <w:rFonts w:ascii="Bookman Old Style" w:hAnsi="Bookman Old Style"/>
          <w:sz w:val="24"/>
          <w:szCs w:val="24"/>
        </w:rPr>
        <w:t xml:space="preserve"> та відповідні спеціалісти </w:t>
      </w:r>
      <w:r w:rsidR="00F05C4A">
        <w:rPr>
          <w:rFonts w:ascii="Bookman Old Style" w:hAnsi="Bookman Old Style"/>
          <w:sz w:val="24"/>
          <w:szCs w:val="24"/>
          <w:lang w:val="uk-UA"/>
        </w:rPr>
        <w:t>в</w:t>
      </w:r>
      <w:r w:rsidRPr="00615A42">
        <w:rPr>
          <w:rFonts w:ascii="Bookman Old Style" w:hAnsi="Bookman Old Style"/>
          <w:sz w:val="24"/>
          <w:szCs w:val="24"/>
        </w:rPr>
        <w:t>иконавчого комітету</w:t>
      </w:r>
      <w:r w:rsidR="00F05C4A">
        <w:rPr>
          <w:rFonts w:ascii="Bookman Old Style" w:hAnsi="Bookman Old Style"/>
          <w:sz w:val="24"/>
          <w:szCs w:val="24"/>
          <w:lang w:val="uk-UA"/>
        </w:rPr>
        <w:t xml:space="preserve"> сільської ради</w:t>
      </w:r>
      <w:r w:rsidRPr="00615A42">
        <w:rPr>
          <w:rFonts w:ascii="Bookman Old Style" w:hAnsi="Bookman Old Style"/>
          <w:sz w:val="24"/>
          <w:szCs w:val="24"/>
        </w:rPr>
        <w:t xml:space="preserve"> у кожному конкретному випадку.</w:t>
      </w:r>
    </w:p>
    <w:p w14:paraId="59CE64BA" w14:textId="77777777" w:rsidR="00436CD7" w:rsidRPr="00467AB2" w:rsidRDefault="00436CD7" w:rsidP="00436CD7">
      <w:pPr>
        <w:ind w:firstLine="720"/>
        <w:jc w:val="both"/>
        <w:rPr>
          <w:rFonts w:ascii="Bookman Old Style" w:hAnsi="Bookman Old Style"/>
          <w:sz w:val="24"/>
          <w:szCs w:val="24"/>
          <w:lang w:val="uk-UA"/>
        </w:rPr>
      </w:pPr>
      <w:r w:rsidRPr="00467AB2">
        <w:rPr>
          <w:rFonts w:ascii="Bookman Old Style" w:hAnsi="Bookman Old Style"/>
          <w:sz w:val="24"/>
          <w:szCs w:val="24"/>
          <w:lang w:val="uk-UA"/>
        </w:rPr>
        <w:t>6.3.8. Відповідальні посадові особи підприємств, установ, організацій, а також співвласники багатоквартирних будинків, громадяни зобов'язані:</w:t>
      </w:r>
    </w:p>
    <w:p w14:paraId="5DFB19FF" w14:textId="77777777" w:rsidR="00436CD7" w:rsidRPr="00467AB2" w:rsidRDefault="00436CD7" w:rsidP="00436CD7">
      <w:pPr>
        <w:ind w:firstLine="720"/>
        <w:jc w:val="both"/>
        <w:rPr>
          <w:rFonts w:ascii="Bookman Old Style" w:hAnsi="Bookman Old Style"/>
          <w:sz w:val="24"/>
          <w:szCs w:val="24"/>
          <w:lang w:val="uk-UA"/>
        </w:rPr>
      </w:pPr>
      <w:r w:rsidRPr="00467AB2">
        <w:rPr>
          <w:rFonts w:ascii="Bookman Old Style" w:hAnsi="Bookman Old Style"/>
          <w:sz w:val="24"/>
          <w:szCs w:val="24"/>
          <w:lang w:val="uk-UA"/>
        </w:rPr>
        <w:t xml:space="preserve">1) проводити своєчасне відновлення зовнішнього вигляду фасадів згідно з паспортом зовнішнього оздоблення чи опорядження, погодженим </w:t>
      </w:r>
      <w:r w:rsidR="00D133AF">
        <w:rPr>
          <w:rFonts w:ascii="Bookman Old Style" w:hAnsi="Bookman Old Style"/>
          <w:sz w:val="24"/>
          <w:szCs w:val="24"/>
          <w:lang w:val="uk-UA"/>
        </w:rPr>
        <w:t>відділом</w:t>
      </w:r>
      <w:r w:rsidR="00D133AF" w:rsidRPr="00D133AF">
        <w:rPr>
          <w:rFonts w:ascii="Bookman Old Style" w:hAnsi="Bookman Old Style"/>
          <w:sz w:val="24"/>
          <w:szCs w:val="24"/>
          <w:lang w:val="uk-UA"/>
        </w:rPr>
        <w:t xml:space="preserve"> архітектури та </w:t>
      </w:r>
      <w:r w:rsidR="00D133AF">
        <w:rPr>
          <w:rFonts w:ascii="Bookman Old Style" w:hAnsi="Bookman Old Style"/>
          <w:sz w:val="24"/>
          <w:szCs w:val="24"/>
          <w:lang w:val="uk-UA"/>
        </w:rPr>
        <w:t>будівельного інспектування</w:t>
      </w:r>
      <w:r w:rsidRPr="00467AB2">
        <w:rPr>
          <w:rFonts w:ascii="Bookman Old Style" w:hAnsi="Bookman Old Style"/>
          <w:sz w:val="24"/>
          <w:szCs w:val="24"/>
          <w:lang w:val="uk-UA"/>
        </w:rPr>
        <w:t xml:space="preserve"> та відповідним спеціалістом виконавчого комітету;</w:t>
      </w:r>
    </w:p>
    <w:p w14:paraId="05213118" w14:textId="77777777" w:rsidR="00436CD7" w:rsidRPr="00467AB2" w:rsidRDefault="00436CD7" w:rsidP="00436CD7">
      <w:pPr>
        <w:ind w:firstLine="720"/>
        <w:jc w:val="both"/>
        <w:rPr>
          <w:rFonts w:ascii="Bookman Old Style" w:hAnsi="Bookman Old Style"/>
          <w:sz w:val="24"/>
          <w:szCs w:val="24"/>
          <w:lang w:val="uk-UA"/>
        </w:rPr>
      </w:pPr>
      <w:r w:rsidRPr="00467AB2">
        <w:rPr>
          <w:rFonts w:ascii="Bookman Old Style" w:hAnsi="Bookman Old Style"/>
          <w:sz w:val="24"/>
          <w:szCs w:val="24"/>
          <w:lang w:val="uk-UA"/>
        </w:rPr>
        <w:t>2) забезпечувати щорічне і після стихійного лиха обстеження відповідних будівель та споруд та засвідчувати проведені обстеження актами;</w:t>
      </w:r>
    </w:p>
    <w:p w14:paraId="656516F2" w14:textId="77777777" w:rsidR="00436CD7" w:rsidRPr="00467AB2" w:rsidRDefault="00436CD7" w:rsidP="00436CD7">
      <w:pPr>
        <w:ind w:firstLine="720"/>
        <w:jc w:val="both"/>
        <w:rPr>
          <w:rFonts w:ascii="Bookman Old Style" w:hAnsi="Bookman Old Style"/>
          <w:sz w:val="24"/>
          <w:szCs w:val="24"/>
        </w:rPr>
      </w:pPr>
      <w:r w:rsidRPr="00467AB2">
        <w:rPr>
          <w:rFonts w:ascii="Bookman Old Style" w:hAnsi="Bookman Old Style"/>
          <w:sz w:val="24"/>
          <w:szCs w:val="24"/>
        </w:rPr>
        <w:t>3) змінювати зовнішній вигляд фасадів будівель та споруд тільки на підставі затверджених у встановленому порядку проектів і паспортів та за умови одержання ордера на виконання цих робіт;</w:t>
      </w:r>
    </w:p>
    <w:p w14:paraId="722E28B7" w14:textId="77777777" w:rsidR="00436CD7" w:rsidRPr="00467AB2" w:rsidRDefault="00436CD7" w:rsidP="00436CD7">
      <w:pPr>
        <w:ind w:firstLine="720"/>
        <w:jc w:val="both"/>
        <w:rPr>
          <w:rFonts w:ascii="Bookman Old Style" w:hAnsi="Bookman Old Style"/>
          <w:sz w:val="24"/>
          <w:szCs w:val="24"/>
        </w:rPr>
      </w:pPr>
      <w:r w:rsidRPr="00467AB2">
        <w:rPr>
          <w:rFonts w:ascii="Bookman Old Style" w:hAnsi="Bookman Old Style"/>
          <w:sz w:val="24"/>
          <w:szCs w:val="24"/>
        </w:rPr>
        <w:t>4) розміщувати елементи зовнішнього благоустрою або обладнання:</w:t>
      </w:r>
      <w:r w:rsidRPr="00467AB2">
        <w:rPr>
          <w:rFonts w:ascii="Bookman Old Style" w:hAnsi="Bookman Old Style"/>
          <w:sz w:val="24"/>
          <w:szCs w:val="24"/>
          <w:lang w:val="uk-UA"/>
        </w:rPr>
        <w:t xml:space="preserve"> </w:t>
      </w:r>
      <w:r w:rsidRPr="00467AB2">
        <w:rPr>
          <w:rFonts w:ascii="Bookman Old Style" w:hAnsi="Bookman Old Style"/>
          <w:sz w:val="24"/>
          <w:szCs w:val="24"/>
        </w:rPr>
        <w:t>засоби зв’язку та супутникові антени, кондиціонери на фасаді тільки на підставі погодженого конструктивного рішення і відповідного дозволу або ордеру;</w:t>
      </w:r>
    </w:p>
    <w:p w14:paraId="6FDCD669" w14:textId="77777777" w:rsidR="00436CD7" w:rsidRPr="00615A42" w:rsidRDefault="00896668" w:rsidP="00436CD7">
      <w:pPr>
        <w:ind w:firstLine="720"/>
        <w:jc w:val="both"/>
        <w:rPr>
          <w:rFonts w:ascii="Bookman Old Style" w:hAnsi="Bookman Old Style"/>
          <w:sz w:val="24"/>
          <w:szCs w:val="24"/>
        </w:rPr>
      </w:pPr>
      <w:r w:rsidRPr="00467AB2">
        <w:rPr>
          <w:rFonts w:ascii="Bookman Old Style" w:hAnsi="Bookman Old Style"/>
          <w:sz w:val="24"/>
          <w:szCs w:val="24"/>
          <w:lang w:val="uk-UA"/>
        </w:rPr>
        <w:t>5</w:t>
      </w:r>
      <w:r w:rsidR="00436CD7" w:rsidRPr="00467AB2">
        <w:rPr>
          <w:rFonts w:ascii="Bookman Old Style" w:hAnsi="Bookman Old Style"/>
          <w:sz w:val="24"/>
          <w:szCs w:val="24"/>
        </w:rPr>
        <w:t>) при проведенні ремонтних або будівельних робіт на фасадах будинків і</w:t>
      </w:r>
      <w:r w:rsidR="00436CD7" w:rsidRPr="00467AB2">
        <w:rPr>
          <w:rFonts w:ascii="Bookman Old Style" w:hAnsi="Bookman Old Style"/>
          <w:sz w:val="24"/>
          <w:szCs w:val="24"/>
          <w:lang w:val="uk-UA"/>
        </w:rPr>
        <w:t xml:space="preserve"> </w:t>
      </w:r>
      <w:r w:rsidR="00436CD7" w:rsidRPr="00467AB2">
        <w:rPr>
          <w:rFonts w:ascii="Bookman Old Style" w:hAnsi="Bookman Old Style"/>
          <w:sz w:val="24"/>
          <w:szCs w:val="24"/>
        </w:rPr>
        <w:t>споруд використовувати захисну сітку чи плівку відповідно до проекту виконання</w:t>
      </w:r>
      <w:r w:rsidR="00436CD7" w:rsidRPr="00467AB2">
        <w:rPr>
          <w:rFonts w:ascii="Bookman Old Style" w:hAnsi="Bookman Old Style"/>
          <w:sz w:val="24"/>
          <w:szCs w:val="24"/>
          <w:lang w:val="uk-UA"/>
        </w:rPr>
        <w:t xml:space="preserve"> </w:t>
      </w:r>
      <w:r w:rsidR="00436CD7" w:rsidRPr="00467AB2">
        <w:rPr>
          <w:rFonts w:ascii="Bookman Old Style" w:hAnsi="Bookman Old Style"/>
          <w:sz w:val="24"/>
          <w:szCs w:val="24"/>
        </w:rPr>
        <w:t>робіт;</w:t>
      </w:r>
    </w:p>
    <w:p w14:paraId="061A6393" w14:textId="77777777" w:rsidR="00436CD7" w:rsidRPr="00615A42" w:rsidRDefault="00467AB2" w:rsidP="00436CD7">
      <w:pPr>
        <w:ind w:firstLine="720"/>
        <w:jc w:val="both"/>
        <w:rPr>
          <w:rFonts w:ascii="Bookman Old Style" w:hAnsi="Bookman Old Style"/>
          <w:sz w:val="24"/>
          <w:szCs w:val="24"/>
        </w:rPr>
      </w:pPr>
      <w:r>
        <w:rPr>
          <w:rFonts w:ascii="Bookman Old Style" w:hAnsi="Bookman Old Style"/>
          <w:sz w:val="24"/>
          <w:szCs w:val="24"/>
          <w:lang w:val="uk-UA"/>
        </w:rPr>
        <w:t>6</w:t>
      </w:r>
      <w:r w:rsidR="00436CD7" w:rsidRPr="00615A42">
        <w:rPr>
          <w:rFonts w:ascii="Bookman Old Style" w:hAnsi="Bookman Old Style"/>
          <w:sz w:val="24"/>
          <w:szCs w:val="24"/>
        </w:rPr>
        <w:t>) регулярно проводити обстеження та здійснювати паспортизацію</w:t>
      </w:r>
      <w:r w:rsidR="00436CD7" w:rsidRPr="00615A42">
        <w:rPr>
          <w:rFonts w:ascii="Bookman Old Style" w:hAnsi="Bookman Old Style"/>
          <w:sz w:val="24"/>
          <w:szCs w:val="24"/>
          <w:lang w:val="uk-UA"/>
        </w:rPr>
        <w:t xml:space="preserve"> </w:t>
      </w:r>
      <w:r w:rsidR="00436CD7" w:rsidRPr="00615A42">
        <w:rPr>
          <w:rFonts w:ascii="Bookman Old Style" w:hAnsi="Bookman Old Style"/>
          <w:sz w:val="24"/>
          <w:szCs w:val="24"/>
        </w:rPr>
        <w:t>будівель і споруд з метою забезпечення їх надійної експлуатації відповідно до</w:t>
      </w:r>
      <w:r w:rsidR="00436CD7" w:rsidRPr="00615A42">
        <w:rPr>
          <w:rFonts w:ascii="Bookman Old Style" w:hAnsi="Bookman Old Style"/>
          <w:sz w:val="24"/>
          <w:szCs w:val="24"/>
          <w:lang w:val="uk-UA"/>
        </w:rPr>
        <w:t xml:space="preserve"> </w:t>
      </w:r>
      <w:r w:rsidR="00436CD7" w:rsidRPr="00615A42">
        <w:rPr>
          <w:rFonts w:ascii="Bookman Old Style" w:hAnsi="Bookman Old Style"/>
          <w:sz w:val="24"/>
          <w:szCs w:val="24"/>
        </w:rPr>
        <w:t>затверджених уповноваженим органом Правил обстеження, оцінки технічного</w:t>
      </w:r>
      <w:r w:rsidR="00436CD7" w:rsidRPr="00615A42">
        <w:rPr>
          <w:rFonts w:ascii="Bookman Old Style" w:hAnsi="Bookman Old Style"/>
          <w:sz w:val="24"/>
          <w:szCs w:val="24"/>
          <w:lang w:val="uk-UA"/>
        </w:rPr>
        <w:t xml:space="preserve"> </w:t>
      </w:r>
      <w:r w:rsidR="00436CD7" w:rsidRPr="00615A42">
        <w:rPr>
          <w:rFonts w:ascii="Bookman Old Style" w:hAnsi="Bookman Old Style"/>
          <w:sz w:val="24"/>
          <w:szCs w:val="24"/>
        </w:rPr>
        <w:t>стану та паспортизації виробничих, громадських та житлових будівель і споруд, Положення про безпечну та</w:t>
      </w:r>
      <w:r w:rsidR="00436CD7" w:rsidRPr="00615A42">
        <w:rPr>
          <w:rFonts w:ascii="Bookman Old Style" w:hAnsi="Bookman Old Style"/>
          <w:sz w:val="24"/>
          <w:szCs w:val="24"/>
          <w:lang w:val="uk-UA"/>
        </w:rPr>
        <w:t xml:space="preserve"> </w:t>
      </w:r>
      <w:r w:rsidR="00436CD7" w:rsidRPr="00615A42">
        <w:rPr>
          <w:rFonts w:ascii="Bookman Old Style" w:hAnsi="Bookman Old Style"/>
          <w:sz w:val="24"/>
          <w:szCs w:val="24"/>
        </w:rPr>
        <w:t>надійну експлуатацію виробничих будівель і споруд, Положення про</w:t>
      </w:r>
      <w:r w:rsidR="00436CD7" w:rsidRPr="00615A42">
        <w:rPr>
          <w:rFonts w:ascii="Bookman Old Style" w:hAnsi="Bookman Old Style"/>
          <w:sz w:val="24"/>
          <w:szCs w:val="24"/>
          <w:lang w:val="uk-UA"/>
        </w:rPr>
        <w:t xml:space="preserve"> </w:t>
      </w:r>
      <w:r w:rsidR="00436CD7" w:rsidRPr="00615A42">
        <w:rPr>
          <w:rFonts w:ascii="Bookman Old Style" w:hAnsi="Bookman Old Style"/>
          <w:sz w:val="24"/>
          <w:szCs w:val="24"/>
        </w:rPr>
        <w:t>спеціалізовані організації з проведення обстежень та паспортизації існуючих</w:t>
      </w:r>
      <w:r w:rsidR="00436CD7" w:rsidRPr="00615A42">
        <w:rPr>
          <w:rFonts w:ascii="Bookman Old Style" w:hAnsi="Bookman Old Style"/>
          <w:sz w:val="24"/>
          <w:szCs w:val="24"/>
          <w:lang w:val="uk-UA"/>
        </w:rPr>
        <w:t xml:space="preserve"> </w:t>
      </w:r>
      <w:r w:rsidR="00436CD7" w:rsidRPr="00615A42">
        <w:rPr>
          <w:rFonts w:ascii="Bookman Old Style" w:hAnsi="Bookman Old Style"/>
          <w:sz w:val="24"/>
          <w:szCs w:val="24"/>
        </w:rPr>
        <w:t>будівель і споруд з метою забезпечення їх надійності й безпечної експлуатації,</w:t>
      </w:r>
      <w:r w:rsidR="00436CD7" w:rsidRPr="00615A42">
        <w:rPr>
          <w:rFonts w:ascii="Bookman Old Style" w:hAnsi="Bookman Old Style"/>
          <w:sz w:val="24"/>
          <w:szCs w:val="24"/>
          <w:lang w:val="uk-UA"/>
        </w:rPr>
        <w:t xml:space="preserve"> </w:t>
      </w:r>
      <w:r w:rsidR="00436CD7" w:rsidRPr="00615A42">
        <w:rPr>
          <w:rFonts w:ascii="Bookman Old Style" w:hAnsi="Bookman Old Style"/>
          <w:sz w:val="24"/>
          <w:szCs w:val="24"/>
        </w:rPr>
        <w:t>інших нормативних актів.</w:t>
      </w:r>
    </w:p>
    <w:p w14:paraId="3D6AA165" w14:textId="77777777" w:rsidR="00436CD7" w:rsidRPr="00467AB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6.3.9.</w:t>
      </w:r>
      <w:r w:rsidR="00467AB2">
        <w:rPr>
          <w:rFonts w:ascii="Bookman Old Style" w:hAnsi="Bookman Old Style"/>
          <w:sz w:val="24"/>
          <w:szCs w:val="24"/>
          <w:lang w:val="uk-UA"/>
        </w:rPr>
        <w:t xml:space="preserve"> </w:t>
      </w:r>
      <w:r w:rsidRPr="00467AB2">
        <w:rPr>
          <w:rFonts w:ascii="Bookman Old Style" w:hAnsi="Bookman Old Style"/>
          <w:sz w:val="24"/>
          <w:szCs w:val="24"/>
          <w:lang w:val="uk-UA"/>
        </w:rPr>
        <w:t>Порядок розподілу обов'язків між підприємствами, установами та</w:t>
      </w:r>
      <w:r w:rsidRPr="00615A42">
        <w:rPr>
          <w:rFonts w:ascii="Bookman Old Style" w:hAnsi="Bookman Old Style"/>
          <w:sz w:val="24"/>
          <w:szCs w:val="24"/>
          <w:lang w:val="uk-UA"/>
        </w:rPr>
        <w:t xml:space="preserve"> </w:t>
      </w:r>
      <w:r w:rsidRPr="00467AB2">
        <w:rPr>
          <w:rFonts w:ascii="Bookman Old Style" w:hAnsi="Bookman Old Style"/>
          <w:sz w:val="24"/>
          <w:szCs w:val="24"/>
          <w:lang w:val="uk-UA"/>
        </w:rPr>
        <w:t xml:space="preserve">організаціями, фізичними особами і громадянами </w:t>
      </w:r>
      <w:r w:rsidR="00467AB2">
        <w:rPr>
          <w:rFonts w:ascii="Bookman Old Style" w:hAnsi="Bookman Old Style"/>
          <w:sz w:val="24"/>
          <w:szCs w:val="24"/>
          <w:lang w:val="uk-UA"/>
        </w:rPr>
        <w:t xml:space="preserve">ОТГ </w:t>
      </w:r>
      <w:r w:rsidRPr="00467AB2">
        <w:rPr>
          <w:rFonts w:ascii="Bookman Old Style" w:hAnsi="Bookman Old Style"/>
          <w:sz w:val="24"/>
          <w:szCs w:val="24"/>
          <w:lang w:val="uk-UA"/>
        </w:rPr>
        <w:t>щодо організації робіт по</w:t>
      </w:r>
      <w:r w:rsidRPr="00615A42">
        <w:rPr>
          <w:rFonts w:ascii="Bookman Old Style" w:hAnsi="Bookman Old Style"/>
          <w:sz w:val="24"/>
          <w:szCs w:val="24"/>
          <w:lang w:val="uk-UA"/>
        </w:rPr>
        <w:t xml:space="preserve"> </w:t>
      </w:r>
      <w:r w:rsidRPr="00467AB2">
        <w:rPr>
          <w:rFonts w:ascii="Bookman Old Style" w:hAnsi="Bookman Old Style"/>
          <w:sz w:val="24"/>
          <w:szCs w:val="24"/>
          <w:lang w:val="uk-UA"/>
        </w:rPr>
        <w:t>утриманню фасадів будинків та споруд у належному стані визначаються</w:t>
      </w:r>
      <w:r w:rsidRPr="00615A42">
        <w:rPr>
          <w:rFonts w:ascii="Bookman Old Style" w:hAnsi="Bookman Old Style"/>
          <w:sz w:val="24"/>
          <w:szCs w:val="24"/>
          <w:lang w:val="uk-UA"/>
        </w:rPr>
        <w:t xml:space="preserve"> </w:t>
      </w:r>
      <w:r w:rsidRPr="00467AB2">
        <w:rPr>
          <w:rFonts w:ascii="Bookman Old Style" w:hAnsi="Bookman Old Style"/>
          <w:sz w:val="24"/>
          <w:szCs w:val="24"/>
          <w:lang w:val="uk-UA"/>
        </w:rPr>
        <w:t>виконавчим комітетом с</w:t>
      </w:r>
      <w:r w:rsidRPr="00615A42">
        <w:rPr>
          <w:rFonts w:ascii="Bookman Old Style" w:hAnsi="Bookman Old Style"/>
          <w:sz w:val="24"/>
          <w:szCs w:val="24"/>
          <w:lang w:val="uk-UA"/>
        </w:rPr>
        <w:t>ільської</w:t>
      </w:r>
      <w:r w:rsidRPr="00467AB2">
        <w:rPr>
          <w:rFonts w:ascii="Bookman Old Style" w:hAnsi="Bookman Old Style"/>
          <w:sz w:val="24"/>
          <w:szCs w:val="24"/>
          <w:lang w:val="uk-UA"/>
        </w:rPr>
        <w:t xml:space="preserve"> ради.</w:t>
      </w:r>
    </w:p>
    <w:p w14:paraId="3EBE72DD"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6.3.10. У разі оренди будівель або окремих приміщень порядок утримання</w:t>
      </w:r>
      <w:r w:rsidRPr="00615A42">
        <w:rPr>
          <w:rFonts w:ascii="Bookman Old Style" w:hAnsi="Bookman Old Style"/>
          <w:sz w:val="24"/>
          <w:szCs w:val="24"/>
          <w:lang w:val="uk-UA"/>
        </w:rPr>
        <w:t xml:space="preserve"> </w:t>
      </w:r>
      <w:r w:rsidRPr="00615A42">
        <w:rPr>
          <w:rFonts w:ascii="Bookman Old Style" w:hAnsi="Bookman Old Style"/>
          <w:sz w:val="24"/>
          <w:szCs w:val="24"/>
        </w:rPr>
        <w:t>їх в належному стані встановлює орендодавець у договорі оренди.</w:t>
      </w:r>
    </w:p>
    <w:p w14:paraId="2B495397" w14:textId="77777777" w:rsidR="00436CD7" w:rsidRPr="00467AB2" w:rsidRDefault="00436CD7" w:rsidP="00436CD7">
      <w:pPr>
        <w:ind w:firstLine="720"/>
        <w:jc w:val="both"/>
        <w:rPr>
          <w:rFonts w:ascii="Bookman Old Style" w:hAnsi="Bookman Old Style"/>
          <w:sz w:val="24"/>
          <w:szCs w:val="24"/>
        </w:rPr>
      </w:pPr>
      <w:r w:rsidRPr="00467AB2">
        <w:rPr>
          <w:rFonts w:ascii="Bookman Old Style" w:hAnsi="Bookman Old Style"/>
          <w:sz w:val="24"/>
          <w:szCs w:val="24"/>
        </w:rPr>
        <w:t>6.4.</w:t>
      </w:r>
      <w:r w:rsidRPr="00467AB2">
        <w:rPr>
          <w:rFonts w:ascii="Bookman Old Style" w:hAnsi="Bookman Old Style"/>
          <w:sz w:val="24"/>
          <w:szCs w:val="24"/>
          <w:lang w:val="uk-UA"/>
        </w:rPr>
        <w:tab/>
      </w:r>
      <w:r w:rsidRPr="00467AB2">
        <w:rPr>
          <w:rFonts w:ascii="Bookman Old Style" w:hAnsi="Bookman Old Style"/>
          <w:sz w:val="24"/>
          <w:szCs w:val="24"/>
        </w:rPr>
        <w:t>Порядок утримання будівель та споруд системи інженерного захисту</w:t>
      </w:r>
      <w:r w:rsidRPr="00467AB2">
        <w:rPr>
          <w:rFonts w:ascii="Bookman Old Style" w:hAnsi="Bookman Old Style"/>
          <w:sz w:val="24"/>
          <w:szCs w:val="24"/>
          <w:lang w:val="uk-UA"/>
        </w:rPr>
        <w:t xml:space="preserve"> </w:t>
      </w:r>
      <w:r w:rsidRPr="00467AB2">
        <w:rPr>
          <w:rFonts w:ascii="Bookman Old Style" w:hAnsi="Bookman Old Style"/>
          <w:sz w:val="24"/>
          <w:szCs w:val="24"/>
        </w:rPr>
        <w:t>територій, санітарних споруд.</w:t>
      </w:r>
    </w:p>
    <w:p w14:paraId="37189063" w14:textId="038144F4"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6.4.1.</w:t>
      </w:r>
      <w:ins w:id="15" w:author="Garbuz Maksym 5UA" w:date="2021-09-08T16:40:00Z">
        <w:r w:rsidR="00AA3130">
          <w:rPr>
            <w:rFonts w:ascii="Bookman Old Style" w:hAnsi="Bookman Old Style"/>
            <w:sz w:val="24"/>
            <w:szCs w:val="24"/>
            <w:lang w:val="uk-UA"/>
          </w:rPr>
          <w:t xml:space="preserve"> </w:t>
        </w:r>
      </w:ins>
      <w:r w:rsidRPr="00615A42">
        <w:rPr>
          <w:rFonts w:ascii="Bookman Old Style" w:hAnsi="Bookman Old Style"/>
          <w:sz w:val="24"/>
          <w:szCs w:val="24"/>
        </w:rPr>
        <w:t>Утримання у належному стані будівель та споруд інженерного</w:t>
      </w:r>
      <w:r w:rsidRPr="00615A42">
        <w:rPr>
          <w:rFonts w:ascii="Bookman Old Style" w:hAnsi="Bookman Old Style"/>
          <w:sz w:val="24"/>
          <w:szCs w:val="24"/>
        </w:rPr>
        <w:br/>
        <w:t>захисту територій, санітарних споруд здійснюється їх балансоутримувачами</w:t>
      </w:r>
      <w:r w:rsidRPr="00615A42">
        <w:rPr>
          <w:rFonts w:ascii="Bookman Old Style" w:hAnsi="Bookman Old Style"/>
          <w:sz w:val="24"/>
          <w:szCs w:val="24"/>
        </w:rPr>
        <w:br/>
        <w:t xml:space="preserve">відповідно </w:t>
      </w:r>
      <w:proofErr w:type="gramStart"/>
      <w:r w:rsidRPr="00615A42">
        <w:rPr>
          <w:rFonts w:ascii="Bookman Old Style" w:hAnsi="Bookman Old Style"/>
          <w:sz w:val="24"/>
          <w:szCs w:val="24"/>
        </w:rPr>
        <w:t>до закону</w:t>
      </w:r>
      <w:proofErr w:type="gramEnd"/>
      <w:r w:rsidRPr="00615A42">
        <w:rPr>
          <w:rFonts w:ascii="Bookman Old Style" w:hAnsi="Bookman Old Style"/>
          <w:sz w:val="24"/>
          <w:szCs w:val="24"/>
        </w:rPr>
        <w:t>, цих Правил та інших нормативних актів.</w:t>
      </w:r>
    </w:p>
    <w:p w14:paraId="4467F936" w14:textId="77777777" w:rsidR="00436CD7" w:rsidRPr="00467AB2" w:rsidRDefault="00436CD7" w:rsidP="00467AB2">
      <w:pPr>
        <w:ind w:firstLine="720"/>
        <w:jc w:val="both"/>
        <w:rPr>
          <w:rFonts w:ascii="Bookman Old Style" w:hAnsi="Bookman Old Style"/>
          <w:sz w:val="24"/>
          <w:szCs w:val="24"/>
          <w:lang w:val="uk-UA"/>
        </w:rPr>
      </w:pPr>
      <w:r w:rsidRPr="00615A42">
        <w:rPr>
          <w:rFonts w:ascii="Bookman Old Style" w:hAnsi="Bookman Old Style"/>
          <w:sz w:val="24"/>
          <w:szCs w:val="24"/>
        </w:rPr>
        <w:t>6.4.2.</w:t>
      </w:r>
      <w:r w:rsidR="00467AB2">
        <w:rPr>
          <w:rFonts w:ascii="Bookman Old Style" w:hAnsi="Bookman Old Style"/>
          <w:sz w:val="24"/>
          <w:szCs w:val="24"/>
          <w:lang w:val="uk-UA"/>
        </w:rPr>
        <w:t xml:space="preserve"> </w:t>
      </w:r>
      <w:r w:rsidRPr="00467AB2">
        <w:rPr>
          <w:rFonts w:ascii="Bookman Old Style" w:hAnsi="Bookman Old Style"/>
          <w:sz w:val="24"/>
          <w:szCs w:val="24"/>
          <w:lang w:val="uk-UA"/>
        </w:rPr>
        <w:t>Балансоутримувачі будівель та споруд інженерного захисту</w:t>
      </w:r>
      <w:r w:rsidRPr="00615A42">
        <w:rPr>
          <w:rFonts w:ascii="Bookman Old Style" w:hAnsi="Bookman Old Style"/>
          <w:sz w:val="24"/>
          <w:szCs w:val="24"/>
          <w:lang w:val="uk-UA"/>
        </w:rPr>
        <w:t xml:space="preserve"> </w:t>
      </w:r>
      <w:r w:rsidRPr="00467AB2">
        <w:rPr>
          <w:rFonts w:ascii="Bookman Old Style" w:hAnsi="Bookman Old Style"/>
          <w:sz w:val="24"/>
          <w:szCs w:val="24"/>
          <w:lang w:val="uk-UA"/>
        </w:rPr>
        <w:t>територій, санітарних споруд зобов'язані своєчасно здійснювати обстеження та</w:t>
      </w:r>
      <w:r w:rsidRPr="00615A42">
        <w:rPr>
          <w:rFonts w:ascii="Bookman Old Style" w:hAnsi="Bookman Old Style"/>
          <w:sz w:val="24"/>
          <w:szCs w:val="24"/>
          <w:lang w:val="uk-UA"/>
        </w:rPr>
        <w:t xml:space="preserve"> </w:t>
      </w:r>
      <w:r w:rsidRPr="00467AB2">
        <w:rPr>
          <w:rFonts w:ascii="Bookman Old Style" w:hAnsi="Bookman Old Style"/>
          <w:sz w:val="24"/>
          <w:szCs w:val="24"/>
          <w:lang w:val="uk-UA"/>
        </w:rPr>
        <w:t>паспортизацію, поточний та капітальний ремонт вказаних будівель та споруд,</w:t>
      </w:r>
      <w:r w:rsidRPr="00615A42">
        <w:rPr>
          <w:rFonts w:ascii="Bookman Old Style" w:hAnsi="Bookman Old Style"/>
          <w:sz w:val="24"/>
          <w:szCs w:val="24"/>
          <w:lang w:val="uk-UA"/>
        </w:rPr>
        <w:t xml:space="preserve"> </w:t>
      </w:r>
      <w:r w:rsidRPr="00467AB2">
        <w:rPr>
          <w:rFonts w:ascii="Bookman Old Style" w:hAnsi="Bookman Old Style"/>
          <w:sz w:val="24"/>
          <w:szCs w:val="24"/>
          <w:lang w:val="uk-UA"/>
        </w:rPr>
        <w:t>забезпечити їх належну та безпечну роботу.</w:t>
      </w:r>
    </w:p>
    <w:p w14:paraId="63D05EE3" w14:textId="77777777" w:rsidR="00436CD7" w:rsidRPr="00467AB2" w:rsidRDefault="00436CD7" w:rsidP="00436CD7">
      <w:pPr>
        <w:ind w:firstLine="720"/>
        <w:jc w:val="both"/>
        <w:rPr>
          <w:rFonts w:ascii="Bookman Old Style" w:hAnsi="Bookman Old Style"/>
          <w:sz w:val="24"/>
          <w:szCs w:val="24"/>
        </w:rPr>
      </w:pPr>
      <w:r w:rsidRPr="00467AB2">
        <w:rPr>
          <w:rFonts w:ascii="Bookman Old Style" w:hAnsi="Bookman Old Style"/>
          <w:sz w:val="24"/>
          <w:szCs w:val="24"/>
        </w:rPr>
        <w:t>6.5.</w:t>
      </w:r>
      <w:r w:rsidRPr="00467AB2">
        <w:rPr>
          <w:rFonts w:ascii="Bookman Old Style" w:hAnsi="Bookman Old Style"/>
          <w:sz w:val="24"/>
          <w:szCs w:val="24"/>
          <w:lang w:val="uk-UA"/>
        </w:rPr>
        <w:tab/>
      </w:r>
      <w:r w:rsidRPr="00467AB2">
        <w:rPr>
          <w:rFonts w:ascii="Bookman Old Style" w:hAnsi="Bookman Old Style"/>
          <w:sz w:val="24"/>
          <w:szCs w:val="24"/>
        </w:rPr>
        <w:t>Порядок утримання пам'яток культурної та історичної спадщини.</w:t>
      </w:r>
    </w:p>
    <w:p w14:paraId="4BD5153D"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6.5.1. Власник або уповноважений ним орган, користувач зобов'язані утримувати пам'ятники культурної та історичної спадщини, пам'ятки в належному стані, своєчасно провадити ремонт, захищати від пошкодження, руйнування або знищення відповідно до вимог законодавства та охоронного договору.</w:t>
      </w:r>
    </w:p>
    <w:p w14:paraId="489C98C8"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6.5.2. Забороняється змінювати призначення пам'ятників культурної та історичної спадщини, пам'яток, їхніх частин та елементів, робити написи, позначки на них, на їх територіях та в охоронних зонах без дозволу відповідного органу охорони культурної спадщини.</w:t>
      </w:r>
    </w:p>
    <w:p w14:paraId="3A9DFF68"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6.5.3. Роботи із збереження об'єктів культурної спадщини проводяться згідно з реставраційними нормами та правилами, погодженими центральним органом виконавчої влади у сфері охорони культурної спадщини. Будівельні норми та правила застосовуються у разі проведення робіт із збереження об'єкта</w:t>
      </w:r>
      <w:r w:rsidR="00467AB2">
        <w:rPr>
          <w:rFonts w:ascii="Bookman Old Style" w:hAnsi="Bookman Old Style"/>
          <w:sz w:val="24"/>
          <w:szCs w:val="24"/>
          <w:lang w:val="uk-UA"/>
        </w:rPr>
        <w:t xml:space="preserve"> </w:t>
      </w:r>
      <w:r w:rsidRPr="00615A42">
        <w:rPr>
          <w:rFonts w:ascii="Bookman Old Style" w:hAnsi="Bookman Old Style"/>
          <w:sz w:val="24"/>
          <w:szCs w:val="24"/>
        </w:rPr>
        <w:t>культурної спадщини лише у випадках, що не суперечать інтересам збереження цього об'єкта.</w:t>
      </w:r>
    </w:p>
    <w:p w14:paraId="5A5C0EF3"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6.5.4. У разі, коли пам'ятці загрожує небезпека пошкодження, руйнування чи знищення, власник або уповноважений ним орган, особа, яка набула права володіння, користування чи управління, зобов'язані привести цю пам'ятку до належного стану (змінити вид або спосіб її використання, провести роботи з її консервації, реставрації, реабілітації, ремонту та пристосування).</w:t>
      </w:r>
    </w:p>
    <w:p w14:paraId="18B655C6"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6.5.5.</w:t>
      </w:r>
      <w:r w:rsidR="00467AB2">
        <w:rPr>
          <w:rFonts w:ascii="Bookman Old Style" w:hAnsi="Bookman Old Style"/>
          <w:sz w:val="24"/>
          <w:szCs w:val="24"/>
          <w:lang w:val="uk-UA"/>
        </w:rPr>
        <w:t xml:space="preserve"> </w:t>
      </w:r>
      <w:r w:rsidRPr="00615A42">
        <w:rPr>
          <w:rFonts w:ascii="Bookman Old Style" w:hAnsi="Bookman Old Style"/>
          <w:sz w:val="24"/>
          <w:szCs w:val="24"/>
        </w:rPr>
        <w:t>На фізичну або юридичну особу, діяльність якої негативно позначається на стані пам'ятки (створює загрозу знищення, руйнування, пошкодження, спотворення пам'ятки), покладається обов'язок вжити заходи, погоджені з відповідним органом охорони культурної спадщини, для запобігання такій загрозі та підтримання пам'ятки в належному стані за власні кошти.</w:t>
      </w:r>
    </w:p>
    <w:p w14:paraId="26054A13"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6.5.6.</w:t>
      </w:r>
      <w:r w:rsidR="00467AB2">
        <w:rPr>
          <w:rFonts w:ascii="Bookman Old Style" w:hAnsi="Bookman Old Style"/>
          <w:sz w:val="24"/>
          <w:szCs w:val="24"/>
          <w:lang w:val="uk-UA"/>
        </w:rPr>
        <w:t xml:space="preserve"> </w:t>
      </w:r>
      <w:r w:rsidRPr="00615A42">
        <w:rPr>
          <w:rFonts w:ascii="Bookman Old Style" w:hAnsi="Bookman Old Style"/>
          <w:sz w:val="24"/>
          <w:szCs w:val="24"/>
        </w:rPr>
        <w:t>Забороняється будь-яка діяльність юридичних або фізичних осіб,</w:t>
      </w:r>
      <w:r w:rsidRPr="00615A42">
        <w:rPr>
          <w:rFonts w:ascii="Bookman Old Style" w:hAnsi="Bookman Old Style"/>
          <w:sz w:val="24"/>
          <w:szCs w:val="24"/>
          <w:lang w:val="uk-UA"/>
        </w:rPr>
        <w:t xml:space="preserve"> </w:t>
      </w:r>
      <w:r w:rsidRPr="00615A42">
        <w:rPr>
          <w:rFonts w:ascii="Bookman Old Style" w:hAnsi="Bookman Old Style"/>
          <w:sz w:val="24"/>
          <w:szCs w:val="24"/>
        </w:rPr>
        <w:t>що створює загрозу пам'ятнику культурної та історичної спадщини, пам'ятці або порушує законодавство, державні стандарти, норми і правила у сфері охорони</w:t>
      </w:r>
      <w:r w:rsidRPr="00615A42">
        <w:rPr>
          <w:rFonts w:ascii="Bookman Old Style" w:hAnsi="Bookman Old Style"/>
          <w:sz w:val="24"/>
          <w:szCs w:val="24"/>
          <w:lang w:val="uk-UA"/>
        </w:rPr>
        <w:t xml:space="preserve"> </w:t>
      </w:r>
      <w:r w:rsidRPr="00615A42">
        <w:rPr>
          <w:rFonts w:ascii="Bookman Old Style" w:hAnsi="Bookman Old Style"/>
          <w:sz w:val="24"/>
          <w:szCs w:val="24"/>
        </w:rPr>
        <w:t>культурної спадщини.</w:t>
      </w:r>
    </w:p>
    <w:p w14:paraId="33F776C5" w14:textId="77777777" w:rsidR="00436CD7" w:rsidRPr="00467AB2" w:rsidRDefault="00436CD7" w:rsidP="00467AB2">
      <w:pPr>
        <w:ind w:firstLine="720"/>
        <w:jc w:val="both"/>
        <w:rPr>
          <w:rFonts w:ascii="Bookman Old Style" w:hAnsi="Bookman Old Style"/>
          <w:sz w:val="24"/>
          <w:szCs w:val="24"/>
          <w:lang w:val="uk-UA"/>
        </w:rPr>
      </w:pPr>
      <w:r w:rsidRPr="00615A42">
        <w:rPr>
          <w:rFonts w:ascii="Bookman Old Style" w:hAnsi="Bookman Old Style"/>
          <w:sz w:val="24"/>
          <w:szCs w:val="24"/>
        </w:rPr>
        <w:t>6.5.7.</w:t>
      </w:r>
      <w:r w:rsidR="00467AB2">
        <w:rPr>
          <w:rFonts w:ascii="Bookman Old Style" w:hAnsi="Bookman Old Style"/>
          <w:sz w:val="24"/>
          <w:szCs w:val="24"/>
          <w:lang w:val="uk-UA"/>
        </w:rPr>
        <w:t xml:space="preserve"> </w:t>
      </w:r>
      <w:r w:rsidRPr="00467AB2">
        <w:rPr>
          <w:rFonts w:ascii="Bookman Old Style" w:hAnsi="Bookman Old Style"/>
          <w:sz w:val="24"/>
          <w:szCs w:val="24"/>
          <w:lang w:val="uk-UA"/>
        </w:rPr>
        <w:t>Будівельні, меліоративні, шляхові та інші роботи, що можуть</w:t>
      </w:r>
      <w:r w:rsidRPr="00615A42">
        <w:rPr>
          <w:rFonts w:ascii="Bookman Old Style" w:hAnsi="Bookman Old Style"/>
          <w:sz w:val="24"/>
          <w:szCs w:val="24"/>
          <w:lang w:val="uk-UA"/>
        </w:rPr>
        <w:t xml:space="preserve"> </w:t>
      </w:r>
      <w:r w:rsidRPr="00467AB2">
        <w:rPr>
          <w:rFonts w:ascii="Bookman Old Style" w:hAnsi="Bookman Old Style"/>
          <w:sz w:val="24"/>
          <w:szCs w:val="24"/>
          <w:lang w:val="uk-UA"/>
        </w:rPr>
        <w:t>призвести до руйнування, знищення чи пошкодження об'єктів культурної</w:t>
      </w:r>
      <w:r w:rsidRPr="00615A42">
        <w:rPr>
          <w:rFonts w:ascii="Bookman Old Style" w:hAnsi="Bookman Old Style"/>
          <w:sz w:val="24"/>
          <w:szCs w:val="24"/>
          <w:lang w:val="uk-UA"/>
        </w:rPr>
        <w:t xml:space="preserve"> </w:t>
      </w:r>
      <w:r w:rsidRPr="00467AB2">
        <w:rPr>
          <w:rFonts w:ascii="Bookman Old Style" w:hAnsi="Bookman Old Style"/>
          <w:sz w:val="24"/>
          <w:szCs w:val="24"/>
          <w:lang w:val="uk-UA"/>
        </w:rPr>
        <w:t>спадщини, проводяться тільки після повного дослідження цих об'єктів за</w:t>
      </w:r>
      <w:r w:rsidRPr="00467AB2">
        <w:rPr>
          <w:rFonts w:ascii="Bookman Old Style" w:hAnsi="Bookman Old Style"/>
          <w:sz w:val="24"/>
          <w:szCs w:val="24"/>
          <w:lang w:val="uk-UA"/>
        </w:rPr>
        <w:br/>
        <w:t>рахунок коштів замовників зазначених робіт.</w:t>
      </w:r>
    </w:p>
    <w:p w14:paraId="3794426D" w14:textId="77777777" w:rsidR="00436CD7" w:rsidRPr="00467AB2" w:rsidRDefault="00436CD7" w:rsidP="00436CD7">
      <w:pPr>
        <w:ind w:firstLine="720"/>
        <w:jc w:val="both"/>
        <w:rPr>
          <w:rFonts w:ascii="Bookman Old Style" w:hAnsi="Bookman Old Style"/>
          <w:sz w:val="24"/>
          <w:szCs w:val="24"/>
        </w:rPr>
      </w:pPr>
      <w:r w:rsidRPr="00467AB2">
        <w:rPr>
          <w:rFonts w:ascii="Bookman Old Style" w:hAnsi="Bookman Old Style"/>
          <w:sz w:val="24"/>
          <w:szCs w:val="24"/>
        </w:rPr>
        <w:t>6.6.</w:t>
      </w:r>
      <w:r w:rsidRPr="00467AB2">
        <w:rPr>
          <w:rFonts w:ascii="Bookman Old Style" w:hAnsi="Bookman Old Style"/>
          <w:sz w:val="24"/>
          <w:szCs w:val="24"/>
          <w:lang w:val="uk-UA"/>
        </w:rPr>
        <w:tab/>
      </w:r>
      <w:r w:rsidRPr="00467AB2">
        <w:rPr>
          <w:rFonts w:ascii="Bookman Old Style" w:hAnsi="Bookman Old Style"/>
          <w:sz w:val="24"/>
          <w:szCs w:val="24"/>
        </w:rPr>
        <w:t>Порядок утримання спортивних споруд.</w:t>
      </w:r>
    </w:p>
    <w:p w14:paraId="4DC527CA"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6.6.1.</w:t>
      </w:r>
      <w:r w:rsidR="00467AB2">
        <w:rPr>
          <w:rFonts w:ascii="Bookman Old Style" w:hAnsi="Bookman Old Style"/>
          <w:sz w:val="24"/>
          <w:szCs w:val="24"/>
          <w:lang w:val="uk-UA"/>
        </w:rPr>
        <w:t xml:space="preserve"> </w:t>
      </w:r>
      <w:r w:rsidRPr="00615A42">
        <w:rPr>
          <w:rFonts w:ascii="Bookman Old Style" w:hAnsi="Bookman Old Style"/>
          <w:sz w:val="24"/>
          <w:szCs w:val="24"/>
        </w:rPr>
        <w:t>Матеріально-технічну базу фізичної культури і спорту складають усі</w:t>
      </w:r>
      <w:r w:rsidRPr="00615A42">
        <w:rPr>
          <w:rFonts w:ascii="Bookman Old Style" w:hAnsi="Bookman Old Style"/>
          <w:sz w:val="24"/>
          <w:szCs w:val="24"/>
          <w:lang w:val="uk-UA"/>
        </w:rPr>
        <w:t xml:space="preserve"> </w:t>
      </w:r>
      <w:r w:rsidRPr="00615A42">
        <w:rPr>
          <w:rFonts w:ascii="Bookman Old Style" w:hAnsi="Bookman Old Style"/>
          <w:sz w:val="24"/>
          <w:szCs w:val="24"/>
        </w:rPr>
        <w:t>види фізкультурно-оздоровчих і спортивних споруд, фізкультурно-спортивного</w:t>
      </w:r>
      <w:r w:rsidRPr="00615A42">
        <w:rPr>
          <w:rFonts w:ascii="Bookman Old Style" w:hAnsi="Bookman Old Style"/>
          <w:sz w:val="24"/>
          <w:szCs w:val="24"/>
          <w:lang w:val="uk-UA"/>
        </w:rPr>
        <w:t xml:space="preserve"> </w:t>
      </w:r>
      <w:r w:rsidRPr="00615A42">
        <w:rPr>
          <w:rFonts w:ascii="Bookman Old Style" w:hAnsi="Bookman Old Style"/>
          <w:sz w:val="24"/>
          <w:szCs w:val="24"/>
        </w:rPr>
        <w:t>спорядження і обладнання, інше майно, призначене для занять фізичною</w:t>
      </w:r>
      <w:r w:rsidRPr="00615A42">
        <w:rPr>
          <w:rFonts w:ascii="Bookman Old Style" w:hAnsi="Bookman Old Style"/>
          <w:sz w:val="24"/>
          <w:szCs w:val="24"/>
          <w:lang w:val="uk-UA"/>
        </w:rPr>
        <w:t xml:space="preserve"> </w:t>
      </w:r>
      <w:r w:rsidRPr="00615A42">
        <w:rPr>
          <w:rFonts w:ascii="Bookman Old Style" w:hAnsi="Bookman Old Style"/>
          <w:sz w:val="24"/>
          <w:szCs w:val="24"/>
        </w:rPr>
        <w:t>культурою і спортом.</w:t>
      </w:r>
    </w:p>
    <w:p w14:paraId="1F944235"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6.6.2.</w:t>
      </w:r>
      <w:r w:rsidR="00467AB2">
        <w:rPr>
          <w:rFonts w:ascii="Bookman Old Style" w:hAnsi="Bookman Old Style"/>
          <w:sz w:val="24"/>
          <w:szCs w:val="24"/>
          <w:lang w:val="uk-UA"/>
        </w:rPr>
        <w:t xml:space="preserve"> </w:t>
      </w:r>
      <w:r w:rsidRPr="00615A42">
        <w:rPr>
          <w:rFonts w:ascii="Bookman Old Style" w:hAnsi="Bookman Old Style"/>
          <w:sz w:val="24"/>
          <w:szCs w:val="24"/>
        </w:rPr>
        <w:t>Власники фізкультурно-оздоровчих і спортивних споруд,</w:t>
      </w:r>
      <w:r w:rsidR="00467AB2">
        <w:rPr>
          <w:rFonts w:ascii="Bookman Old Style" w:hAnsi="Bookman Old Style"/>
          <w:sz w:val="24"/>
          <w:szCs w:val="24"/>
          <w:lang w:val="uk-UA"/>
        </w:rPr>
        <w:t xml:space="preserve"> </w:t>
      </w:r>
      <w:r w:rsidRPr="00615A42">
        <w:rPr>
          <w:rFonts w:ascii="Bookman Old Style" w:hAnsi="Bookman Old Style"/>
          <w:sz w:val="24"/>
          <w:szCs w:val="24"/>
        </w:rPr>
        <w:t>спеціальних приміщень для занять фізкультурою і спортом та фізкультурно-оздоровчого і спортивного інвентарю або уповноважені ними органи зобов'язані</w:t>
      </w:r>
      <w:r w:rsidRPr="00615A42">
        <w:rPr>
          <w:rFonts w:ascii="Bookman Old Style" w:hAnsi="Bookman Old Style"/>
          <w:sz w:val="24"/>
          <w:szCs w:val="24"/>
          <w:lang w:val="uk-UA"/>
        </w:rPr>
        <w:t xml:space="preserve"> </w:t>
      </w:r>
      <w:r w:rsidRPr="00615A42">
        <w:rPr>
          <w:rFonts w:ascii="Bookman Old Style" w:hAnsi="Bookman Old Style"/>
          <w:sz w:val="24"/>
          <w:szCs w:val="24"/>
        </w:rPr>
        <w:t>забезпечувати їх належний стан, безпечний для життя і здоров'я людей, майна</w:t>
      </w:r>
      <w:r w:rsidRPr="00615A42">
        <w:rPr>
          <w:rFonts w:ascii="Bookman Old Style" w:hAnsi="Bookman Old Style"/>
          <w:sz w:val="24"/>
          <w:szCs w:val="24"/>
          <w:lang w:val="uk-UA"/>
        </w:rPr>
        <w:t xml:space="preserve"> </w:t>
      </w:r>
      <w:r w:rsidRPr="00615A42">
        <w:rPr>
          <w:rFonts w:ascii="Bookman Old Style" w:hAnsi="Bookman Old Style"/>
          <w:sz w:val="24"/>
          <w:szCs w:val="24"/>
        </w:rPr>
        <w:t>та навколишнього природного середовища.</w:t>
      </w:r>
    </w:p>
    <w:p w14:paraId="15BCAC38"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6.6.3.</w:t>
      </w:r>
      <w:r w:rsidR="00467AB2">
        <w:rPr>
          <w:rFonts w:ascii="Bookman Old Style" w:hAnsi="Bookman Old Style"/>
          <w:sz w:val="24"/>
          <w:szCs w:val="24"/>
          <w:lang w:val="uk-UA"/>
        </w:rPr>
        <w:t xml:space="preserve"> </w:t>
      </w:r>
      <w:r w:rsidRPr="00615A42">
        <w:rPr>
          <w:rFonts w:ascii="Bookman Old Style" w:hAnsi="Bookman Old Style"/>
          <w:sz w:val="24"/>
          <w:szCs w:val="24"/>
        </w:rPr>
        <w:t>Адміністрація фізкультурно-оздоровчих і спортивних споруд та</w:t>
      </w:r>
      <w:r w:rsidRPr="00615A42">
        <w:rPr>
          <w:rFonts w:ascii="Bookman Old Style" w:hAnsi="Bookman Old Style"/>
          <w:sz w:val="24"/>
          <w:szCs w:val="24"/>
          <w:lang w:val="uk-UA"/>
        </w:rPr>
        <w:t xml:space="preserve"> </w:t>
      </w:r>
      <w:r w:rsidRPr="00615A42">
        <w:rPr>
          <w:rFonts w:ascii="Bookman Old Style" w:hAnsi="Bookman Old Style"/>
          <w:sz w:val="24"/>
          <w:szCs w:val="24"/>
        </w:rPr>
        <w:t>організатор спортивного заходу або занять фізичною культурою забезпечують</w:t>
      </w:r>
      <w:r w:rsidRPr="00615A42">
        <w:rPr>
          <w:rFonts w:ascii="Bookman Old Style" w:hAnsi="Bookman Old Style"/>
          <w:sz w:val="24"/>
          <w:szCs w:val="24"/>
          <w:lang w:val="uk-UA"/>
        </w:rPr>
        <w:t xml:space="preserve"> </w:t>
      </w:r>
      <w:r w:rsidRPr="00615A42">
        <w:rPr>
          <w:rFonts w:ascii="Bookman Old Style" w:hAnsi="Bookman Old Style"/>
          <w:sz w:val="24"/>
          <w:szCs w:val="24"/>
        </w:rPr>
        <w:t>належне обладнання місць проведення фізкультурно-спортивних занять і змагань</w:t>
      </w:r>
      <w:r w:rsidRPr="00615A42">
        <w:rPr>
          <w:rFonts w:ascii="Bookman Old Style" w:hAnsi="Bookman Old Style"/>
          <w:sz w:val="24"/>
          <w:szCs w:val="24"/>
          <w:lang w:val="uk-UA"/>
        </w:rPr>
        <w:t xml:space="preserve"> </w:t>
      </w:r>
      <w:r w:rsidRPr="00615A42">
        <w:rPr>
          <w:rFonts w:ascii="Bookman Old Style" w:hAnsi="Bookman Old Style"/>
          <w:sz w:val="24"/>
          <w:szCs w:val="24"/>
        </w:rPr>
        <w:t>відповідно до правил їх проведення, вимог техніки безпеки, санітарно -гігієнічних, екологічних та інших державних вимог і несуть відповідальність, встановлену законодавством, за шкоду, заподіяну здоров'ю глядачів та осіб, які</w:t>
      </w:r>
      <w:r w:rsidRPr="00615A42">
        <w:rPr>
          <w:rFonts w:ascii="Bookman Old Style" w:hAnsi="Bookman Old Style"/>
          <w:sz w:val="24"/>
          <w:szCs w:val="24"/>
          <w:lang w:val="uk-UA"/>
        </w:rPr>
        <w:t xml:space="preserve"> </w:t>
      </w:r>
      <w:r w:rsidRPr="00615A42">
        <w:rPr>
          <w:rFonts w:ascii="Bookman Old Style" w:hAnsi="Bookman Old Style"/>
          <w:sz w:val="24"/>
          <w:szCs w:val="24"/>
        </w:rPr>
        <w:t>займаються в них фізичною культурою і спортом.</w:t>
      </w:r>
    </w:p>
    <w:p w14:paraId="0227A655" w14:textId="113EFE1D" w:rsidR="00436CD7" w:rsidRPr="00467AB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6.6.4.</w:t>
      </w:r>
      <w:r w:rsidR="00467AB2">
        <w:rPr>
          <w:rFonts w:ascii="Bookman Old Style" w:hAnsi="Bookman Old Style"/>
          <w:sz w:val="24"/>
          <w:szCs w:val="24"/>
          <w:lang w:val="uk-UA"/>
        </w:rPr>
        <w:t xml:space="preserve"> </w:t>
      </w:r>
      <w:r w:rsidRPr="00467AB2">
        <w:rPr>
          <w:rFonts w:ascii="Bookman Old Style" w:hAnsi="Bookman Old Style"/>
          <w:sz w:val="24"/>
          <w:szCs w:val="24"/>
          <w:lang w:val="uk-UA"/>
        </w:rPr>
        <w:t>Будівництво в житлових районах фізкультурно-оздоровчих і</w:t>
      </w:r>
      <w:r w:rsidRPr="00615A42">
        <w:rPr>
          <w:rFonts w:ascii="Bookman Old Style" w:hAnsi="Bookman Old Style"/>
          <w:sz w:val="24"/>
          <w:szCs w:val="24"/>
          <w:lang w:val="uk-UA"/>
        </w:rPr>
        <w:t xml:space="preserve"> </w:t>
      </w:r>
      <w:r w:rsidRPr="00467AB2">
        <w:rPr>
          <w:rFonts w:ascii="Bookman Old Style" w:hAnsi="Bookman Old Style"/>
          <w:sz w:val="24"/>
          <w:szCs w:val="24"/>
          <w:lang w:val="uk-UA"/>
        </w:rPr>
        <w:t>спортивних об'єктів здійснюється відповідно до встановлених нормативів за</w:t>
      </w:r>
      <w:ins w:id="16" w:author="Garbuz Maksym 5UA" w:date="2021-09-08T16:40:00Z">
        <w:r w:rsidR="00AA3130">
          <w:rPr>
            <w:rFonts w:ascii="Bookman Old Style" w:hAnsi="Bookman Old Style"/>
            <w:sz w:val="24"/>
            <w:szCs w:val="24"/>
            <w:lang w:val="uk-UA"/>
          </w:rPr>
          <w:t xml:space="preserve"> </w:t>
        </w:r>
      </w:ins>
      <w:r w:rsidRPr="00467AB2">
        <w:rPr>
          <w:rFonts w:ascii="Bookman Old Style" w:hAnsi="Bookman Old Style"/>
          <w:sz w:val="24"/>
          <w:szCs w:val="24"/>
          <w:lang w:val="uk-UA"/>
        </w:rPr>
        <w:t>рахунок коштів, що спрямовуються на житлове будівництво, та коштів</w:t>
      </w:r>
      <w:r w:rsidR="00467AB2">
        <w:rPr>
          <w:rFonts w:ascii="Bookman Old Style" w:hAnsi="Bookman Old Style"/>
          <w:sz w:val="24"/>
          <w:szCs w:val="24"/>
          <w:lang w:val="uk-UA"/>
        </w:rPr>
        <w:t xml:space="preserve"> </w:t>
      </w:r>
      <w:r w:rsidRPr="00467AB2">
        <w:rPr>
          <w:rFonts w:ascii="Bookman Old Style" w:hAnsi="Bookman Old Style"/>
          <w:sz w:val="24"/>
          <w:szCs w:val="24"/>
          <w:lang w:val="uk-UA"/>
        </w:rPr>
        <w:t>організацій - забудовників житла.</w:t>
      </w:r>
    </w:p>
    <w:p w14:paraId="4624B104" w14:textId="77777777" w:rsidR="00436CD7" w:rsidRPr="00467AB2" w:rsidRDefault="00436CD7" w:rsidP="00436CD7">
      <w:pPr>
        <w:ind w:firstLine="720"/>
        <w:jc w:val="both"/>
        <w:rPr>
          <w:rFonts w:ascii="Bookman Old Style" w:hAnsi="Bookman Old Style"/>
          <w:sz w:val="24"/>
          <w:szCs w:val="24"/>
          <w:lang w:val="uk-UA"/>
        </w:rPr>
      </w:pPr>
      <w:r w:rsidRPr="00467AB2">
        <w:rPr>
          <w:rFonts w:ascii="Bookman Old Style" w:hAnsi="Bookman Old Style"/>
          <w:sz w:val="24"/>
          <w:szCs w:val="24"/>
          <w:lang w:val="uk-UA"/>
        </w:rPr>
        <w:t>6.6.5.</w:t>
      </w:r>
      <w:r w:rsidR="00467AB2">
        <w:rPr>
          <w:rFonts w:ascii="Bookman Old Style" w:hAnsi="Bookman Old Style"/>
          <w:sz w:val="24"/>
          <w:szCs w:val="24"/>
          <w:lang w:val="uk-UA"/>
        </w:rPr>
        <w:t xml:space="preserve"> </w:t>
      </w:r>
      <w:r w:rsidRPr="00467AB2">
        <w:rPr>
          <w:rFonts w:ascii="Bookman Old Style" w:hAnsi="Bookman Old Style"/>
          <w:sz w:val="24"/>
          <w:szCs w:val="24"/>
          <w:lang w:val="uk-UA"/>
        </w:rPr>
        <w:t>Нормативи мінімальної забезпеченості основними фізкультурно-оздоровчими і спортивними спорудами жилих районів, а також підприємств,</w:t>
      </w:r>
      <w:r w:rsidR="00467AB2">
        <w:rPr>
          <w:rFonts w:ascii="Bookman Old Style" w:hAnsi="Bookman Old Style"/>
          <w:sz w:val="24"/>
          <w:szCs w:val="24"/>
          <w:lang w:val="uk-UA"/>
        </w:rPr>
        <w:t xml:space="preserve"> </w:t>
      </w:r>
      <w:r w:rsidRPr="00467AB2">
        <w:rPr>
          <w:rFonts w:ascii="Bookman Old Style" w:hAnsi="Bookman Old Style"/>
          <w:sz w:val="24"/>
          <w:szCs w:val="24"/>
          <w:lang w:val="uk-UA"/>
        </w:rPr>
        <w:t>установ і організацій всіх форм власності визначаються центральними</w:t>
      </w:r>
      <w:r w:rsidRPr="00615A42">
        <w:rPr>
          <w:rFonts w:ascii="Bookman Old Style" w:hAnsi="Bookman Old Style"/>
          <w:sz w:val="24"/>
          <w:szCs w:val="24"/>
          <w:lang w:val="uk-UA"/>
        </w:rPr>
        <w:t xml:space="preserve"> </w:t>
      </w:r>
      <w:r w:rsidRPr="00467AB2">
        <w:rPr>
          <w:rFonts w:ascii="Bookman Old Style" w:hAnsi="Bookman Old Style"/>
          <w:sz w:val="24"/>
          <w:szCs w:val="24"/>
          <w:lang w:val="uk-UA"/>
        </w:rPr>
        <w:t>органами виконавчої влади з фізичної культури і спорту, архітектури табудівництва.</w:t>
      </w:r>
    </w:p>
    <w:p w14:paraId="08A7D1C2"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6.6.6.</w:t>
      </w:r>
      <w:r w:rsidR="00467AB2">
        <w:rPr>
          <w:rFonts w:ascii="Bookman Old Style" w:hAnsi="Bookman Old Style"/>
          <w:sz w:val="24"/>
          <w:szCs w:val="24"/>
          <w:lang w:val="uk-UA"/>
        </w:rPr>
        <w:t xml:space="preserve"> </w:t>
      </w:r>
      <w:r w:rsidRPr="00615A42">
        <w:rPr>
          <w:rFonts w:ascii="Bookman Old Style" w:hAnsi="Bookman Old Style"/>
          <w:sz w:val="24"/>
          <w:szCs w:val="24"/>
        </w:rPr>
        <w:t>Не допускається:</w:t>
      </w:r>
    </w:p>
    <w:p w14:paraId="2926A7CA"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1) будівництво нових та реконструкція наявних дошкільних виховних, загальноосвітніх та професійних навчально-виховних, вищих навчальних закладів без передбачених нормативами фізкультурно-спортивних споруд та функціональних приміщень;</w:t>
      </w:r>
    </w:p>
    <w:p w14:paraId="4AFFBF95"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2) перепрофілювання та ліквідація діючих фізкультурно-оздоровчих і спортивних споруд без створення рівноцінних споруд.</w:t>
      </w:r>
    </w:p>
    <w:p w14:paraId="506590BE" w14:textId="77777777" w:rsidR="00436CD7" w:rsidRPr="00615A42" w:rsidRDefault="00436CD7" w:rsidP="00467AB2">
      <w:pPr>
        <w:ind w:firstLine="720"/>
        <w:jc w:val="both"/>
        <w:rPr>
          <w:rFonts w:ascii="Bookman Old Style" w:hAnsi="Bookman Old Style"/>
          <w:sz w:val="24"/>
          <w:szCs w:val="24"/>
        </w:rPr>
      </w:pPr>
      <w:r w:rsidRPr="00615A42">
        <w:rPr>
          <w:rFonts w:ascii="Bookman Old Style" w:hAnsi="Bookman Old Style"/>
          <w:sz w:val="24"/>
          <w:szCs w:val="24"/>
        </w:rPr>
        <w:t>6.6.7.</w:t>
      </w:r>
      <w:r w:rsidR="00467AB2">
        <w:rPr>
          <w:rFonts w:ascii="Bookman Old Style" w:hAnsi="Bookman Old Style"/>
          <w:sz w:val="24"/>
          <w:szCs w:val="24"/>
          <w:lang w:val="uk-UA"/>
        </w:rPr>
        <w:t xml:space="preserve"> </w:t>
      </w:r>
      <w:r w:rsidRPr="00615A42">
        <w:rPr>
          <w:rFonts w:ascii="Bookman Old Style" w:hAnsi="Bookman Old Style"/>
          <w:sz w:val="24"/>
          <w:szCs w:val="24"/>
        </w:rPr>
        <w:t>Експлуатація спортивних споруд та обладнання, що не забезпечує</w:t>
      </w:r>
      <w:r w:rsidRPr="00615A42">
        <w:rPr>
          <w:rFonts w:ascii="Bookman Old Style" w:hAnsi="Bookman Old Style"/>
          <w:sz w:val="24"/>
          <w:szCs w:val="24"/>
          <w:lang w:val="uk-UA"/>
        </w:rPr>
        <w:t xml:space="preserve"> </w:t>
      </w:r>
      <w:r w:rsidRPr="00615A42">
        <w:rPr>
          <w:rFonts w:ascii="Bookman Old Style" w:hAnsi="Bookman Old Style"/>
          <w:sz w:val="24"/>
          <w:szCs w:val="24"/>
        </w:rPr>
        <w:t>безпеки спортсменів та глядачів, не допускається. Спортивні споруди повинні</w:t>
      </w:r>
      <w:r w:rsidRPr="00615A42">
        <w:rPr>
          <w:rFonts w:ascii="Bookman Old Style" w:hAnsi="Bookman Old Style"/>
          <w:sz w:val="24"/>
          <w:szCs w:val="24"/>
          <w:lang w:val="uk-UA"/>
        </w:rPr>
        <w:t xml:space="preserve"> </w:t>
      </w:r>
      <w:r w:rsidRPr="00615A42">
        <w:rPr>
          <w:rFonts w:ascii="Bookman Old Style" w:hAnsi="Bookman Old Style"/>
          <w:sz w:val="24"/>
          <w:szCs w:val="24"/>
        </w:rPr>
        <w:t>відповідати вимогам загальної та спеціальної безпеки учасників і глядачів.</w:t>
      </w:r>
    </w:p>
    <w:p w14:paraId="636EAC27" w14:textId="77777777" w:rsidR="00436CD7" w:rsidRPr="00467AB2" w:rsidRDefault="00436CD7" w:rsidP="00436CD7">
      <w:pPr>
        <w:ind w:firstLine="720"/>
        <w:jc w:val="both"/>
        <w:rPr>
          <w:rFonts w:ascii="Bookman Old Style" w:hAnsi="Bookman Old Style"/>
          <w:sz w:val="24"/>
          <w:szCs w:val="24"/>
        </w:rPr>
      </w:pPr>
      <w:r w:rsidRPr="00467AB2">
        <w:rPr>
          <w:rFonts w:ascii="Bookman Old Style" w:hAnsi="Bookman Old Style"/>
          <w:sz w:val="24"/>
          <w:szCs w:val="24"/>
        </w:rPr>
        <w:t>6.7.</w:t>
      </w:r>
      <w:r w:rsidRPr="00467AB2">
        <w:rPr>
          <w:rFonts w:ascii="Bookman Old Style" w:hAnsi="Bookman Old Style"/>
          <w:sz w:val="24"/>
          <w:szCs w:val="24"/>
          <w:lang w:val="uk-UA"/>
        </w:rPr>
        <w:tab/>
      </w:r>
      <w:r w:rsidRPr="00467AB2">
        <w:rPr>
          <w:rFonts w:ascii="Bookman Old Style" w:hAnsi="Bookman Old Style"/>
          <w:sz w:val="24"/>
          <w:szCs w:val="24"/>
        </w:rPr>
        <w:t>Вимоги до утримання ліхтарів вуличного освітлення, засобів та</w:t>
      </w:r>
      <w:r w:rsidR="00467AB2">
        <w:rPr>
          <w:rFonts w:ascii="Bookman Old Style" w:hAnsi="Bookman Old Style"/>
          <w:sz w:val="24"/>
          <w:szCs w:val="24"/>
          <w:lang w:val="uk-UA"/>
        </w:rPr>
        <w:t xml:space="preserve"> </w:t>
      </w:r>
      <w:r w:rsidRPr="00467AB2">
        <w:rPr>
          <w:rFonts w:ascii="Bookman Old Style" w:hAnsi="Bookman Old Style"/>
          <w:sz w:val="24"/>
          <w:szCs w:val="24"/>
        </w:rPr>
        <w:t>обладнання зовнішнього освітлення, установок по декоративному підсвічуванню будинків і пам'ятників, вивісок, вітрин.</w:t>
      </w:r>
    </w:p>
    <w:p w14:paraId="27CF39EC"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6.7.1. Підприємства, установи організації, особи, які експлуатують ліхтарі вуличного освітлення, засоби та обладнання зовнішнього освітлення, установки по декоративному підсвічуванню будинків і пам'ятників, вивісок, вітрин, світлової реклами, зобов'язані забезпечити їх належний режим роботи та безпечний технічний стан.</w:t>
      </w:r>
    </w:p>
    <w:p w14:paraId="53EDDFD6"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6.7.2. Усі вітрини повинні бути обладнані спеціальною освітлювальною апаратурою, переважно енергозберігаючою.</w:t>
      </w:r>
    </w:p>
    <w:p w14:paraId="67B0EB0F"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6.7.3. На головних магістралях, площах та вулицях має бути забезпечене необхідне освітлення.</w:t>
      </w:r>
    </w:p>
    <w:p w14:paraId="093681E2"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6.7.4. Ліхтарі вуличного освітлення повинні вмикатися відповідно до встановленого </w:t>
      </w:r>
      <w:r w:rsidR="0025037F">
        <w:rPr>
          <w:rFonts w:ascii="Bookman Old Style" w:hAnsi="Bookman Old Style"/>
          <w:sz w:val="24"/>
          <w:szCs w:val="24"/>
          <w:lang w:val="uk-UA"/>
        </w:rPr>
        <w:t>сільською</w:t>
      </w:r>
      <w:r w:rsidRPr="00615A42">
        <w:rPr>
          <w:rFonts w:ascii="Bookman Old Style" w:hAnsi="Bookman Old Style"/>
          <w:sz w:val="24"/>
          <w:szCs w:val="24"/>
        </w:rPr>
        <w:t xml:space="preserve"> радою графіка, в залежності від пори року та природних умов.</w:t>
      </w:r>
    </w:p>
    <w:p w14:paraId="0B217001"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6.7.5. На пішохідних переходах, а також ділянках автомобільних доріг, вулицях, магістралях з високим рівнем небезпеки відключення освітлення у темний час доби забороняється.</w:t>
      </w:r>
    </w:p>
    <w:p w14:paraId="7B3BA808" w14:textId="786172ED" w:rsidR="00AA3130" w:rsidRPr="00AA3130" w:rsidRDefault="00436CD7" w:rsidP="00F35F44">
      <w:pPr>
        <w:ind w:firstLine="720"/>
        <w:jc w:val="both"/>
        <w:rPr>
          <w:ins w:id="17" w:author="Garbuz Maksym 5UA" w:date="2021-09-08T16:43:00Z"/>
          <w:rFonts w:ascii="Bookman Old Style" w:hAnsi="Bookman Old Style"/>
          <w:sz w:val="24"/>
          <w:szCs w:val="24"/>
          <w:highlight w:val="yellow"/>
          <w:lang w:val="uk-UA"/>
          <w:rPrChange w:id="18" w:author="Garbuz Maksym 5UA" w:date="2021-09-08T16:44:00Z">
            <w:rPr>
              <w:ins w:id="19" w:author="Garbuz Maksym 5UA" w:date="2021-09-08T16:43:00Z"/>
              <w:rFonts w:ascii="Bookman Old Style" w:hAnsi="Bookman Old Style"/>
              <w:sz w:val="24"/>
              <w:szCs w:val="24"/>
              <w:lang w:val="uk-UA"/>
            </w:rPr>
          </w:rPrChange>
        </w:rPr>
      </w:pPr>
      <w:r w:rsidRPr="00615A42">
        <w:rPr>
          <w:rFonts w:ascii="Bookman Old Style" w:hAnsi="Bookman Old Style"/>
          <w:sz w:val="24"/>
          <w:szCs w:val="24"/>
        </w:rPr>
        <w:t>6.7.6.</w:t>
      </w:r>
      <w:r w:rsidR="0025037F">
        <w:rPr>
          <w:rFonts w:ascii="Bookman Old Style" w:hAnsi="Bookman Old Style"/>
          <w:sz w:val="24"/>
          <w:szCs w:val="24"/>
          <w:lang w:val="uk-UA"/>
        </w:rPr>
        <w:t xml:space="preserve"> </w:t>
      </w:r>
      <w:ins w:id="20" w:author="Garbuz Maksym 5UA" w:date="2021-09-08T16:43:00Z">
        <w:r w:rsidR="00AA3130" w:rsidRPr="00AA3130">
          <w:rPr>
            <w:rFonts w:ascii="Bookman Old Style" w:hAnsi="Bookman Old Style"/>
            <w:sz w:val="24"/>
            <w:szCs w:val="24"/>
            <w:highlight w:val="yellow"/>
            <w:lang w:val="uk-UA"/>
            <w:rPrChange w:id="21" w:author="Garbuz Maksym 5UA" w:date="2021-09-08T16:44:00Z">
              <w:rPr>
                <w:rFonts w:ascii="Bookman Old Style" w:hAnsi="Bookman Old Style"/>
                <w:sz w:val="24"/>
                <w:szCs w:val="24"/>
                <w:lang w:val="uk-UA"/>
              </w:rPr>
            </w:rPrChange>
          </w:rPr>
          <w:t>На пішохідних пере</w:t>
        </w:r>
      </w:ins>
      <w:ins w:id="22" w:author="Garbuz Maksym 5UA" w:date="2021-09-08T16:44:00Z">
        <w:r w:rsidR="00AA3130" w:rsidRPr="00AA3130">
          <w:rPr>
            <w:rFonts w:ascii="Bookman Old Style" w:hAnsi="Bookman Old Style"/>
            <w:sz w:val="24"/>
            <w:szCs w:val="24"/>
            <w:highlight w:val="yellow"/>
            <w:lang w:val="uk-UA"/>
            <w:rPrChange w:id="23" w:author="Garbuz Maksym 5UA" w:date="2021-09-08T16:44:00Z">
              <w:rPr>
                <w:rFonts w:ascii="Bookman Old Style" w:hAnsi="Bookman Old Style"/>
                <w:sz w:val="24"/>
                <w:szCs w:val="24"/>
                <w:lang w:val="uk-UA"/>
              </w:rPr>
            </w:rPrChange>
          </w:rPr>
          <w:t xml:space="preserve">ходах встановлюється більш яскраве та контрастне освітлення згідно вимог </w:t>
        </w:r>
      </w:ins>
      <w:ins w:id="24" w:author="Garbuz Maksym 5UA" w:date="2021-09-08T16:43:00Z">
        <w:r w:rsidR="00AA3130" w:rsidRPr="00AA3130">
          <w:rPr>
            <w:rFonts w:ascii="Bookman Old Style" w:hAnsi="Bookman Old Style"/>
            <w:sz w:val="24"/>
            <w:szCs w:val="24"/>
            <w:highlight w:val="yellow"/>
            <w:lang w:val="uk-UA"/>
            <w:rPrChange w:id="25" w:author="Garbuz Maksym 5UA" w:date="2021-09-08T16:44:00Z">
              <w:rPr>
                <w:lang w:val="uk-UA"/>
              </w:rPr>
            </w:rPrChange>
          </w:rPr>
          <w:t xml:space="preserve">ДБН В.2.5-28:2018 </w:t>
        </w:r>
      </w:ins>
    </w:p>
    <w:p w14:paraId="1CD292FC" w14:textId="6AD1092D" w:rsidR="00436CD7" w:rsidRPr="00F35F44" w:rsidRDefault="00AA3130" w:rsidP="00F35F44">
      <w:pPr>
        <w:ind w:firstLine="720"/>
        <w:jc w:val="both"/>
        <w:rPr>
          <w:rFonts w:ascii="Bookman Old Style" w:hAnsi="Bookman Old Style"/>
          <w:sz w:val="24"/>
          <w:szCs w:val="24"/>
          <w:lang w:val="uk-UA"/>
        </w:rPr>
      </w:pPr>
      <w:ins w:id="26" w:author="Garbuz Maksym 5UA" w:date="2021-09-08T16:44:00Z">
        <w:r w:rsidRPr="00AA3130">
          <w:rPr>
            <w:rFonts w:ascii="Bookman Old Style" w:hAnsi="Bookman Old Style"/>
            <w:sz w:val="24"/>
            <w:szCs w:val="24"/>
            <w:highlight w:val="yellow"/>
            <w:lang w:val="uk-UA"/>
            <w:rPrChange w:id="27" w:author="Garbuz Maksym 5UA" w:date="2021-09-08T16:44:00Z">
              <w:rPr>
                <w:rFonts w:ascii="Bookman Old Style" w:hAnsi="Bookman Old Style"/>
                <w:sz w:val="24"/>
                <w:szCs w:val="24"/>
                <w:lang w:val="uk-UA"/>
              </w:rPr>
            </w:rPrChange>
          </w:rPr>
          <w:t>6.7.7</w:t>
        </w:r>
        <w:r>
          <w:rPr>
            <w:rFonts w:ascii="Bookman Old Style" w:hAnsi="Bookman Old Style"/>
            <w:sz w:val="24"/>
            <w:szCs w:val="24"/>
            <w:lang w:val="uk-UA"/>
          </w:rPr>
          <w:t xml:space="preserve"> </w:t>
        </w:r>
      </w:ins>
      <w:r w:rsidR="00436CD7" w:rsidRPr="00F35F44">
        <w:rPr>
          <w:rFonts w:ascii="Bookman Old Style" w:hAnsi="Bookman Old Style"/>
          <w:sz w:val="24"/>
          <w:szCs w:val="24"/>
          <w:lang w:val="uk-UA"/>
        </w:rPr>
        <w:t xml:space="preserve">Зовнішнє освітлення вулиць, доріг і площ з регулярним транспортнимрухом повинно відповідати ДСТУ 3587 і </w:t>
      </w:r>
      <w:r w:rsidR="00F35F44" w:rsidRPr="00F35F44">
        <w:rPr>
          <w:rFonts w:ascii="Bookman Old Style" w:hAnsi="Bookman Old Style"/>
          <w:sz w:val="24"/>
          <w:szCs w:val="24"/>
          <w:lang w:val="uk-UA"/>
        </w:rPr>
        <w:t>СніП 11-4, ДБН В.2.3.-5-2001.</w:t>
      </w:r>
    </w:p>
    <w:p w14:paraId="555D7F00" w14:textId="77777777" w:rsidR="00436CD7" w:rsidRPr="0025037F" w:rsidRDefault="00436CD7" w:rsidP="00436CD7">
      <w:pPr>
        <w:ind w:firstLine="720"/>
        <w:jc w:val="both"/>
        <w:rPr>
          <w:rFonts w:ascii="Bookman Old Style" w:hAnsi="Bookman Old Style"/>
          <w:sz w:val="24"/>
          <w:szCs w:val="24"/>
        </w:rPr>
      </w:pPr>
      <w:r w:rsidRPr="0025037F">
        <w:rPr>
          <w:rFonts w:ascii="Bookman Old Style" w:hAnsi="Bookman Old Style"/>
          <w:sz w:val="24"/>
          <w:szCs w:val="24"/>
        </w:rPr>
        <w:t>6.8.</w:t>
      </w:r>
      <w:r w:rsidRPr="0025037F">
        <w:rPr>
          <w:rFonts w:ascii="Bookman Old Style" w:hAnsi="Bookman Old Style"/>
          <w:sz w:val="24"/>
          <w:szCs w:val="24"/>
          <w:lang w:val="uk-UA"/>
        </w:rPr>
        <w:tab/>
      </w:r>
      <w:r w:rsidRPr="0025037F">
        <w:rPr>
          <w:rFonts w:ascii="Bookman Old Style" w:hAnsi="Bookman Old Style"/>
          <w:sz w:val="24"/>
          <w:szCs w:val="24"/>
        </w:rPr>
        <w:t>Порядок утримання обладнання та елементів благоустрою дитячих,</w:t>
      </w:r>
      <w:r w:rsidR="0025037F">
        <w:rPr>
          <w:rFonts w:ascii="Bookman Old Style" w:hAnsi="Bookman Old Style"/>
          <w:sz w:val="24"/>
          <w:szCs w:val="24"/>
          <w:lang w:val="uk-UA"/>
        </w:rPr>
        <w:t xml:space="preserve"> </w:t>
      </w:r>
      <w:r w:rsidRPr="0025037F">
        <w:rPr>
          <w:rFonts w:ascii="Bookman Old Style" w:hAnsi="Bookman Old Style"/>
          <w:sz w:val="24"/>
          <w:szCs w:val="24"/>
        </w:rPr>
        <w:t>спортивних та інших майданчиків для дозвілля та відпочинку.</w:t>
      </w:r>
    </w:p>
    <w:p w14:paraId="7EDDF857"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6.8.1. Утримання в належному стані обладнання та елементів благоустрою дитячих, спортивних та інших майданчиків для дозвілля та відпочинку покладається на балансоутримувачів вказаного майна або осіб, на території яких розміщені вказані майданчики.</w:t>
      </w:r>
    </w:p>
    <w:p w14:paraId="248D1D8A"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6.8.2. Утримання дитячих, спортивних та інших майданчиків для дозвілля та відпочинку повинно здійснюватися з додержанням санітарних та технічних норм, забезпечувати безпечне користування ними.</w:t>
      </w:r>
    </w:p>
    <w:p w14:paraId="54B2FB64" w14:textId="77777777" w:rsidR="00436CD7" w:rsidRPr="0025037F" w:rsidRDefault="00436CD7" w:rsidP="0025037F">
      <w:pPr>
        <w:ind w:firstLine="720"/>
        <w:jc w:val="both"/>
        <w:rPr>
          <w:rFonts w:ascii="Bookman Old Style" w:hAnsi="Bookman Old Style"/>
          <w:sz w:val="24"/>
          <w:szCs w:val="24"/>
        </w:rPr>
      </w:pPr>
      <w:r w:rsidRPr="00615A42">
        <w:rPr>
          <w:rFonts w:ascii="Bookman Old Style" w:hAnsi="Bookman Old Style"/>
          <w:sz w:val="24"/>
          <w:szCs w:val="24"/>
        </w:rPr>
        <w:t>6.8.3.</w:t>
      </w:r>
      <w:r w:rsidR="0025037F">
        <w:rPr>
          <w:rFonts w:ascii="Bookman Old Style" w:hAnsi="Bookman Old Style"/>
          <w:sz w:val="24"/>
          <w:szCs w:val="24"/>
          <w:lang w:val="uk-UA"/>
        </w:rPr>
        <w:t xml:space="preserve"> </w:t>
      </w:r>
      <w:r w:rsidRPr="00615A42">
        <w:rPr>
          <w:rFonts w:ascii="Bookman Old Style" w:hAnsi="Bookman Old Style"/>
          <w:sz w:val="24"/>
          <w:szCs w:val="24"/>
        </w:rPr>
        <w:t>Обладнання майданчиків для дозвілля та відпочинку необхідно</w:t>
      </w:r>
      <w:r w:rsidRPr="00615A42">
        <w:rPr>
          <w:rFonts w:ascii="Bookman Old Style" w:hAnsi="Bookman Old Style"/>
          <w:sz w:val="24"/>
          <w:szCs w:val="24"/>
          <w:lang w:val="uk-UA"/>
        </w:rPr>
        <w:t xml:space="preserve"> </w:t>
      </w:r>
      <w:r w:rsidRPr="00615A42">
        <w:rPr>
          <w:rFonts w:ascii="Bookman Old Style" w:hAnsi="Bookman Old Style"/>
          <w:sz w:val="24"/>
          <w:szCs w:val="24"/>
        </w:rPr>
        <w:t>підтримувати у справному стані, регулярно обстежувати, своєчасно ремонтувати,</w:t>
      </w:r>
      <w:r w:rsidR="0025037F">
        <w:rPr>
          <w:rFonts w:ascii="Bookman Old Style" w:hAnsi="Bookman Old Style"/>
          <w:sz w:val="24"/>
          <w:szCs w:val="24"/>
          <w:lang w:val="uk-UA"/>
        </w:rPr>
        <w:t xml:space="preserve"> </w:t>
      </w:r>
      <w:r w:rsidRPr="00615A42">
        <w:rPr>
          <w:rFonts w:ascii="Bookman Old Style" w:hAnsi="Bookman Old Style"/>
          <w:sz w:val="24"/>
          <w:szCs w:val="24"/>
        </w:rPr>
        <w:t>щорічно фарбувати якщо це необхідно.</w:t>
      </w:r>
    </w:p>
    <w:p w14:paraId="7163175F" w14:textId="77777777" w:rsidR="00B22463" w:rsidRPr="00B22463" w:rsidRDefault="00436CD7" w:rsidP="00B22463">
      <w:pPr>
        <w:ind w:firstLine="720"/>
        <w:jc w:val="both"/>
        <w:rPr>
          <w:rFonts w:ascii="Bookman Old Style" w:hAnsi="Bookman Old Style"/>
          <w:sz w:val="24"/>
          <w:szCs w:val="24"/>
          <w:lang w:val="uk-UA"/>
        </w:rPr>
      </w:pPr>
      <w:r w:rsidRPr="00B22463">
        <w:rPr>
          <w:rFonts w:ascii="Bookman Old Style" w:hAnsi="Bookman Old Style"/>
          <w:sz w:val="24"/>
          <w:szCs w:val="24"/>
        </w:rPr>
        <w:t>6.9.</w:t>
      </w:r>
      <w:r w:rsidRPr="00B22463">
        <w:rPr>
          <w:rFonts w:ascii="Bookman Old Style" w:hAnsi="Bookman Old Style"/>
          <w:sz w:val="24"/>
          <w:szCs w:val="24"/>
          <w:lang w:val="uk-UA"/>
        </w:rPr>
        <w:tab/>
      </w:r>
      <w:r w:rsidR="00B22463" w:rsidRPr="00B22463">
        <w:rPr>
          <w:rFonts w:ascii="Bookman Old Style" w:hAnsi="Bookman Old Style"/>
          <w:sz w:val="24"/>
          <w:szCs w:val="24"/>
          <w:lang w:val="uk-UA"/>
        </w:rPr>
        <w:t>Порядок утримання тимчасових споруд для провадження підприємницької діяльності.</w:t>
      </w:r>
    </w:p>
    <w:p w14:paraId="018494DF" w14:textId="77777777" w:rsidR="00B22463" w:rsidRPr="00B22463" w:rsidRDefault="00B22463" w:rsidP="00B22463">
      <w:pPr>
        <w:ind w:firstLine="720"/>
        <w:jc w:val="both"/>
        <w:rPr>
          <w:rFonts w:ascii="Bookman Old Style" w:hAnsi="Bookman Old Style"/>
          <w:sz w:val="24"/>
          <w:szCs w:val="24"/>
          <w:lang w:val="uk-UA"/>
        </w:rPr>
      </w:pPr>
      <w:r w:rsidRPr="00B22463">
        <w:rPr>
          <w:rFonts w:ascii="Bookman Old Style" w:hAnsi="Bookman Old Style"/>
          <w:sz w:val="24"/>
          <w:szCs w:val="24"/>
          <w:lang w:val="uk-UA"/>
        </w:rPr>
        <w:t>6.9.1. Самовільне встановлення малих архітектурних форм заборонене.</w:t>
      </w:r>
    </w:p>
    <w:p w14:paraId="564FDE24" w14:textId="77777777" w:rsidR="00B22463" w:rsidRPr="00B22463" w:rsidRDefault="00B22463" w:rsidP="00B22463">
      <w:pPr>
        <w:ind w:firstLine="720"/>
        <w:jc w:val="both"/>
        <w:rPr>
          <w:rFonts w:ascii="Bookman Old Style" w:hAnsi="Bookman Old Style"/>
          <w:sz w:val="24"/>
          <w:szCs w:val="24"/>
          <w:lang w:val="uk-UA"/>
        </w:rPr>
      </w:pPr>
      <w:r w:rsidRPr="00B22463">
        <w:rPr>
          <w:rFonts w:ascii="Bookman Old Style" w:hAnsi="Bookman Old Style"/>
          <w:sz w:val="24"/>
          <w:szCs w:val="24"/>
          <w:lang w:val="uk-UA"/>
        </w:rPr>
        <w:t>6.9.2. Утримання тимчасових споруд для провадження підприємницької діяльності (далі у цьому параграфі – тимчасових споруд) здійснюється їх балансоутримувачами.</w:t>
      </w:r>
    </w:p>
    <w:p w14:paraId="5109EE95" w14:textId="77777777" w:rsidR="00B22463" w:rsidRPr="00B22463" w:rsidRDefault="00B22463" w:rsidP="00B22463">
      <w:pPr>
        <w:ind w:firstLine="720"/>
        <w:jc w:val="both"/>
        <w:rPr>
          <w:rFonts w:ascii="Bookman Old Style" w:hAnsi="Bookman Old Style"/>
          <w:sz w:val="24"/>
          <w:szCs w:val="24"/>
          <w:lang w:val="uk-UA"/>
        </w:rPr>
      </w:pPr>
      <w:r w:rsidRPr="00B22463">
        <w:rPr>
          <w:rFonts w:ascii="Bookman Old Style" w:hAnsi="Bookman Old Style"/>
          <w:sz w:val="24"/>
          <w:szCs w:val="24"/>
          <w:lang w:val="uk-UA"/>
        </w:rPr>
        <w:t xml:space="preserve">6.9.3. Біля кожної тимчасової споруди повинно бути зовнішнє штучне освітлення, а також впритул до неї покриття вдосконаленого типу відповідно до вимог законодавства. </w:t>
      </w:r>
    </w:p>
    <w:p w14:paraId="0512B7D4" w14:textId="77777777" w:rsidR="00B22463" w:rsidRPr="00B22463" w:rsidRDefault="00B22463" w:rsidP="00B22463">
      <w:pPr>
        <w:ind w:firstLine="720"/>
        <w:jc w:val="both"/>
        <w:rPr>
          <w:rFonts w:ascii="Bookman Old Style" w:hAnsi="Bookman Old Style"/>
          <w:sz w:val="24"/>
          <w:szCs w:val="24"/>
          <w:lang w:val="uk-UA"/>
        </w:rPr>
      </w:pPr>
      <w:r w:rsidRPr="00B22463">
        <w:rPr>
          <w:rFonts w:ascii="Bookman Old Style" w:hAnsi="Bookman Old Style"/>
          <w:sz w:val="24"/>
          <w:szCs w:val="24"/>
          <w:lang w:val="uk-UA"/>
        </w:rPr>
        <w:t>6.9.4. У разі розміщення тимчасової споруди на відстані більше 2 метрів від тротуару до неї з тротуару повинна бути побудована пішохідна доріжка завширшки 1,5 метра.</w:t>
      </w:r>
    </w:p>
    <w:p w14:paraId="3A22F07F" w14:textId="77777777" w:rsidR="00B22463" w:rsidRPr="00B22463" w:rsidRDefault="00B22463" w:rsidP="00B22463">
      <w:pPr>
        <w:ind w:firstLine="720"/>
        <w:jc w:val="both"/>
        <w:rPr>
          <w:rFonts w:ascii="Bookman Old Style" w:hAnsi="Bookman Old Style"/>
          <w:sz w:val="24"/>
          <w:szCs w:val="24"/>
          <w:lang w:val="uk-UA"/>
        </w:rPr>
      </w:pPr>
      <w:r w:rsidRPr="00B22463">
        <w:rPr>
          <w:rFonts w:ascii="Bookman Old Style" w:hAnsi="Bookman Old Style"/>
          <w:sz w:val="24"/>
          <w:szCs w:val="24"/>
          <w:lang w:val="uk-UA"/>
        </w:rPr>
        <w:t>6.9.5. Біля кожної тимчасової споруди встановлюється урна для сміття.</w:t>
      </w:r>
    </w:p>
    <w:p w14:paraId="6970FF9E" w14:textId="77777777" w:rsidR="00B22463" w:rsidRPr="00B22463" w:rsidRDefault="00B22463" w:rsidP="00B22463">
      <w:pPr>
        <w:ind w:firstLine="720"/>
        <w:jc w:val="both"/>
        <w:rPr>
          <w:rFonts w:ascii="Bookman Old Style" w:hAnsi="Bookman Old Style"/>
          <w:sz w:val="24"/>
          <w:szCs w:val="24"/>
          <w:lang w:val="uk-UA"/>
        </w:rPr>
      </w:pPr>
      <w:r w:rsidRPr="00B22463">
        <w:rPr>
          <w:rFonts w:ascii="Bookman Old Style" w:hAnsi="Bookman Old Style"/>
          <w:sz w:val="24"/>
          <w:szCs w:val="24"/>
          <w:lang w:val="uk-UA"/>
        </w:rPr>
        <w:t>6.9.6. Підключення тимчасової споруди до інженерних мереж здійснюється з дотриманням умов і правил технічної експлуатації відповідних мереж і має гарантувати безпеку користувачам дорожніх об'єктів.</w:t>
      </w:r>
    </w:p>
    <w:p w14:paraId="2F0B352E" w14:textId="77777777" w:rsidR="00B22463" w:rsidRPr="00B22463" w:rsidRDefault="00B22463" w:rsidP="00B22463">
      <w:pPr>
        <w:ind w:firstLine="720"/>
        <w:jc w:val="both"/>
        <w:rPr>
          <w:rFonts w:ascii="Bookman Old Style" w:hAnsi="Bookman Old Style"/>
          <w:sz w:val="24"/>
          <w:szCs w:val="24"/>
          <w:lang w:val="uk-UA"/>
        </w:rPr>
      </w:pPr>
      <w:r w:rsidRPr="00B22463">
        <w:rPr>
          <w:rFonts w:ascii="Bookman Old Style" w:hAnsi="Bookman Old Style"/>
          <w:sz w:val="24"/>
          <w:szCs w:val="24"/>
          <w:lang w:val="uk-UA"/>
        </w:rPr>
        <w:t>6.9.7. Забороняється користуватися тимчасовою спорудою, а також пересувними елементами вуличної торгівлі, якщо їх власниками (користувачами) не забезпечене закрите стікання використаної ними води в підземні мережі водовідведення.</w:t>
      </w:r>
    </w:p>
    <w:p w14:paraId="5C03E4F3" w14:textId="77777777" w:rsidR="00436CD7" w:rsidRPr="00B22463" w:rsidRDefault="00B22463" w:rsidP="00B22463">
      <w:pPr>
        <w:ind w:firstLine="720"/>
        <w:jc w:val="both"/>
        <w:rPr>
          <w:rFonts w:ascii="Bookman Old Style" w:hAnsi="Bookman Old Style"/>
          <w:sz w:val="24"/>
          <w:szCs w:val="24"/>
          <w:lang w:val="uk-UA"/>
        </w:rPr>
      </w:pPr>
      <w:r w:rsidRPr="00B22463">
        <w:rPr>
          <w:rFonts w:ascii="Bookman Old Style" w:hAnsi="Bookman Old Style"/>
          <w:sz w:val="24"/>
          <w:szCs w:val="24"/>
          <w:lang w:val="uk-UA"/>
        </w:rPr>
        <w:t>6.9.8. Під час експлуатації тимчасової споруди не допускається пошкодження або знищення зелених насаджень, якщо інше не передбачено узгодженим проектним рішенням, висновком органу охорони навколишнього природного середовища та розрахунком відшкодування втрат озеленення, відповідною угодою.</w:t>
      </w:r>
    </w:p>
    <w:p w14:paraId="1C7323CF" w14:textId="77777777" w:rsidR="00436CD7" w:rsidRPr="00B22463" w:rsidRDefault="00436CD7" w:rsidP="00436CD7">
      <w:pPr>
        <w:ind w:firstLine="720"/>
        <w:jc w:val="both"/>
        <w:rPr>
          <w:rFonts w:ascii="Bookman Old Style" w:hAnsi="Bookman Old Style"/>
          <w:sz w:val="24"/>
          <w:szCs w:val="24"/>
          <w:lang w:val="uk-UA"/>
        </w:rPr>
      </w:pPr>
      <w:r w:rsidRPr="00B22463">
        <w:rPr>
          <w:rFonts w:ascii="Bookman Old Style" w:hAnsi="Bookman Old Style"/>
          <w:sz w:val="24"/>
          <w:szCs w:val="24"/>
        </w:rPr>
        <w:t>6.10.</w:t>
      </w:r>
      <w:r w:rsidRPr="00B22463">
        <w:rPr>
          <w:rFonts w:ascii="Bookman Old Style" w:hAnsi="Bookman Old Style"/>
          <w:sz w:val="24"/>
          <w:szCs w:val="24"/>
          <w:lang w:val="uk-UA"/>
        </w:rPr>
        <w:tab/>
      </w:r>
      <w:r w:rsidRPr="00B22463">
        <w:rPr>
          <w:rFonts w:ascii="Bookman Old Style" w:hAnsi="Bookman Old Style"/>
          <w:sz w:val="24"/>
          <w:szCs w:val="24"/>
        </w:rPr>
        <w:t>Порядок утримання елементів благоустрою при розташуванні зовнішньої реклами.</w:t>
      </w:r>
    </w:p>
    <w:p w14:paraId="08317466" w14:textId="77777777" w:rsidR="00436CD7" w:rsidRPr="00142545"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6.10.1.</w:t>
      </w:r>
      <w:r w:rsidR="00B22463">
        <w:rPr>
          <w:rFonts w:ascii="Bookman Old Style" w:hAnsi="Bookman Old Style"/>
          <w:sz w:val="24"/>
          <w:szCs w:val="24"/>
          <w:lang w:val="uk-UA"/>
        </w:rPr>
        <w:t xml:space="preserve"> </w:t>
      </w:r>
      <w:r w:rsidRPr="00615A42">
        <w:rPr>
          <w:rFonts w:ascii="Bookman Old Style" w:hAnsi="Bookman Old Style"/>
          <w:sz w:val="24"/>
          <w:szCs w:val="24"/>
          <w:lang w:val="uk-UA"/>
        </w:rPr>
        <w:t xml:space="preserve">Рекламні засоби (спеціальні конструкції) розташовуються на підставі </w:t>
      </w:r>
      <w:r w:rsidRPr="00142545">
        <w:rPr>
          <w:rFonts w:ascii="Bookman Old Style" w:hAnsi="Bookman Old Style"/>
          <w:sz w:val="24"/>
          <w:szCs w:val="24"/>
          <w:lang w:val="uk-UA"/>
        </w:rPr>
        <w:t xml:space="preserve">дозволів на розміщення зовнішньої реклами, </w:t>
      </w:r>
      <w:r w:rsidR="00B22463" w:rsidRPr="00142545">
        <w:rPr>
          <w:rFonts w:ascii="Bookman Old Style" w:hAnsi="Bookman Old Style"/>
          <w:sz w:val="24"/>
          <w:szCs w:val="24"/>
          <w:lang w:val="uk-UA"/>
        </w:rPr>
        <w:t>наданих згідно з Правилами розміщення зовнішньої реклами на території Пристоличної об</w:t>
      </w:r>
      <w:r w:rsidR="00B22463" w:rsidRPr="00142545">
        <w:rPr>
          <w:rStyle w:val="af1"/>
          <w:rFonts w:ascii="Arial" w:hAnsi="Arial" w:cs="Arial"/>
          <w:b/>
          <w:bCs/>
          <w:i w:val="0"/>
          <w:iCs w:val="0"/>
          <w:color w:val="5F6368"/>
          <w:sz w:val="21"/>
          <w:szCs w:val="21"/>
          <w:shd w:val="clear" w:color="auto" w:fill="FFFFFF"/>
          <w:lang w:val="uk-UA"/>
        </w:rPr>
        <w:t>'</w:t>
      </w:r>
      <w:r w:rsidR="00B22463" w:rsidRPr="00142545">
        <w:rPr>
          <w:rFonts w:ascii="Bookman Old Style" w:hAnsi="Bookman Old Style"/>
          <w:sz w:val="24"/>
          <w:szCs w:val="24"/>
          <w:lang w:val="uk-UA"/>
        </w:rPr>
        <w:t xml:space="preserve">єднаної територіальної громади. </w:t>
      </w:r>
    </w:p>
    <w:p w14:paraId="6C4B295F" w14:textId="77777777" w:rsidR="00436CD7" w:rsidRPr="00615A42" w:rsidRDefault="00436CD7" w:rsidP="00436CD7">
      <w:pPr>
        <w:ind w:firstLine="720"/>
        <w:jc w:val="both"/>
        <w:rPr>
          <w:rFonts w:ascii="Bookman Old Style" w:hAnsi="Bookman Old Style"/>
          <w:sz w:val="24"/>
          <w:szCs w:val="24"/>
        </w:rPr>
      </w:pPr>
      <w:r w:rsidRPr="00142545">
        <w:rPr>
          <w:rFonts w:ascii="Bookman Old Style" w:hAnsi="Bookman Old Style"/>
          <w:sz w:val="24"/>
          <w:szCs w:val="24"/>
        </w:rPr>
        <w:t>6.10.2.</w:t>
      </w:r>
      <w:r w:rsidR="00B22463" w:rsidRPr="00142545">
        <w:rPr>
          <w:rFonts w:ascii="Bookman Old Style" w:hAnsi="Bookman Old Style"/>
          <w:sz w:val="24"/>
          <w:szCs w:val="24"/>
          <w:lang w:val="uk-UA"/>
        </w:rPr>
        <w:t xml:space="preserve"> Проведення</w:t>
      </w:r>
      <w:r w:rsidR="00B22463" w:rsidRPr="00B22463">
        <w:rPr>
          <w:rFonts w:ascii="Bookman Old Style" w:hAnsi="Bookman Old Style"/>
          <w:sz w:val="24"/>
          <w:szCs w:val="24"/>
          <w:lang w:val="uk-UA"/>
        </w:rPr>
        <w:t xml:space="preserve"> робіт, пов’язаних з розташуванням (монтажем, реконструкцією, перенесенням, демонтажем) рекламних засобів на території населеного пункту, здійснюється на підставі дозволів на проведення цих робіт.</w:t>
      </w:r>
      <w:r w:rsidR="00B22463">
        <w:rPr>
          <w:rFonts w:ascii="Bookman Old Style" w:hAnsi="Bookman Old Style"/>
          <w:sz w:val="24"/>
          <w:szCs w:val="24"/>
          <w:lang w:val="uk-UA"/>
        </w:rPr>
        <w:t xml:space="preserve"> </w:t>
      </w:r>
    </w:p>
    <w:p w14:paraId="1A7F03D2"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6.10.3.</w:t>
      </w:r>
      <w:r w:rsidR="00B22463">
        <w:rPr>
          <w:rFonts w:ascii="Bookman Old Style" w:hAnsi="Bookman Old Style"/>
          <w:sz w:val="24"/>
          <w:szCs w:val="24"/>
          <w:lang w:val="uk-UA"/>
        </w:rPr>
        <w:t xml:space="preserve"> </w:t>
      </w:r>
      <w:r w:rsidRPr="00615A42">
        <w:rPr>
          <w:rFonts w:ascii="Bookman Old Style" w:hAnsi="Bookman Old Style"/>
          <w:sz w:val="24"/>
          <w:szCs w:val="24"/>
        </w:rPr>
        <w:t>Виконання робіт, пов'язаних з розташуванням рекламних засобів, здійснюється спеціалізованими підприємствами, установами та організаціями.</w:t>
      </w:r>
    </w:p>
    <w:p w14:paraId="15C24EC2" w14:textId="77777777" w:rsidR="00436CD7" w:rsidRPr="00B22463"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6.10.4.</w:t>
      </w:r>
      <w:r w:rsidR="00B22463">
        <w:rPr>
          <w:rFonts w:ascii="Bookman Old Style" w:hAnsi="Bookman Old Style"/>
          <w:sz w:val="24"/>
          <w:szCs w:val="24"/>
          <w:lang w:val="uk-UA"/>
        </w:rPr>
        <w:t xml:space="preserve"> </w:t>
      </w:r>
      <w:r w:rsidRPr="00B22463">
        <w:rPr>
          <w:rFonts w:ascii="Bookman Old Style" w:hAnsi="Bookman Old Style"/>
          <w:sz w:val="24"/>
          <w:szCs w:val="24"/>
          <w:lang w:val="uk-UA"/>
        </w:rPr>
        <w:t xml:space="preserve">Роботи, пов'язані з розташуванням рекламних засобів виконуються з дотриманням правил техніки безпеки, правил благоустрою </w:t>
      </w:r>
      <w:r w:rsidR="00B22463">
        <w:rPr>
          <w:rFonts w:ascii="Bookman Old Style" w:hAnsi="Bookman Old Style"/>
          <w:sz w:val="24"/>
          <w:szCs w:val="24"/>
          <w:lang w:val="uk-UA"/>
        </w:rPr>
        <w:t>територіальної громади</w:t>
      </w:r>
      <w:r w:rsidRPr="00B22463">
        <w:rPr>
          <w:rFonts w:ascii="Bookman Old Style" w:hAnsi="Bookman Old Style"/>
          <w:sz w:val="24"/>
          <w:szCs w:val="24"/>
          <w:lang w:val="uk-UA"/>
        </w:rPr>
        <w:t>, ДБН, проекту (схеми) організації дорожнього руху, правил проведення робіт в охоронних зонах інженерних мереж із забезпеченням захисту комунікацій під час проведення цих робіт та наглядом представника підприємства, яке експлуатує ці комунікації.</w:t>
      </w:r>
    </w:p>
    <w:p w14:paraId="5A54162E" w14:textId="77777777" w:rsidR="00436CD7" w:rsidRPr="00615A42" w:rsidRDefault="00436CD7" w:rsidP="00436CD7">
      <w:pPr>
        <w:ind w:firstLine="720"/>
        <w:jc w:val="both"/>
        <w:rPr>
          <w:rFonts w:ascii="Bookman Old Style" w:hAnsi="Bookman Old Style"/>
          <w:sz w:val="24"/>
          <w:szCs w:val="24"/>
        </w:rPr>
      </w:pPr>
      <w:r w:rsidRPr="00B22463">
        <w:rPr>
          <w:rFonts w:ascii="Bookman Old Style" w:hAnsi="Bookman Old Style"/>
          <w:sz w:val="24"/>
          <w:szCs w:val="24"/>
          <w:lang w:val="uk-UA"/>
        </w:rPr>
        <w:t>6.10.5.</w:t>
      </w:r>
      <w:r w:rsidR="00B22463">
        <w:rPr>
          <w:rFonts w:ascii="Bookman Old Style" w:hAnsi="Bookman Old Style"/>
          <w:sz w:val="24"/>
          <w:szCs w:val="24"/>
          <w:lang w:val="uk-UA"/>
        </w:rPr>
        <w:t xml:space="preserve"> </w:t>
      </w:r>
      <w:r w:rsidRPr="00B22463">
        <w:rPr>
          <w:rFonts w:ascii="Bookman Old Style" w:hAnsi="Bookman Old Style"/>
          <w:sz w:val="24"/>
          <w:szCs w:val="24"/>
          <w:lang w:val="uk-UA"/>
        </w:rPr>
        <w:t xml:space="preserve">Роботи, пов'язані з розташуванням рекламних засобів виконуються з обов'язковим відновленням благоустрою місця (території, споруди) у передбачений дозволом строк. </w:t>
      </w:r>
      <w:r w:rsidRPr="00615A42">
        <w:rPr>
          <w:rFonts w:ascii="Bookman Old Style" w:hAnsi="Bookman Old Style"/>
          <w:sz w:val="24"/>
          <w:szCs w:val="24"/>
        </w:rPr>
        <w:t>Підключення рекламних засобів до існуючих мереж зовнішнього освітлення здійснюється відповідно до вимог, передбачених чинним законодавством.</w:t>
      </w:r>
    </w:p>
    <w:p w14:paraId="66E3DB45" w14:textId="77777777" w:rsidR="00436CD7" w:rsidRPr="00B22463"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6.10.6.</w:t>
      </w:r>
      <w:r w:rsidR="00B22463">
        <w:rPr>
          <w:rFonts w:ascii="Bookman Old Style" w:hAnsi="Bookman Old Style"/>
          <w:sz w:val="24"/>
          <w:szCs w:val="24"/>
          <w:lang w:val="uk-UA"/>
        </w:rPr>
        <w:t xml:space="preserve"> </w:t>
      </w:r>
      <w:r w:rsidRPr="00B22463">
        <w:rPr>
          <w:rFonts w:ascii="Bookman Old Style" w:hAnsi="Bookman Old Style"/>
          <w:sz w:val="24"/>
          <w:szCs w:val="24"/>
          <w:lang w:val="uk-UA"/>
        </w:rPr>
        <w:t>У разі проведення робіт, пов'язаних з розташуванням рекламних</w:t>
      </w:r>
      <w:r w:rsidRPr="00615A42">
        <w:rPr>
          <w:rFonts w:ascii="Bookman Old Style" w:hAnsi="Bookman Old Style"/>
          <w:sz w:val="24"/>
          <w:szCs w:val="24"/>
          <w:lang w:val="uk-UA"/>
        </w:rPr>
        <w:t xml:space="preserve"> </w:t>
      </w:r>
      <w:r w:rsidRPr="00B22463">
        <w:rPr>
          <w:rFonts w:ascii="Bookman Old Style" w:hAnsi="Bookman Old Style"/>
          <w:sz w:val="24"/>
          <w:szCs w:val="24"/>
          <w:lang w:val="uk-UA"/>
        </w:rPr>
        <w:t>засобів, на територіях з твердим покриттям (трав'яним покровом) і необхідністю</w:t>
      </w:r>
      <w:r w:rsidRPr="00615A42">
        <w:rPr>
          <w:rFonts w:ascii="Bookman Old Style" w:hAnsi="Bookman Old Style"/>
          <w:sz w:val="24"/>
          <w:szCs w:val="24"/>
          <w:lang w:val="uk-UA"/>
        </w:rPr>
        <w:t xml:space="preserve"> </w:t>
      </w:r>
      <w:r w:rsidRPr="00B22463">
        <w:rPr>
          <w:rFonts w:ascii="Bookman Old Style" w:hAnsi="Bookman Old Style"/>
          <w:sz w:val="24"/>
          <w:szCs w:val="24"/>
          <w:lang w:val="uk-UA"/>
        </w:rPr>
        <w:t>проведення земляних робіт виконується попередня підготовка, яка гарантує</w:t>
      </w:r>
      <w:r w:rsidRPr="00615A42">
        <w:rPr>
          <w:rFonts w:ascii="Bookman Old Style" w:hAnsi="Bookman Old Style"/>
          <w:sz w:val="24"/>
          <w:szCs w:val="24"/>
          <w:lang w:val="uk-UA"/>
        </w:rPr>
        <w:t xml:space="preserve"> </w:t>
      </w:r>
      <w:r w:rsidRPr="00B22463">
        <w:rPr>
          <w:rFonts w:ascii="Bookman Old Style" w:hAnsi="Bookman Old Style"/>
          <w:sz w:val="24"/>
          <w:szCs w:val="24"/>
          <w:lang w:val="uk-UA"/>
        </w:rPr>
        <w:t>максимальне збереження твердого покриття (трав'яного покрову) та необхіднуякість його відновлення з використанням аналогічного матеріалу покриття за</w:t>
      </w:r>
      <w:r w:rsidR="00B22463">
        <w:rPr>
          <w:rFonts w:ascii="Bookman Old Style" w:hAnsi="Bookman Old Style"/>
          <w:sz w:val="24"/>
          <w:szCs w:val="24"/>
          <w:lang w:val="uk-UA"/>
        </w:rPr>
        <w:t xml:space="preserve"> </w:t>
      </w:r>
      <w:r w:rsidRPr="00B22463">
        <w:rPr>
          <w:rFonts w:ascii="Bookman Old Style" w:hAnsi="Bookman Old Style"/>
          <w:sz w:val="24"/>
          <w:szCs w:val="24"/>
          <w:lang w:val="uk-UA"/>
        </w:rPr>
        <w:t>технологією, яка гарантує його належну якість та відсутність осідання ґрунту.</w:t>
      </w:r>
    </w:p>
    <w:p w14:paraId="4E5FC9DF" w14:textId="77777777" w:rsidR="00436CD7" w:rsidRPr="00B22463" w:rsidRDefault="00436CD7" w:rsidP="00436CD7">
      <w:pPr>
        <w:ind w:firstLine="720"/>
        <w:jc w:val="both"/>
        <w:rPr>
          <w:rFonts w:ascii="Bookman Old Style" w:hAnsi="Bookman Old Style"/>
          <w:sz w:val="24"/>
          <w:szCs w:val="24"/>
          <w:lang w:val="uk-UA"/>
        </w:rPr>
      </w:pPr>
      <w:r w:rsidRPr="00B22463">
        <w:rPr>
          <w:rFonts w:ascii="Bookman Old Style" w:hAnsi="Bookman Old Style"/>
          <w:sz w:val="24"/>
          <w:szCs w:val="24"/>
          <w:lang w:val="uk-UA"/>
        </w:rPr>
        <w:t>6.10.7.</w:t>
      </w:r>
      <w:r w:rsidR="00B22463">
        <w:rPr>
          <w:rFonts w:ascii="Bookman Old Style" w:hAnsi="Bookman Old Style"/>
          <w:sz w:val="24"/>
          <w:szCs w:val="24"/>
          <w:lang w:val="uk-UA"/>
        </w:rPr>
        <w:t xml:space="preserve"> </w:t>
      </w:r>
      <w:r w:rsidRPr="00B22463">
        <w:rPr>
          <w:rFonts w:ascii="Bookman Old Style" w:hAnsi="Bookman Old Style"/>
          <w:sz w:val="24"/>
          <w:szCs w:val="24"/>
          <w:lang w:val="uk-UA"/>
        </w:rPr>
        <w:t>Роботи, пов'язані з розташуванням рекламних засобів, вважаються закінченими, якщо проведено відновлення твердого покриття, трав'яного покрову, вивезено зайвий ґрунт, сміття, залишки матеріалів та виконано у повному обсязі інші роботи з відновлення благоустрою населеног</w:t>
      </w:r>
      <w:r w:rsidR="00B22463">
        <w:rPr>
          <w:rFonts w:ascii="Bookman Old Style" w:hAnsi="Bookman Old Style"/>
          <w:sz w:val="24"/>
          <w:szCs w:val="24"/>
          <w:lang w:val="uk-UA"/>
        </w:rPr>
        <w:t>о пункту, що підтверджено актом</w:t>
      </w:r>
      <w:r w:rsidRPr="00B22463">
        <w:rPr>
          <w:rFonts w:ascii="Bookman Old Style" w:hAnsi="Bookman Old Style"/>
          <w:sz w:val="24"/>
          <w:szCs w:val="24"/>
          <w:lang w:val="uk-UA"/>
        </w:rPr>
        <w:t>.</w:t>
      </w:r>
    </w:p>
    <w:p w14:paraId="4BD047C1" w14:textId="77777777" w:rsidR="00436CD7" w:rsidRPr="00B22463" w:rsidRDefault="00436CD7" w:rsidP="00436CD7">
      <w:pPr>
        <w:ind w:firstLine="720"/>
        <w:jc w:val="both"/>
        <w:rPr>
          <w:rFonts w:ascii="Bookman Old Style" w:hAnsi="Bookman Old Style"/>
          <w:sz w:val="24"/>
          <w:szCs w:val="24"/>
          <w:lang w:val="uk-UA"/>
        </w:rPr>
      </w:pPr>
      <w:r w:rsidRPr="00B22463">
        <w:rPr>
          <w:rFonts w:ascii="Bookman Old Style" w:hAnsi="Bookman Old Style"/>
          <w:sz w:val="24"/>
          <w:szCs w:val="24"/>
          <w:lang w:val="uk-UA"/>
        </w:rPr>
        <w:t>6.10.8.</w:t>
      </w:r>
      <w:r w:rsidR="00B22463">
        <w:rPr>
          <w:rFonts w:ascii="Bookman Old Style" w:hAnsi="Bookman Old Style"/>
          <w:sz w:val="24"/>
          <w:szCs w:val="24"/>
          <w:lang w:val="uk-UA"/>
        </w:rPr>
        <w:t xml:space="preserve"> </w:t>
      </w:r>
      <w:r w:rsidRPr="00B22463">
        <w:rPr>
          <w:rFonts w:ascii="Bookman Old Style" w:hAnsi="Bookman Old Style"/>
          <w:sz w:val="24"/>
          <w:szCs w:val="24"/>
          <w:lang w:val="uk-UA"/>
        </w:rPr>
        <w:t xml:space="preserve">Проведення робіт з розташування рекламного засобу з порушенням визначеного дозволом місця їх проведення (визначеного місця розташування рекламного засобу), в тому числі при короткостроковому розміщенні зовнішньої реклами, тягне за собою відповідальність згідно з чинним законодавством, що не звільняє розповсюджувача зовнішньої реклами від відшкодування шкоди, завданої об'єкту благоустрою </w:t>
      </w:r>
      <w:r w:rsidR="00B22463">
        <w:rPr>
          <w:rFonts w:ascii="Bookman Old Style" w:hAnsi="Bookman Old Style"/>
          <w:sz w:val="24"/>
          <w:szCs w:val="24"/>
          <w:lang w:val="uk-UA"/>
        </w:rPr>
        <w:t>територіальної громади</w:t>
      </w:r>
      <w:r w:rsidRPr="00B22463">
        <w:rPr>
          <w:rFonts w:ascii="Bookman Old Style" w:hAnsi="Bookman Old Style"/>
          <w:sz w:val="24"/>
          <w:szCs w:val="24"/>
          <w:lang w:val="uk-UA"/>
        </w:rPr>
        <w:t>, та виконання робіт щодо повного відновлення порушених елементів благоустрою цього об'єкта.</w:t>
      </w:r>
    </w:p>
    <w:p w14:paraId="105D857E"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6.10.</w:t>
      </w:r>
      <w:r w:rsidR="00B22463">
        <w:rPr>
          <w:rFonts w:ascii="Bookman Old Style" w:hAnsi="Bookman Old Style"/>
          <w:sz w:val="24"/>
          <w:szCs w:val="24"/>
          <w:lang w:val="uk-UA"/>
        </w:rPr>
        <w:t>9</w:t>
      </w:r>
      <w:r w:rsidRPr="00615A42">
        <w:rPr>
          <w:rFonts w:ascii="Bookman Old Style" w:hAnsi="Bookman Old Style"/>
          <w:sz w:val="24"/>
          <w:szCs w:val="24"/>
        </w:rPr>
        <w:t>.</w:t>
      </w:r>
      <w:r w:rsidR="00B22463">
        <w:rPr>
          <w:rFonts w:ascii="Bookman Old Style" w:hAnsi="Bookman Old Style"/>
          <w:sz w:val="24"/>
          <w:szCs w:val="24"/>
          <w:lang w:val="uk-UA"/>
        </w:rPr>
        <w:t xml:space="preserve"> </w:t>
      </w:r>
      <w:r w:rsidRPr="00615A42">
        <w:rPr>
          <w:rFonts w:ascii="Bookman Old Style" w:hAnsi="Bookman Old Style"/>
          <w:sz w:val="24"/>
          <w:szCs w:val="24"/>
        </w:rPr>
        <w:t>Розташування всіх видів рекламних засобів в оновлених частинах населеного пункту обмежено збереженням просторового сприйняття реконструйованих площ, проспектів та вулиць населеного пункту.</w:t>
      </w:r>
    </w:p>
    <w:p w14:paraId="6ED6E619"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6.10.1</w:t>
      </w:r>
      <w:r w:rsidR="00B22463">
        <w:rPr>
          <w:rFonts w:ascii="Bookman Old Style" w:hAnsi="Bookman Old Style"/>
          <w:sz w:val="24"/>
          <w:szCs w:val="24"/>
          <w:lang w:val="uk-UA"/>
        </w:rPr>
        <w:t>0</w:t>
      </w:r>
      <w:r w:rsidRPr="00615A42">
        <w:rPr>
          <w:rFonts w:ascii="Bookman Old Style" w:hAnsi="Bookman Old Style"/>
          <w:sz w:val="24"/>
          <w:szCs w:val="24"/>
        </w:rPr>
        <w:t>.</w:t>
      </w:r>
      <w:r w:rsidR="00B22463">
        <w:rPr>
          <w:rFonts w:ascii="Bookman Old Style" w:hAnsi="Bookman Old Style"/>
          <w:sz w:val="24"/>
          <w:szCs w:val="24"/>
          <w:lang w:val="uk-UA"/>
        </w:rPr>
        <w:t xml:space="preserve"> </w:t>
      </w:r>
      <w:r w:rsidRPr="00615A42">
        <w:rPr>
          <w:rFonts w:ascii="Bookman Old Style" w:hAnsi="Bookman Old Style"/>
          <w:sz w:val="24"/>
          <w:szCs w:val="24"/>
        </w:rPr>
        <w:t>Розміщення зовнішньої реклами на пам'ятках історії та архітектури і в межах зон охорони таких пам'яток дозволяється за погодженням з органом виконавчої влади у сфері охорони культурної спадщини. Розміщення зовнішньої реклами на пам'ятках містобудування та архітектури місцевого значення, а також в межах їх охоронних зон обмежено збереженням зовнішнього вигляду архітектурно-історичних ансамблів.</w:t>
      </w:r>
    </w:p>
    <w:p w14:paraId="4546372E"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6.10.1</w:t>
      </w:r>
      <w:r w:rsidR="00076EAB">
        <w:rPr>
          <w:rFonts w:ascii="Bookman Old Style" w:hAnsi="Bookman Old Style"/>
          <w:sz w:val="24"/>
          <w:szCs w:val="24"/>
          <w:lang w:val="uk-UA"/>
        </w:rPr>
        <w:t>1</w:t>
      </w:r>
      <w:r w:rsidRPr="00615A42">
        <w:rPr>
          <w:rFonts w:ascii="Bookman Old Style" w:hAnsi="Bookman Old Style"/>
          <w:sz w:val="24"/>
          <w:szCs w:val="24"/>
        </w:rPr>
        <w:t>.</w:t>
      </w:r>
      <w:r w:rsidR="00B22463">
        <w:rPr>
          <w:rFonts w:ascii="Bookman Old Style" w:hAnsi="Bookman Old Style"/>
          <w:sz w:val="24"/>
          <w:szCs w:val="24"/>
          <w:lang w:val="uk-UA"/>
        </w:rPr>
        <w:t xml:space="preserve"> </w:t>
      </w:r>
      <w:r w:rsidRPr="00615A42">
        <w:rPr>
          <w:rFonts w:ascii="Bookman Old Style" w:hAnsi="Bookman Old Style"/>
          <w:sz w:val="24"/>
          <w:szCs w:val="24"/>
        </w:rPr>
        <w:t>Рекламні засоби не повинні створювати перешкоди руху пішоходів і транспорту, механізованому прибиранню вулиць, обслуговуванню інженерних мереж і споруд, викошуванню газонів.</w:t>
      </w:r>
    </w:p>
    <w:p w14:paraId="31BFC158" w14:textId="77777777" w:rsidR="00436CD7" w:rsidRPr="00615A42" w:rsidRDefault="00076EAB" w:rsidP="00436CD7">
      <w:pPr>
        <w:ind w:firstLine="720"/>
        <w:jc w:val="both"/>
        <w:rPr>
          <w:rFonts w:ascii="Bookman Old Style" w:hAnsi="Bookman Old Style"/>
          <w:sz w:val="24"/>
          <w:szCs w:val="24"/>
        </w:rPr>
      </w:pPr>
      <w:r>
        <w:rPr>
          <w:rFonts w:ascii="Bookman Old Style" w:hAnsi="Bookman Old Style"/>
          <w:sz w:val="24"/>
          <w:szCs w:val="24"/>
        </w:rPr>
        <w:t>6.10.12</w:t>
      </w:r>
      <w:r w:rsidR="00436CD7" w:rsidRPr="00615A42">
        <w:rPr>
          <w:rFonts w:ascii="Bookman Old Style" w:hAnsi="Bookman Old Style"/>
          <w:sz w:val="24"/>
          <w:szCs w:val="24"/>
        </w:rPr>
        <w:t>.</w:t>
      </w:r>
      <w:r>
        <w:rPr>
          <w:rFonts w:ascii="Bookman Old Style" w:hAnsi="Bookman Old Style"/>
          <w:sz w:val="24"/>
          <w:szCs w:val="24"/>
          <w:lang w:val="uk-UA"/>
        </w:rPr>
        <w:t xml:space="preserve"> </w:t>
      </w:r>
      <w:r w:rsidR="00436CD7" w:rsidRPr="00615A42">
        <w:rPr>
          <w:rFonts w:ascii="Bookman Old Style" w:hAnsi="Bookman Old Style"/>
          <w:sz w:val="24"/>
          <w:szCs w:val="24"/>
        </w:rPr>
        <w:t>Освітлення зовнішньої реклами повинно бути рівномірним і не</w:t>
      </w:r>
      <w:r>
        <w:rPr>
          <w:rFonts w:ascii="Bookman Old Style" w:hAnsi="Bookman Old Style"/>
          <w:sz w:val="24"/>
          <w:szCs w:val="24"/>
          <w:lang w:val="uk-UA"/>
        </w:rPr>
        <w:t xml:space="preserve"> </w:t>
      </w:r>
      <w:r w:rsidR="00436CD7" w:rsidRPr="00615A42">
        <w:rPr>
          <w:rFonts w:ascii="Bookman Old Style" w:hAnsi="Bookman Old Style"/>
          <w:sz w:val="24"/>
          <w:szCs w:val="24"/>
        </w:rPr>
        <w:t>повинно засліплювати учасників дорожнього руху, а також не повинно</w:t>
      </w:r>
      <w:r w:rsidR="00436CD7" w:rsidRPr="00615A42">
        <w:rPr>
          <w:rFonts w:ascii="Bookman Old Style" w:hAnsi="Bookman Old Style"/>
          <w:sz w:val="24"/>
          <w:szCs w:val="24"/>
          <w:lang w:val="uk-UA"/>
        </w:rPr>
        <w:t xml:space="preserve"> </w:t>
      </w:r>
      <w:r w:rsidR="00436CD7" w:rsidRPr="00615A42">
        <w:rPr>
          <w:rFonts w:ascii="Bookman Old Style" w:hAnsi="Bookman Old Style"/>
          <w:sz w:val="24"/>
          <w:szCs w:val="24"/>
        </w:rPr>
        <w:t>освітлювати квартири житлових будинків.</w:t>
      </w:r>
    </w:p>
    <w:p w14:paraId="24691A72"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6.10.1</w:t>
      </w:r>
      <w:r w:rsidR="00076EAB">
        <w:rPr>
          <w:rFonts w:ascii="Bookman Old Style" w:hAnsi="Bookman Old Style"/>
          <w:sz w:val="24"/>
          <w:szCs w:val="24"/>
          <w:lang w:val="uk-UA"/>
        </w:rPr>
        <w:t>3</w:t>
      </w:r>
      <w:r w:rsidRPr="00615A42">
        <w:rPr>
          <w:rFonts w:ascii="Bookman Old Style" w:hAnsi="Bookman Old Style"/>
          <w:sz w:val="24"/>
          <w:szCs w:val="24"/>
        </w:rPr>
        <w:t>. Освітлення зовнішньої реклами повинно виконуватися</w:t>
      </w:r>
      <w:r w:rsidRPr="00615A42">
        <w:rPr>
          <w:rFonts w:ascii="Bookman Old Style" w:hAnsi="Bookman Old Style"/>
          <w:sz w:val="24"/>
          <w:szCs w:val="24"/>
          <w:lang w:val="uk-UA"/>
        </w:rPr>
        <w:t xml:space="preserve"> </w:t>
      </w:r>
      <w:r w:rsidRPr="00615A42">
        <w:rPr>
          <w:rFonts w:ascii="Bookman Old Style" w:hAnsi="Bookman Old Style"/>
          <w:sz w:val="24"/>
          <w:szCs w:val="24"/>
        </w:rPr>
        <w:t>енергозберігаючими приладами.</w:t>
      </w:r>
    </w:p>
    <w:p w14:paraId="6F285A35"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6.10.1</w:t>
      </w:r>
      <w:r w:rsidR="00076EAB">
        <w:rPr>
          <w:rFonts w:ascii="Bookman Old Style" w:hAnsi="Bookman Old Style"/>
          <w:sz w:val="24"/>
          <w:szCs w:val="24"/>
          <w:lang w:val="uk-UA"/>
        </w:rPr>
        <w:t>4</w:t>
      </w:r>
      <w:r w:rsidRPr="00615A42">
        <w:rPr>
          <w:rFonts w:ascii="Bookman Old Style" w:hAnsi="Bookman Old Style"/>
          <w:sz w:val="24"/>
          <w:szCs w:val="24"/>
        </w:rPr>
        <w:t>. Рекламні засоби не повинні виступати джерелами шуму, вібрації,</w:t>
      </w:r>
      <w:r w:rsidRPr="00615A42">
        <w:rPr>
          <w:rFonts w:ascii="Bookman Old Style" w:hAnsi="Bookman Old Style"/>
          <w:sz w:val="24"/>
          <w:szCs w:val="24"/>
          <w:lang w:val="uk-UA"/>
        </w:rPr>
        <w:t xml:space="preserve"> </w:t>
      </w:r>
      <w:r w:rsidRPr="00615A42">
        <w:rPr>
          <w:rFonts w:ascii="Bookman Old Style" w:hAnsi="Bookman Old Style"/>
          <w:sz w:val="24"/>
          <w:szCs w:val="24"/>
        </w:rPr>
        <w:t>світлових, електромагнітних та інших випромінювань чи полів з порушенням</w:t>
      </w:r>
      <w:r w:rsidRPr="00615A42">
        <w:rPr>
          <w:rFonts w:ascii="Bookman Old Style" w:hAnsi="Bookman Old Style"/>
          <w:sz w:val="24"/>
          <w:szCs w:val="24"/>
          <w:lang w:val="uk-UA"/>
        </w:rPr>
        <w:t xml:space="preserve"> </w:t>
      </w:r>
      <w:r w:rsidRPr="00615A42">
        <w:rPr>
          <w:rFonts w:ascii="Bookman Old Style" w:hAnsi="Bookman Old Style"/>
          <w:sz w:val="24"/>
          <w:szCs w:val="24"/>
        </w:rPr>
        <w:t>діючих санітарних норм.</w:t>
      </w:r>
    </w:p>
    <w:p w14:paraId="7A199870"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6.10.1</w:t>
      </w:r>
      <w:r w:rsidR="00076EAB">
        <w:rPr>
          <w:rFonts w:ascii="Bookman Old Style" w:hAnsi="Bookman Old Style"/>
          <w:sz w:val="24"/>
          <w:szCs w:val="24"/>
          <w:lang w:val="uk-UA"/>
        </w:rPr>
        <w:t>5</w:t>
      </w:r>
      <w:r w:rsidRPr="00615A42">
        <w:rPr>
          <w:rFonts w:ascii="Bookman Old Style" w:hAnsi="Bookman Old Style"/>
          <w:sz w:val="24"/>
          <w:szCs w:val="24"/>
        </w:rPr>
        <w:t>. При розміщенні рекламних засобів поблизу перехресть, біля</w:t>
      </w:r>
      <w:r w:rsidR="00076EAB">
        <w:rPr>
          <w:rFonts w:ascii="Bookman Old Style" w:hAnsi="Bookman Old Style"/>
          <w:sz w:val="24"/>
          <w:szCs w:val="24"/>
          <w:lang w:val="uk-UA"/>
        </w:rPr>
        <w:t xml:space="preserve"> </w:t>
      </w:r>
      <w:r w:rsidRPr="00615A42">
        <w:rPr>
          <w:rFonts w:ascii="Bookman Old Style" w:hAnsi="Bookman Old Style"/>
          <w:sz w:val="24"/>
          <w:szCs w:val="24"/>
        </w:rPr>
        <w:t>дорожніх знаків, світлофорів, пішохідних переходів та зупинок транспорту</w:t>
      </w:r>
      <w:r w:rsidRPr="00615A42">
        <w:rPr>
          <w:rFonts w:ascii="Bookman Old Style" w:hAnsi="Bookman Old Style"/>
          <w:sz w:val="24"/>
          <w:szCs w:val="24"/>
          <w:lang w:val="uk-UA"/>
        </w:rPr>
        <w:t xml:space="preserve"> </w:t>
      </w:r>
      <w:r w:rsidRPr="00615A42">
        <w:rPr>
          <w:rFonts w:ascii="Bookman Old Style" w:hAnsi="Bookman Old Style"/>
          <w:sz w:val="24"/>
          <w:szCs w:val="24"/>
        </w:rPr>
        <w:t>загального користування повинна забезпечуватись видимість дорожніх знаків,</w:t>
      </w:r>
      <w:r w:rsidRPr="00615A42">
        <w:rPr>
          <w:rFonts w:ascii="Bookman Old Style" w:hAnsi="Bookman Old Style"/>
          <w:sz w:val="24"/>
          <w:szCs w:val="24"/>
          <w:lang w:val="uk-UA"/>
        </w:rPr>
        <w:t xml:space="preserve"> </w:t>
      </w:r>
      <w:r w:rsidRPr="00615A42">
        <w:rPr>
          <w:rFonts w:ascii="Bookman Old Style" w:hAnsi="Bookman Old Style"/>
          <w:sz w:val="24"/>
          <w:szCs w:val="24"/>
        </w:rPr>
        <w:t>світлофорів, перехресть, пішохідних переходів, зупинок транспорту загального</w:t>
      </w:r>
      <w:r w:rsidRPr="00615A42">
        <w:rPr>
          <w:rFonts w:ascii="Bookman Old Style" w:hAnsi="Bookman Old Style"/>
          <w:sz w:val="24"/>
          <w:szCs w:val="24"/>
          <w:lang w:val="uk-UA"/>
        </w:rPr>
        <w:t xml:space="preserve"> </w:t>
      </w:r>
      <w:r w:rsidRPr="00615A42">
        <w:rPr>
          <w:rFonts w:ascii="Bookman Old Style" w:hAnsi="Bookman Old Style"/>
          <w:sz w:val="24"/>
          <w:szCs w:val="24"/>
        </w:rPr>
        <w:t>користування.</w:t>
      </w:r>
    </w:p>
    <w:p w14:paraId="42FA0430"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6.10.</w:t>
      </w:r>
      <w:r w:rsidR="00076EAB">
        <w:rPr>
          <w:rFonts w:ascii="Bookman Old Style" w:hAnsi="Bookman Old Style"/>
          <w:sz w:val="24"/>
          <w:szCs w:val="24"/>
          <w:lang w:val="uk-UA"/>
        </w:rPr>
        <w:t>16</w:t>
      </w:r>
      <w:r w:rsidRPr="00615A42">
        <w:rPr>
          <w:rFonts w:ascii="Bookman Old Style" w:hAnsi="Bookman Old Style"/>
          <w:sz w:val="24"/>
          <w:szCs w:val="24"/>
        </w:rPr>
        <w:t>.</w:t>
      </w:r>
      <w:r w:rsidR="00076EAB">
        <w:rPr>
          <w:rFonts w:ascii="Bookman Old Style" w:hAnsi="Bookman Old Style"/>
          <w:sz w:val="24"/>
          <w:szCs w:val="24"/>
          <w:lang w:val="uk-UA"/>
        </w:rPr>
        <w:t xml:space="preserve"> </w:t>
      </w:r>
      <w:r w:rsidRPr="00615A42">
        <w:rPr>
          <w:rFonts w:ascii="Bookman Old Style" w:hAnsi="Bookman Old Style"/>
          <w:sz w:val="24"/>
          <w:szCs w:val="24"/>
        </w:rPr>
        <w:t>Рекламні засоби, які розташовуються на будинках (у тому числі на дахах) і впритул до них, не повинні вступати у візуальний конфлікт з архітектурою цього будинку та суттєво міняти вигляд їхнього фасаду.</w:t>
      </w:r>
    </w:p>
    <w:p w14:paraId="0C7F76E3" w14:textId="77777777" w:rsidR="00436CD7" w:rsidRPr="00615A42" w:rsidRDefault="00076EAB" w:rsidP="00436CD7">
      <w:pPr>
        <w:jc w:val="both"/>
        <w:rPr>
          <w:rFonts w:ascii="Bookman Old Style" w:hAnsi="Bookman Old Style"/>
          <w:sz w:val="24"/>
          <w:szCs w:val="24"/>
        </w:rPr>
      </w:pPr>
      <w:r>
        <w:rPr>
          <w:rFonts w:ascii="Bookman Old Style" w:hAnsi="Bookman Old Style"/>
          <w:sz w:val="24"/>
          <w:szCs w:val="24"/>
        </w:rPr>
        <w:tab/>
        <w:t>6.10.</w:t>
      </w:r>
      <w:r w:rsidR="00436CD7" w:rsidRPr="00615A42">
        <w:rPr>
          <w:rFonts w:ascii="Bookman Old Style" w:hAnsi="Bookman Old Style"/>
          <w:sz w:val="24"/>
          <w:szCs w:val="24"/>
        </w:rPr>
        <w:t>1</w:t>
      </w:r>
      <w:r>
        <w:rPr>
          <w:rFonts w:ascii="Bookman Old Style" w:hAnsi="Bookman Old Style"/>
          <w:sz w:val="24"/>
          <w:szCs w:val="24"/>
          <w:lang w:val="uk-UA"/>
        </w:rPr>
        <w:t>7</w:t>
      </w:r>
      <w:r w:rsidR="00436CD7" w:rsidRPr="00615A42">
        <w:rPr>
          <w:rFonts w:ascii="Bookman Old Style" w:hAnsi="Bookman Old Style"/>
          <w:sz w:val="24"/>
          <w:szCs w:val="24"/>
        </w:rPr>
        <w:t>.</w:t>
      </w:r>
      <w:r>
        <w:rPr>
          <w:rFonts w:ascii="Bookman Old Style" w:hAnsi="Bookman Old Style"/>
          <w:sz w:val="24"/>
          <w:szCs w:val="24"/>
          <w:lang w:val="uk-UA"/>
        </w:rPr>
        <w:t xml:space="preserve"> </w:t>
      </w:r>
      <w:r w:rsidR="00436CD7" w:rsidRPr="00615A42">
        <w:rPr>
          <w:rFonts w:ascii="Bookman Old Style" w:hAnsi="Bookman Old Style"/>
          <w:sz w:val="24"/>
          <w:szCs w:val="24"/>
        </w:rPr>
        <w:t>Забороняється розташування рекламних засобів:</w:t>
      </w:r>
    </w:p>
    <w:p w14:paraId="1100A6F4"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1) на пішохідних доріжках та алеях, якщо це перешкоджає вільному руху</w:t>
      </w:r>
      <w:r w:rsidRPr="00615A42">
        <w:rPr>
          <w:rFonts w:ascii="Bookman Old Style" w:hAnsi="Bookman Old Style"/>
          <w:sz w:val="24"/>
          <w:szCs w:val="24"/>
          <w:lang w:val="uk-UA"/>
        </w:rPr>
        <w:t xml:space="preserve"> </w:t>
      </w:r>
      <w:r w:rsidRPr="00615A42">
        <w:rPr>
          <w:rFonts w:ascii="Bookman Old Style" w:hAnsi="Bookman Old Style"/>
          <w:sz w:val="24"/>
          <w:szCs w:val="24"/>
        </w:rPr>
        <w:t>пішоходів;</w:t>
      </w:r>
    </w:p>
    <w:p w14:paraId="611192DD"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2) на територіях пам'яток, парків, на квітниках та деревах;</w:t>
      </w:r>
    </w:p>
    <w:p w14:paraId="7A3C1946"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3)</w:t>
      </w:r>
      <w:r w:rsidR="00CA3A30" w:rsidRPr="00615A42">
        <w:rPr>
          <w:rFonts w:ascii="Bookman Old Style" w:hAnsi="Bookman Old Style"/>
          <w:sz w:val="24"/>
          <w:szCs w:val="24"/>
        </w:rPr>
        <w:t xml:space="preserve"> </w:t>
      </w:r>
      <w:r w:rsidRPr="00615A42">
        <w:rPr>
          <w:rFonts w:ascii="Bookman Old Style" w:hAnsi="Bookman Old Style"/>
          <w:sz w:val="24"/>
          <w:szCs w:val="24"/>
        </w:rPr>
        <w:t>великорозмірних конструкцій у центральній частині населеного пункту, за</w:t>
      </w:r>
      <w:r w:rsidRPr="00615A42">
        <w:rPr>
          <w:rFonts w:ascii="Bookman Old Style" w:hAnsi="Bookman Old Style"/>
          <w:sz w:val="24"/>
          <w:szCs w:val="24"/>
          <w:lang w:val="uk-UA"/>
        </w:rPr>
        <w:t xml:space="preserve"> </w:t>
      </w:r>
      <w:r w:rsidRPr="00615A42">
        <w:rPr>
          <w:rFonts w:ascii="Bookman Old Style" w:hAnsi="Bookman Old Style"/>
          <w:sz w:val="24"/>
          <w:szCs w:val="24"/>
        </w:rPr>
        <w:t>винятком територій транспортних магістралей, які входять до її складу і</w:t>
      </w:r>
      <w:r w:rsidRPr="00615A42">
        <w:rPr>
          <w:rFonts w:ascii="Bookman Old Style" w:hAnsi="Bookman Old Style"/>
          <w:sz w:val="24"/>
          <w:szCs w:val="24"/>
          <w:lang w:val="uk-UA"/>
        </w:rPr>
        <w:t xml:space="preserve"> </w:t>
      </w:r>
      <w:r w:rsidRPr="00615A42">
        <w:rPr>
          <w:rFonts w:ascii="Bookman Old Style" w:hAnsi="Bookman Old Style"/>
          <w:sz w:val="24"/>
          <w:szCs w:val="24"/>
        </w:rPr>
        <w:t>характеризуються низько поверховою забудовою.</w:t>
      </w:r>
    </w:p>
    <w:p w14:paraId="6EA28F55" w14:textId="77777777" w:rsidR="00436CD7" w:rsidRPr="00615A42" w:rsidRDefault="00076EAB" w:rsidP="00436CD7">
      <w:pPr>
        <w:jc w:val="both"/>
        <w:rPr>
          <w:rFonts w:ascii="Bookman Old Style" w:hAnsi="Bookman Old Style"/>
          <w:sz w:val="24"/>
          <w:szCs w:val="24"/>
        </w:rPr>
      </w:pPr>
      <w:r>
        <w:rPr>
          <w:rFonts w:ascii="Bookman Old Style" w:hAnsi="Bookman Old Style"/>
          <w:sz w:val="24"/>
          <w:szCs w:val="24"/>
        </w:rPr>
        <w:tab/>
        <w:t>6.10.</w:t>
      </w:r>
      <w:r>
        <w:rPr>
          <w:rFonts w:ascii="Bookman Old Style" w:hAnsi="Bookman Old Style"/>
          <w:sz w:val="24"/>
          <w:szCs w:val="24"/>
          <w:lang w:val="uk-UA"/>
        </w:rPr>
        <w:t>18</w:t>
      </w:r>
      <w:r w:rsidR="00436CD7" w:rsidRPr="00615A42">
        <w:rPr>
          <w:rFonts w:ascii="Bookman Old Style" w:hAnsi="Bookman Old Style"/>
          <w:sz w:val="24"/>
          <w:szCs w:val="24"/>
        </w:rPr>
        <w:t>.</w:t>
      </w:r>
      <w:r>
        <w:rPr>
          <w:rFonts w:ascii="Bookman Old Style" w:hAnsi="Bookman Old Style"/>
          <w:sz w:val="24"/>
          <w:szCs w:val="24"/>
          <w:lang w:val="uk-UA"/>
        </w:rPr>
        <w:t xml:space="preserve"> </w:t>
      </w:r>
      <w:r w:rsidR="00436CD7" w:rsidRPr="00615A42">
        <w:rPr>
          <w:rFonts w:ascii="Bookman Old Style" w:hAnsi="Bookman Old Style"/>
          <w:sz w:val="24"/>
          <w:szCs w:val="24"/>
        </w:rPr>
        <w:t>Забороняється розміщення друкованої реклами на зовнішній поверхні будинків, будівель, споруд, на парканах, огорожах, стовпах</w:t>
      </w:r>
      <w:r w:rsidR="00926AA0">
        <w:rPr>
          <w:rFonts w:ascii="Bookman Old Style" w:hAnsi="Bookman Old Style"/>
          <w:sz w:val="24"/>
          <w:szCs w:val="24"/>
          <w:lang w:val="uk-UA"/>
        </w:rPr>
        <w:t>, зупинках громадського транспорту</w:t>
      </w:r>
      <w:r w:rsidR="00436CD7" w:rsidRPr="00615A42">
        <w:rPr>
          <w:rFonts w:ascii="Bookman Old Style" w:hAnsi="Bookman Old Style"/>
          <w:sz w:val="24"/>
          <w:szCs w:val="24"/>
        </w:rPr>
        <w:t xml:space="preserve"> та деревах.</w:t>
      </w:r>
    </w:p>
    <w:p w14:paraId="6D61A849"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6.10.</w:t>
      </w:r>
      <w:r w:rsidR="00076EAB">
        <w:rPr>
          <w:rFonts w:ascii="Bookman Old Style" w:hAnsi="Bookman Old Style"/>
          <w:sz w:val="24"/>
          <w:szCs w:val="24"/>
          <w:lang w:val="uk-UA"/>
        </w:rPr>
        <w:t>19</w:t>
      </w:r>
      <w:r w:rsidRPr="00615A42">
        <w:rPr>
          <w:rFonts w:ascii="Bookman Old Style" w:hAnsi="Bookman Old Style"/>
          <w:sz w:val="24"/>
          <w:szCs w:val="24"/>
        </w:rPr>
        <w:t>.</w:t>
      </w:r>
      <w:r w:rsidR="00076EAB">
        <w:rPr>
          <w:rFonts w:ascii="Bookman Old Style" w:hAnsi="Bookman Old Style"/>
          <w:sz w:val="24"/>
          <w:szCs w:val="24"/>
          <w:lang w:val="uk-UA"/>
        </w:rPr>
        <w:t xml:space="preserve"> </w:t>
      </w:r>
      <w:r w:rsidRPr="00615A42">
        <w:rPr>
          <w:rFonts w:ascii="Bookman Old Style" w:hAnsi="Bookman Old Style"/>
          <w:sz w:val="24"/>
          <w:szCs w:val="24"/>
        </w:rPr>
        <w:t>Місця розташування рекламних засобів повинні утримуватися в належному санітарно-технічному стані з забезпеченням їх своєчасн</w:t>
      </w:r>
      <w:r w:rsidR="00076EAB">
        <w:rPr>
          <w:rFonts w:ascii="Bookman Old Style" w:hAnsi="Bookman Old Style"/>
          <w:sz w:val="24"/>
          <w:szCs w:val="24"/>
        </w:rPr>
        <w:t>ого прибирання та впорядкування</w:t>
      </w:r>
      <w:r w:rsidRPr="00615A42">
        <w:rPr>
          <w:rFonts w:ascii="Bookman Old Style" w:hAnsi="Bookman Old Style"/>
          <w:sz w:val="24"/>
          <w:szCs w:val="24"/>
        </w:rPr>
        <w:t>.</w:t>
      </w:r>
    </w:p>
    <w:p w14:paraId="5681F4D3"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6.10.2</w:t>
      </w:r>
      <w:r w:rsidR="00076EAB">
        <w:rPr>
          <w:rFonts w:ascii="Bookman Old Style" w:hAnsi="Bookman Old Style"/>
          <w:sz w:val="24"/>
          <w:szCs w:val="24"/>
          <w:lang w:val="uk-UA"/>
        </w:rPr>
        <w:t>0</w:t>
      </w:r>
      <w:r w:rsidRPr="00615A42">
        <w:rPr>
          <w:rFonts w:ascii="Bookman Old Style" w:hAnsi="Bookman Old Style"/>
          <w:sz w:val="24"/>
          <w:szCs w:val="24"/>
        </w:rPr>
        <w:t>.</w:t>
      </w:r>
      <w:r w:rsidR="00076EAB">
        <w:rPr>
          <w:rFonts w:ascii="Bookman Old Style" w:hAnsi="Bookman Old Style"/>
          <w:sz w:val="24"/>
          <w:szCs w:val="24"/>
          <w:lang w:val="uk-UA"/>
        </w:rPr>
        <w:t xml:space="preserve"> </w:t>
      </w:r>
      <w:r w:rsidRPr="00615A42">
        <w:rPr>
          <w:rFonts w:ascii="Bookman Old Style" w:hAnsi="Bookman Old Style"/>
          <w:sz w:val="24"/>
          <w:szCs w:val="24"/>
        </w:rPr>
        <w:t>Рекламні засоби повинні мати постійне рекламно-інформаційне заповнення.</w:t>
      </w:r>
    </w:p>
    <w:p w14:paraId="529A29AE" w14:textId="77777777" w:rsidR="00436CD7" w:rsidRPr="00615A42" w:rsidRDefault="00076EAB" w:rsidP="00436CD7">
      <w:pPr>
        <w:jc w:val="both"/>
        <w:rPr>
          <w:rFonts w:ascii="Bookman Old Style" w:hAnsi="Bookman Old Style"/>
          <w:sz w:val="24"/>
          <w:szCs w:val="24"/>
        </w:rPr>
      </w:pPr>
      <w:r>
        <w:rPr>
          <w:rFonts w:ascii="Bookman Old Style" w:hAnsi="Bookman Old Style"/>
          <w:sz w:val="24"/>
          <w:szCs w:val="24"/>
        </w:rPr>
        <w:tab/>
        <w:t>6.10.21</w:t>
      </w:r>
      <w:r w:rsidR="00436CD7" w:rsidRPr="00615A42">
        <w:rPr>
          <w:rFonts w:ascii="Bookman Old Style" w:hAnsi="Bookman Old Style"/>
          <w:sz w:val="24"/>
          <w:szCs w:val="24"/>
        </w:rPr>
        <w:t>.</w:t>
      </w:r>
      <w:r>
        <w:rPr>
          <w:rFonts w:ascii="Bookman Old Style" w:hAnsi="Bookman Old Style"/>
          <w:sz w:val="24"/>
          <w:szCs w:val="24"/>
          <w:lang w:val="uk-UA"/>
        </w:rPr>
        <w:t xml:space="preserve"> </w:t>
      </w:r>
      <w:r w:rsidR="00436CD7" w:rsidRPr="00615A42">
        <w:rPr>
          <w:rFonts w:ascii="Bookman Old Style" w:hAnsi="Bookman Old Style"/>
          <w:sz w:val="24"/>
          <w:szCs w:val="24"/>
        </w:rPr>
        <w:t>Матеріали, які використовуються при виготовленні усіх типів рекламних засобів, повинні відповідати сучасним вимогам з якості та екологічної безпеки.</w:t>
      </w:r>
    </w:p>
    <w:p w14:paraId="7F3DC8AE"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6.10.2</w:t>
      </w:r>
      <w:r w:rsidR="00076EAB">
        <w:rPr>
          <w:rFonts w:ascii="Bookman Old Style" w:hAnsi="Bookman Old Style"/>
          <w:sz w:val="24"/>
          <w:szCs w:val="24"/>
          <w:lang w:val="uk-UA"/>
        </w:rPr>
        <w:t>2</w:t>
      </w:r>
      <w:r w:rsidRPr="00615A42">
        <w:rPr>
          <w:rFonts w:ascii="Bookman Old Style" w:hAnsi="Bookman Old Style"/>
          <w:sz w:val="24"/>
          <w:szCs w:val="24"/>
        </w:rPr>
        <w:t>.</w:t>
      </w:r>
      <w:r w:rsidR="00076EAB">
        <w:rPr>
          <w:rFonts w:ascii="Bookman Old Style" w:hAnsi="Bookman Old Style"/>
          <w:sz w:val="24"/>
          <w:szCs w:val="24"/>
          <w:lang w:val="uk-UA"/>
        </w:rPr>
        <w:t xml:space="preserve"> </w:t>
      </w:r>
      <w:r w:rsidRPr="00615A42">
        <w:rPr>
          <w:rFonts w:ascii="Bookman Old Style" w:hAnsi="Bookman Old Style"/>
          <w:sz w:val="24"/>
          <w:szCs w:val="24"/>
        </w:rPr>
        <w:t>Фундаменти рекламних засобів повинні бути заглибленими на 15</w:t>
      </w:r>
      <w:r w:rsidRPr="00615A42">
        <w:rPr>
          <w:rFonts w:ascii="Bookman Old Style" w:hAnsi="Bookman Old Style"/>
          <w:sz w:val="24"/>
          <w:szCs w:val="24"/>
          <w:lang w:val="uk-UA"/>
        </w:rPr>
        <w:t>-</w:t>
      </w:r>
      <w:smartTag w:uri="urn:schemas-microsoft-com:office:smarttags" w:element="metricconverter">
        <w:smartTagPr>
          <w:attr w:name="ProductID" w:val="20 см"/>
        </w:smartTagPr>
        <w:r w:rsidRPr="00615A42">
          <w:rPr>
            <w:rFonts w:ascii="Bookman Old Style" w:hAnsi="Bookman Old Style"/>
            <w:sz w:val="24"/>
            <w:szCs w:val="24"/>
          </w:rPr>
          <w:t>20 см</w:t>
        </w:r>
      </w:smartTag>
      <w:r w:rsidRPr="00615A42">
        <w:rPr>
          <w:rFonts w:ascii="Bookman Old Style" w:hAnsi="Bookman Old Style"/>
          <w:sz w:val="24"/>
          <w:szCs w:val="24"/>
        </w:rPr>
        <w:t xml:space="preserve"> нижче рівня ґрунту, а у випадку розміщення на поверхні - декоративно оформленими.</w:t>
      </w:r>
      <w:r w:rsidR="00076EAB">
        <w:rPr>
          <w:rFonts w:ascii="Bookman Old Style" w:hAnsi="Bookman Old Style"/>
          <w:sz w:val="24"/>
          <w:szCs w:val="24"/>
          <w:lang w:val="uk-UA"/>
        </w:rPr>
        <w:t xml:space="preserve"> </w:t>
      </w:r>
      <w:proofErr w:type="gramStart"/>
      <w:r w:rsidRPr="00615A42">
        <w:rPr>
          <w:rFonts w:ascii="Bookman Old Style" w:hAnsi="Bookman Old Style"/>
          <w:sz w:val="24"/>
          <w:szCs w:val="24"/>
        </w:rPr>
        <w:t>В зимовий</w:t>
      </w:r>
      <w:proofErr w:type="gramEnd"/>
      <w:r w:rsidRPr="00615A42">
        <w:rPr>
          <w:rFonts w:ascii="Bookman Old Style" w:hAnsi="Bookman Old Style"/>
          <w:sz w:val="24"/>
          <w:szCs w:val="24"/>
        </w:rPr>
        <w:t xml:space="preserve"> період при насипанні поверхового шару ґрунту над фундаментом рекламного засобу або відновленні благоустрою при демонтажі рекламного засобу (відновлення після демонтажу фундаменту рекламного засобу) заборонено використовувати змерзлий, кусковий ґрунт.</w:t>
      </w:r>
    </w:p>
    <w:p w14:paraId="0048BE90"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6.10.2</w:t>
      </w:r>
      <w:r w:rsidR="00076EAB">
        <w:rPr>
          <w:rFonts w:ascii="Bookman Old Style" w:hAnsi="Bookman Old Style"/>
          <w:sz w:val="24"/>
          <w:szCs w:val="24"/>
          <w:lang w:val="uk-UA"/>
        </w:rPr>
        <w:t>3</w:t>
      </w:r>
      <w:r w:rsidRPr="00615A42">
        <w:rPr>
          <w:rFonts w:ascii="Bookman Old Style" w:hAnsi="Bookman Old Style"/>
          <w:sz w:val="24"/>
          <w:szCs w:val="24"/>
        </w:rPr>
        <w:t>.</w:t>
      </w:r>
      <w:r w:rsidR="00076EAB">
        <w:rPr>
          <w:rFonts w:ascii="Bookman Old Style" w:hAnsi="Bookman Old Style"/>
          <w:sz w:val="24"/>
          <w:szCs w:val="24"/>
          <w:lang w:val="uk-UA"/>
        </w:rPr>
        <w:t xml:space="preserve"> </w:t>
      </w:r>
      <w:r w:rsidRPr="00615A42">
        <w:rPr>
          <w:rFonts w:ascii="Bookman Old Style" w:hAnsi="Bookman Old Style"/>
          <w:sz w:val="24"/>
          <w:szCs w:val="24"/>
        </w:rPr>
        <w:t>Великорозмірні рекламні засоби повинні мати екранну монолітну конструкцію (місця з'єднань, частини конструкції, силові елементи, опори, торцеві поверхні, елементи кріплення освітлювальної арматури, місця з'єднання з фундаментом закрито обшивним матеріалом) з двосторонньою інформаційною площиною або мати декоративно оформлену зворотну сторону.</w:t>
      </w:r>
    </w:p>
    <w:p w14:paraId="01C35DD4"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6.10.2</w:t>
      </w:r>
      <w:r w:rsidR="00076EAB">
        <w:rPr>
          <w:rFonts w:ascii="Bookman Old Style" w:hAnsi="Bookman Old Style"/>
          <w:sz w:val="24"/>
          <w:szCs w:val="24"/>
          <w:lang w:val="uk-UA"/>
        </w:rPr>
        <w:t>4</w:t>
      </w:r>
      <w:r w:rsidRPr="00615A42">
        <w:rPr>
          <w:rFonts w:ascii="Bookman Old Style" w:hAnsi="Bookman Old Style"/>
          <w:sz w:val="24"/>
          <w:szCs w:val="24"/>
        </w:rPr>
        <w:t>.</w:t>
      </w:r>
      <w:r w:rsidR="00076EAB">
        <w:rPr>
          <w:rFonts w:ascii="Bookman Old Style" w:hAnsi="Bookman Old Style"/>
          <w:sz w:val="24"/>
          <w:szCs w:val="24"/>
          <w:lang w:val="uk-UA"/>
        </w:rPr>
        <w:t xml:space="preserve"> </w:t>
      </w:r>
      <w:r w:rsidRPr="00615A42">
        <w:rPr>
          <w:rFonts w:ascii="Bookman Old Style" w:hAnsi="Bookman Old Style"/>
          <w:sz w:val="24"/>
          <w:szCs w:val="24"/>
        </w:rPr>
        <w:t>Рекламні засоби повинні утримуватись у належному технічному стані з забезпеченням негайного відновлення пошкоджених конструкцій, заміною пошкоджених рекламних сюжетів, своєчасним оновленням зовнішнього вигляду рекламних засобів та рекламних сюжетів.</w:t>
      </w:r>
    </w:p>
    <w:p w14:paraId="3EF33461"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6.10.2</w:t>
      </w:r>
      <w:r w:rsidR="00076EAB">
        <w:rPr>
          <w:rFonts w:ascii="Bookman Old Style" w:hAnsi="Bookman Old Style"/>
          <w:sz w:val="24"/>
          <w:szCs w:val="24"/>
          <w:lang w:val="uk-UA"/>
        </w:rPr>
        <w:t>5</w:t>
      </w:r>
      <w:r w:rsidRPr="00615A42">
        <w:rPr>
          <w:rFonts w:ascii="Bookman Old Style" w:hAnsi="Bookman Old Style"/>
          <w:sz w:val="24"/>
          <w:szCs w:val="24"/>
        </w:rPr>
        <w:t>.</w:t>
      </w:r>
      <w:r w:rsidR="00076EAB">
        <w:rPr>
          <w:rFonts w:ascii="Bookman Old Style" w:hAnsi="Bookman Old Style"/>
          <w:sz w:val="24"/>
          <w:szCs w:val="24"/>
          <w:lang w:val="uk-UA"/>
        </w:rPr>
        <w:t xml:space="preserve"> </w:t>
      </w:r>
      <w:r w:rsidRPr="00615A42">
        <w:rPr>
          <w:rFonts w:ascii="Bookman Old Style" w:hAnsi="Bookman Old Style"/>
          <w:sz w:val="24"/>
          <w:szCs w:val="24"/>
        </w:rPr>
        <w:t>При заміні рекламного сюжету не припускається розташування автотранспортних засобів на трав'яному покритті.</w:t>
      </w:r>
    </w:p>
    <w:p w14:paraId="132D5574" w14:textId="77777777" w:rsidR="00436CD7" w:rsidRPr="00615A42" w:rsidRDefault="00076EAB" w:rsidP="00436CD7">
      <w:pPr>
        <w:jc w:val="both"/>
        <w:rPr>
          <w:rFonts w:ascii="Bookman Old Style" w:hAnsi="Bookman Old Style"/>
          <w:sz w:val="24"/>
          <w:szCs w:val="24"/>
        </w:rPr>
      </w:pPr>
      <w:r>
        <w:rPr>
          <w:rFonts w:ascii="Bookman Old Style" w:hAnsi="Bookman Old Style"/>
          <w:sz w:val="24"/>
          <w:szCs w:val="24"/>
        </w:rPr>
        <w:tab/>
        <w:t>6.10.26</w:t>
      </w:r>
      <w:r w:rsidR="00436CD7" w:rsidRPr="00615A42">
        <w:rPr>
          <w:rFonts w:ascii="Bookman Old Style" w:hAnsi="Bookman Old Style"/>
          <w:sz w:val="24"/>
          <w:szCs w:val="24"/>
        </w:rPr>
        <w:t>.</w:t>
      </w:r>
      <w:r>
        <w:rPr>
          <w:rFonts w:ascii="Bookman Old Style" w:hAnsi="Bookman Old Style"/>
          <w:sz w:val="24"/>
          <w:szCs w:val="24"/>
          <w:lang w:val="uk-UA"/>
        </w:rPr>
        <w:t xml:space="preserve"> </w:t>
      </w:r>
      <w:r w:rsidR="00436CD7" w:rsidRPr="00615A42">
        <w:rPr>
          <w:rFonts w:ascii="Bookman Old Style" w:hAnsi="Bookman Old Style"/>
          <w:sz w:val="24"/>
          <w:szCs w:val="24"/>
        </w:rPr>
        <w:t>Відповідальність за технічний, естетичний стан рекламних засобів, розміщеної реклами, стан благоустрою місць розташування рекламних засобів несе розповсюджувач зовнішньої реклами згідно із законодавством.</w:t>
      </w:r>
    </w:p>
    <w:p w14:paraId="4D341017"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6.10.</w:t>
      </w:r>
      <w:r w:rsidR="00076EAB">
        <w:rPr>
          <w:rFonts w:ascii="Bookman Old Style" w:hAnsi="Bookman Old Style"/>
          <w:sz w:val="24"/>
          <w:szCs w:val="24"/>
          <w:lang w:val="uk-UA"/>
        </w:rPr>
        <w:t>27</w:t>
      </w:r>
      <w:r w:rsidRPr="00615A42">
        <w:rPr>
          <w:rFonts w:ascii="Bookman Old Style" w:hAnsi="Bookman Old Style"/>
          <w:sz w:val="24"/>
          <w:szCs w:val="24"/>
        </w:rPr>
        <w:t>.</w:t>
      </w:r>
      <w:r w:rsidR="00076EAB">
        <w:rPr>
          <w:rFonts w:ascii="Bookman Old Style" w:hAnsi="Bookman Old Style"/>
          <w:sz w:val="24"/>
          <w:szCs w:val="24"/>
          <w:lang w:val="uk-UA"/>
        </w:rPr>
        <w:t xml:space="preserve"> </w:t>
      </w:r>
      <w:r w:rsidRPr="00615A42">
        <w:rPr>
          <w:rFonts w:ascii="Bookman Old Style" w:hAnsi="Bookman Old Style"/>
          <w:sz w:val="24"/>
          <w:szCs w:val="24"/>
        </w:rPr>
        <w:t>У випадках укладення договору щодо використання елементів благоустрою на місці розташування рекламного засобу між власником рекламного засобу та утримувачем елементу благоустрою населеного пункту відповідальність за технічний та естетичний стан всього елементу благоустрою населеного пункту несе його утримувач (крім безпосередньо місця розташування рекламного засобу).</w:t>
      </w:r>
    </w:p>
    <w:p w14:paraId="615A3119" w14:textId="77777777" w:rsidR="00436CD7" w:rsidRPr="00076EAB" w:rsidRDefault="00076EAB" w:rsidP="00076EAB">
      <w:pPr>
        <w:jc w:val="both"/>
        <w:rPr>
          <w:rFonts w:ascii="Bookman Old Style" w:hAnsi="Bookman Old Style"/>
          <w:sz w:val="24"/>
          <w:szCs w:val="24"/>
          <w:lang w:val="uk-UA"/>
        </w:rPr>
      </w:pPr>
      <w:r>
        <w:rPr>
          <w:rFonts w:ascii="Bookman Old Style" w:hAnsi="Bookman Old Style"/>
          <w:sz w:val="24"/>
          <w:szCs w:val="24"/>
        </w:rPr>
        <w:tab/>
        <w:t>6.10.</w:t>
      </w:r>
      <w:r>
        <w:rPr>
          <w:rFonts w:ascii="Bookman Old Style" w:hAnsi="Bookman Old Style"/>
          <w:sz w:val="24"/>
          <w:szCs w:val="24"/>
          <w:lang w:val="uk-UA"/>
        </w:rPr>
        <w:t>28</w:t>
      </w:r>
      <w:r w:rsidR="00436CD7" w:rsidRPr="00615A42">
        <w:rPr>
          <w:rFonts w:ascii="Bookman Old Style" w:hAnsi="Bookman Old Style"/>
          <w:sz w:val="24"/>
          <w:szCs w:val="24"/>
        </w:rPr>
        <w:t>.</w:t>
      </w:r>
      <w:r>
        <w:rPr>
          <w:rFonts w:ascii="Bookman Old Style" w:hAnsi="Bookman Old Style"/>
          <w:sz w:val="24"/>
          <w:szCs w:val="24"/>
          <w:lang w:val="uk-UA"/>
        </w:rPr>
        <w:t xml:space="preserve"> </w:t>
      </w:r>
      <w:r w:rsidR="00436CD7" w:rsidRPr="00076EAB">
        <w:rPr>
          <w:rFonts w:ascii="Bookman Old Style" w:hAnsi="Bookman Old Style"/>
          <w:sz w:val="24"/>
          <w:szCs w:val="24"/>
          <w:lang w:val="uk-UA"/>
        </w:rPr>
        <w:t>Р</w:t>
      </w:r>
      <w:r w:rsidRPr="00076EAB">
        <w:rPr>
          <w:rFonts w:ascii="Bookman Old Style" w:hAnsi="Bookman Old Style"/>
          <w:sz w:val="24"/>
          <w:szCs w:val="24"/>
        </w:rPr>
        <w:t>оботи, пов’язані з розташуванням рекламних засобів, без додержання визначеного порядку щодо проведення таких робіт та вимог цих Правил, вважаються незаконними і тягнуть за собою відповідальність згідно з законодавством.</w:t>
      </w:r>
    </w:p>
    <w:p w14:paraId="5C1A77C1" w14:textId="77777777" w:rsidR="00436CD7" w:rsidRPr="00492DEB" w:rsidRDefault="00436CD7" w:rsidP="00436CD7">
      <w:pPr>
        <w:jc w:val="both"/>
        <w:rPr>
          <w:rFonts w:ascii="Bookman Old Style" w:hAnsi="Bookman Old Style"/>
          <w:sz w:val="24"/>
          <w:szCs w:val="24"/>
          <w:lang w:val="uk-UA"/>
        </w:rPr>
      </w:pPr>
      <w:r w:rsidRPr="00076EAB">
        <w:rPr>
          <w:rFonts w:ascii="Bookman Old Style" w:hAnsi="Bookman Old Style"/>
          <w:sz w:val="24"/>
          <w:szCs w:val="24"/>
          <w:lang w:val="uk-UA"/>
        </w:rPr>
        <w:tab/>
      </w:r>
      <w:r w:rsidRPr="0053744D">
        <w:rPr>
          <w:rFonts w:ascii="Bookman Old Style" w:hAnsi="Bookman Old Style"/>
          <w:sz w:val="24"/>
          <w:szCs w:val="24"/>
          <w:lang w:val="uk-UA"/>
        </w:rPr>
        <w:t>6.10.</w:t>
      </w:r>
      <w:r w:rsidR="00076EAB">
        <w:rPr>
          <w:rFonts w:ascii="Bookman Old Style" w:hAnsi="Bookman Old Style"/>
          <w:sz w:val="24"/>
          <w:szCs w:val="24"/>
          <w:lang w:val="uk-UA"/>
        </w:rPr>
        <w:t>29</w:t>
      </w:r>
      <w:r w:rsidRPr="0053744D">
        <w:rPr>
          <w:rFonts w:ascii="Bookman Old Style" w:hAnsi="Bookman Old Style"/>
          <w:sz w:val="24"/>
          <w:szCs w:val="24"/>
          <w:lang w:val="uk-UA"/>
        </w:rPr>
        <w:t>.</w:t>
      </w:r>
      <w:r w:rsidR="00076EAB">
        <w:rPr>
          <w:rFonts w:ascii="Bookman Old Style" w:hAnsi="Bookman Old Style"/>
          <w:sz w:val="24"/>
          <w:szCs w:val="24"/>
          <w:lang w:val="uk-UA"/>
        </w:rPr>
        <w:t xml:space="preserve"> </w:t>
      </w:r>
      <w:r w:rsidRPr="00492DEB">
        <w:rPr>
          <w:rFonts w:ascii="Bookman Old Style" w:hAnsi="Bookman Old Style"/>
          <w:sz w:val="24"/>
          <w:szCs w:val="24"/>
          <w:lang w:val="uk-UA"/>
        </w:rPr>
        <w:t xml:space="preserve">Рекламні засоби, які розташовано з порушенням, Правил благоустрою території </w:t>
      </w:r>
      <w:r w:rsidR="00492DEB">
        <w:rPr>
          <w:rFonts w:ascii="Bookman Old Style" w:hAnsi="Bookman Old Style"/>
          <w:sz w:val="24"/>
          <w:szCs w:val="24"/>
          <w:lang w:val="uk-UA"/>
        </w:rPr>
        <w:t>Пристоличної об</w:t>
      </w:r>
      <w:r w:rsidR="00492DEB" w:rsidRPr="00492DEB">
        <w:rPr>
          <w:rStyle w:val="af1"/>
          <w:rFonts w:ascii="Arial" w:hAnsi="Arial" w:cs="Arial"/>
          <w:bCs/>
          <w:i w:val="0"/>
          <w:iCs w:val="0"/>
          <w:color w:val="5F6368"/>
          <w:sz w:val="21"/>
          <w:szCs w:val="21"/>
          <w:shd w:val="clear" w:color="auto" w:fill="FFFFFF"/>
          <w:lang w:val="uk-UA"/>
        </w:rPr>
        <w:t>'</w:t>
      </w:r>
      <w:r w:rsidR="00492DEB">
        <w:rPr>
          <w:rFonts w:ascii="Bookman Old Style" w:hAnsi="Bookman Old Style"/>
          <w:sz w:val="24"/>
          <w:szCs w:val="24"/>
          <w:lang w:val="uk-UA"/>
        </w:rPr>
        <w:t>єднаної територіальної громади</w:t>
      </w:r>
      <w:r w:rsidRPr="00492DEB">
        <w:rPr>
          <w:rFonts w:ascii="Bookman Old Style" w:hAnsi="Bookman Old Style"/>
          <w:sz w:val="24"/>
          <w:szCs w:val="24"/>
          <w:lang w:val="uk-UA"/>
        </w:rPr>
        <w:t xml:space="preserve"> (без дозволів, у разі закінчення терміну дії дозволів -</w:t>
      </w:r>
      <w:r w:rsidRPr="00615A42">
        <w:rPr>
          <w:rFonts w:ascii="Bookman Old Style" w:hAnsi="Bookman Old Style"/>
          <w:sz w:val="24"/>
          <w:szCs w:val="24"/>
          <w:lang w:val="uk-UA"/>
        </w:rPr>
        <w:t xml:space="preserve"> </w:t>
      </w:r>
      <w:r w:rsidRPr="00492DEB">
        <w:rPr>
          <w:rFonts w:ascii="Bookman Old Style" w:hAnsi="Bookman Old Style"/>
          <w:sz w:val="24"/>
          <w:szCs w:val="24"/>
          <w:lang w:val="uk-UA"/>
        </w:rPr>
        <w:t>без продовження строку дії, у разі скасування дозволу, з недодержанням визначеної у дозволі конструкції рекламного засобу, недодержання визначеного місця розташування рекламного засобу), а також в інших випадках, визначених у нормативно-правових актах або в договорі про тимчасове користування місцями розташування рекламних засобів,підлягають негайному демонтажу.</w:t>
      </w:r>
    </w:p>
    <w:p w14:paraId="7E7101A0" w14:textId="77777777" w:rsidR="00436CD7" w:rsidRPr="00615A42" w:rsidRDefault="00436CD7" w:rsidP="00436CD7">
      <w:pPr>
        <w:jc w:val="both"/>
        <w:rPr>
          <w:rFonts w:ascii="Bookman Old Style" w:hAnsi="Bookman Old Style"/>
          <w:sz w:val="24"/>
          <w:szCs w:val="24"/>
          <w:lang w:val="uk-UA"/>
        </w:rPr>
      </w:pPr>
      <w:r w:rsidRPr="00492DEB">
        <w:rPr>
          <w:rFonts w:ascii="Bookman Old Style" w:hAnsi="Bookman Old Style"/>
          <w:sz w:val="24"/>
          <w:szCs w:val="24"/>
          <w:lang w:val="uk-UA"/>
        </w:rPr>
        <w:tab/>
        <w:t>6.10.3</w:t>
      </w:r>
      <w:r w:rsidR="00492DEB">
        <w:rPr>
          <w:rFonts w:ascii="Bookman Old Style" w:hAnsi="Bookman Old Style"/>
          <w:sz w:val="24"/>
          <w:szCs w:val="24"/>
          <w:lang w:val="uk-UA"/>
        </w:rPr>
        <w:t>0</w:t>
      </w:r>
      <w:r w:rsidRPr="00492DEB">
        <w:rPr>
          <w:rFonts w:ascii="Bookman Old Style" w:hAnsi="Bookman Old Style"/>
          <w:sz w:val="24"/>
          <w:szCs w:val="24"/>
          <w:lang w:val="uk-UA"/>
        </w:rPr>
        <w:t>.</w:t>
      </w:r>
      <w:r w:rsidR="00492DEB">
        <w:rPr>
          <w:rFonts w:ascii="Bookman Old Style" w:hAnsi="Bookman Old Style"/>
          <w:sz w:val="24"/>
          <w:szCs w:val="24"/>
          <w:lang w:val="uk-UA"/>
        </w:rPr>
        <w:t xml:space="preserve"> </w:t>
      </w:r>
      <w:r w:rsidRPr="00615A42">
        <w:rPr>
          <w:rFonts w:ascii="Bookman Old Style" w:hAnsi="Bookman Old Style"/>
          <w:sz w:val="24"/>
          <w:szCs w:val="24"/>
          <w:lang w:val="uk-UA"/>
        </w:rPr>
        <w:t xml:space="preserve">Шкода, завдана підприємствами, організаціями, громадянами при розміщенні зовнішньої реклами </w:t>
      </w:r>
      <w:r w:rsidR="00492DEB">
        <w:rPr>
          <w:rFonts w:ascii="Bookman Old Style" w:hAnsi="Bookman Old Style"/>
          <w:sz w:val="24"/>
          <w:szCs w:val="24"/>
          <w:lang w:val="uk-UA"/>
        </w:rPr>
        <w:t>на</w:t>
      </w:r>
      <w:r w:rsidRPr="00615A42">
        <w:rPr>
          <w:rFonts w:ascii="Bookman Old Style" w:hAnsi="Bookman Old Style"/>
          <w:sz w:val="24"/>
          <w:szCs w:val="24"/>
          <w:lang w:val="uk-UA"/>
        </w:rPr>
        <w:t xml:space="preserve"> території </w:t>
      </w:r>
      <w:r w:rsidR="00492DEB">
        <w:rPr>
          <w:rFonts w:ascii="Bookman Old Style" w:hAnsi="Bookman Old Style"/>
          <w:sz w:val="24"/>
          <w:szCs w:val="24"/>
          <w:lang w:val="uk-UA"/>
        </w:rPr>
        <w:t>територіальної громади</w:t>
      </w:r>
      <w:r w:rsidRPr="00615A42">
        <w:rPr>
          <w:rFonts w:ascii="Bookman Old Style" w:hAnsi="Bookman Old Style"/>
          <w:sz w:val="24"/>
          <w:szCs w:val="24"/>
          <w:lang w:val="uk-UA"/>
        </w:rPr>
        <w:t xml:space="preserve"> внаслідок порушення законодавства з благоустрою</w:t>
      </w:r>
      <w:r w:rsidR="00492DEB">
        <w:rPr>
          <w:rFonts w:ascii="Bookman Old Style" w:hAnsi="Bookman Old Style"/>
          <w:sz w:val="24"/>
          <w:szCs w:val="24"/>
          <w:lang w:val="uk-UA"/>
        </w:rPr>
        <w:t xml:space="preserve">, підлягає повній компенсації </w:t>
      </w:r>
      <w:r w:rsidRPr="00615A42">
        <w:rPr>
          <w:rFonts w:ascii="Bookman Old Style" w:hAnsi="Bookman Old Style"/>
          <w:sz w:val="24"/>
          <w:szCs w:val="24"/>
          <w:lang w:val="uk-UA"/>
        </w:rPr>
        <w:t>у встановленому законодавством порядку.</w:t>
      </w:r>
    </w:p>
    <w:p w14:paraId="50584126" w14:textId="77777777" w:rsidR="00436CD7" w:rsidRPr="00615A42" w:rsidRDefault="00436CD7" w:rsidP="00436CD7">
      <w:pPr>
        <w:ind w:firstLine="720"/>
        <w:jc w:val="both"/>
        <w:rPr>
          <w:rFonts w:ascii="Bookman Old Style" w:hAnsi="Bookman Old Style"/>
          <w:b/>
          <w:sz w:val="24"/>
          <w:szCs w:val="24"/>
          <w:lang w:val="uk-UA"/>
        </w:rPr>
      </w:pPr>
      <w:r w:rsidRPr="00615A42">
        <w:rPr>
          <w:rFonts w:ascii="Bookman Old Style" w:hAnsi="Bookman Old Style"/>
          <w:sz w:val="24"/>
          <w:szCs w:val="24"/>
          <w:lang w:val="uk-UA"/>
        </w:rPr>
        <w:t>6.10.3</w:t>
      </w:r>
      <w:r w:rsidR="00492DEB">
        <w:rPr>
          <w:rFonts w:ascii="Bookman Old Style" w:hAnsi="Bookman Old Style"/>
          <w:sz w:val="24"/>
          <w:szCs w:val="24"/>
          <w:lang w:val="uk-UA"/>
        </w:rPr>
        <w:t>1</w:t>
      </w:r>
      <w:r w:rsidRPr="00615A42">
        <w:rPr>
          <w:rFonts w:ascii="Bookman Old Style" w:hAnsi="Bookman Old Style"/>
          <w:sz w:val="24"/>
          <w:szCs w:val="24"/>
          <w:lang w:val="uk-UA"/>
        </w:rPr>
        <w:t>. Контроль за додержанням Правил благоустрою населеного пункту при розміщенн</w:t>
      </w:r>
      <w:r w:rsidR="00492DEB">
        <w:rPr>
          <w:rFonts w:ascii="Bookman Old Style" w:hAnsi="Bookman Old Style"/>
          <w:sz w:val="24"/>
          <w:szCs w:val="24"/>
          <w:lang w:val="uk-UA"/>
        </w:rPr>
        <w:t>і зовнішньої реклами здійснюють</w:t>
      </w:r>
      <w:r w:rsidRPr="00615A42">
        <w:rPr>
          <w:rFonts w:ascii="Bookman Old Style" w:hAnsi="Bookman Old Style"/>
          <w:sz w:val="24"/>
          <w:szCs w:val="24"/>
          <w:lang w:val="uk-UA"/>
        </w:rPr>
        <w:t xml:space="preserve"> </w:t>
      </w:r>
      <w:r w:rsidR="00492DEB" w:rsidRPr="00492DEB">
        <w:rPr>
          <w:rFonts w:ascii="Bookman Old Style" w:hAnsi="Bookman Old Style"/>
          <w:sz w:val="24"/>
          <w:szCs w:val="24"/>
          <w:lang w:val="uk-UA"/>
        </w:rPr>
        <w:t>уповноважені сільською радою органи, посадові особи та інші органи відповідно до законодавства.</w:t>
      </w:r>
    </w:p>
    <w:p w14:paraId="64C8298A" w14:textId="77777777" w:rsidR="00436CD7" w:rsidRPr="00492DEB" w:rsidRDefault="00436CD7" w:rsidP="00436CD7">
      <w:pPr>
        <w:ind w:firstLine="720"/>
        <w:jc w:val="both"/>
        <w:rPr>
          <w:rFonts w:ascii="Bookman Old Style" w:hAnsi="Bookman Old Style"/>
          <w:sz w:val="24"/>
          <w:szCs w:val="24"/>
          <w:lang w:val="uk-UA"/>
        </w:rPr>
      </w:pPr>
      <w:r w:rsidRPr="00492DEB">
        <w:rPr>
          <w:rFonts w:ascii="Bookman Old Style" w:hAnsi="Bookman Old Style"/>
          <w:sz w:val="24"/>
          <w:szCs w:val="24"/>
        </w:rPr>
        <w:t>6.11.</w:t>
      </w:r>
      <w:r w:rsidRPr="00492DEB">
        <w:rPr>
          <w:rFonts w:ascii="Bookman Old Style" w:hAnsi="Bookman Old Style"/>
          <w:sz w:val="24"/>
          <w:szCs w:val="24"/>
          <w:lang w:val="uk-UA"/>
        </w:rPr>
        <w:tab/>
      </w:r>
      <w:r w:rsidR="00492DEB" w:rsidRPr="00492DEB">
        <w:rPr>
          <w:rFonts w:ascii="Bookman Old Style" w:hAnsi="Bookman Old Style"/>
          <w:sz w:val="24"/>
          <w:szCs w:val="24"/>
        </w:rPr>
        <w:t>Порядок утримання банкоматів.</w:t>
      </w:r>
    </w:p>
    <w:p w14:paraId="6DEE920F"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6.11.1.</w:t>
      </w:r>
      <w:r w:rsidR="00520EC6">
        <w:rPr>
          <w:rFonts w:ascii="Bookman Old Style" w:hAnsi="Bookman Old Style"/>
          <w:sz w:val="24"/>
          <w:szCs w:val="24"/>
          <w:lang w:val="uk-UA"/>
        </w:rPr>
        <w:t xml:space="preserve"> </w:t>
      </w:r>
      <w:r w:rsidRPr="00615A42">
        <w:rPr>
          <w:rFonts w:ascii="Bookman Old Style" w:hAnsi="Bookman Old Style"/>
          <w:sz w:val="24"/>
          <w:szCs w:val="24"/>
        </w:rPr>
        <w:t>Утримання банкоматів загального користування, що</w:t>
      </w:r>
      <w:r w:rsidRPr="00615A42">
        <w:rPr>
          <w:rFonts w:ascii="Bookman Old Style" w:hAnsi="Bookman Old Style"/>
          <w:sz w:val="24"/>
          <w:szCs w:val="24"/>
          <w:lang w:val="uk-UA"/>
        </w:rPr>
        <w:t xml:space="preserve"> </w:t>
      </w:r>
      <w:r w:rsidRPr="00615A42">
        <w:rPr>
          <w:rFonts w:ascii="Bookman Old Style" w:hAnsi="Bookman Old Style"/>
          <w:sz w:val="24"/>
          <w:szCs w:val="24"/>
        </w:rPr>
        <w:t>розташовані на об'єктах загального користування, здійснюють їх</w:t>
      </w:r>
      <w:r w:rsidRPr="00615A42">
        <w:rPr>
          <w:rFonts w:ascii="Bookman Old Style" w:hAnsi="Bookman Old Style"/>
          <w:sz w:val="24"/>
          <w:szCs w:val="24"/>
          <w:lang w:val="uk-UA"/>
        </w:rPr>
        <w:t xml:space="preserve"> </w:t>
      </w:r>
      <w:r w:rsidRPr="00615A42">
        <w:rPr>
          <w:rFonts w:ascii="Bookman Old Style" w:hAnsi="Bookman Old Style"/>
          <w:sz w:val="24"/>
          <w:szCs w:val="24"/>
        </w:rPr>
        <w:t>балансоутримувачі.</w:t>
      </w:r>
    </w:p>
    <w:p w14:paraId="74663E1C"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6.11.2.</w:t>
      </w:r>
      <w:r w:rsidR="00520EC6">
        <w:rPr>
          <w:rFonts w:ascii="Bookman Old Style" w:hAnsi="Bookman Old Style"/>
          <w:sz w:val="24"/>
          <w:szCs w:val="24"/>
          <w:lang w:val="uk-UA"/>
        </w:rPr>
        <w:t xml:space="preserve"> </w:t>
      </w:r>
      <w:r w:rsidRPr="00615A42">
        <w:rPr>
          <w:rFonts w:ascii="Bookman Old Style" w:hAnsi="Bookman Old Style"/>
          <w:sz w:val="24"/>
          <w:szCs w:val="24"/>
        </w:rPr>
        <w:t>Балансоутримувачі зобов'язані забезпечити належну роботу</w:t>
      </w:r>
      <w:r w:rsidRPr="00615A42">
        <w:rPr>
          <w:rFonts w:ascii="Bookman Old Style" w:hAnsi="Bookman Old Style"/>
          <w:sz w:val="24"/>
          <w:szCs w:val="24"/>
          <w:lang w:val="uk-UA"/>
        </w:rPr>
        <w:t xml:space="preserve"> </w:t>
      </w:r>
      <w:r w:rsidRPr="00615A42">
        <w:rPr>
          <w:rFonts w:ascii="Bookman Old Style" w:hAnsi="Bookman Old Style"/>
          <w:sz w:val="24"/>
          <w:szCs w:val="24"/>
        </w:rPr>
        <w:t>банкоматів, регулярне їх обстеження, своєчасне проведення</w:t>
      </w:r>
      <w:r w:rsidRPr="00615A42">
        <w:rPr>
          <w:rFonts w:ascii="Bookman Old Style" w:hAnsi="Bookman Old Style"/>
          <w:sz w:val="24"/>
          <w:szCs w:val="24"/>
          <w:lang w:val="uk-UA"/>
        </w:rPr>
        <w:t xml:space="preserve"> </w:t>
      </w:r>
      <w:r w:rsidRPr="00615A42">
        <w:rPr>
          <w:rFonts w:ascii="Bookman Old Style" w:hAnsi="Bookman Old Style"/>
          <w:sz w:val="24"/>
          <w:szCs w:val="24"/>
        </w:rPr>
        <w:t>ремонтних робіт.</w:t>
      </w:r>
    </w:p>
    <w:p w14:paraId="1169B156"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6.11.3.</w:t>
      </w:r>
      <w:r w:rsidR="00520EC6">
        <w:rPr>
          <w:rFonts w:ascii="Bookman Old Style" w:hAnsi="Bookman Old Style"/>
          <w:sz w:val="24"/>
          <w:szCs w:val="24"/>
          <w:lang w:val="uk-UA"/>
        </w:rPr>
        <w:t xml:space="preserve"> </w:t>
      </w:r>
      <w:r w:rsidRPr="00615A42">
        <w:rPr>
          <w:rFonts w:ascii="Bookman Old Style" w:hAnsi="Bookman Old Style"/>
          <w:sz w:val="24"/>
          <w:szCs w:val="24"/>
        </w:rPr>
        <w:t>Не допускається наявність пошкоджених та/або непрацюючих</w:t>
      </w:r>
      <w:r w:rsidRPr="00615A42">
        <w:rPr>
          <w:rFonts w:ascii="Bookman Old Style" w:hAnsi="Bookman Old Style"/>
          <w:sz w:val="24"/>
          <w:szCs w:val="24"/>
          <w:lang w:val="uk-UA"/>
        </w:rPr>
        <w:t xml:space="preserve"> </w:t>
      </w:r>
      <w:r w:rsidRPr="00615A42">
        <w:rPr>
          <w:rFonts w:ascii="Bookman Old Style" w:hAnsi="Bookman Old Style"/>
          <w:sz w:val="24"/>
          <w:szCs w:val="24"/>
        </w:rPr>
        <w:t>банкоматів.</w:t>
      </w:r>
    </w:p>
    <w:p w14:paraId="1EC4D8C8" w14:textId="77777777" w:rsidR="00436CD7" w:rsidRPr="00520EC6" w:rsidRDefault="00436CD7" w:rsidP="00436CD7">
      <w:pPr>
        <w:ind w:firstLine="720"/>
        <w:jc w:val="both"/>
        <w:rPr>
          <w:rFonts w:ascii="Bookman Old Style" w:hAnsi="Bookman Old Style"/>
          <w:sz w:val="24"/>
          <w:szCs w:val="24"/>
          <w:lang w:val="uk-UA"/>
        </w:rPr>
      </w:pPr>
      <w:r w:rsidRPr="00520EC6">
        <w:rPr>
          <w:rFonts w:ascii="Bookman Old Style" w:hAnsi="Bookman Old Style"/>
          <w:sz w:val="24"/>
          <w:szCs w:val="24"/>
        </w:rPr>
        <w:t>6.12.</w:t>
      </w:r>
      <w:r w:rsidRPr="00520EC6">
        <w:rPr>
          <w:rFonts w:ascii="Bookman Old Style" w:hAnsi="Bookman Old Style"/>
          <w:sz w:val="24"/>
          <w:szCs w:val="24"/>
          <w:lang w:val="uk-UA"/>
        </w:rPr>
        <w:tab/>
      </w:r>
      <w:r w:rsidRPr="00520EC6">
        <w:rPr>
          <w:rFonts w:ascii="Bookman Old Style" w:hAnsi="Bookman Old Style"/>
          <w:sz w:val="24"/>
          <w:szCs w:val="24"/>
        </w:rPr>
        <w:t>Порядок утримання автошляхів, мостів, шляхопроводів.</w:t>
      </w:r>
    </w:p>
    <w:p w14:paraId="00BD2E67"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6.12.1. Утримання автошляхів, мостів, шляхопроводів здійснюється з додержанням вимог цих Правил щодо утримання їх в належному стані, державних норм та правил, інших нормативних актів.</w:t>
      </w:r>
    </w:p>
    <w:p w14:paraId="74A9CC4E" w14:textId="29241CBD"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6.12.2.</w:t>
      </w:r>
      <w:r w:rsidR="00520EC6">
        <w:rPr>
          <w:rFonts w:ascii="Bookman Old Style" w:hAnsi="Bookman Old Style"/>
          <w:sz w:val="24"/>
          <w:szCs w:val="24"/>
          <w:lang w:val="uk-UA"/>
        </w:rPr>
        <w:t xml:space="preserve"> </w:t>
      </w:r>
      <w:r w:rsidRPr="00615A42">
        <w:rPr>
          <w:rFonts w:ascii="Bookman Old Style" w:hAnsi="Bookman Old Style"/>
          <w:sz w:val="24"/>
          <w:szCs w:val="24"/>
        </w:rPr>
        <w:t>Організація обстеження труб здійснюється їх</w:t>
      </w:r>
      <w:r w:rsidR="00520EC6">
        <w:rPr>
          <w:rFonts w:ascii="Bookman Old Style" w:hAnsi="Bookman Old Style"/>
          <w:sz w:val="24"/>
          <w:szCs w:val="24"/>
          <w:lang w:val="uk-UA"/>
        </w:rPr>
        <w:t xml:space="preserve"> </w:t>
      </w:r>
      <w:r w:rsidRPr="00615A42">
        <w:rPr>
          <w:rFonts w:ascii="Bookman Old Style" w:hAnsi="Bookman Old Style"/>
          <w:sz w:val="24"/>
          <w:szCs w:val="24"/>
        </w:rPr>
        <w:t xml:space="preserve">балансоутримувачами згідно з вимогами </w:t>
      </w:r>
      <w:r w:rsidR="00520EC6">
        <w:rPr>
          <w:rFonts w:ascii="Bookman Old Style" w:hAnsi="Bookman Old Style"/>
          <w:sz w:val="24"/>
          <w:szCs w:val="24"/>
        </w:rPr>
        <w:t>законодавства та ДБН 2.3-6-</w:t>
      </w:r>
      <w:del w:id="28" w:author="Garbuz Maksym 5UA" w:date="2021-09-08T16:46:00Z">
        <w:r w:rsidR="00520EC6" w:rsidDel="00AA3130">
          <w:rPr>
            <w:rFonts w:ascii="Bookman Old Style" w:hAnsi="Bookman Old Style"/>
            <w:sz w:val="24"/>
            <w:szCs w:val="24"/>
          </w:rPr>
          <w:delText xml:space="preserve">2002 </w:delText>
        </w:r>
      </w:del>
      <w:ins w:id="29" w:author="Garbuz Maksym 5UA" w:date="2021-09-08T16:46:00Z">
        <w:r w:rsidR="00AA3130" w:rsidRPr="00AA3130">
          <w:rPr>
            <w:rFonts w:ascii="Bookman Old Style" w:hAnsi="Bookman Old Style"/>
            <w:sz w:val="24"/>
            <w:szCs w:val="24"/>
            <w:highlight w:val="yellow"/>
            <w:rPrChange w:id="30" w:author="Garbuz Maksym 5UA" w:date="2021-09-08T16:46:00Z">
              <w:rPr>
                <w:rFonts w:ascii="Bookman Old Style" w:hAnsi="Bookman Old Style"/>
                <w:sz w:val="24"/>
                <w:szCs w:val="24"/>
              </w:rPr>
            </w:rPrChange>
          </w:rPr>
          <w:t>200</w:t>
        </w:r>
        <w:r w:rsidR="00AA3130" w:rsidRPr="00AA3130">
          <w:rPr>
            <w:rFonts w:ascii="Bookman Old Style" w:hAnsi="Bookman Old Style"/>
            <w:sz w:val="24"/>
            <w:szCs w:val="24"/>
            <w:highlight w:val="yellow"/>
            <w:lang w:val="uk-UA"/>
            <w:rPrChange w:id="31" w:author="Garbuz Maksym 5UA" w:date="2021-09-08T16:46:00Z">
              <w:rPr>
                <w:rFonts w:ascii="Bookman Old Style" w:hAnsi="Bookman Old Style"/>
                <w:sz w:val="24"/>
                <w:szCs w:val="24"/>
                <w:lang w:val="uk-UA"/>
              </w:rPr>
            </w:rPrChange>
          </w:rPr>
          <w:t>9</w:t>
        </w:r>
        <w:r w:rsidR="00AA3130">
          <w:rPr>
            <w:rFonts w:ascii="Bookman Old Style" w:hAnsi="Bookman Old Style"/>
            <w:sz w:val="24"/>
            <w:szCs w:val="24"/>
          </w:rPr>
          <w:t xml:space="preserve"> </w:t>
        </w:r>
      </w:ins>
      <w:r w:rsidR="00520EC6">
        <w:rPr>
          <w:rFonts w:ascii="Bookman Old Style" w:hAnsi="Bookman Old Style"/>
          <w:sz w:val="24"/>
          <w:szCs w:val="24"/>
          <w:lang w:val="uk-UA"/>
        </w:rPr>
        <w:t>«</w:t>
      </w:r>
      <w:r w:rsidRPr="00615A42">
        <w:rPr>
          <w:rFonts w:ascii="Bookman Old Style" w:hAnsi="Bookman Old Style"/>
          <w:sz w:val="24"/>
          <w:szCs w:val="24"/>
        </w:rPr>
        <w:t>Мости та труби. Обстеження та випробування</w:t>
      </w:r>
      <w:r w:rsidR="00520EC6">
        <w:rPr>
          <w:rFonts w:ascii="Bookman Old Style" w:hAnsi="Bookman Old Style"/>
          <w:sz w:val="24"/>
          <w:szCs w:val="24"/>
          <w:lang w:val="uk-UA"/>
        </w:rPr>
        <w:t>»</w:t>
      </w:r>
      <w:r w:rsidRPr="00615A42">
        <w:rPr>
          <w:rFonts w:ascii="Bookman Old Style" w:hAnsi="Bookman Old Style"/>
          <w:sz w:val="24"/>
          <w:szCs w:val="24"/>
        </w:rPr>
        <w:t>.</w:t>
      </w:r>
    </w:p>
    <w:p w14:paraId="310FB098"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6.12.3.</w:t>
      </w:r>
      <w:r w:rsidR="00520EC6">
        <w:rPr>
          <w:rFonts w:ascii="Bookman Old Style" w:hAnsi="Bookman Old Style"/>
          <w:sz w:val="24"/>
          <w:szCs w:val="24"/>
          <w:lang w:val="uk-UA"/>
        </w:rPr>
        <w:t xml:space="preserve"> </w:t>
      </w:r>
      <w:r w:rsidRPr="00615A42">
        <w:rPr>
          <w:rFonts w:ascii="Bookman Old Style" w:hAnsi="Bookman Old Style"/>
          <w:sz w:val="24"/>
          <w:szCs w:val="24"/>
        </w:rPr>
        <w:t>До складу робіт по прибиранню мостів та шляхопроводів у літній</w:t>
      </w:r>
      <w:r w:rsidRPr="00615A42">
        <w:rPr>
          <w:rFonts w:ascii="Bookman Old Style" w:hAnsi="Bookman Old Style"/>
          <w:sz w:val="24"/>
          <w:szCs w:val="24"/>
          <w:lang w:val="uk-UA"/>
        </w:rPr>
        <w:t xml:space="preserve"> </w:t>
      </w:r>
      <w:r w:rsidRPr="00615A42">
        <w:rPr>
          <w:rFonts w:ascii="Bookman Old Style" w:hAnsi="Bookman Old Style"/>
          <w:sz w:val="24"/>
          <w:szCs w:val="24"/>
        </w:rPr>
        <w:t>період входять: видалення пилу, сміття та бруду з проїзної частини та тротуарів,</w:t>
      </w:r>
      <w:r w:rsidRPr="00615A42">
        <w:rPr>
          <w:rFonts w:ascii="Bookman Old Style" w:hAnsi="Bookman Old Style"/>
          <w:sz w:val="24"/>
          <w:szCs w:val="24"/>
          <w:lang w:val="uk-UA"/>
        </w:rPr>
        <w:t xml:space="preserve"> </w:t>
      </w:r>
      <w:r w:rsidRPr="00615A42">
        <w:rPr>
          <w:rFonts w:ascii="Bookman Old Style" w:hAnsi="Bookman Old Style"/>
          <w:sz w:val="24"/>
          <w:szCs w:val="24"/>
        </w:rPr>
        <w:t>при необхідності проводиться миття проїзної частини та тротуарів, перил,</w:t>
      </w:r>
      <w:r w:rsidRPr="00615A42">
        <w:rPr>
          <w:rFonts w:ascii="Bookman Old Style" w:hAnsi="Bookman Old Style"/>
          <w:sz w:val="24"/>
          <w:szCs w:val="24"/>
          <w:lang w:val="uk-UA"/>
        </w:rPr>
        <w:t xml:space="preserve"> </w:t>
      </w:r>
      <w:r w:rsidRPr="00615A42">
        <w:rPr>
          <w:rFonts w:ascii="Bookman Old Style" w:hAnsi="Bookman Old Style"/>
          <w:sz w:val="24"/>
          <w:szCs w:val="24"/>
        </w:rPr>
        <w:t>декоративних та огороджуючих елементів. Роботи, як правило, повинні</w:t>
      </w:r>
      <w:r w:rsidRPr="00615A42">
        <w:rPr>
          <w:rFonts w:ascii="Bookman Old Style" w:hAnsi="Bookman Old Style"/>
          <w:sz w:val="24"/>
          <w:szCs w:val="24"/>
          <w:lang w:val="uk-UA"/>
        </w:rPr>
        <w:t xml:space="preserve"> </w:t>
      </w:r>
      <w:r w:rsidRPr="00615A42">
        <w:rPr>
          <w:rFonts w:ascii="Bookman Old Style" w:hAnsi="Bookman Old Style"/>
          <w:sz w:val="24"/>
          <w:szCs w:val="24"/>
        </w:rPr>
        <w:t>виконуватися механізованим способом, лише важкодоступні місця прибираються</w:t>
      </w:r>
      <w:r w:rsidRPr="00615A42">
        <w:rPr>
          <w:rFonts w:ascii="Bookman Old Style" w:hAnsi="Bookman Old Style"/>
          <w:sz w:val="24"/>
          <w:szCs w:val="24"/>
          <w:lang w:val="uk-UA"/>
        </w:rPr>
        <w:t xml:space="preserve"> </w:t>
      </w:r>
      <w:r w:rsidRPr="00615A42">
        <w:rPr>
          <w:rFonts w:ascii="Bookman Old Style" w:hAnsi="Bookman Old Style"/>
          <w:sz w:val="24"/>
          <w:szCs w:val="24"/>
        </w:rPr>
        <w:t xml:space="preserve">вручну. </w:t>
      </w:r>
    </w:p>
    <w:p w14:paraId="41F67795"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6.12.</w:t>
      </w:r>
      <w:r w:rsidRPr="00615A42">
        <w:rPr>
          <w:rFonts w:ascii="Bookman Old Style" w:hAnsi="Bookman Old Style"/>
          <w:sz w:val="24"/>
          <w:szCs w:val="24"/>
          <w:lang w:val="uk-UA"/>
        </w:rPr>
        <w:t>4</w:t>
      </w:r>
      <w:r w:rsidRPr="00615A42">
        <w:rPr>
          <w:rFonts w:ascii="Bookman Old Style" w:hAnsi="Bookman Old Style"/>
          <w:sz w:val="24"/>
          <w:szCs w:val="24"/>
        </w:rPr>
        <w:t>.</w:t>
      </w:r>
      <w:r w:rsidR="00520EC6">
        <w:rPr>
          <w:rFonts w:ascii="Bookman Old Style" w:hAnsi="Bookman Old Style"/>
          <w:sz w:val="24"/>
          <w:szCs w:val="24"/>
          <w:lang w:val="uk-UA"/>
        </w:rPr>
        <w:t xml:space="preserve"> </w:t>
      </w:r>
      <w:r w:rsidRPr="00615A42">
        <w:rPr>
          <w:rFonts w:ascii="Bookman Old Style" w:hAnsi="Bookman Old Style"/>
          <w:sz w:val="24"/>
          <w:szCs w:val="24"/>
        </w:rPr>
        <w:t>До складу робіт по прибиранню мостів та шляхопроводів у зимовий період включаються збір та видалення снігу та льоду, боротьба з ожеледицею. Вказані роботи необхідно проводити механізованим способом, очищення вузьких тротуарів проводиться вручну.</w:t>
      </w:r>
    </w:p>
    <w:p w14:paraId="27566A18"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6.12.</w:t>
      </w:r>
      <w:r w:rsidRPr="00615A42">
        <w:rPr>
          <w:rFonts w:ascii="Bookman Old Style" w:hAnsi="Bookman Old Style"/>
          <w:sz w:val="24"/>
          <w:szCs w:val="24"/>
          <w:lang w:val="uk-UA"/>
        </w:rPr>
        <w:t>5</w:t>
      </w:r>
      <w:r w:rsidRPr="00615A42">
        <w:rPr>
          <w:rFonts w:ascii="Bookman Old Style" w:hAnsi="Bookman Old Style"/>
          <w:sz w:val="24"/>
          <w:szCs w:val="24"/>
        </w:rPr>
        <w:t>.</w:t>
      </w:r>
      <w:r w:rsidR="00520EC6">
        <w:rPr>
          <w:rFonts w:ascii="Bookman Old Style" w:hAnsi="Bookman Old Style"/>
          <w:sz w:val="24"/>
          <w:szCs w:val="24"/>
          <w:lang w:val="uk-UA"/>
        </w:rPr>
        <w:t xml:space="preserve"> </w:t>
      </w:r>
      <w:r w:rsidRPr="00615A42">
        <w:rPr>
          <w:rFonts w:ascii="Bookman Old Style" w:hAnsi="Bookman Old Style"/>
          <w:sz w:val="24"/>
          <w:szCs w:val="24"/>
        </w:rPr>
        <w:t>Проїзна частина та тротуар повністю очищуються від снігу. Не допускається обледеніння бордюрних огорож та накопичення вздовж них снігових та льодових валків, що зменшують проїзд. Обов'язково очищуються від снігу та льоду водовідні пристрої (трубки, лотки), що попереджують потрапляння води у деформаційні шви. Прибирання снігу та л</w:t>
      </w:r>
      <w:r w:rsidRPr="00615A42">
        <w:rPr>
          <w:rFonts w:ascii="Bookman Old Style" w:hAnsi="Bookman Old Style"/>
          <w:sz w:val="24"/>
          <w:szCs w:val="24"/>
          <w:lang w:val="uk-UA"/>
        </w:rPr>
        <w:t>ьо</w:t>
      </w:r>
      <w:r w:rsidRPr="00615A42">
        <w:rPr>
          <w:rFonts w:ascii="Bookman Old Style" w:hAnsi="Bookman Old Style"/>
          <w:sz w:val="24"/>
          <w:szCs w:val="24"/>
        </w:rPr>
        <w:t>ду на стальних конструкціях повинні забезпечувати збереження офарблення металу. Боротьба з ожеледицею на проїзн</w:t>
      </w:r>
      <w:r w:rsidRPr="00615A42">
        <w:rPr>
          <w:rFonts w:ascii="Bookman Old Style" w:hAnsi="Bookman Old Style"/>
          <w:sz w:val="24"/>
          <w:szCs w:val="24"/>
          <w:lang w:val="uk-UA"/>
        </w:rPr>
        <w:t>ій</w:t>
      </w:r>
      <w:r w:rsidRPr="00615A42">
        <w:rPr>
          <w:rFonts w:ascii="Bookman Old Style" w:hAnsi="Bookman Old Style"/>
          <w:sz w:val="24"/>
          <w:szCs w:val="24"/>
        </w:rPr>
        <w:t xml:space="preserve"> частині та тротуарах мостів та шляхопроводів здійснюється шляхом посипання їх піском та шлаком без застосування хлоридів.</w:t>
      </w:r>
      <w:r w:rsidR="00520EC6">
        <w:rPr>
          <w:rFonts w:ascii="Bookman Old Style" w:hAnsi="Bookman Old Style"/>
          <w:sz w:val="24"/>
          <w:szCs w:val="24"/>
          <w:lang w:val="uk-UA"/>
        </w:rPr>
        <w:t xml:space="preserve"> </w:t>
      </w:r>
      <w:r w:rsidRPr="00615A42">
        <w:rPr>
          <w:rFonts w:ascii="Bookman Old Style" w:hAnsi="Bookman Old Style"/>
          <w:sz w:val="24"/>
          <w:szCs w:val="24"/>
          <w:lang w:val="uk-UA"/>
        </w:rPr>
        <w:t>Скидання бруду на проїзну частину, відходів, снігу та льоду із штучних інженерних споруд забороняється.</w:t>
      </w:r>
    </w:p>
    <w:p w14:paraId="3930E1D4"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6.12.6.</w:t>
      </w:r>
      <w:r w:rsidR="00520EC6">
        <w:rPr>
          <w:rFonts w:ascii="Bookman Old Style" w:hAnsi="Bookman Old Style"/>
          <w:sz w:val="24"/>
          <w:szCs w:val="24"/>
          <w:lang w:val="uk-UA"/>
        </w:rPr>
        <w:t xml:space="preserve"> </w:t>
      </w:r>
      <w:r w:rsidRPr="00615A42">
        <w:rPr>
          <w:rFonts w:ascii="Bookman Old Style" w:hAnsi="Bookman Old Style"/>
          <w:sz w:val="24"/>
          <w:szCs w:val="24"/>
        </w:rPr>
        <w:t>Відповідальність за якість виконання робіт по прибиранню та</w:t>
      </w:r>
      <w:r w:rsidRPr="00615A42">
        <w:rPr>
          <w:rFonts w:ascii="Bookman Old Style" w:hAnsi="Bookman Old Style"/>
          <w:sz w:val="24"/>
          <w:szCs w:val="24"/>
          <w:lang w:val="uk-UA"/>
        </w:rPr>
        <w:t xml:space="preserve"> </w:t>
      </w:r>
      <w:r w:rsidRPr="00615A42">
        <w:rPr>
          <w:rFonts w:ascii="Bookman Old Style" w:hAnsi="Bookman Old Style"/>
          <w:sz w:val="24"/>
          <w:szCs w:val="24"/>
        </w:rPr>
        <w:t>утриманню у належному стані штучних споруд несуть особи, які виконують такі</w:t>
      </w:r>
      <w:r w:rsidRPr="00615A42">
        <w:rPr>
          <w:rFonts w:ascii="Bookman Old Style" w:hAnsi="Bookman Old Style"/>
          <w:sz w:val="24"/>
          <w:szCs w:val="24"/>
          <w:lang w:val="uk-UA"/>
        </w:rPr>
        <w:t xml:space="preserve"> </w:t>
      </w:r>
      <w:r w:rsidRPr="00615A42">
        <w:rPr>
          <w:rFonts w:ascii="Bookman Old Style" w:hAnsi="Bookman Old Style"/>
          <w:sz w:val="24"/>
          <w:szCs w:val="24"/>
        </w:rPr>
        <w:t>роботи.</w:t>
      </w:r>
    </w:p>
    <w:p w14:paraId="235443F4"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6.12.7.</w:t>
      </w:r>
      <w:r w:rsidR="00520EC6">
        <w:rPr>
          <w:rFonts w:ascii="Bookman Old Style" w:hAnsi="Bookman Old Style"/>
          <w:sz w:val="24"/>
          <w:szCs w:val="24"/>
          <w:lang w:val="uk-UA"/>
        </w:rPr>
        <w:t xml:space="preserve"> </w:t>
      </w:r>
      <w:r w:rsidRPr="00615A42">
        <w:rPr>
          <w:rFonts w:ascii="Bookman Old Style" w:hAnsi="Bookman Old Style"/>
          <w:sz w:val="24"/>
          <w:szCs w:val="24"/>
          <w:lang w:val="uk-UA"/>
        </w:rPr>
        <w:t>Забороняється рух на мостах, шляхопроводах та під шляхопроводами транспортних засобів</w:t>
      </w:r>
      <w:r w:rsidR="00520EC6">
        <w:rPr>
          <w:rFonts w:ascii="Bookman Old Style" w:hAnsi="Bookman Old Style"/>
          <w:sz w:val="24"/>
          <w:szCs w:val="24"/>
          <w:lang w:val="uk-UA"/>
        </w:rPr>
        <w:t>,</w:t>
      </w:r>
      <w:r w:rsidRPr="00615A42">
        <w:rPr>
          <w:rFonts w:ascii="Bookman Old Style" w:hAnsi="Bookman Old Style"/>
          <w:sz w:val="24"/>
          <w:szCs w:val="24"/>
          <w:lang w:val="uk-UA"/>
        </w:rPr>
        <w:t xml:space="preserve"> що забруднюють проїзну частину татротуари, включаючи автомобілі, які перевозять сміття та відходи з відкритими люками.</w:t>
      </w:r>
    </w:p>
    <w:p w14:paraId="72BFBB7C"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6.12.</w:t>
      </w:r>
      <w:r w:rsidRPr="00615A42">
        <w:rPr>
          <w:rFonts w:ascii="Bookman Old Style" w:hAnsi="Bookman Old Style"/>
          <w:sz w:val="24"/>
          <w:szCs w:val="24"/>
          <w:lang w:val="uk-UA"/>
        </w:rPr>
        <w:t>8</w:t>
      </w:r>
      <w:r w:rsidRPr="00615A42">
        <w:rPr>
          <w:rFonts w:ascii="Bookman Old Style" w:hAnsi="Bookman Old Style"/>
          <w:sz w:val="24"/>
          <w:szCs w:val="24"/>
        </w:rPr>
        <w:t>.</w:t>
      </w:r>
      <w:r w:rsidR="00520EC6">
        <w:rPr>
          <w:rFonts w:ascii="Bookman Old Style" w:hAnsi="Bookman Old Style"/>
          <w:sz w:val="24"/>
          <w:szCs w:val="24"/>
          <w:lang w:val="uk-UA"/>
        </w:rPr>
        <w:t xml:space="preserve"> </w:t>
      </w:r>
      <w:r w:rsidRPr="00615A42">
        <w:rPr>
          <w:rFonts w:ascii="Bookman Old Style" w:hAnsi="Bookman Old Style"/>
          <w:sz w:val="24"/>
          <w:szCs w:val="24"/>
        </w:rPr>
        <w:t>Забороняється проїзд по спорудах та під ними транспортних засобів із понаднормативними навантаженнями або негабаритними вантажами без оформленого належним чином дозволу.</w:t>
      </w:r>
    </w:p>
    <w:p w14:paraId="408867B4"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6.12.</w:t>
      </w:r>
      <w:r w:rsidRPr="00615A42">
        <w:rPr>
          <w:rFonts w:ascii="Bookman Old Style" w:hAnsi="Bookman Old Style"/>
          <w:sz w:val="24"/>
          <w:szCs w:val="24"/>
          <w:lang w:val="uk-UA"/>
        </w:rPr>
        <w:t>9</w:t>
      </w:r>
      <w:r w:rsidRPr="00615A42">
        <w:rPr>
          <w:rFonts w:ascii="Bookman Old Style" w:hAnsi="Bookman Old Style"/>
          <w:sz w:val="24"/>
          <w:szCs w:val="24"/>
        </w:rPr>
        <w:t>.</w:t>
      </w:r>
      <w:r w:rsidR="00520EC6">
        <w:rPr>
          <w:rFonts w:ascii="Bookman Old Style" w:hAnsi="Bookman Old Style"/>
          <w:sz w:val="24"/>
          <w:szCs w:val="24"/>
          <w:lang w:val="uk-UA"/>
        </w:rPr>
        <w:t xml:space="preserve"> </w:t>
      </w:r>
      <w:r w:rsidRPr="00615A42">
        <w:rPr>
          <w:rFonts w:ascii="Bookman Old Style" w:hAnsi="Bookman Old Style"/>
          <w:sz w:val="24"/>
          <w:szCs w:val="24"/>
        </w:rPr>
        <w:t>Забороняється купатися, прати білизну, ловити рибу з мостів та під мостами, в межах їх охоронних зон.</w:t>
      </w:r>
    </w:p>
    <w:p w14:paraId="4BFF2E58" w14:textId="77777777" w:rsidR="00436CD7" w:rsidRPr="00520EC6" w:rsidRDefault="00436CD7" w:rsidP="00436CD7">
      <w:pPr>
        <w:ind w:firstLine="720"/>
        <w:jc w:val="both"/>
        <w:rPr>
          <w:rFonts w:ascii="Bookman Old Style" w:hAnsi="Bookman Old Style"/>
          <w:sz w:val="24"/>
          <w:szCs w:val="24"/>
          <w:lang w:val="uk-UA"/>
        </w:rPr>
      </w:pPr>
      <w:r w:rsidRPr="00520EC6">
        <w:rPr>
          <w:rFonts w:ascii="Bookman Old Style" w:hAnsi="Bookman Old Style"/>
          <w:sz w:val="24"/>
          <w:szCs w:val="24"/>
        </w:rPr>
        <w:t>6.13.</w:t>
      </w:r>
      <w:r w:rsidRPr="00520EC6">
        <w:rPr>
          <w:rFonts w:ascii="Bookman Old Style" w:hAnsi="Bookman Old Style"/>
          <w:sz w:val="24"/>
          <w:szCs w:val="24"/>
          <w:lang w:val="uk-UA"/>
        </w:rPr>
        <w:tab/>
      </w:r>
      <w:r w:rsidRPr="00520EC6">
        <w:rPr>
          <w:rFonts w:ascii="Bookman Old Style" w:hAnsi="Bookman Old Style"/>
          <w:sz w:val="24"/>
          <w:szCs w:val="24"/>
        </w:rPr>
        <w:t>Порядок утримання технічних засобів регулювання дорожнього руху.</w:t>
      </w:r>
    </w:p>
    <w:p w14:paraId="17A1CA86" w14:textId="0EA15DFB"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6.13.1.</w:t>
      </w:r>
      <w:r w:rsidR="00520EC6">
        <w:rPr>
          <w:rFonts w:ascii="Bookman Old Style" w:hAnsi="Bookman Old Style"/>
          <w:sz w:val="24"/>
          <w:szCs w:val="24"/>
          <w:lang w:val="uk-UA"/>
        </w:rPr>
        <w:t xml:space="preserve"> </w:t>
      </w:r>
      <w:r w:rsidRPr="00615A42">
        <w:rPr>
          <w:rFonts w:ascii="Bookman Old Style" w:hAnsi="Bookman Old Style"/>
          <w:sz w:val="24"/>
          <w:szCs w:val="24"/>
        </w:rPr>
        <w:t>Використання та утримання таких елементів благоустрою</w:t>
      </w:r>
      <w:r w:rsidRPr="00615A42">
        <w:rPr>
          <w:rFonts w:ascii="Bookman Old Style" w:hAnsi="Bookman Old Style"/>
          <w:sz w:val="24"/>
          <w:szCs w:val="24"/>
          <w:lang w:val="uk-UA"/>
        </w:rPr>
        <w:t xml:space="preserve"> </w:t>
      </w:r>
      <w:r w:rsidRPr="00615A42">
        <w:rPr>
          <w:rFonts w:ascii="Bookman Old Style" w:hAnsi="Bookman Old Style"/>
          <w:sz w:val="24"/>
          <w:szCs w:val="24"/>
        </w:rPr>
        <w:t>здійснюється згідно з ДСТ</w:t>
      </w:r>
      <w:r w:rsidR="00520EC6">
        <w:rPr>
          <w:rFonts w:ascii="Bookman Old Style" w:hAnsi="Bookman Old Style"/>
          <w:sz w:val="24"/>
          <w:szCs w:val="24"/>
        </w:rPr>
        <w:t>У 2587-</w:t>
      </w:r>
      <w:del w:id="32" w:author="Garbuz Maksym 5UA" w:date="2021-09-08T16:46:00Z">
        <w:r w:rsidR="00520EC6" w:rsidDel="00AA3130">
          <w:rPr>
            <w:rFonts w:ascii="Bookman Old Style" w:hAnsi="Bookman Old Style"/>
            <w:sz w:val="24"/>
            <w:szCs w:val="24"/>
          </w:rPr>
          <w:delText xml:space="preserve">94 </w:delText>
        </w:r>
      </w:del>
      <w:ins w:id="33" w:author="Garbuz Maksym 5UA" w:date="2021-09-08T16:46:00Z">
        <w:r w:rsidR="00AA3130" w:rsidRPr="00AA3130">
          <w:rPr>
            <w:rFonts w:ascii="Bookman Old Style" w:hAnsi="Bookman Old Style"/>
            <w:sz w:val="24"/>
            <w:szCs w:val="24"/>
            <w:highlight w:val="yellow"/>
            <w:lang w:val="uk-UA"/>
            <w:rPrChange w:id="34" w:author="Garbuz Maksym 5UA" w:date="2021-09-08T16:46:00Z">
              <w:rPr>
                <w:rFonts w:ascii="Bookman Old Style" w:hAnsi="Bookman Old Style"/>
                <w:sz w:val="24"/>
                <w:szCs w:val="24"/>
                <w:lang w:val="uk-UA"/>
              </w:rPr>
            </w:rPrChange>
          </w:rPr>
          <w:t>2021</w:t>
        </w:r>
        <w:r w:rsidR="00AA3130">
          <w:rPr>
            <w:rFonts w:ascii="Bookman Old Style" w:hAnsi="Bookman Old Style"/>
            <w:sz w:val="24"/>
            <w:szCs w:val="24"/>
          </w:rPr>
          <w:t xml:space="preserve"> </w:t>
        </w:r>
      </w:ins>
      <w:r w:rsidR="00520EC6">
        <w:rPr>
          <w:rFonts w:ascii="Bookman Old Style" w:hAnsi="Bookman Old Style"/>
          <w:sz w:val="24"/>
          <w:szCs w:val="24"/>
          <w:lang w:val="uk-UA"/>
        </w:rPr>
        <w:t>«</w:t>
      </w:r>
      <w:r w:rsidRPr="00615A42">
        <w:rPr>
          <w:rFonts w:ascii="Bookman Old Style" w:hAnsi="Bookman Old Style"/>
          <w:sz w:val="24"/>
          <w:szCs w:val="24"/>
        </w:rPr>
        <w:t>Розмітка дорожня</w:t>
      </w:r>
      <w:r w:rsidR="00520EC6">
        <w:rPr>
          <w:rFonts w:ascii="Bookman Old Style" w:hAnsi="Bookman Old Style"/>
          <w:sz w:val="24"/>
          <w:szCs w:val="24"/>
          <w:lang w:val="uk-UA"/>
        </w:rPr>
        <w:t>»</w:t>
      </w:r>
      <w:r w:rsidRPr="00615A42">
        <w:rPr>
          <w:rFonts w:ascii="Bookman Old Style" w:hAnsi="Bookman Old Style"/>
          <w:sz w:val="24"/>
          <w:szCs w:val="24"/>
        </w:rPr>
        <w:t>, ДСТУ 4100-</w:t>
      </w:r>
      <w:del w:id="35" w:author="Garbuz Maksym 5UA" w:date="2021-09-08T16:47:00Z">
        <w:r w:rsidRPr="00615A42" w:rsidDel="00AA3130">
          <w:rPr>
            <w:rFonts w:ascii="Bookman Old Style" w:hAnsi="Bookman Old Style"/>
            <w:sz w:val="24"/>
            <w:szCs w:val="24"/>
          </w:rPr>
          <w:delText xml:space="preserve">02 </w:delText>
        </w:r>
      </w:del>
      <w:ins w:id="36" w:author="Garbuz Maksym 5UA" w:date="2021-09-08T16:47:00Z">
        <w:r w:rsidR="00AA3130" w:rsidRPr="00AA3130">
          <w:rPr>
            <w:rFonts w:ascii="Bookman Old Style" w:hAnsi="Bookman Old Style"/>
            <w:sz w:val="24"/>
            <w:szCs w:val="24"/>
            <w:highlight w:val="yellow"/>
            <w:lang w:val="uk-UA"/>
            <w:rPrChange w:id="37" w:author="Garbuz Maksym 5UA" w:date="2021-09-08T16:47:00Z">
              <w:rPr>
                <w:rFonts w:ascii="Bookman Old Style" w:hAnsi="Bookman Old Style"/>
                <w:sz w:val="24"/>
                <w:szCs w:val="24"/>
                <w:lang w:val="uk-UA"/>
              </w:rPr>
            </w:rPrChange>
          </w:rPr>
          <w:t>2014</w:t>
        </w:r>
        <w:r w:rsidR="00AA3130" w:rsidRPr="00615A42">
          <w:rPr>
            <w:rFonts w:ascii="Bookman Old Style" w:hAnsi="Bookman Old Style"/>
            <w:sz w:val="24"/>
            <w:szCs w:val="24"/>
          </w:rPr>
          <w:t xml:space="preserve"> </w:t>
        </w:r>
      </w:ins>
      <w:r w:rsidR="00520EC6">
        <w:rPr>
          <w:rFonts w:ascii="Bookman Old Style" w:hAnsi="Bookman Old Style"/>
          <w:sz w:val="24"/>
          <w:szCs w:val="24"/>
          <w:lang w:val="uk-UA"/>
        </w:rPr>
        <w:t>«</w:t>
      </w:r>
      <w:r w:rsidRPr="00615A42">
        <w:rPr>
          <w:rFonts w:ascii="Bookman Old Style" w:hAnsi="Bookman Old Style"/>
          <w:sz w:val="24"/>
          <w:szCs w:val="24"/>
        </w:rPr>
        <w:t>Знаки</w:t>
      </w:r>
      <w:r w:rsidRPr="00615A42">
        <w:rPr>
          <w:rFonts w:ascii="Bookman Old Style" w:hAnsi="Bookman Old Style"/>
          <w:sz w:val="24"/>
          <w:szCs w:val="24"/>
          <w:lang w:val="uk-UA"/>
        </w:rPr>
        <w:t xml:space="preserve"> </w:t>
      </w:r>
      <w:r w:rsidRPr="00615A42">
        <w:rPr>
          <w:rFonts w:ascii="Bookman Old Style" w:hAnsi="Bookman Old Style"/>
          <w:sz w:val="24"/>
          <w:szCs w:val="24"/>
        </w:rPr>
        <w:t>дорожні. Загальні техні</w:t>
      </w:r>
      <w:r w:rsidR="00520EC6">
        <w:rPr>
          <w:rFonts w:ascii="Bookman Old Style" w:hAnsi="Bookman Old Style"/>
          <w:sz w:val="24"/>
          <w:szCs w:val="24"/>
        </w:rPr>
        <w:t>чні умови. Правила застосування</w:t>
      </w:r>
      <w:r w:rsidR="00520EC6">
        <w:rPr>
          <w:rFonts w:ascii="Bookman Old Style" w:hAnsi="Bookman Old Style"/>
          <w:sz w:val="24"/>
          <w:szCs w:val="24"/>
          <w:lang w:val="uk-UA"/>
        </w:rPr>
        <w:t>»</w:t>
      </w:r>
      <w:r w:rsidRPr="00615A42">
        <w:rPr>
          <w:rFonts w:ascii="Bookman Old Style" w:hAnsi="Bookman Old Style"/>
          <w:sz w:val="24"/>
          <w:szCs w:val="24"/>
        </w:rPr>
        <w:t xml:space="preserve">, </w:t>
      </w:r>
      <w:ins w:id="38" w:author="Garbuz Maksym 5UA" w:date="2021-09-08T16:48:00Z">
        <w:r w:rsidR="006D6641" w:rsidRPr="006D6641">
          <w:rPr>
            <w:rFonts w:ascii="Bookman Old Style" w:hAnsi="Bookman Old Style"/>
            <w:sz w:val="24"/>
            <w:szCs w:val="24"/>
            <w:highlight w:val="yellow"/>
            <w:rPrChange w:id="39" w:author="Garbuz Maksym 5UA" w:date="2021-09-08T16:49:00Z">
              <w:rPr>
                <w:rFonts w:ascii="Arial" w:hAnsi="Arial" w:cs="Arial"/>
                <w:color w:val="333333"/>
                <w:sz w:val="18"/>
                <w:szCs w:val="18"/>
                <w:shd w:val="clear" w:color="auto" w:fill="FEFEFE"/>
              </w:rPr>
            </w:rPrChange>
          </w:rPr>
          <w:t>ДСТУ 8751:2017</w:t>
        </w:r>
      </w:ins>
      <w:del w:id="40" w:author="Garbuz Maksym 5UA" w:date="2021-09-08T16:48:00Z">
        <w:r w:rsidRPr="00615A42" w:rsidDel="006D6641">
          <w:rPr>
            <w:rFonts w:ascii="Bookman Old Style" w:hAnsi="Bookman Old Style"/>
            <w:sz w:val="24"/>
            <w:szCs w:val="24"/>
          </w:rPr>
          <w:delText>ДСТУ 2735-95</w:delText>
        </w:r>
      </w:del>
      <w:r w:rsidRPr="00615A42">
        <w:rPr>
          <w:rFonts w:ascii="Bookman Old Style" w:hAnsi="Bookman Old Style"/>
          <w:sz w:val="24"/>
          <w:szCs w:val="24"/>
          <w:lang w:val="uk-UA"/>
        </w:rPr>
        <w:t xml:space="preserve"> </w:t>
      </w:r>
      <w:r w:rsidR="00520EC6">
        <w:rPr>
          <w:rFonts w:ascii="Bookman Old Style" w:hAnsi="Bookman Old Style"/>
          <w:sz w:val="24"/>
          <w:szCs w:val="24"/>
          <w:lang w:val="uk-UA"/>
        </w:rPr>
        <w:t>«</w:t>
      </w:r>
      <w:r w:rsidRPr="00615A42">
        <w:rPr>
          <w:rFonts w:ascii="Bookman Old Style" w:hAnsi="Bookman Old Style"/>
          <w:sz w:val="24"/>
          <w:szCs w:val="24"/>
        </w:rPr>
        <w:t>Огородження дорожні і напрямні пристрої</w:t>
      </w:r>
      <w:r w:rsidR="00520EC6">
        <w:rPr>
          <w:rFonts w:ascii="Bookman Old Style" w:hAnsi="Bookman Old Style"/>
          <w:sz w:val="24"/>
          <w:szCs w:val="24"/>
          <w:lang w:val="uk-UA"/>
        </w:rPr>
        <w:t>»</w:t>
      </w:r>
      <w:r w:rsidR="00520EC6">
        <w:rPr>
          <w:rFonts w:ascii="Bookman Old Style" w:hAnsi="Bookman Old Style"/>
          <w:sz w:val="24"/>
          <w:szCs w:val="24"/>
        </w:rPr>
        <w:t>, ДСТУ 4092-</w:t>
      </w:r>
      <w:ins w:id="41" w:author="Garbuz Maksym 5UA" w:date="2021-09-08T16:49:00Z">
        <w:r w:rsidR="006D6641" w:rsidRPr="006D6641">
          <w:rPr>
            <w:rFonts w:ascii="Bookman Old Style" w:hAnsi="Bookman Old Style"/>
            <w:sz w:val="24"/>
            <w:szCs w:val="24"/>
            <w:highlight w:val="yellow"/>
            <w:lang w:val="uk-UA"/>
            <w:rPrChange w:id="42" w:author="Garbuz Maksym 5UA" w:date="2021-09-08T16:51:00Z">
              <w:rPr>
                <w:rFonts w:ascii="Bookman Old Style" w:hAnsi="Bookman Old Style"/>
                <w:sz w:val="24"/>
                <w:szCs w:val="24"/>
                <w:lang w:val="uk-UA"/>
              </w:rPr>
            </w:rPrChange>
          </w:rPr>
          <w:t>20</w:t>
        </w:r>
      </w:ins>
      <w:r w:rsidR="00520EC6">
        <w:rPr>
          <w:rFonts w:ascii="Bookman Old Style" w:hAnsi="Bookman Old Style"/>
          <w:sz w:val="24"/>
          <w:szCs w:val="24"/>
        </w:rPr>
        <w:t xml:space="preserve">02 </w:t>
      </w:r>
      <w:r w:rsidR="00520EC6">
        <w:rPr>
          <w:rFonts w:ascii="Bookman Old Style" w:hAnsi="Bookman Old Style"/>
          <w:sz w:val="24"/>
          <w:szCs w:val="24"/>
          <w:lang w:val="uk-UA"/>
        </w:rPr>
        <w:t>«</w:t>
      </w:r>
      <w:r w:rsidRPr="00615A42">
        <w:rPr>
          <w:rFonts w:ascii="Bookman Old Style" w:hAnsi="Bookman Old Style"/>
          <w:sz w:val="24"/>
          <w:szCs w:val="24"/>
        </w:rPr>
        <w:t>Світлофори</w:t>
      </w:r>
      <w:r w:rsidRPr="00615A42">
        <w:rPr>
          <w:rFonts w:ascii="Bookman Old Style" w:hAnsi="Bookman Old Style"/>
          <w:sz w:val="24"/>
          <w:szCs w:val="24"/>
          <w:lang w:val="uk-UA"/>
        </w:rPr>
        <w:t xml:space="preserve"> </w:t>
      </w:r>
      <w:r w:rsidRPr="00615A42">
        <w:rPr>
          <w:rFonts w:ascii="Bookman Old Style" w:hAnsi="Bookman Old Style"/>
          <w:sz w:val="24"/>
          <w:szCs w:val="24"/>
        </w:rPr>
        <w:t>дорожні. Загальні технічні вимоги. Правила застосування</w:t>
      </w:r>
      <w:r w:rsidR="00520EC6">
        <w:rPr>
          <w:rFonts w:ascii="Bookman Old Style" w:hAnsi="Bookman Old Style"/>
          <w:sz w:val="24"/>
          <w:szCs w:val="24"/>
          <w:lang w:val="uk-UA"/>
        </w:rPr>
        <w:t>»</w:t>
      </w:r>
      <w:r w:rsidRPr="00615A42">
        <w:rPr>
          <w:rFonts w:ascii="Bookman Old Style" w:hAnsi="Bookman Old Style"/>
          <w:sz w:val="24"/>
          <w:szCs w:val="24"/>
        </w:rPr>
        <w:t xml:space="preserve">, </w:t>
      </w:r>
      <w:ins w:id="43" w:author="Garbuz Maksym 5UA" w:date="2021-09-08T16:50:00Z">
        <w:r w:rsidR="006D6641" w:rsidRPr="006D6641">
          <w:rPr>
            <w:rFonts w:ascii="Bookman Old Style" w:hAnsi="Bookman Old Style"/>
            <w:sz w:val="24"/>
            <w:szCs w:val="24"/>
            <w:highlight w:val="yellow"/>
            <w:rPrChange w:id="44" w:author="Garbuz Maksym 5UA" w:date="2021-09-08T16:50:00Z">
              <w:rPr>
                <w:b/>
                <w:bCs/>
                <w:sz w:val="32"/>
                <w:szCs w:val="32"/>
              </w:rPr>
            </w:rPrChange>
          </w:rPr>
          <w:t xml:space="preserve">ДСТУ 4123:2020 </w:t>
        </w:r>
        <w:r w:rsidR="006D6641" w:rsidRPr="006D6641">
          <w:rPr>
            <w:rFonts w:ascii="Bookman Old Style" w:hAnsi="Bookman Old Style"/>
            <w:sz w:val="24"/>
            <w:szCs w:val="24"/>
            <w:highlight w:val="yellow"/>
            <w:lang w:val="uk-UA"/>
            <w:rPrChange w:id="45" w:author="Garbuz Maksym 5UA" w:date="2021-09-08T16:50:00Z">
              <w:rPr>
                <w:rFonts w:ascii="Bookman Old Style" w:hAnsi="Bookman Old Style"/>
                <w:sz w:val="24"/>
                <w:szCs w:val="24"/>
                <w:lang w:val="uk-UA"/>
              </w:rPr>
            </w:rPrChange>
          </w:rPr>
          <w:t>«З</w:t>
        </w:r>
        <w:r w:rsidR="006D6641" w:rsidRPr="006D6641">
          <w:rPr>
            <w:rFonts w:ascii="Bookman Old Style" w:hAnsi="Bookman Old Style"/>
            <w:sz w:val="24"/>
            <w:szCs w:val="24"/>
            <w:highlight w:val="yellow"/>
            <w:rPrChange w:id="46" w:author="Garbuz Maksym 5UA" w:date="2021-09-08T16:50:00Z">
              <w:rPr>
                <w:rFonts w:ascii="Bookman Old Style" w:hAnsi="Bookman Old Style"/>
                <w:sz w:val="24"/>
                <w:szCs w:val="24"/>
              </w:rPr>
            </w:rPrChange>
          </w:rPr>
          <w:t>асоби заспокоєння руху</w:t>
        </w:r>
        <w:r w:rsidR="006D6641" w:rsidRPr="006D6641">
          <w:rPr>
            <w:rFonts w:ascii="Bookman Old Style" w:hAnsi="Bookman Old Style"/>
            <w:sz w:val="24"/>
            <w:szCs w:val="24"/>
            <w:highlight w:val="yellow"/>
            <w:lang w:val="uk-UA"/>
            <w:rPrChange w:id="47" w:author="Garbuz Maksym 5UA" w:date="2021-09-08T16:50:00Z">
              <w:rPr>
                <w:rFonts w:ascii="Bookman Old Style" w:hAnsi="Bookman Old Style"/>
                <w:sz w:val="24"/>
                <w:szCs w:val="24"/>
                <w:lang w:val="uk-UA"/>
              </w:rPr>
            </w:rPrChange>
          </w:rPr>
          <w:t>.</w:t>
        </w:r>
        <w:r w:rsidR="006D6641" w:rsidRPr="006D6641">
          <w:rPr>
            <w:rFonts w:ascii="Bookman Old Style" w:hAnsi="Bookman Old Style"/>
            <w:sz w:val="24"/>
            <w:szCs w:val="24"/>
            <w:highlight w:val="yellow"/>
            <w:rPrChange w:id="48" w:author="Garbuz Maksym 5UA" w:date="2021-09-08T16:50:00Z">
              <w:rPr>
                <w:b/>
                <w:bCs/>
                <w:sz w:val="48"/>
                <w:szCs w:val="48"/>
              </w:rPr>
            </w:rPrChange>
          </w:rPr>
          <w:t xml:space="preserve"> </w:t>
        </w:r>
        <w:r w:rsidR="006D6641" w:rsidRPr="006D6641">
          <w:rPr>
            <w:rFonts w:ascii="Bookman Old Style" w:hAnsi="Bookman Old Style"/>
            <w:sz w:val="24"/>
            <w:szCs w:val="24"/>
            <w:highlight w:val="yellow"/>
            <w:rPrChange w:id="49" w:author="Garbuz Maksym 5UA" w:date="2021-09-08T16:50:00Z">
              <w:rPr>
                <w:b/>
                <w:bCs/>
                <w:sz w:val="36"/>
                <w:szCs w:val="36"/>
              </w:rPr>
            </w:rPrChange>
          </w:rPr>
          <w:t>Загальні технічні вимоги</w:t>
        </w:r>
        <w:r w:rsidR="006D6641" w:rsidRPr="006D6641">
          <w:rPr>
            <w:rFonts w:ascii="Bookman Old Style" w:hAnsi="Bookman Old Style"/>
            <w:sz w:val="24"/>
            <w:szCs w:val="24"/>
            <w:highlight w:val="yellow"/>
            <w:lang w:val="uk-UA"/>
            <w:rPrChange w:id="50" w:author="Garbuz Maksym 5UA" w:date="2021-09-08T16:50:00Z">
              <w:rPr>
                <w:rFonts w:ascii="Bookman Old Style" w:hAnsi="Bookman Old Style"/>
                <w:sz w:val="24"/>
                <w:szCs w:val="24"/>
                <w:lang w:val="uk-UA"/>
              </w:rPr>
            </w:rPrChange>
          </w:rPr>
          <w:t>»</w:t>
        </w:r>
        <w:r w:rsidR="006D6641">
          <w:rPr>
            <w:b/>
            <w:bCs/>
            <w:sz w:val="36"/>
            <w:szCs w:val="36"/>
          </w:rPr>
          <w:t xml:space="preserve"> </w:t>
        </w:r>
      </w:ins>
      <w:r w:rsidRPr="00615A42">
        <w:rPr>
          <w:rFonts w:ascii="Bookman Old Style" w:hAnsi="Bookman Old Style"/>
          <w:sz w:val="24"/>
          <w:szCs w:val="24"/>
        </w:rPr>
        <w:t>інших норм та правил.</w:t>
      </w:r>
    </w:p>
    <w:p w14:paraId="34E34761" w14:textId="5F77CC16" w:rsidR="00436CD7" w:rsidRDefault="00436CD7" w:rsidP="00436CD7">
      <w:pPr>
        <w:ind w:firstLine="720"/>
        <w:jc w:val="both"/>
        <w:rPr>
          <w:ins w:id="51" w:author="Garbuz Maksym 5UA" w:date="2021-09-08T16:51:00Z"/>
          <w:rFonts w:ascii="Bookman Old Style" w:hAnsi="Bookman Old Style"/>
          <w:sz w:val="24"/>
          <w:szCs w:val="24"/>
          <w:lang w:val="uk-UA"/>
        </w:rPr>
      </w:pPr>
      <w:r w:rsidRPr="00615A42">
        <w:rPr>
          <w:rFonts w:ascii="Bookman Old Style" w:hAnsi="Bookman Old Style"/>
          <w:sz w:val="24"/>
          <w:szCs w:val="24"/>
        </w:rPr>
        <w:t>6.13.2.</w:t>
      </w:r>
      <w:r w:rsidR="00520EC6">
        <w:rPr>
          <w:rFonts w:ascii="Bookman Old Style" w:hAnsi="Bookman Old Style"/>
          <w:sz w:val="24"/>
          <w:szCs w:val="24"/>
          <w:lang w:val="uk-UA"/>
        </w:rPr>
        <w:t xml:space="preserve"> </w:t>
      </w:r>
      <w:r w:rsidR="00520EC6" w:rsidRPr="00520EC6">
        <w:rPr>
          <w:rFonts w:ascii="Bookman Old Style" w:hAnsi="Bookman Old Style"/>
          <w:sz w:val="24"/>
          <w:szCs w:val="24"/>
          <w:lang w:val="uk-UA"/>
        </w:rPr>
        <w:t xml:space="preserve">Вивішувати дорожні знаки, встановлювати інші технічні засоби регулювання дорожнього руху необхідно у відповідності з вимогами Закону України </w:t>
      </w:r>
      <w:r w:rsidR="00520EC6">
        <w:rPr>
          <w:rFonts w:ascii="Bookman Old Style" w:hAnsi="Bookman Old Style"/>
          <w:sz w:val="24"/>
          <w:szCs w:val="24"/>
          <w:lang w:val="uk-UA"/>
        </w:rPr>
        <w:t>«</w:t>
      </w:r>
      <w:r w:rsidR="00520EC6" w:rsidRPr="00520EC6">
        <w:rPr>
          <w:rFonts w:ascii="Bookman Old Style" w:hAnsi="Bookman Old Style"/>
          <w:sz w:val="24"/>
          <w:szCs w:val="24"/>
          <w:lang w:val="uk-UA"/>
        </w:rPr>
        <w:t>Про дорожній рух</w:t>
      </w:r>
      <w:r w:rsidR="00520EC6">
        <w:rPr>
          <w:rFonts w:ascii="Bookman Old Style" w:hAnsi="Bookman Old Style"/>
          <w:sz w:val="24"/>
          <w:szCs w:val="24"/>
          <w:lang w:val="uk-UA"/>
        </w:rPr>
        <w:t>»</w:t>
      </w:r>
      <w:proofErr w:type="gramStart"/>
      <w:r w:rsidR="00520EC6" w:rsidRPr="00520EC6">
        <w:rPr>
          <w:rFonts w:ascii="Bookman Old Style" w:hAnsi="Bookman Old Style"/>
          <w:sz w:val="24"/>
          <w:szCs w:val="24"/>
          <w:lang w:val="uk-UA"/>
        </w:rPr>
        <w:t>, Правил</w:t>
      </w:r>
      <w:proofErr w:type="gramEnd"/>
      <w:r w:rsidR="00520EC6" w:rsidRPr="00520EC6">
        <w:rPr>
          <w:rFonts w:ascii="Bookman Old Style" w:hAnsi="Bookman Old Style"/>
          <w:sz w:val="24"/>
          <w:szCs w:val="24"/>
          <w:lang w:val="uk-UA"/>
        </w:rPr>
        <w:t xml:space="preserve"> дорожнього руху.</w:t>
      </w:r>
    </w:p>
    <w:p w14:paraId="11DD56D0" w14:textId="51EEF132" w:rsidR="006D6641" w:rsidRPr="00615A42" w:rsidRDefault="006D6641" w:rsidP="00436CD7">
      <w:pPr>
        <w:ind w:firstLine="720"/>
        <w:jc w:val="both"/>
        <w:rPr>
          <w:rFonts w:ascii="Bookman Old Style" w:hAnsi="Bookman Old Style"/>
          <w:sz w:val="24"/>
          <w:szCs w:val="24"/>
          <w:lang w:val="uk-UA"/>
        </w:rPr>
      </w:pPr>
      <w:ins w:id="52" w:author="Garbuz Maksym 5UA" w:date="2021-09-08T16:51:00Z">
        <w:r w:rsidRPr="006D6641">
          <w:rPr>
            <w:rFonts w:ascii="Bookman Old Style" w:hAnsi="Bookman Old Style"/>
            <w:sz w:val="24"/>
            <w:szCs w:val="24"/>
            <w:highlight w:val="yellow"/>
            <w:lang w:val="uk-UA"/>
            <w:rPrChange w:id="53" w:author="Garbuz Maksym 5UA" w:date="2021-09-08T16:54:00Z">
              <w:rPr>
                <w:rFonts w:ascii="Bookman Old Style" w:hAnsi="Bookman Old Style"/>
                <w:sz w:val="24"/>
                <w:szCs w:val="24"/>
                <w:lang w:val="uk-UA"/>
              </w:rPr>
            </w:rPrChange>
          </w:rPr>
          <w:t xml:space="preserve">6.13.3 Заборонено застосовувати </w:t>
        </w:r>
      </w:ins>
      <w:ins w:id="54" w:author="Garbuz Maksym 5UA" w:date="2021-09-08T16:52:00Z">
        <w:r w:rsidRPr="006D6641">
          <w:rPr>
            <w:rFonts w:ascii="Bookman Old Style" w:hAnsi="Bookman Old Style"/>
            <w:sz w:val="24"/>
            <w:szCs w:val="24"/>
            <w:highlight w:val="yellow"/>
            <w:lang w:val="uk-UA"/>
            <w:rPrChange w:id="55" w:author="Garbuz Maksym 5UA" w:date="2021-09-08T16:54:00Z">
              <w:rPr>
                <w:rFonts w:ascii="Bookman Old Style" w:hAnsi="Bookman Old Style"/>
                <w:sz w:val="24"/>
                <w:szCs w:val="24"/>
                <w:lang w:val="uk-UA"/>
              </w:rPr>
            </w:rPrChange>
          </w:rPr>
          <w:t>Пристр</w:t>
        </w:r>
      </w:ins>
      <w:ins w:id="56" w:author="Garbuz Maksym 5UA" w:date="2021-09-08T16:53:00Z">
        <w:r w:rsidRPr="006D6641">
          <w:rPr>
            <w:rFonts w:ascii="Bookman Old Style" w:hAnsi="Bookman Old Style"/>
            <w:sz w:val="24"/>
            <w:szCs w:val="24"/>
            <w:highlight w:val="yellow"/>
            <w:lang w:val="uk-UA"/>
            <w:rPrChange w:id="57" w:author="Garbuz Maksym 5UA" w:date="2021-09-08T16:54:00Z">
              <w:rPr>
                <w:rFonts w:ascii="Bookman Old Style" w:hAnsi="Bookman Old Style"/>
                <w:sz w:val="24"/>
                <w:szCs w:val="24"/>
                <w:lang w:val="uk-UA"/>
              </w:rPr>
            </w:rPrChange>
          </w:rPr>
          <w:t>ої</w:t>
        </w:r>
      </w:ins>
      <w:ins w:id="58" w:author="Garbuz Maksym 5UA" w:date="2021-09-08T16:52:00Z">
        <w:r w:rsidRPr="006D6641">
          <w:rPr>
            <w:rFonts w:ascii="Bookman Old Style" w:hAnsi="Bookman Old Style"/>
            <w:sz w:val="24"/>
            <w:szCs w:val="24"/>
            <w:highlight w:val="yellow"/>
            <w:lang w:val="uk-UA"/>
            <w:rPrChange w:id="59" w:author="Garbuz Maksym 5UA" w:date="2021-09-08T16:54:00Z">
              <w:rPr>
                <w:rFonts w:ascii="Bookman Old Style" w:hAnsi="Bookman Old Style"/>
                <w:sz w:val="24"/>
                <w:szCs w:val="24"/>
                <w:lang w:val="uk-UA"/>
              </w:rPr>
            </w:rPrChange>
          </w:rPr>
          <w:t xml:space="preserve"> примусового зниження швидкості дорожньо-транспортної техніки на вулицях і дорогах</w:t>
        </w:r>
      </w:ins>
      <w:ins w:id="60" w:author="Garbuz Maksym 5UA" w:date="2021-09-08T16:53:00Z">
        <w:r w:rsidRPr="006D6641">
          <w:rPr>
            <w:rFonts w:ascii="Bookman Old Style" w:hAnsi="Bookman Old Style"/>
            <w:sz w:val="24"/>
            <w:szCs w:val="24"/>
            <w:highlight w:val="yellow"/>
            <w:lang w:val="uk-UA"/>
            <w:rPrChange w:id="61" w:author="Garbuz Maksym 5UA" w:date="2021-09-08T16:54:00Z">
              <w:rPr>
                <w:rFonts w:ascii="Bookman Old Style" w:hAnsi="Bookman Old Style"/>
                <w:sz w:val="24"/>
                <w:szCs w:val="24"/>
                <w:lang w:val="uk-UA"/>
              </w:rPr>
            </w:rPrChange>
          </w:rPr>
          <w:t xml:space="preserve"> відповідно до ДСТУ 4123:2006</w:t>
        </w:r>
      </w:ins>
      <w:ins w:id="62" w:author="Garbuz Maksym 5UA" w:date="2021-09-08T16:54:00Z">
        <w:r w:rsidRPr="006D6641">
          <w:rPr>
            <w:rFonts w:ascii="Bookman Old Style" w:hAnsi="Bookman Old Style"/>
            <w:sz w:val="24"/>
            <w:szCs w:val="24"/>
            <w:highlight w:val="yellow"/>
            <w:lang w:val="uk-UA"/>
            <w:rPrChange w:id="63" w:author="Garbuz Maksym 5UA" w:date="2021-09-08T16:54:00Z">
              <w:rPr>
                <w:rFonts w:ascii="Bookman Old Style" w:hAnsi="Bookman Old Style"/>
                <w:sz w:val="24"/>
                <w:szCs w:val="24"/>
                <w:lang w:val="uk-UA"/>
              </w:rPr>
            </w:rPrChange>
          </w:rPr>
          <w:t>.</w:t>
        </w:r>
      </w:ins>
    </w:p>
    <w:p w14:paraId="0E361FC5" w14:textId="77777777" w:rsidR="00436CD7" w:rsidRPr="00520EC6" w:rsidRDefault="00436CD7" w:rsidP="00436CD7">
      <w:pPr>
        <w:ind w:firstLine="720"/>
        <w:jc w:val="both"/>
        <w:rPr>
          <w:rFonts w:ascii="Bookman Old Style" w:hAnsi="Bookman Old Style"/>
          <w:sz w:val="24"/>
          <w:szCs w:val="24"/>
          <w:lang w:val="uk-UA"/>
        </w:rPr>
      </w:pPr>
      <w:r w:rsidRPr="00520EC6">
        <w:rPr>
          <w:rFonts w:ascii="Bookman Old Style" w:hAnsi="Bookman Old Style"/>
          <w:sz w:val="24"/>
          <w:szCs w:val="24"/>
          <w:lang w:val="uk-UA"/>
        </w:rPr>
        <w:t>6.14.</w:t>
      </w:r>
      <w:r w:rsidRPr="00520EC6">
        <w:rPr>
          <w:rFonts w:ascii="Bookman Old Style" w:hAnsi="Bookman Old Style"/>
          <w:sz w:val="24"/>
          <w:szCs w:val="24"/>
          <w:lang w:val="uk-UA"/>
        </w:rPr>
        <w:tab/>
        <w:t>Порядок утримання інших елементів благоустрою (</w:t>
      </w:r>
      <w:r w:rsidR="00520EC6">
        <w:rPr>
          <w:rFonts w:ascii="Bookman Old Style" w:hAnsi="Bookman Old Style"/>
          <w:sz w:val="24"/>
          <w:szCs w:val="24"/>
          <w:lang w:val="uk-UA"/>
        </w:rPr>
        <w:t>малих архітектурних форм</w:t>
      </w:r>
      <w:r w:rsidRPr="00520EC6">
        <w:rPr>
          <w:rFonts w:ascii="Bookman Old Style" w:hAnsi="Bookman Old Style"/>
          <w:sz w:val="24"/>
          <w:szCs w:val="24"/>
          <w:lang w:val="uk-UA"/>
        </w:rPr>
        <w:t xml:space="preserve"> некомерційного призначення, садових лав, покажчиків</w:t>
      </w:r>
      <w:r w:rsidR="00520EC6">
        <w:rPr>
          <w:rFonts w:ascii="Bookman Old Style" w:hAnsi="Bookman Old Style"/>
          <w:sz w:val="24"/>
          <w:szCs w:val="24"/>
          <w:lang w:val="uk-UA"/>
        </w:rPr>
        <w:t xml:space="preserve"> </w:t>
      </w:r>
      <w:r w:rsidRPr="00520EC6">
        <w:rPr>
          <w:rFonts w:ascii="Bookman Old Style" w:hAnsi="Bookman Old Style"/>
          <w:sz w:val="24"/>
          <w:szCs w:val="24"/>
          <w:lang w:val="uk-UA"/>
        </w:rPr>
        <w:t>найменування вулиць, будинкових номерних знаків, меморіальних дошок та інших).</w:t>
      </w:r>
    </w:p>
    <w:p w14:paraId="4D6D7FA3"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6.14.1.</w:t>
      </w:r>
      <w:r w:rsidR="00520EC6">
        <w:rPr>
          <w:rFonts w:ascii="Bookman Old Style" w:hAnsi="Bookman Old Style"/>
          <w:sz w:val="24"/>
          <w:szCs w:val="24"/>
          <w:lang w:val="uk-UA"/>
        </w:rPr>
        <w:t xml:space="preserve"> </w:t>
      </w:r>
      <w:r w:rsidRPr="00615A42">
        <w:rPr>
          <w:rFonts w:ascii="Bookman Old Style" w:hAnsi="Bookman Old Style"/>
          <w:sz w:val="24"/>
          <w:szCs w:val="24"/>
          <w:lang w:val="uk-UA"/>
        </w:rPr>
        <w:t>Утримання в належному стані малих архітектурних форм некомерційного призначення, садових лав, покажчиків найменування вулиць, будинкових номерни</w:t>
      </w:r>
      <w:r w:rsidR="008602F2">
        <w:rPr>
          <w:rFonts w:ascii="Bookman Old Style" w:hAnsi="Bookman Old Style"/>
          <w:sz w:val="24"/>
          <w:szCs w:val="24"/>
          <w:lang w:val="uk-UA"/>
        </w:rPr>
        <w:t>х знаків, меморіальних дощок</w:t>
      </w:r>
      <w:r w:rsidRPr="00615A42">
        <w:rPr>
          <w:rFonts w:ascii="Bookman Old Style" w:hAnsi="Bookman Old Style"/>
          <w:sz w:val="24"/>
          <w:szCs w:val="24"/>
          <w:lang w:val="uk-UA"/>
        </w:rPr>
        <w:t xml:space="preserve"> та інших елементів благоустрою здійснюють їх балансоутримувачі або особи, на об'єктах яких розміщені елементи благоустрою.</w:t>
      </w:r>
    </w:p>
    <w:p w14:paraId="7CC67D75"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6.14.</w:t>
      </w:r>
      <w:r w:rsidRPr="00615A42">
        <w:rPr>
          <w:rFonts w:ascii="Bookman Old Style" w:hAnsi="Bookman Old Style"/>
          <w:sz w:val="24"/>
          <w:szCs w:val="24"/>
          <w:lang w:val="uk-UA"/>
        </w:rPr>
        <w:t>2</w:t>
      </w:r>
      <w:r w:rsidRPr="00615A42">
        <w:rPr>
          <w:rFonts w:ascii="Bookman Old Style" w:hAnsi="Bookman Old Style"/>
          <w:sz w:val="24"/>
          <w:szCs w:val="24"/>
        </w:rPr>
        <w:t>.</w:t>
      </w:r>
      <w:r w:rsidR="008602F2">
        <w:rPr>
          <w:rFonts w:ascii="Bookman Old Style" w:hAnsi="Bookman Old Style"/>
          <w:sz w:val="24"/>
          <w:szCs w:val="24"/>
          <w:lang w:val="uk-UA"/>
        </w:rPr>
        <w:t xml:space="preserve"> </w:t>
      </w:r>
      <w:r w:rsidRPr="00615A42">
        <w:rPr>
          <w:rFonts w:ascii="Bookman Old Style" w:hAnsi="Bookman Old Style"/>
          <w:sz w:val="24"/>
          <w:szCs w:val="24"/>
        </w:rPr>
        <w:t>Відповідальність за збереження та контроль за утриманням малих архітектурних форм некомерційного призначення, розташованих на території населеного пункту, що належать до комунальної власності, покладається на викон</w:t>
      </w:r>
      <w:r w:rsidR="008602F2">
        <w:rPr>
          <w:rFonts w:ascii="Bookman Old Style" w:hAnsi="Bookman Old Style"/>
          <w:sz w:val="24"/>
          <w:szCs w:val="24"/>
          <w:lang w:val="uk-UA"/>
        </w:rPr>
        <w:t xml:space="preserve">авчий </w:t>
      </w:r>
      <w:r w:rsidRPr="00615A42">
        <w:rPr>
          <w:rFonts w:ascii="Bookman Old Style" w:hAnsi="Bookman Old Style"/>
          <w:sz w:val="24"/>
          <w:szCs w:val="24"/>
        </w:rPr>
        <w:t>ком</w:t>
      </w:r>
      <w:r w:rsidR="008602F2">
        <w:rPr>
          <w:rFonts w:ascii="Bookman Old Style" w:hAnsi="Bookman Old Style"/>
          <w:sz w:val="24"/>
          <w:szCs w:val="24"/>
          <w:lang w:val="uk-UA"/>
        </w:rPr>
        <w:t>ітет</w:t>
      </w:r>
      <w:r w:rsidRPr="00615A42">
        <w:rPr>
          <w:rFonts w:ascii="Bookman Old Style" w:hAnsi="Bookman Old Style"/>
          <w:sz w:val="24"/>
          <w:szCs w:val="24"/>
          <w:lang w:val="uk-UA"/>
        </w:rPr>
        <w:t xml:space="preserve"> Пристоличної сільської ради</w:t>
      </w:r>
      <w:r w:rsidRPr="00615A42">
        <w:rPr>
          <w:rFonts w:ascii="Bookman Old Style" w:hAnsi="Bookman Old Style"/>
          <w:b/>
          <w:sz w:val="24"/>
          <w:szCs w:val="24"/>
        </w:rPr>
        <w:t>.</w:t>
      </w:r>
    </w:p>
    <w:p w14:paraId="65C7EB43" w14:textId="77777777" w:rsidR="00436CD7" w:rsidRPr="008602F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6.14.</w:t>
      </w:r>
      <w:r w:rsidRPr="00615A42">
        <w:rPr>
          <w:rFonts w:ascii="Bookman Old Style" w:hAnsi="Bookman Old Style"/>
          <w:sz w:val="24"/>
          <w:szCs w:val="24"/>
          <w:lang w:val="uk-UA"/>
        </w:rPr>
        <w:t>3</w:t>
      </w:r>
      <w:r w:rsidRPr="00615A42">
        <w:rPr>
          <w:rFonts w:ascii="Bookman Old Style" w:hAnsi="Bookman Old Style"/>
          <w:sz w:val="24"/>
          <w:szCs w:val="24"/>
        </w:rPr>
        <w:t>.</w:t>
      </w:r>
      <w:r w:rsidR="008602F2">
        <w:rPr>
          <w:rFonts w:ascii="Bookman Old Style" w:hAnsi="Bookman Old Style"/>
          <w:sz w:val="24"/>
          <w:szCs w:val="24"/>
          <w:lang w:val="uk-UA"/>
        </w:rPr>
        <w:t xml:space="preserve"> </w:t>
      </w:r>
      <w:r w:rsidRPr="008602F2">
        <w:rPr>
          <w:rFonts w:ascii="Bookman Old Style" w:hAnsi="Bookman Old Style"/>
          <w:sz w:val="24"/>
          <w:szCs w:val="24"/>
          <w:lang w:val="uk-UA"/>
        </w:rPr>
        <w:t xml:space="preserve">Керівники </w:t>
      </w:r>
      <w:r w:rsidR="008602F2" w:rsidRPr="008602F2">
        <w:rPr>
          <w:rFonts w:ascii="Bookman Old Style" w:hAnsi="Bookman Old Style"/>
          <w:sz w:val="24"/>
          <w:szCs w:val="24"/>
          <w:lang w:val="uk-UA"/>
        </w:rPr>
        <w:t>управлінь і відділів житлово-комунального господарства, житлово-експлуатаційних організацій та підприємств, об’єднань співвласників багатоквартирних будинків, домоуправлінь, підприємств, організацій, закладів освіти, які утримують будинки, власники будинків та споруд, зобов’язані забезпечити наявність на кожному будинку або споруді номерних знаків.</w:t>
      </w:r>
    </w:p>
    <w:p w14:paraId="4199499F" w14:textId="77777777" w:rsidR="00436CD7"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6.14.</w:t>
      </w:r>
      <w:r w:rsidRPr="00615A42">
        <w:rPr>
          <w:rFonts w:ascii="Bookman Old Style" w:hAnsi="Bookman Old Style"/>
          <w:sz w:val="24"/>
          <w:szCs w:val="24"/>
          <w:lang w:val="uk-UA"/>
        </w:rPr>
        <w:t>4</w:t>
      </w:r>
      <w:r w:rsidRPr="00615A42">
        <w:rPr>
          <w:rFonts w:ascii="Bookman Old Style" w:hAnsi="Bookman Old Style"/>
          <w:sz w:val="24"/>
          <w:szCs w:val="24"/>
        </w:rPr>
        <w:t>.</w:t>
      </w:r>
      <w:r w:rsidR="008602F2">
        <w:rPr>
          <w:rFonts w:ascii="Bookman Old Style" w:hAnsi="Bookman Old Style"/>
          <w:sz w:val="24"/>
          <w:szCs w:val="24"/>
          <w:lang w:val="uk-UA"/>
        </w:rPr>
        <w:t xml:space="preserve"> </w:t>
      </w:r>
      <w:r w:rsidRPr="00615A42">
        <w:rPr>
          <w:rFonts w:ascii="Bookman Old Style" w:hAnsi="Bookman Old Style"/>
          <w:sz w:val="24"/>
          <w:szCs w:val="24"/>
        </w:rPr>
        <w:t>Садові, паркові лави слід розставляти згідно з планами парків, скверів, зелених зон за відповідним погодженням, утримувати в справному стані, фарбувати не рідше двох разів на рік. Садові, паркові лави встановлюються та утримуються підприємствами, що утримують відповідні об'єкти благоустрою. Утримання садових, паркових лав включає їх миття, очищення від пилу і снігу, поточний ремонт.</w:t>
      </w:r>
    </w:p>
    <w:p w14:paraId="30AA4243" w14:textId="77777777" w:rsidR="00F35F44" w:rsidRPr="00F35F44" w:rsidRDefault="00F35F44" w:rsidP="00F35F44">
      <w:pPr>
        <w:ind w:firstLine="720"/>
        <w:jc w:val="both"/>
        <w:rPr>
          <w:rFonts w:ascii="Bookman Old Style" w:hAnsi="Bookman Old Style"/>
          <w:sz w:val="24"/>
          <w:szCs w:val="24"/>
          <w:lang w:val="uk-UA"/>
        </w:rPr>
      </w:pPr>
      <w:r>
        <w:rPr>
          <w:rFonts w:ascii="Bookman Old Style" w:hAnsi="Bookman Old Style"/>
          <w:sz w:val="24"/>
          <w:szCs w:val="24"/>
          <w:lang w:val="uk-UA"/>
        </w:rPr>
        <w:t>6.15. Порядок утримання території біля водойм.</w:t>
      </w:r>
    </w:p>
    <w:p w14:paraId="0EBCD497" w14:textId="77777777" w:rsidR="00F35F44" w:rsidRPr="0053744D" w:rsidRDefault="000F6A29" w:rsidP="00F35F44">
      <w:pPr>
        <w:ind w:firstLine="720"/>
        <w:jc w:val="both"/>
        <w:rPr>
          <w:rFonts w:ascii="Bookman Old Style" w:hAnsi="Bookman Old Style"/>
          <w:sz w:val="24"/>
          <w:szCs w:val="24"/>
          <w:lang w:val="uk-UA"/>
        </w:rPr>
      </w:pPr>
      <w:r>
        <w:rPr>
          <w:rFonts w:ascii="Bookman Old Style" w:hAnsi="Bookman Old Style"/>
          <w:sz w:val="24"/>
          <w:szCs w:val="24"/>
          <w:lang w:val="uk-UA"/>
        </w:rPr>
        <w:t>6</w:t>
      </w:r>
      <w:r w:rsidR="00F35F44" w:rsidRPr="0053744D">
        <w:rPr>
          <w:rFonts w:ascii="Bookman Old Style" w:hAnsi="Bookman Old Style"/>
          <w:sz w:val="24"/>
          <w:szCs w:val="24"/>
          <w:lang w:val="uk-UA"/>
        </w:rPr>
        <w:t>.</w:t>
      </w:r>
      <w:r w:rsidR="00F35F44">
        <w:rPr>
          <w:rFonts w:ascii="Bookman Old Style" w:hAnsi="Bookman Old Style"/>
          <w:sz w:val="24"/>
          <w:szCs w:val="24"/>
          <w:lang w:val="uk-UA"/>
        </w:rPr>
        <w:t>15</w:t>
      </w:r>
      <w:r w:rsidR="00F35F44" w:rsidRPr="0053744D">
        <w:rPr>
          <w:rFonts w:ascii="Bookman Old Style" w:hAnsi="Bookman Old Style"/>
          <w:sz w:val="24"/>
          <w:szCs w:val="24"/>
          <w:lang w:val="uk-UA"/>
        </w:rPr>
        <w:t>.1. Території біля водойм зобов'язані утримувати у належному стані їх балансоутримувачі або особи</w:t>
      </w:r>
      <w:r w:rsidR="00F35F44" w:rsidRPr="00F35F44">
        <w:rPr>
          <w:rFonts w:ascii="Bookman Old Style" w:hAnsi="Bookman Old Style"/>
          <w:sz w:val="24"/>
          <w:szCs w:val="24"/>
          <w:lang w:val="uk-UA"/>
        </w:rPr>
        <w:t>,</w:t>
      </w:r>
      <w:r w:rsidR="00F35F44" w:rsidRPr="0053744D">
        <w:rPr>
          <w:rFonts w:ascii="Bookman Old Style" w:hAnsi="Bookman Old Style"/>
          <w:sz w:val="24"/>
          <w:szCs w:val="24"/>
          <w:lang w:val="uk-UA"/>
        </w:rPr>
        <w:t xml:space="preserve"> за якими вони закріплені, яким вказані території передані згідно з договорами оренди, відповідно до умов цих Правил, інших нормативних актів. Території біля водойм, що не передані у користування згідно з договорами оренди, або не закріплені відповідно до схеми закріплення меж об’єктів благоустрою, утримує у належному стані виконавчий комітет </w:t>
      </w:r>
      <w:r w:rsidR="00F35F44" w:rsidRPr="00F35F44">
        <w:rPr>
          <w:rFonts w:ascii="Bookman Old Style" w:hAnsi="Bookman Old Style"/>
          <w:sz w:val="24"/>
          <w:szCs w:val="24"/>
          <w:lang w:val="uk-UA"/>
        </w:rPr>
        <w:t xml:space="preserve">сільської </w:t>
      </w:r>
      <w:r w:rsidR="00F35F44" w:rsidRPr="0053744D">
        <w:rPr>
          <w:rFonts w:ascii="Bookman Old Style" w:hAnsi="Bookman Old Style"/>
          <w:sz w:val="24"/>
          <w:szCs w:val="24"/>
          <w:lang w:val="uk-UA"/>
        </w:rPr>
        <w:t>ради.</w:t>
      </w:r>
    </w:p>
    <w:p w14:paraId="7D346CEF" w14:textId="77777777" w:rsidR="00F35F44" w:rsidRPr="0053744D" w:rsidRDefault="000F6A29" w:rsidP="00F35F44">
      <w:pPr>
        <w:ind w:firstLine="720"/>
        <w:jc w:val="both"/>
        <w:rPr>
          <w:rFonts w:ascii="Bookman Old Style" w:hAnsi="Bookman Old Style"/>
          <w:sz w:val="24"/>
          <w:szCs w:val="24"/>
          <w:lang w:val="uk-UA"/>
        </w:rPr>
      </w:pPr>
      <w:r>
        <w:rPr>
          <w:rFonts w:ascii="Bookman Old Style" w:hAnsi="Bookman Old Style"/>
          <w:sz w:val="24"/>
          <w:szCs w:val="24"/>
          <w:lang w:val="uk-UA"/>
        </w:rPr>
        <w:t>6</w:t>
      </w:r>
      <w:r w:rsidR="00F35F44" w:rsidRPr="0053744D">
        <w:rPr>
          <w:rFonts w:ascii="Bookman Old Style" w:hAnsi="Bookman Old Style"/>
          <w:sz w:val="24"/>
          <w:szCs w:val="24"/>
          <w:lang w:val="uk-UA"/>
        </w:rPr>
        <w:t>.</w:t>
      </w:r>
      <w:r w:rsidR="00F35F44">
        <w:rPr>
          <w:rFonts w:ascii="Bookman Old Style" w:hAnsi="Bookman Old Style"/>
          <w:sz w:val="24"/>
          <w:szCs w:val="24"/>
          <w:lang w:val="uk-UA"/>
        </w:rPr>
        <w:t>15</w:t>
      </w:r>
      <w:r w:rsidR="00F35F44" w:rsidRPr="0053744D">
        <w:rPr>
          <w:rFonts w:ascii="Bookman Old Style" w:hAnsi="Bookman Old Style"/>
          <w:sz w:val="24"/>
          <w:szCs w:val="24"/>
          <w:lang w:val="uk-UA"/>
        </w:rPr>
        <w:t>.2. Території пляжів повинні бути обладнані приладами освітлення, переважно енергозберігаючими. Кількість та потужність освітлювальних засобів повинна забезпечувати достатнє освітлення для забезпечення безпечного перебування на території пляжів у вечірні та нічні часи громадян.</w:t>
      </w:r>
    </w:p>
    <w:p w14:paraId="5F4402FC" w14:textId="77777777" w:rsidR="00F35F44" w:rsidRPr="0053744D" w:rsidRDefault="000F6A29" w:rsidP="00F35F44">
      <w:pPr>
        <w:ind w:firstLine="720"/>
        <w:jc w:val="both"/>
        <w:rPr>
          <w:rFonts w:ascii="Bookman Old Style" w:hAnsi="Bookman Old Style"/>
          <w:sz w:val="24"/>
          <w:szCs w:val="24"/>
          <w:lang w:val="uk-UA"/>
        </w:rPr>
      </w:pPr>
      <w:r>
        <w:rPr>
          <w:rFonts w:ascii="Bookman Old Style" w:hAnsi="Bookman Old Style"/>
          <w:sz w:val="24"/>
          <w:szCs w:val="24"/>
          <w:lang w:val="uk-UA"/>
        </w:rPr>
        <w:t>6</w:t>
      </w:r>
      <w:r w:rsidR="00F35F44" w:rsidRPr="0053744D">
        <w:rPr>
          <w:rFonts w:ascii="Bookman Old Style" w:hAnsi="Bookman Old Style"/>
          <w:sz w:val="24"/>
          <w:szCs w:val="24"/>
          <w:lang w:val="uk-UA"/>
        </w:rPr>
        <w:t>.</w:t>
      </w:r>
      <w:r w:rsidR="006B7D5E">
        <w:rPr>
          <w:rFonts w:ascii="Bookman Old Style" w:hAnsi="Bookman Old Style"/>
          <w:sz w:val="24"/>
          <w:szCs w:val="24"/>
          <w:lang w:val="uk-UA"/>
        </w:rPr>
        <w:t>15</w:t>
      </w:r>
      <w:r w:rsidR="00F35F44" w:rsidRPr="0053744D">
        <w:rPr>
          <w:rFonts w:ascii="Bookman Old Style" w:hAnsi="Bookman Old Style"/>
          <w:sz w:val="24"/>
          <w:szCs w:val="24"/>
          <w:lang w:val="uk-UA"/>
        </w:rPr>
        <w:t>.3. Утримання територій пляжів включає санітарне очищення, вживання заходів щодо запобігання забрудненню річок та водоймищ, охорону зелених насаджень, огородження відповідної території, у тому числі декоративне.</w:t>
      </w:r>
    </w:p>
    <w:p w14:paraId="4F33689E" w14:textId="77777777" w:rsidR="00F35F44" w:rsidRPr="00F35F44" w:rsidRDefault="000F6A29" w:rsidP="00F35F44">
      <w:pPr>
        <w:ind w:firstLine="720"/>
        <w:jc w:val="both"/>
        <w:rPr>
          <w:rFonts w:ascii="Bookman Old Style" w:hAnsi="Bookman Old Style"/>
          <w:sz w:val="24"/>
          <w:szCs w:val="24"/>
        </w:rPr>
      </w:pPr>
      <w:r>
        <w:rPr>
          <w:rFonts w:ascii="Bookman Old Style" w:hAnsi="Bookman Old Style"/>
          <w:sz w:val="24"/>
          <w:szCs w:val="24"/>
          <w:lang w:val="uk-UA"/>
        </w:rPr>
        <w:t>6</w:t>
      </w:r>
      <w:r w:rsidR="00F35F44" w:rsidRPr="00F35F44">
        <w:rPr>
          <w:rFonts w:ascii="Bookman Old Style" w:hAnsi="Bookman Old Style"/>
          <w:sz w:val="24"/>
          <w:szCs w:val="24"/>
        </w:rPr>
        <w:t>.</w:t>
      </w:r>
      <w:r w:rsidR="006B7D5E">
        <w:rPr>
          <w:rFonts w:ascii="Bookman Old Style" w:hAnsi="Bookman Old Style"/>
          <w:sz w:val="24"/>
          <w:szCs w:val="24"/>
          <w:lang w:val="uk-UA"/>
        </w:rPr>
        <w:t>15</w:t>
      </w:r>
      <w:r w:rsidR="00F35F44" w:rsidRPr="00F35F44">
        <w:rPr>
          <w:rFonts w:ascii="Bookman Old Style" w:hAnsi="Bookman Old Style"/>
          <w:sz w:val="24"/>
          <w:szCs w:val="24"/>
        </w:rPr>
        <w:t>.4. Особи, які утримують пляжі:</w:t>
      </w:r>
    </w:p>
    <w:p w14:paraId="024164E5" w14:textId="77777777" w:rsidR="00F35F44" w:rsidRPr="00F35F44" w:rsidRDefault="00F35F44" w:rsidP="00F35F44">
      <w:pPr>
        <w:ind w:firstLine="720"/>
        <w:jc w:val="both"/>
        <w:rPr>
          <w:rFonts w:ascii="Bookman Old Style" w:hAnsi="Bookman Old Style"/>
          <w:sz w:val="24"/>
          <w:szCs w:val="24"/>
        </w:rPr>
      </w:pPr>
      <w:r w:rsidRPr="00F35F44">
        <w:rPr>
          <w:rFonts w:ascii="Bookman Old Style" w:hAnsi="Bookman Old Style"/>
          <w:sz w:val="24"/>
          <w:szCs w:val="24"/>
        </w:rPr>
        <w:t>1) забезпечують громадян питною водою;</w:t>
      </w:r>
    </w:p>
    <w:p w14:paraId="21C86376" w14:textId="77777777" w:rsidR="00F35F44" w:rsidRPr="00F35F44" w:rsidRDefault="00F35F44" w:rsidP="00F35F44">
      <w:pPr>
        <w:ind w:firstLine="720"/>
        <w:jc w:val="both"/>
        <w:rPr>
          <w:rFonts w:ascii="Bookman Old Style" w:hAnsi="Bookman Old Style"/>
          <w:sz w:val="24"/>
          <w:szCs w:val="24"/>
        </w:rPr>
      </w:pPr>
      <w:r w:rsidRPr="00F35F44">
        <w:rPr>
          <w:rFonts w:ascii="Bookman Old Style" w:hAnsi="Bookman Old Style"/>
          <w:sz w:val="24"/>
          <w:szCs w:val="24"/>
        </w:rPr>
        <w:t>2) забезпечують належний санітарний стан території пляжу;</w:t>
      </w:r>
    </w:p>
    <w:p w14:paraId="1F9C572D" w14:textId="77777777" w:rsidR="00F35F44" w:rsidRPr="00F35F44" w:rsidRDefault="00F35F44" w:rsidP="00F35F44">
      <w:pPr>
        <w:ind w:firstLine="720"/>
        <w:jc w:val="both"/>
        <w:rPr>
          <w:rFonts w:ascii="Bookman Old Style" w:hAnsi="Bookman Old Style"/>
          <w:sz w:val="24"/>
          <w:szCs w:val="24"/>
        </w:rPr>
      </w:pPr>
      <w:r w:rsidRPr="00F35F44">
        <w:rPr>
          <w:rFonts w:ascii="Bookman Old Style" w:hAnsi="Bookman Old Style"/>
          <w:sz w:val="24"/>
          <w:szCs w:val="24"/>
        </w:rPr>
        <w:t>3) забезпечують встановлення та належний санітарно-технічний стан</w:t>
      </w:r>
      <w:r w:rsidRPr="00F35F44">
        <w:rPr>
          <w:rFonts w:ascii="Bookman Old Style" w:hAnsi="Bookman Old Style"/>
          <w:sz w:val="24"/>
          <w:szCs w:val="24"/>
          <w:lang w:val="uk-UA"/>
        </w:rPr>
        <w:t xml:space="preserve"> </w:t>
      </w:r>
      <w:r w:rsidRPr="00F35F44">
        <w:rPr>
          <w:rFonts w:ascii="Bookman Old Style" w:hAnsi="Bookman Old Style"/>
          <w:sz w:val="24"/>
          <w:szCs w:val="24"/>
        </w:rPr>
        <w:t>туалетів;</w:t>
      </w:r>
    </w:p>
    <w:p w14:paraId="4BC91165" w14:textId="77777777" w:rsidR="00F35F44" w:rsidRPr="00F35F44" w:rsidRDefault="00F35F44" w:rsidP="00F35F44">
      <w:pPr>
        <w:ind w:firstLine="720"/>
        <w:jc w:val="both"/>
        <w:rPr>
          <w:rFonts w:ascii="Bookman Old Style" w:hAnsi="Bookman Old Style"/>
          <w:sz w:val="24"/>
          <w:szCs w:val="24"/>
        </w:rPr>
      </w:pPr>
      <w:r w:rsidRPr="00F35F44">
        <w:rPr>
          <w:rFonts w:ascii="Bookman Old Style" w:hAnsi="Bookman Old Style"/>
          <w:sz w:val="24"/>
          <w:szCs w:val="24"/>
        </w:rPr>
        <w:t>4) встановлюють урни, які необхідно очищувати по мірі наповнення;</w:t>
      </w:r>
    </w:p>
    <w:p w14:paraId="7BAD246F" w14:textId="77777777" w:rsidR="00F35F44" w:rsidRPr="00F35F44" w:rsidRDefault="006B7D5E" w:rsidP="00F35F44">
      <w:pPr>
        <w:ind w:firstLine="720"/>
        <w:jc w:val="both"/>
        <w:rPr>
          <w:rFonts w:ascii="Bookman Old Style" w:hAnsi="Bookman Old Style"/>
          <w:sz w:val="24"/>
          <w:szCs w:val="24"/>
        </w:rPr>
      </w:pPr>
      <w:r>
        <w:rPr>
          <w:rFonts w:ascii="Bookman Old Style" w:hAnsi="Bookman Old Style"/>
          <w:sz w:val="24"/>
          <w:szCs w:val="24"/>
          <w:lang w:val="uk-UA"/>
        </w:rPr>
        <w:t xml:space="preserve">5) </w:t>
      </w:r>
      <w:r w:rsidR="00F35F44" w:rsidRPr="00F35F44">
        <w:rPr>
          <w:rFonts w:ascii="Bookman Old Style" w:hAnsi="Bookman Old Style"/>
          <w:sz w:val="24"/>
          <w:szCs w:val="24"/>
        </w:rPr>
        <w:t>забезпечують роботу приладів освітлення у темний час доби.</w:t>
      </w:r>
    </w:p>
    <w:p w14:paraId="3C5BA0DF" w14:textId="77777777" w:rsidR="00F35F44" w:rsidRPr="00F35F44" w:rsidRDefault="00F35F44" w:rsidP="00F35F44">
      <w:pPr>
        <w:ind w:firstLine="720"/>
        <w:jc w:val="both"/>
        <w:rPr>
          <w:rFonts w:ascii="Bookman Old Style" w:hAnsi="Bookman Old Style"/>
          <w:sz w:val="24"/>
          <w:szCs w:val="24"/>
        </w:rPr>
      </w:pPr>
      <w:r w:rsidRPr="00F35F44">
        <w:rPr>
          <w:rFonts w:ascii="Bookman Old Style" w:hAnsi="Bookman Old Style"/>
          <w:sz w:val="24"/>
          <w:szCs w:val="24"/>
        </w:rPr>
        <w:t>7.</w:t>
      </w:r>
      <w:r w:rsidR="006B7D5E">
        <w:rPr>
          <w:rFonts w:ascii="Bookman Old Style" w:hAnsi="Bookman Old Style"/>
          <w:sz w:val="24"/>
          <w:szCs w:val="24"/>
          <w:lang w:val="uk-UA"/>
        </w:rPr>
        <w:t>15</w:t>
      </w:r>
      <w:r w:rsidRPr="00F35F44">
        <w:rPr>
          <w:rFonts w:ascii="Bookman Old Style" w:hAnsi="Bookman Old Style"/>
          <w:sz w:val="24"/>
          <w:szCs w:val="24"/>
        </w:rPr>
        <w:t>.5. На території пляжів в обов'язковому порядку організовуються рятувальні станції, санітарні пункти, інші об'єкти відповідно до вимог законодавства.</w:t>
      </w:r>
    </w:p>
    <w:p w14:paraId="2237703E" w14:textId="77777777" w:rsidR="006B7D5E" w:rsidRPr="006B7D5E" w:rsidRDefault="000F6A29" w:rsidP="006B7D5E">
      <w:pPr>
        <w:ind w:firstLine="720"/>
        <w:jc w:val="both"/>
        <w:rPr>
          <w:rFonts w:ascii="Bookman Old Style" w:hAnsi="Bookman Old Style"/>
          <w:sz w:val="24"/>
          <w:szCs w:val="24"/>
          <w:lang w:val="uk-UA"/>
        </w:rPr>
      </w:pPr>
      <w:r>
        <w:rPr>
          <w:rFonts w:ascii="Bookman Old Style" w:hAnsi="Bookman Old Style"/>
          <w:sz w:val="24"/>
          <w:szCs w:val="24"/>
          <w:lang w:val="uk-UA"/>
        </w:rPr>
        <w:t>6</w:t>
      </w:r>
      <w:r w:rsidR="006B7D5E" w:rsidRPr="006B7D5E">
        <w:rPr>
          <w:rFonts w:ascii="Bookman Old Style" w:hAnsi="Bookman Old Style"/>
          <w:sz w:val="24"/>
          <w:szCs w:val="24"/>
        </w:rPr>
        <w:t>.</w:t>
      </w:r>
      <w:r w:rsidR="006B7D5E">
        <w:rPr>
          <w:rFonts w:ascii="Bookman Old Style" w:hAnsi="Bookman Old Style"/>
          <w:sz w:val="24"/>
          <w:szCs w:val="24"/>
          <w:lang w:val="uk-UA"/>
        </w:rPr>
        <w:t>16</w:t>
      </w:r>
      <w:r w:rsidR="006B7D5E" w:rsidRPr="006B7D5E">
        <w:rPr>
          <w:rFonts w:ascii="Bookman Old Style" w:hAnsi="Bookman Old Style"/>
          <w:sz w:val="24"/>
          <w:szCs w:val="24"/>
        </w:rPr>
        <w:t>.</w:t>
      </w:r>
      <w:r w:rsidR="006B7D5E" w:rsidRPr="006B7D5E">
        <w:rPr>
          <w:rFonts w:ascii="Bookman Old Style" w:hAnsi="Bookman Old Style"/>
          <w:sz w:val="24"/>
          <w:szCs w:val="24"/>
        </w:rPr>
        <w:tab/>
      </w:r>
      <w:r w:rsidR="006B7D5E" w:rsidRPr="006B7D5E">
        <w:rPr>
          <w:rFonts w:ascii="Bookman Old Style" w:hAnsi="Bookman Old Style"/>
          <w:sz w:val="24"/>
          <w:szCs w:val="24"/>
          <w:lang w:val="uk-UA"/>
        </w:rPr>
        <w:t xml:space="preserve">Порядок утримання </w:t>
      </w:r>
      <w:r w:rsidR="006B7D5E" w:rsidRPr="006B7D5E">
        <w:rPr>
          <w:rFonts w:ascii="Bookman Old Style" w:hAnsi="Bookman Old Style"/>
          <w:sz w:val="24"/>
          <w:szCs w:val="24"/>
        </w:rPr>
        <w:t>кладовищ</w:t>
      </w:r>
      <w:r w:rsidR="006B7D5E" w:rsidRPr="006B7D5E">
        <w:rPr>
          <w:rFonts w:ascii="Bookman Old Style" w:hAnsi="Bookman Old Style"/>
          <w:sz w:val="24"/>
          <w:szCs w:val="24"/>
          <w:lang w:val="uk-UA"/>
        </w:rPr>
        <w:t>.</w:t>
      </w:r>
    </w:p>
    <w:p w14:paraId="43D9BD36" w14:textId="77777777" w:rsidR="006B7D5E" w:rsidRPr="00615A42" w:rsidRDefault="000F6A29" w:rsidP="006B7D5E">
      <w:pPr>
        <w:ind w:firstLine="720"/>
        <w:jc w:val="both"/>
        <w:rPr>
          <w:rFonts w:ascii="Bookman Old Style" w:hAnsi="Bookman Old Style"/>
          <w:sz w:val="24"/>
          <w:szCs w:val="24"/>
        </w:rPr>
      </w:pPr>
      <w:r>
        <w:rPr>
          <w:rFonts w:ascii="Bookman Old Style" w:hAnsi="Bookman Old Style"/>
          <w:sz w:val="24"/>
          <w:szCs w:val="24"/>
          <w:lang w:val="uk-UA"/>
        </w:rPr>
        <w:t>6</w:t>
      </w:r>
      <w:r w:rsidR="006B7D5E" w:rsidRPr="00615A42">
        <w:rPr>
          <w:rFonts w:ascii="Bookman Old Style" w:hAnsi="Bookman Old Style"/>
          <w:sz w:val="24"/>
          <w:szCs w:val="24"/>
        </w:rPr>
        <w:t>.</w:t>
      </w:r>
      <w:r w:rsidR="006B7D5E">
        <w:rPr>
          <w:rFonts w:ascii="Bookman Old Style" w:hAnsi="Bookman Old Style"/>
          <w:sz w:val="24"/>
          <w:szCs w:val="24"/>
          <w:lang w:val="uk-UA"/>
        </w:rPr>
        <w:t>16</w:t>
      </w:r>
      <w:r w:rsidR="006B7D5E" w:rsidRPr="00615A42">
        <w:rPr>
          <w:rFonts w:ascii="Bookman Old Style" w:hAnsi="Bookman Old Style"/>
          <w:sz w:val="24"/>
          <w:szCs w:val="24"/>
        </w:rPr>
        <w:t xml:space="preserve">.1. Утримання кладовищ, військових братських та одиночних могил, земельних ділянок для почесних поховань, братських могил, а також могил померлих одиноких громадян, померлих осіб без певного місця проживання, померлих, від поховання яких відмовилися рідні, місць поховань знайдених невпізнаних трупів забезпечується виконавчим комітетом </w:t>
      </w:r>
      <w:r w:rsidR="006B7D5E" w:rsidRPr="00615A42">
        <w:rPr>
          <w:rFonts w:ascii="Bookman Old Style" w:hAnsi="Bookman Old Style"/>
          <w:sz w:val="24"/>
          <w:szCs w:val="24"/>
          <w:lang w:val="uk-UA"/>
        </w:rPr>
        <w:t xml:space="preserve">сільської </w:t>
      </w:r>
      <w:r w:rsidR="006B7D5E" w:rsidRPr="00615A42">
        <w:rPr>
          <w:rFonts w:ascii="Bookman Old Style" w:hAnsi="Bookman Old Style"/>
          <w:sz w:val="24"/>
          <w:szCs w:val="24"/>
        </w:rPr>
        <w:t>ради за рахунок коштів місцевого бюджету або відповідними службами, що надають ритуальні послуги за свій кошт, або у спосіб</w:t>
      </w:r>
      <w:r w:rsidR="006B7D5E" w:rsidRPr="00615A42">
        <w:rPr>
          <w:rFonts w:ascii="Bookman Old Style" w:hAnsi="Bookman Old Style"/>
          <w:sz w:val="24"/>
          <w:szCs w:val="24"/>
          <w:lang w:val="uk-UA"/>
        </w:rPr>
        <w:t>,</w:t>
      </w:r>
      <w:r w:rsidR="006B7D5E" w:rsidRPr="00615A42">
        <w:rPr>
          <w:rFonts w:ascii="Bookman Old Style" w:hAnsi="Bookman Old Style"/>
          <w:sz w:val="24"/>
          <w:szCs w:val="24"/>
        </w:rPr>
        <w:t xml:space="preserve"> не заборонений діючим законодавством.</w:t>
      </w:r>
    </w:p>
    <w:p w14:paraId="133C8D6C" w14:textId="77777777" w:rsidR="006B7D5E" w:rsidRPr="00615A42" w:rsidRDefault="000F6A29" w:rsidP="006B7D5E">
      <w:pPr>
        <w:ind w:firstLine="720"/>
        <w:jc w:val="both"/>
        <w:rPr>
          <w:rFonts w:ascii="Bookman Old Style" w:hAnsi="Bookman Old Style"/>
          <w:sz w:val="24"/>
          <w:szCs w:val="24"/>
        </w:rPr>
      </w:pPr>
      <w:r>
        <w:rPr>
          <w:rFonts w:ascii="Bookman Old Style" w:hAnsi="Bookman Old Style"/>
          <w:sz w:val="24"/>
          <w:szCs w:val="24"/>
          <w:lang w:val="uk-UA"/>
        </w:rPr>
        <w:t>6</w:t>
      </w:r>
      <w:r w:rsidR="006B7D5E" w:rsidRPr="00615A42">
        <w:rPr>
          <w:rFonts w:ascii="Bookman Old Style" w:hAnsi="Bookman Old Style"/>
          <w:sz w:val="24"/>
          <w:szCs w:val="24"/>
        </w:rPr>
        <w:t>.</w:t>
      </w:r>
      <w:r w:rsidR="006B7D5E">
        <w:rPr>
          <w:rFonts w:ascii="Bookman Old Style" w:hAnsi="Bookman Old Style"/>
          <w:sz w:val="24"/>
          <w:szCs w:val="24"/>
          <w:lang w:val="uk-UA"/>
        </w:rPr>
        <w:t>16</w:t>
      </w:r>
      <w:r w:rsidR="006B7D5E" w:rsidRPr="00615A42">
        <w:rPr>
          <w:rFonts w:ascii="Bookman Old Style" w:hAnsi="Bookman Old Style"/>
          <w:sz w:val="24"/>
          <w:szCs w:val="24"/>
        </w:rPr>
        <w:t xml:space="preserve">.2. Утримання військових кладовищ, військових ділянок на цивільних кладовищах, військових братських та одиночних могил забезпечує виконавчий комітет </w:t>
      </w:r>
      <w:r w:rsidR="006B7D5E" w:rsidRPr="00615A42">
        <w:rPr>
          <w:rFonts w:ascii="Bookman Old Style" w:hAnsi="Bookman Old Style"/>
          <w:sz w:val="24"/>
          <w:szCs w:val="24"/>
          <w:lang w:val="uk-UA"/>
        </w:rPr>
        <w:t xml:space="preserve">сільської </w:t>
      </w:r>
      <w:r w:rsidR="006B7D5E" w:rsidRPr="00615A42">
        <w:rPr>
          <w:rFonts w:ascii="Bookman Old Style" w:hAnsi="Bookman Old Style"/>
          <w:sz w:val="24"/>
          <w:szCs w:val="24"/>
        </w:rPr>
        <w:t>ради, органи виконавчої влади із залученням органів охорони культурної спадщини відповідно до їх повноважень.</w:t>
      </w:r>
    </w:p>
    <w:p w14:paraId="150A22AE" w14:textId="77777777" w:rsidR="006B7D5E" w:rsidRPr="00615A42" w:rsidRDefault="000F6A29" w:rsidP="006B7D5E">
      <w:pPr>
        <w:ind w:firstLine="720"/>
        <w:jc w:val="both"/>
        <w:rPr>
          <w:rFonts w:ascii="Bookman Old Style" w:hAnsi="Bookman Old Style"/>
          <w:sz w:val="24"/>
          <w:szCs w:val="24"/>
        </w:rPr>
      </w:pPr>
      <w:r>
        <w:rPr>
          <w:rFonts w:ascii="Bookman Old Style" w:hAnsi="Bookman Old Style"/>
          <w:sz w:val="24"/>
          <w:szCs w:val="24"/>
          <w:lang w:val="uk-UA"/>
        </w:rPr>
        <w:t>6</w:t>
      </w:r>
      <w:r w:rsidR="006B7D5E" w:rsidRPr="00615A42">
        <w:rPr>
          <w:rFonts w:ascii="Bookman Old Style" w:hAnsi="Bookman Old Style"/>
          <w:sz w:val="24"/>
          <w:szCs w:val="24"/>
        </w:rPr>
        <w:t>.</w:t>
      </w:r>
      <w:r w:rsidR="006B7D5E">
        <w:rPr>
          <w:rFonts w:ascii="Bookman Old Style" w:hAnsi="Bookman Old Style"/>
          <w:sz w:val="24"/>
          <w:szCs w:val="24"/>
          <w:lang w:val="uk-UA"/>
        </w:rPr>
        <w:t>16</w:t>
      </w:r>
      <w:r w:rsidR="006B7D5E" w:rsidRPr="00615A42">
        <w:rPr>
          <w:rFonts w:ascii="Bookman Old Style" w:hAnsi="Bookman Old Style"/>
          <w:sz w:val="24"/>
          <w:szCs w:val="24"/>
        </w:rPr>
        <w:t>.3. Родичі або інші особи зацікавлені в збереженні існуючого місця поховання:</w:t>
      </w:r>
    </w:p>
    <w:p w14:paraId="40E13AC3" w14:textId="77777777" w:rsidR="006B7D5E" w:rsidRPr="00A05805" w:rsidRDefault="006B7D5E" w:rsidP="00A05805">
      <w:pPr>
        <w:ind w:firstLine="720"/>
        <w:jc w:val="both"/>
        <w:rPr>
          <w:rFonts w:ascii="Bookman Old Style" w:hAnsi="Bookman Old Style"/>
          <w:sz w:val="24"/>
          <w:szCs w:val="24"/>
          <w:lang w:val="uk-UA"/>
        </w:rPr>
      </w:pPr>
      <w:r w:rsidRPr="00A05805">
        <w:rPr>
          <w:rFonts w:ascii="Bookman Old Style" w:hAnsi="Bookman Old Style"/>
          <w:sz w:val="24"/>
          <w:szCs w:val="24"/>
        </w:rPr>
        <w:t>1) утримують в належному санітарному та безпечному стані територію поховання</w:t>
      </w:r>
      <w:r w:rsidR="000828D8">
        <w:rPr>
          <w:rFonts w:ascii="Bookman Old Style" w:hAnsi="Bookman Old Style"/>
          <w:sz w:val="24"/>
          <w:szCs w:val="24"/>
          <w:lang w:val="uk-UA"/>
        </w:rPr>
        <w:t>;</w:t>
      </w:r>
    </w:p>
    <w:p w14:paraId="1B98249B" w14:textId="77777777" w:rsidR="006B7D5E" w:rsidRPr="00615A42" w:rsidRDefault="00A05805" w:rsidP="006B7D5E">
      <w:pPr>
        <w:ind w:firstLine="720"/>
        <w:jc w:val="both"/>
        <w:rPr>
          <w:rFonts w:ascii="Bookman Old Style" w:hAnsi="Bookman Old Style"/>
          <w:sz w:val="24"/>
          <w:szCs w:val="24"/>
        </w:rPr>
      </w:pPr>
      <w:r>
        <w:rPr>
          <w:rFonts w:ascii="Bookman Old Style" w:hAnsi="Bookman Old Style"/>
          <w:sz w:val="24"/>
          <w:szCs w:val="24"/>
          <w:lang w:val="uk-UA"/>
        </w:rPr>
        <w:t>2</w:t>
      </w:r>
      <w:r w:rsidR="006B7D5E" w:rsidRPr="00A05805">
        <w:rPr>
          <w:rFonts w:ascii="Bookman Old Style" w:hAnsi="Bookman Old Style"/>
          <w:sz w:val="24"/>
          <w:szCs w:val="24"/>
        </w:rPr>
        <w:t>) за незаконне поховання (незареєстроване та самовільне) родичі та відповідальні особи несуть відповідальність</w:t>
      </w:r>
      <w:r w:rsidR="006B7D5E" w:rsidRPr="00A05805">
        <w:rPr>
          <w:rFonts w:ascii="Bookman Old Style" w:hAnsi="Bookman Old Style"/>
          <w:sz w:val="24"/>
          <w:szCs w:val="24"/>
          <w:lang w:val="uk-UA"/>
        </w:rPr>
        <w:t>,</w:t>
      </w:r>
      <w:r w:rsidR="006B7D5E" w:rsidRPr="00A05805">
        <w:rPr>
          <w:rFonts w:ascii="Bookman Old Style" w:hAnsi="Bookman Old Style"/>
          <w:sz w:val="24"/>
          <w:szCs w:val="24"/>
        </w:rPr>
        <w:t xml:space="preserve"> передбачену діючим законодавством України.</w:t>
      </w:r>
    </w:p>
    <w:p w14:paraId="36C11903" w14:textId="77777777" w:rsidR="006B7D5E" w:rsidRPr="00615A42" w:rsidRDefault="000F6A29" w:rsidP="006B7D5E">
      <w:pPr>
        <w:ind w:firstLine="720"/>
        <w:jc w:val="both"/>
        <w:rPr>
          <w:rFonts w:ascii="Bookman Old Style" w:hAnsi="Bookman Old Style"/>
          <w:sz w:val="24"/>
          <w:szCs w:val="24"/>
        </w:rPr>
      </w:pPr>
      <w:r>
        <w:rPr>
          <w:rFonts w:ascii="Bookman Old Style" w:hAnsi="Bookman Old Style"/>
          <w:sz w:val="24"/>
          <w:szCs w:val="24"/>
          <w:lang w:val="uk-UA"/>
        </w:rPr>
        <w:t>6</w:t>
      </w:r>
      <w:r w:rsidR="006B7D5E" w:rsidRPr="00615A42">
        <w:rPr>
          <w:rFonts w:ascii="Bookman Old Style" w:hAnsi="Bookman Old Style"/>
          <w:sz w:val="24"/>
          <w:szCs w:val="24"/>
        </w:rPr>
        <w:t>.</w:t>
      </w:r>
      <w:r w:rsidR="006B7D5E">
        <w:rPr>
          <w:rFonts w:ascii="Bookman Old Style" w:hAnsi="Bookman Old Style"/>
          <w:sz w:val="24"/>
          <w:szCs w:val="24"/>
          <w:lang w:val="uk-UA"/>
        </w:rPr>
        <w:t>16</w:t>
      </w:r>
      <w:r w:rsidR="006B7D5E">
        <w:rPr>
          <w:rFonts w:ascii="Bookman Old Style" w:hAnsi="Bookman Old Style"/>
          <w:sz w:val="24"/>
          <w:szCs w:val="24"/>
        </w:rPr>
        <w:t>.4</w:t>
      </w:r>
      <w:r w:rsidR="006B7D5E" w:rsidRPr="00615A42">
        <w:rPr>
          <w:rFonts w:ascii="Bookman Old Style" w:hAnsi="Bookman Old Style"/>
          <w:sz w:val="24"/>
          <w:szCs w:val="24"/>
        </w:rPr>
        <w:t>. Утримання в належному естетичному та санітарному стані могил, місць родинного поховання, намогильних споруд і склепів здійснюється відповідно їх користувачами (власниками) за рахунок власних коштів.</w:t>
      </w:r>
    </w:p>
    <w:p w14:paraId="28E9659A" w14:textId="77777777" w:rsidR="006B7D5E" w:rsidRPr="00615A42" w:rsidRDefault="000F6A29" w:rsidP="006B7D5E">
      <w:pPr>
        <w:ind w:firstLine="720"/>
        <w:jc w:val="both"/>
        <w:rPr>
          <w:rFonts w:ascii="Bookman Old Style" w:hAnsi="Bookman Old Style"/>
          <w:sz w:val="24"/>
          <w:szCs w:val="24"/>
        </w:rPr>
      </w:pPr>
      <w:r>
        <w:rPr>
          <w:rFonts w:ascii="Bookman Old Style" w:hAnsi="Bookman Old Style"/>
          <w:sz w:val="24"/>
          <w:szCs w:val="24"/>
          <w:lang w:val="uk-UA"/>
        </w:rPr>
        <w:t>6</w:t>
      </w:r>
      <w:r w:rsidR="006B7D5E" w:rsidRPr="00615A42">
        <w:rPr>
          <w:rFonts w:ascii="Bookman Old Style" w:hAnsi="Bookman Old Style"/>
          <w:sz w:val="24"/>
          <w:szCs w:val="24"/>
        </w:rPr>
        <w:t>.</w:t>
      </w:r>
      <w:r w:rsidR="006B7D5E">
        <w:rPr>
          <w:rFonts w:ascii="Bookman Old Style" w:hAnsi="Bookman Old Style"/>
          <w:sz w:val="24"/>
          <w:szCs w:val="24"/>
          <w:lang w:val="uk-UA"/>
        </w:rPr>
        <w:t>16</w:t>
      </w:r>
      <w:r w:rsidR="006B7D5E" w:rsidRPr="00615A42">
        <w:rPr>
          <w:rFonts w:ascii="Bookman Old Style" w:hAnsi="Bookman Old Style"/>
          <w:sz w:val="24"/>
          <w:szCs w:val="24"/>
        </w:rPr>
        <w:t>.</w:t>
      </w:r>
      <w:r w:rsidR="006B7D5E">
        <w:rPr>
          <w:rFonts w:ascii="Bookman Old Style" w:hAnsi="Bookman Old Style"/>
          <w:sz w:val="24"/>
          <w:szCs w:val="24"/>
          <w:lang w:val="uk-UA"/>
        </w:rPr>
        <w:t>5</w:t>
      </w:r>
      <w:r w:rsidR="006B7D5E" w:rsidRPr="00615A42">
        <w:rPr>
          <w:rFonts w:ascii="Bookman Old Style" w:hAnsi="Bookman Old Style"/>
          <w:sz w:val="24"/>
          <w:szCs w:val="24"/>
        </w:rPr>
        <w:t xml:space="preserve">. Утримання кладовищ, а також інших місць поховання забезпечують виконавчі органи </w:t>
      </w:r>
      <w:r w:rsidR="006B7D5E" w:rsidRPr="00615A42">
        <w:rPr>
          <w:rFonts w:ascii="Bookman Old Style" w:hAnsi="Bookman Old Style"/>
          <w:sz w:val="24"/>
          <w:szCs w:val="24"/>
          <w:lang w:val="uk-UA"/>
        </w:rPr>
        <w:t xml:space="preserve">сільської </w:t>
      </w:r>
      <w:r w:rsidR="006B7D5E" w:rsidRPr="00615A42">
        <w:rPr>
          <w:rFonts w:ascii="Bookman Old Style" w:hAnsi="Bookman Old Style"/>
          <w:sz w:val="24"/>
          <w:szCs w:val="24"/>
        </w:rPr>
        <w:t>ради у</w:t>
      </w:r>
      <w:r w:rsidR="00851662">
        <w:rPr>
          <w:rFonts w:ascii="Bookman Old Style" w:hAnsi="Bookman Old Style"/>
          <w:sz w:val="24"/>
          <w:szCs w:val="24"/>
          <w:lang w:val="uk-UA"/>
        </w:rPr>
        <w:t xml:space="preserve"> </w:t>
      </w:r>
      <w:r w:rsidR="006B7D5E" w:rsidRPr="00615A42">
        <w:rPr>
          <w:rFonts w:ascii="Bookman Old Style" w:hAnsi="Bookman Old Style"/>
          <w:sz w:val="24"/>
          <w:szCs w:val="24"/>
        </w:rPr>
        <w:t>порядку, встановленому спеціально уповноваженим центральним органом виконавчої влади у сфері житлово-комунальної політики України.</w:t>
      </w:r>
    </w:p>
    <w:p w14:paraId="1CEB92CC" w14:textId="77777777" w:rsidR="006B7D5E" w:rsidRPr="00615A42" w:rsidRDefault="000F6A29" w:rsidP="006B7D5E">
      <w:pPr>
        <w:ind w:firstLine="720"/>
        <w:jc w:val="both"/>
        <w:rPr>
          <w:rFonts w:ascii="Bookman Old Style" w:hAnsi="Bookman Old Style"/>
          <w:sz w:val="24"/>
          <w:szCs w:val="24"/>
        </w:rPr>
      </w:pPr>
      <w:r>
        <w:rPr>
          <w:rFonts w:ascii="Bookman Old Style" w:hAnsi="Bookman Old Style"/>
          <w:sz w:val="24"/>
          <w:szCs w:val="24"/>
          <w:lang w:val="uk-UA"/>
        </w:rPr>
        <w:t>6</w:t>
      </w:r>
      <w:r w:rsidR="006B7D5E" w:rsidRPr="00615A42">
        <w:rPr>
          <w:rFonts w:ascii="Bookman Old Style" w:hAnsi="Bookman Old Style"/>
          <w:sz w:val="24"/>
          <w:szCs w:val="24"/>
        </w:rPr>
        <w:t>.</w:t>
      </w:r>
      <w:r w:rsidR="006B7D5E">
        <w:rPr>
          <w:rFonts w:ascii="Bookman Old Style" w:hAnsi="Bookman Old Style"/>
          <w:sz w:val="24"/>
          <w:szCs w:val="24"/>
          <w:lang w:val="uk-UA"/>
        </w:rPr>
        <w:t>16</w:t>
      </w:r>
      <w:r w:rsidR="006B7D5E" w:rsidRPr="00615A42">
        <w:rPr>
          <w:rFonts w:ascii="Bookman Old Style" w:hAnsi="Bookman Old Style"/>
          <w:sz w:val="24"/>
          <w:szCs w:val="24"/>
        </w:rPr>
        <w:t>.</w:t>
      </w:r>
      <w:r w:rsidR="006B7D5E">
        <w:rPr>
          <w:rFonts w:ascii="Bookman Old Style" w:hAnsi="Bookman Old Style"/>
          <w:sz w:val="24"/>
          <w:szCs w:val="24"/>
          <w:lang w:val="uk-UA"/>
        </w:rPr>
        <w:t>6</w:t>
      </w:r>
      <w:r w:rsidR="006B7D5E" w:rsidRPr="00615A42">
        <w:rPr>
          <w:rFonts w:ascii="Bookman Old Style" w:hAnsi="Bookman Old Style"/>
          <w:sz w:val="24"/>
          <w:szCs w:val="24"/>
        </w:rPr>
        <w:t>. Утримання у належному стані територій кладовищ та місць поховань передбачає використання їх за призначенням, санітарне очищення, озеленення, охорону зелених насаджень, збір та вивезення сміття відповідно до вимог цих Правил.</w:t>
      </w:r>
    </w:p>
    <w:p w14:paraId="146B6B63" w14:textId="77777777" w:rsidR="00D35D8D" w:rsidRPr="00D35D8D"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D35D8D" w:rsidRPr="00D35D8D">
        <w:rPr>
          <w:rFonts w:ascii="Bookman Old Style" w:hAnsi="Bookman Old Style"/>
          <w:sz w:val="24"/>
          <w:szCs w:val="24"/>
        </w:rPr>
        <w:t>.</w:t>
      </w:r>
      <w:r w:rsidR="00D35D8D" w:rsidRPr="00D35D8D">
        <w:rPr>
          <w:rFonts w:ascii="Bookman Old Style" w:hAnsi="Bookman Old Style"/>
          <w:sz w:val="24"/>
          <w:szCs w:val="24"/>
          <w:lang w:val="uk-UA"/>
        </w:rPr>
        <w:t>17</w:t>
      </w:r>
      <w:r w:rsidR="00D35D8D" w:rsidRPr="00D35D8D">
        <w:rPr>
          <w:rFonts w:ascii="Bookman Old Style" w:hAnsi="Bookman Old Style"/>
          <w:sz w:val="24"/>
          <w:szCs w:val="24"/>
        </w:rPr>
        <w:t>.</w:t>
      </w:r>
      <w:r w:rsidR="00D35D8D" w:rsidRPr="00D35D8D">
        <w:rPr>
          <w:rFonts w:ascii="Bookman Old Style" w:hAnsi="Bookman Old Style"/>
          <w:sz w:val="24"/>
          <w:szCs w:val="24"/>
        </w:rPr>
        <w:tab/>
      </w:r>
      <w:r w:rsidR="00D35D8D" w:rsidRPr="00D35D8D">
        <w:rPr>
          <w:rFonts w:ascii="Bookman Old Style" w:hAnsi="Bookman Old Style"/>
          <w:sz w:val="24"/>
          <w:szCs w:val="24"/>
          <w:lang w:val="uk-UA"/>
        </w:rPr>
        <w:t>Утримання м</w:t>
      </w:r>
      <w:r w:rsidR="00D35D8D" w:rsidRPr="00D35D8D">
        <w:rPr>
          <w:rFonts w:ascii="Bookman Old Style" w:hAnsi="Bookman Old Style"/>
          <w:sz w:val="24"/>
          <w:szCs w:val="24"/>
        </w:rPr>
        <w:t>ісц</w:t>
      </w:r>
      <w:r w:rsidR="00D35D8D" w:rsidRPr="00D35D8D">
        <w:rPr>
          <w:rFonts w:ascii="Bookman Old Style" w:hAnsi="Bookman Old Style"/>
          <w:sz w:val="24"/>
          <w:szCs w:val="24"/>
          <w:lang w:val="uk-UA"/>
        </w:rPr>
        <w:t>ь</w:t>
      </w:r>
      <w:r w:rsidR="00D35D8D" w:rsidRPr="00D35D8D">
        <w:rPr>
          <w:rFonts w:ascii="Bookman Old Style" w:hAnsi="Bookman Old Style"/>
          <w:sz w:val="24"/>
          <w:szCs w:val="24"/>
        </w:rPr>
        <w:t xml:space="preserve"> для стоянки транспортних засобів (автостоянок, місць</w:t>
      </w:r>
      <w:r w:rsidR="00D35D8D" w:rsidRPr="00D35D8D">
        <w:rPr>
          <w:rFonts w:ascii="Bookman Old Style" w:hAnsi="Bookman Old Style"/>
          <w:sz w:val="24"/>
          <w:szCs w:val="24"/>
          <w:lang w:val="uk-UA"/>
        </w:rPr>
        <w:t xml:space="preserve"> </w:t>
      </w:r>
      <w:r w:rsidR="00D35D8D" w:rsidRPr="00D35D8D">
        <w:rPr>
          <w:rFonts w:ascii="Bookman Old Style" w:hAnsi="Bookman Old Style"/>
          <w:sz w:val="24"/>
          <w:szCs w:val="24"/>
        </w:rPr>
        <w:t>паркування транспорту).</w:t>
      </w:r>
    </w:p>
    <w:p w14:paraId="78036F2E" w14:textId="77777777" w:rsidR="00D35D8D" w:rsidRPr="00D35D8D"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D35D8D">
        <w:rPr>
          <w:rFonts w:ascii="Bookman Old Style" w:hAnsi="Bookman Old Style"/>
          <w:sz w:val="24"/>
          <w:szCs w:val="24"/>
        </w:rPr>
        <w:t>.17</w:t>
      </w:r>
      <w:r w:rsidR="00D35D8D" w:rsidRPr="00D35D8D">
        <w:rPr>
          <w:rFonts w:ascii="Bookman Old Style" w:hAnsi="Bookman Old Style"/>
          <w:sz w:val="24"/>
          <w:szCs w:val="24"/>
        </w:rPr>
        <w:t>.1. На територіях місць для стоянки транспортних засобів (автостоянок, місць паркування) забезпечується додержання загальних вимог санітарного очищення територій, вимог цих Правил, встановленого порядку та режиму паркування.</w:t>
      </w:r>
    </w:p>
    <w:p w14:paraId="36CD3D16" w14:textId="77777777" w:rsidR="00D35D8D" w:rsidRPr="00D35D8D"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D35D8D" w:rsidRPr="00D35D8D">
        <w:rPr>
          <w:rFonts w:ascii="Bookman Old Style" w:hAnsi="Bookman Old Style"/>
          <w:sz w:val="24"/>
          <w:szCs w:val="24"/>
        </w:rPr>
        <w:t>.</w:t>
      </w:r>
      <w:r w:rsidR="00D35D8D">
        <w:rPr>
          <w:rFonts w:ascii="Bookman Old Style" w:hAnsi="Bookman Old Style"/>
          <w:sz w:val="24"/>
          <w:szCs w:val="24"/>
          <w:lang w:val="uk-UA"/>
        </w:rPr>
        <w:t>17</w:t>
      </w:r>
      <w:r w:rsidR="00D35D8D" w:rsidRPr="00D35D8D">
        <w:rPr>
          <w:rFonts w:ascii="Bookman Old Style" w:hAnsi="Bookman Old Style"/>
          <w:sz w:val="24"/>
          <w:szCs w:val="24"/>
        </w:rPr>
        <w:t>.2. Утримання у належному стані територій місць для стоянки транспортних засобів (автостоянок, місць паркування) здійснюють їх балансоутримувачі або особи, яким передані зазначені території у користування згідно з договором, або особи, на яких обов'язок по утриманню відповідної території покладений договором або актом органу місцевого самоврядування.</w:t>
      </w:r>
    </w:p>
    <w:p w14:paraId="7AAD34C1" w14:textId="77777777" w:rsidR="00D35D8D" w:rsidRPr="00D35D8D"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D35D8D" w:rsidRPr="00D35D8D">
        <w:rPr>
          <w:rFonts w:ascii="Bookman Old Style" w:hAnsi="Bookman Old Style"/>
          <w:sz w:val="24"/>
          <w:szCs w:val="24"/>
        </w:rPr>
        <w:t>.</w:t>
      </w:r>
      <w:r w:rsidR="00D35D8D">
        <w:rPr>
          <w:rFonts w:ascii="Bookman Old Style" w:hAnsi="Bookman Old Style"/>
          <w:sz w:val="24"/>
          <w:szCs w:val="24"/>
          <w:lang w:val="uk-UA"/>
        </w:rPr>
        <w:t>17</w:t>
      </w:r>
      <w:r w:rsidR="00D35D8D" w:rsidRPr="00D35D8D">
        <w:rPr>
          <w:rFonts w:ascii="Bookman Old Style" w:hAnsi="Bookman Old Style"/>
          <w:sz w:val="24"/>
          <w:szCs w:val="24"/>
        </w:rPr>
        <w:t>.3. У випадку розміщення місць для паркування на проїзн</w:t>
      </w:r>
      <w:r w:rsidR="00D35D8D" w:rsidRPr="00D35D8D">
        <w:rPr>
          <w:rFonts w:ascii="Bookman Old Style" w:hAnsi="Bookman Old Style"/>
          <w:sz w:val="24"/>
          <w:szCs w:val="24"/>
          <w:lang w:val="uk-UA"/>
        </w:rPr>
        <w:t>ій</w:t>
      </w:r>
      <w:r w:rsidR="00D35D8D" w:rsidRPr="00D35D8D">
        <w:rPr>
          <w:rFonts w:ascii="Bookman Old Style" w:hAnsi="Bookman Old Style"/>
          <w:sz w:val="24"/>
          <w:szCs w:val="24"/>
        </w:rPr>
        <w:t xml:space="preserve"> частині дороги санітарне очищення території здійснюють особи, на яких покладений обов'язок по прибиранню такої дороги, або особи, на яких обов'язок по утриманню відповідної території покладений договором або актом органу місцевого самоврядування.</w:t>
      </w:r>
    </w:p>
    <w:p w14:paraId="61CDC00E" w14:textId="77777777" w:rsidR="00D35D8D" w:rsidRPr="00D35D8D"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D35D8D" w:rsidRPr="00D35D8D">
        <w:rPr>
          <w:rFonts w:ascii="Bookman Old Style" w:hAnsi="Bookman Old Style"/>
          <w:sz w:val="24"/>
          <w:szCs w:val="24"/>
        </w:rPr>
        <w:t>.</w:t>
      </w:r>
      <w:r w:rsidR="00353F2E">
        <w:rPr>
          <w:rFonts w:ascii="Bookman Old Style" w:hAnsi="Bookman Old Style"/>
          <w:sz w:val="24"/>
          <w:szCs w:val="24"/>
          <w:lang w:val="uk-UA"/>
        </w:rPr>
        <w:t>17</w:t>
      </w:r>
      <w:r w:rsidR="00D35D8D" w:rsidRPr="00D35D8D">
        <w:rPr>
          <w:rFonts w:ascii="Bookman Old Style" w:hAnsi="Bookman Old Style"/>
          <w:sz w:val="24"/>
          <w:szCs w:val="24"/>
        </w:rPr>
        <w:t>.4. У спеціально обладнаних місцях для стоянки транспортних засобів забороняється:</w:t>
      </w:r>
    </w:p>
    <w:p w14:paraId="2D4DC150" w14:textId="77777777" w:rsidR="00D35D8D" w:rsidRPr="00D35D8D" w:rsidRDefault="00D35D8D" w:rsidP="00D35D8D">
      <w:pPr>
        <w:ind w:firstLine="720"/>
        <w:jc w:val="both"/>
        <w:rPr>
          <w:rFonts w:ascii="Bookman Old Style" w:hAnsi="Bookman Old Style"/>
          <w:sz w:val="24"/>
          <w:szCs w:val="24"/>
        </w:rPr>
      </w:pPr>
      <w:r w:rsidRPr="00D35D8D">
        <w:rPr>
          <w:rFonts w:ascii="Bookman Old Style" w:hAnsi="Bookman Old Style"/>
          <w:sz w:val="24"/>
          <w:szCs w:val="24"/>
        </w:rPr>
        <w:t>1) засмічувати територію, а також мити транспортні засоби в непередбачених для цього місцях;</w:t>
      </w:r>
    </w:p>
    <w:p w14:paraId="1AFDE6F1" w14:textId="77777777" w:rsidR="00D35D8D" w:rsidRPr="00D35D8D" w:rsidRDefault="00D35D8D" w:rsidP="00D35D8D">
      <w:pPr>
        <w:ind w:firstLine="720"/>
        <w:jc w:val="both"/>
        <w:rPr>
          <w:rFonts w:ascii="Bookman Old Style" w:hAnsi="Bookman Old Style"/>
          <w:sz w:val="24"/>
          <w:szCs w:val="24"/>
        </w:rPr>
      </w:pPr>
      <w:r w:rsidRPr="00D35D8D">
        <w:rPr>
          <w:rFonts w:ascii="Bookman Old Style" w:hAnsi="Bookman Old Style"/>
          <w:sz w:val="24"/>
          <w:szCs w:val="24"/>
        </w:rPr>
        <w:t>2) розпалювати вогнища;</w:t>
      </w:r>
    </w:p>
    <w:p w14:paraId="19916CF7" w14:textId="77777777" w:rsidR="00D35D8D" w:rsidRPr="00D35D8D" w:rsidRDefault="00D35D8D" w:rsidP="00D35D8D">
      <w:pPr>
        <w:ind w:firstLine="720"/>
        <w:jc w:val="both"/>
        <w:rPr>
          <w:rFonts w:ascii="Bookman Old Style" w:hAnsi="Bookman Old Style"/>
          <w:sz w:val="24"/>
          <w:szCs w:val="24"/>
        </w:rPr>
      </w:pPr>
      <w:r w:rsidRPr="00D35D8D">
        <w:rPr>
          <w:rFonts w:ascii="Bookman Old Style" w:hAnsi="Bookman Old Style"/>
          <w:sz w:val="24"/>
          <w:szCs w:val="24"/>
        </w:rPr>
        <w:t xml:space="preserve">3) торгівля без дозволу на торгівлю виконавчого комітету </w:t>
      </w:r>
      <w:r w:rsidRPr="00D35D8D">
        <w:rPr>
          <w:rFonts w:ascii="Bookman Old Style" w:hAnsi="Bookman Old Style"/>
          <w:sz w:val="24"/>
          <w:szCs w:val="24"/>
          <w:lang w:val="uk-UA"/>
        </w:rPr>
        <w:t xml:space="preserve">сільської </w:t>
      </w:r>
      <w:r w:rsidRPr="00D35D8D">
        <w:rPr>
          <w:rFonts w:ascii="Bookman Old Style" w:hAnsi="Bookman Old Style"/>
          <w:sz w:val="24"/>
          <w:szCs w:val="24"/>
        </w:rPr>
        <w:t>ради</w:t>
      </w:r>
      <w:r w:rsidRPr="00D35D8D">
        <w:rPr>
          <w:rFonts w:ascii="Bookman Old Style" w:hAnsi="Bookman Old Style"/>
          <w:sz w:val="24"/>
          <w:szCs w:val="24"/>
          <w:lang w:val="uk-UA"/>
        </w:rPr>
        <w:t xml:space="preserve"> </w:t>
      </w:r>
      <w:r w:rsidRPr="00D35D8D">
        <w:rPr>
          <w:rFonts w:ascii="Bookman Old Style" w:hAnsi="Bookman Old Style"/>
          <w:sz w:val="24"/>
          <w:szCs w:val="24"/>
        </w:rPr>
        <w:t>та</w:t>
      </w:r>
      <w:r w:rsidRPr="00D35D8D">
        <w:rPr>
          <w:rFonts w:ascii="Bookman Old Style" w:hAnsi="Bookman Old Style"/>
          <w:sz w:val="24"/>
          <w:szCs w:val="24"/>
          <w:lang w:val="uk-UA"/>
        </w:rPr>
        <w:t xml:space="preserve"> </w:t>
      </w:r>
      <w:r w:rsidRPr="00D35D8D">
        <w:rPr>
          <w:rFonts w:ascii="Bookman Old Style" w:hAnsi="Bookman Old Style"/>
          <w:sz w:val="24"/>
          <w:szCs w:val="24"/>
        </w:rPr>
        <w:t>погодження</w:t>
      </w:r>
      <w:r w:rsidRPr="00D35D8D">
        <w:rPr>
          <w:rFonts w:ascii="Bookman Old Style" w:hAnsi="Bookman Old Style"/>
          <w:sz w:val="24"/>
          <w:szCs w:val="24"/>
          <w:lang w:val="uk-UA"/>
        </w:rPr>
        <w:t xml:space="preserve"> </w:t>
      </w:r>
      <w:r w:rsidRPr="00D35D8D">
        <w:rPr>
          <w:rFonts w:ascii="Bookman Old Style" w:hAnsi="Bookman Old Style"/>
          <w:sz w:val="24"/>
          <w:szCs w:val="24"/>
        </w:rPr>
        <w:t>власника</w:t>
      </w:r>
      <w:r w:rsidRPr="00D35D8D">
        <w:rPr>
          <w:rFonts w:ascii="Bookman Old Style" w:hAnsi="Bookman Old Style"/>
          <w:sz w:val="24"/>
          <w:szCs w:val="24"/>
          <w:lang w:val="uk-UA"/>
        </w:rPr>
        <w:t xml:space="preserve"> </w:t>
      </w:r>
      <w:r w:rsidRPr="00D35D8D">
        <w:rPr>
          <w:rFonts w:ascii="Bookman Old Style" w:hAnsi="Bookman Old Style"/>
          <w:sz w:val="24"/>
          <w:szCs w:val="24"/>
        </w:rPr>
        <w:t>дорожнього</w:t>
      </w:r>
      <w:r w:rsidRPr="00D35D8D">
        <w:rPr>
          <w:rFonts w:ascii="Bookman Old Style" w:hAnsi="Bookman Old Style"/>
          <w:sz w:val="24"/>
          <w:szCs w:val="24"/>
          <w:lang w:val="uk-UA"/>
        </w:rPr>
        <w:t xml:space="preserve"> </w:t>
      </w:r>
      <w:r w:rsidRPr="00D35D8D">
        <w:rPr>
          <w:rFonts w:ascii="Bookman Old Style" w:hAnsi="Bookman Old Style"/>
          <w:sz w:val="24"/>
          <w:szCs w:val="24"/>
        </w:rPr>
        <w:t>об'єкта</w:t>
      </w:r>
      <w:r w:rsidRPr="00D35D8D">
        <w:rPr>
          <w:rFonts w:ascii="Bookman Old Style" w:hAnsi="Bookman Old Style"/>
          <w:sz w:val="24"/>
          <w:szCs w:val="24"/>
          <w:lang w:val="uk-UA"/>
        </w:rPr>
        <w:t xml:space="preserve"> </w:t>
      </w:r>
      <w:r w:rsidRPr="00D35D8D">
        <w:rPr>
          <w:rFonts w:ascii="Bookman Old Style" w:hAnsi="Bookman Old Style"/>
          <w:sz w:val="24"/>
          <w:szCs w:val="24"/>
        </w:rPr>
        <w:t>або</w:t>
      </w:r>
      <w:r w:rsidRPr="00D35D8D">
        <w:rPr>
          <w:rFonts w:ascii="Bookman Old Style" w:hAnsi="Bookman Old Style"/>
          <w:sz w:val="24"/>
          <w:szCs w:val="24"/>
          <w:lang w:val="uk-UA"/>
        </w:rPr>
        <w:t xml:space="preserve"> </w:t>
      </w:r>
      <w:r w:rsidRPr="00D35D8D">
        <w:rPr>
          <w:rFonts w:ascii="Bookman Old Style" w:hAnsi="Bookman Old Style"/>
          <w:sz w:val="24"/>
          <w:szCs w:val="24"/>
        </w:rPr>
        <w:t>уповноваженого</w:t>
      </w:r>
      <w:r w:rsidRPr="00D35D8D">
        <w:rPr>
          <w:rFonts w:ascii="Bookman Old Style" w:hAnsi="Bookman Old Style"/>
          <w:sz w:val="24"/>
          <w:szCs w:val="24"/>
          <w:lang w:val="uk-UA"/>
        </w:rPr>
        <w:t xml:space="preserve"> </w:t>
      </w:r>
      <w:r w:rsidRPr="00D35D8D">
        <w:rPr>
          <w:rFonts w:ascii="Bookman Old Style" w:hAnsi="Bookman Old Style"/>
          <w:sz w:val="24"/>
          <w:szCs w:val="24"/>
        </w:rPr>
        <w:t>ним</w:t>
      </w:r>
      <w:r w:rsidRPr="00D35D8D">
        <w:rPr>
          <w:rFonts w:ascii="Bookman Old Style" w:hAnsi="Bookman Old Style"/>
          <w:sz w:val="24"/>
          <w:szCs w:val="24"/>
          <w:lang w:val="uk-UA"/>
        </w:rPr>
        <w:t xml:space="preserve"> </w:t>
      </w:r>
      <w:r w:rsidRPr="00D35D8D">
        <w:rPr>
          <w:rFonts w:ascii="Bookman Old Style" w:hAnsi="Bookman Old Style"/>
          <w:sz w:val="24"/>
          <w:szCs w:val="24"/>
        </w:rPr>
        <w:t>органу,</w:t>
      </w:r>
      <w:r w:rsidRPr="00D35D8D">
        <w:rPr>
          <w:rFonts w:ascii="Bookman Old Style" w:hAnsi="Bookman Old Style"/>
          <w:sz w:val="24"/>
          <w:szCs w:val="24"/>
          <w:lang w:val="uk-UA"/>
        </w:rPr>
        <w:t xml:space="preserve"> </w:t>
      </w:r>
      <w:r w:rsidRPr="00D35D8D">
        <w:rPr>
          <w:rFonts w:ascii="Bookman Old Style" w:hAnsi="Bookman Old Style"/>
          <w:sz w:val="24"/>
          <w:szCs w:val="24"/>
        </w:rPr>
        <w:t>та</w:t>
      </w:r>
      <w:r w:rsidRPr="00D35D8D">
        <w:rPr>
          <w:rFonts w:ascii="Bookman Old Style" w:hAnsi="Bookman Old Style"/>
          <w:sz w:val="24"/>
          <w:szCs w:val="24"/>
          <w:lang w:val="uk-UA"/>
        </w:rPr>
        <w:t xml:space="preserve"> </w:t>
      </w:r>
      <w:r w:rsidRPr="00D35D8D">
        <w:rPr>
          <w:rFonts w:ascii="Bookman Old Style" w:hAnsi="Bookman Old Style"/>
          <w:sz w:val="24"/>
          <w:szCs w:val="24"/>
        </w:rPr>
        <w:t>без</w:t>
      </w:r>
      <w:r w:rsidRPr="00D35D8D">
        <w:rPr>
          <w:rFonts w:ascii="Bookman Old Style" w:hAnsi="Bookman Old Style"/>
          <w:sz w:val="24"/>
          <w:szCs w:val="24"/>
          <w:lang w:val="uk-UA"/>
        </w:rPr>
        <w:t xml:space="preserve"> </w:t>
      </w:r>
      <w:r w:rsidRPr="00D35D8D">
        <w:rPr>
          <w:rFonts w:ascii="Bookman Old Style" w:hAnsi="Bookman Old Style"/>
          <w:sz w:val="24"/>
          <w:szCs w:val="24"/>
        </w:rPr>
        <w:t>погодження</w:t>
      </w:r>
      <w:r w:rsidRPr="00D35D8D">
        <w:rPr>
          <w:rFonts w:ascii="Bookman Old Style" w:hAnsi="Bookman Old Style"/>
          <w:sz w:val="24"/>
          <w:szCs w:val="24"/>
          <w:lang w:val="uk-UA"/>
        </w:rPr>
        <w:t xml:space="preserve"> </w:t>
      </w:r>
      <w:r w:rsidRPr="00D35D8D">
        <w:rPr>
          <w:rFonts w:ascii="Bookman Old Style" w:hAnsi="Bookman Old Style"/>
          <w:sz w:val="24"/>
          <w:szCs w:val="24"/>
        </w:rPr>
        <w:t>з</w:t>
      </w:r>
      <w:r w:rsidRPr="00D35D8D">
        <w:rPr>
          <w:rFonts w:ascii="Bookman Old Style" w:hAnsi="Bookman Old Style"/>
          <w:sz w:val="24"/>
          <w:szCs w:val="24"/>
          <w:lang w:val="uk-UA"/>
        </w:rPr>
        <w:t xml:space="preserve"> </w:t>
      </w:r>
      <w:r w:rsidRPr="00D35D8D">
        <w:rPr>
          <w:rFonts w:ascii="Bookman Old Style" w:hAnsi="Bookman Old Style"/>
          <w:sz w:val="24"/>
          <w:szCs w:val="24"/>
        </w:rPr>
        <w:t>Державною</w:t>
      </w:r>
      <w:r w:rsidRPr="00D35D8D">
        <w:rPr>
          <w:rFonts w:ascii="Bookman Old Style" w:hAnsi="Bookman Old Style"/>
          <w:sz w:val="24"/>
          <w:szCs w:val="24"/>
          <w:lang w:val="uk-UA"/>
        </w:rPr>
        <w:t xml:space="preserve"> </w:t>
      </w:r>
      <w:r w:rsidRPr="00D35D8D">
        <w:rPr>
          <w:rFonts w:ascii="Bookman Old Style" w:hAnsi="Bookman Old Style"/>
          <w:sz w:val="24"/>
          <w:szCs w:val="24"/>
        </w:rPr>
        <w:t>службою</w:t>
      </w:r>
      <w:r w:rsidRPr="00D35D8D">
        <w:rPr>
          <w:rFonts w:ascii="Bookman Old Style" w:hAnsi="Bookman Old Style"/>
          <w:sz w:val="24"/>
          <w:szCs w:val="24"/>
          <w:lang w:val="uk-UA"/>
        </w:rPr>
        <w:t xml:space="preserve"> </w:t>
      </w:r>
      <w:r w:rsidRPr="00D35D8D">
        <w:rPr>
          <w:rFonts w:ascii="Bookman Old Style" w:hAnsi="Bookman Old Style"/>
          <w:sz w:val="24"/>
          <w:szCs w:val="24"/>
        </w:rPr>
        <w:t>безпеки</w:t>
      </w:r>
      <w:r w:rsidRPr="00D35D8D">
        <w:rPr>
          <w:rFonts w:ascii="Bookman Old Style" w:hAnsi="Bookman Old Style"/>
          <w:sz w:val="24"/>
          <w:szCs w:val="24"/>
          <w:lang w:val="uk-UA"/>
        </w:rPr>
        <w:t xml:space="preserve"> </w:t>
      </w:r>
      <w:r w:rsidRPr="00D35D8D">
        <w:rPr>
          <w:rFonts w:ascii="Bookman Old Style" w:hAnsi="Bookman Old Style"/>
          <w:sz w:val="24"/>
          <w:szCs w:val="24"/>
        </w:rPr>
        <w:t>дорожнього</w:t>
      </w:r>
      <w:r w:rsidRPr="00D35D8D">
        <w:rPr>
          <w:rFonts w:ascii="Bookman Old Style" w:hAnsi="Bookman Old Style"/>
          <w:sz w:val="24"/>
          <w:szCs w:val="24"/>
          <w:lang w:val="uk-UA"/>
        </w:rPr>
        <w:t xml:space="preserve"> </w:t>
      </w:r>
      <w:r w:rsidRPr="00D35D8D">
        <w:rPr>
          <w:rFonts w:ascii="Bookman Old Style" w:hAnsi="Bookman Old Style"/>
          <w:sz w:val="24"/>
          <w:szCs w:val="24"/>
        </w:rPr>
        <w:t>руху</w:t>
      </w:r>
      <w:r w:rsidRPr="00D35D8D">
        <w:rPr>
          <w:rFonts w:ascii="Bookman Old Style" w:hAnsi="Bookman Old Style"/>
          <w:sz w:val="24"/>
          <w:szCs w:val="24"/>
          <w:lang w:val="uk-UA"/>
        </w:rPr>
        <w:t xml:space="preserve"> </w:t>
      </w:r>
      <w:r w:rsidRPr="00D35D8D">
        <w:rPr>
          <w:rFonts w:ascii="Bookman Old Style" w:hAnsi="Bookman Old Style"/>
          <w:sz w:val="24"/>
          <w:szCs w:val="24"/>
        </w:rPr>
        <w:t>МВС</w:t>
      </w:r>
      <w:r w:rsidRPr="00D35D8D">
        <w:rPr>
          <w:rFonts w:ascii="Bookman Old Style" w:hAnsi="Bookman Old Style"/>
          <w:sz w:val="24"/>
          <w:szCs w:val="24"/>
          <w:lang w:val="uk-UA"/>
        </w:rPr>
        <w:t xml:space="preserve"> </w:t>
      </w:r>
      <w:r w:rsidRPr="00D35D8D">
        <w:rPr>
          <w:rFonts w:ascii="Bookman Old Style" w:hAnsi="Bookman Old Style"/>
          <w:sz w:val="24"/>
          <w:szCs w:val="24"/>
        </w:rPr>
        <w:t>України, якщо</w:t>
      </w:r>
      <w:r w:rsidRPr="00D35D8D">
        <w:rPr>
          <w:rFonts w:ascii="Bookman Old Style" w:hAnsi="Bookman Old Style"/>
          <w:sz w:val="24"/>
          <w:szCs w:val="24"/>
          <w:lang w:val="uk-UA"/>
        </w:rPr>
        <w:t xml:space="preserve"> </w:t>
      </w:r>
      <w:r w:rsidRPr="00D35D8D">
        <w:rPr>
          <w:rFonts w:ascii="Bookman Old Style" w:hAnsi="Bookman Old Style"/>
          <w:sz w:val="24"/>
          <w:szCs w:val="24"/>
        </w:rPr>
        <w:t>дане</w:t>
      </w:r>
      <w:r w:rsidRPr="00D35D8D">
        <w:rPr>
          <w:rFonts w:ascii="Bookman Old Style" w:hAnsi="Bookman Old Style"/>
          <w:sz w:val="24"/>
          <w:szCs w:val="24"/>
          <w:lang w:val="uk-UA"/>
        </w:rPr>
        <w:t xml:space="preserve"> </w:t>
      </w:r>
      <w:r w:rsidRPr="00D35D8D">
        <w:rPr>
          <w:rFonts w:ascii="Bookman Old Style" w:hAnsi="Bookman Old Style"/>
          <w:sz w:val="24"/>
          <w:szCs w:val="24"/>
        </w:rPr>
        <w:t>місце</w:t>
      </w:r>
      <w:r w:rsidRPr="00D35D8D">
        <w:rPr>
          <w:rFonts w:ascii="Bookman Old Style" w:hAnsi="Bookman Old Style"/>
          <w:sz w:val="24"/>
          <w:szCs w:val="24"/>
          <w:lang w:val="uk-UA"/>
        </w:rPr>
        <w:t xml:space="preserve"> </w:t>
      </w:r>
      <w:r w:rsidRPr="00D35D8D">
        <w:rPr>
          <w:rFonts w:ascii="Bookman Old Style" w:hAnsi="Bookman Old Style"/>
          <w:sz w:val="24"/>
          <w:szCs w:val="24"/>
        </w:rPr>
        <w:t>розміщення</w:t>
      </w:r>
      <w:r w:rsidRPr="00D35D8D">
        <w:rPr>
          <w:rFonts w:ascii="Bookman Old Style" w:hAnsi="Bookman Old Style"/>
          <w:sz w:val="24"/>
          <w:szCs w:val="24"/>
          <w:lang w:val="uk-UA"/>
        </w:rPr>
        <w:t xml:space="preserve"> </w:t>
      </w:r>
      <w:r w:rsidRPr="00D35D8D">
        <w:rPr>
          <w:rFonts w:ascii="Bookman Old Style" w:hAnsi="Bookman Old Style"/>
          <w:sz w:val="24"/>
          <w:szCs w:val="24"/>
        </w:rPr>
        <w:t>є</w:t>
      </w:r>
      <w:r w:rsidRPr="00D35D8D">
        <w:rPr>
          <w:rFonts w:ascii="Bookman Old Style" w:hAnsi="Bookman Old Style"/>
          <w:sz w:val="24"/>
          <w:szCs w:val="24"/>
          <w:lang w:val="uk-UA"/>
        </w:rPr>
        <w:t xml:space="preserve"> </w:t>
      </w:r>
      <w:r w:rsidRPr="00D35D8D">
        <w:rPr>
          <w:rFonts w:ascii="Bookman Old Style" w:hAnsi="Bookman Old Style"/>
          <w:sz w:val="24"/>
          <w:szCs w:val="24"/>
        </w:rPr>
        <w:t>на</w:t>
      </w:r>
      <w:r w:rsidRPr="00D35D8D">
        <w:rPr>
          <w:rFonts w:ascii="Bookman Old Style" w:hAnsi="Bookman Old Style"/>
          <w:sz w:val="24"/>
          <w:szCs w:val="24"/>
          <w:lang w:val="uk-UA"/>
        </w:rPr>
        <w:t xml:space="preserve"> </w:t>
      </w:r>
      <w:r w:rsidRPr="00D35D8D">
        <w:rPr>
          <w:rFonts w:ascii="Bookman Old Style" w:hAnsi="Bookman Old Style"/>
          <w:sz w:val="24"/>
          <w:szCs w:val="24"/>
        </w:rPr>
        <w:t>балансі</w:t>
      </w:r>
      <w:r w:rsidRPr="00D35D8D">
        <w:rPr>
          <w:rFonts w:ascii="Bookman Old Style" w:hAnsi="Bookman Old Style"/>
          <w:sz w:val="24"/>
          <w:szCs w:val="24"/>
          <w:lang w:val="uk-UA"/>
        </w:rPr>
        <w:t xml:space="preserve"> </w:t>
      </w:r>
      <w:r w:rsidRPr="00D35D8D">
        <w:rPr>
          <w:rFonts w:ascii="Bookman Old Style" w:hAnsi="Bookman Old Style"/>
          <w:sz w:val="24"/>
          <w:szCs w:val="24"/>
        </w:rPr>
        <w:t>цієї</w:t>
      </w:r>
      <w:r w:rsidRPr="00D35D8D">
        <w:rPr>
          <w:rFonts w:ascii="Bookman Old Style" w:hAnsi="Bookman Old Style"/>
          <w:sz w:val="24"/>
          <w:szCs w:val="24"/>
          <w:lang w:val="uk-UA"/>
        </w:rPr>
        <w:t xml:space="preserve"> </w:t>
      </w:r>
      <w:r w:rsidRPr="00D35D8D">
        <w:rPr>
          <w:rFonts w:ascii="Bookman Old Style" w:hAnsi="Bookman Old Style"/>
          <w:sz w:val="24"/>
          <w:szCs w:val="24"/>
        </w:rPr>
        <w:t>служби;</w:t>
      </w:r>
    </w:p>
    <w:p w14:paraId="7B0E0928" w14:textId="77777777" w:rsidR="00D35D8D" w:rsidRPr="00D35D8D" w:rsidRDefault="00D35D8D" w:rsidP="00D35D8D">
      <w:pPr>
        <w:ind w:firstLine="720"/>
        <w:jc w:val="both"/>
        <w:rPr>
          <w:rFonts w:ascii="Bookman Old Style" w:hAnsi="Bookman Old Style"/>
          <w:sz w:val="24"/>
          <w:szCs w:val="24"/>
        </w:rPr>
      </w:pPr>
      <w:r w:rsidRPr="00D35D8D">
        <w:rPr>
          <w:rFonts w:ascii="Bookman Old Style" w:hAnsi="Bookman Old Style"/>
          <w:sz w:val="24"/>
          <w:szCs w:val="24"/>
        </w:rPr>
        <w:t>4) зливати відпрацьовані мастила на землю чи дорожнє покриття;</w:t>
      </w:r>
    </w:p>
    <w:p w14:paraId="64824408" w14:textId="77777777" w:rsidR="00D35D8D" w:rsidRPr="00D35D8D" w:rsidRDefault="00D35D8D" w:rsidP="00D35D8D">
      <w:pPr>
        <w:ind w:firstLine="720"/>
        <w:jc w:val="both"/>
        <w:rPr>
          <w:rFonts w:ascii="Bookman Old Style" w:hAnsi="Bookman Old Style"/>
          <w:sz w:val="24"/>
          <w:szCs w:val="24"/>
        </w:rPr>
      </w:pPr>
      <w:r w:rsidRPr="00D35D8D">
        <w:rPr>
          <w:rFonts w:ascii="Bookman Old Style" w:hAnsi="Bookman Old Style"/>
          <w:sz w:val="24"/>
          <w:szCs w:val="24"/>
        </w:rPr>
        <w:t>5) псувати обладнання місць стоянки, паркування, пошкоджувати зелені</w:t>
      </w:r>
      <w:r w:rsidRPr="00D35D8D">
        <w:rPr>
          <w:rFonts w:ascii="Bookman Old Style" w:hAnsi="Bookman Old Style"/>
          <w:sz w:val="24"/>
          <w:szCs w:val="24"/>
        </w:rPr>
        <w:br/>
        <w:t>насадження.</w:t>
      </w:r>
    </w:p>
    <w:p w14:paraId="7478D486" w14:textId="77777777" w:rsidR="00D35D8D" w:rsidRPr="00D35D8D"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D35D8D" w:rsidRPr="00D35D8D">
        <w:rPr>
          <w:rFonts w:ascii="Bookman Old Style" w:hAnsi="Bookman Old Style"/>
          <w:sz w:val="24"/>
          <w:szCs w:val="24"/>
        </w:rPr>
        <w:t>.</w:t>
      </w:r>
      <w:r w:rsidR="00353F2E">
        <w:rPr>
          <w:rFonts w:ascii="Bookman Old Style" w:hAnsi="Bookman Old Style"/>
          <w:sz w:val="24"/>
          <w:szCs w:val="24"/>
          <w:lang w:val="uk-UA"/>
        </w:rPr>
        <w:t>17</w:t>
      </w:r>
      <w:r w:rsidR="00D35D8D" w:rsidRPr="00D35D8D">
        <w:rPr>
          <w:rFonts w:ascii="Bookman Old Style" w:hAnsi="Bookman Old Style"/>
          <w:sz w:val="24"/>
          <w:szCs w:val="24"/>
        </w:rPr>
        <w:t>.5. Місця для стоянки транспортних засобів (автостоянки, місця паркування) використовуються виключно за цільовим призначенням. Не допускається захаращення території місць для стоянки транспортних засобів (автостоянок, місць паркування) сміттям, відходами, товарами, тарою, обладнанням тощо, за виключенням випадків, встановлених законодавством.</w:t>
      </w:r>
    </w:p>
    <w:p w14:paraId="5A7E0EEA" w14:textId="77777777" w:rsidR="00D35D8D" w:rsidRPr="00353F2E"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353F2E" w:rsidRPr="00353F2E">
        <w:rPr>
          <w:rFonts w:ascii="Bookman Old Style" w:hAnsi="Bookman Old Style"/>
          <w:sz w:val="24"/>
          <w:szCs w:val="24"/>
          <w:lang w:val="uk-UA"/>
        </w:rPr>
        <w:t>.18</w:t>
      </w:r>
      <w:r w:rsidR="00D35D8D" w:rsidRPr="00353F2E">
        <w:rPr>
          <w:rFonts w:ascii="Bookman Old Style" w:hAnsi="Bookman Old Style"/>
          <w:sz w:val="24"/>
          <w:szCs w:val="24"/>
        </w:rPr>
        <w:t>.</w:t>
      </w:r>
      <w:r w:rsidR="00D35D8D" w:rsidRPr="00353F2E">
        <w:rPr>
          <w:rFonts w:ascii="Bookman Old Style" w:hAnsi="Bookman Old Style"/>
          <w:sz w:val="24"/>
          <w:szCs w:val="24"/>
        </w:rPr>
        <w:tab/>
      </w:r>
      <w:r w:rsidR="00353F2E" w:rsidRPr="00353F2E">
        <w:rPr>
          <w:rFonts w:ascii="Bookman Old Style" w:hAnsi="Bookman Old Style"/>
          <w:sz w:val="24"/>
          <w:szCs w:val="24"/>
          <w:lang w:val="uk-UA"/>
        </w:rPr>
        <w:t>Утримання м</w:t>
      </w:r>
      <w:r w:rsidR="00D35D8D" w:rsidRPr="00353F2E">
        <w:rPr>
          <w:rFonts w:ascii="Bookman Old Style" w:hAnsi="Bookman Old Style"/>
          <w:sz w:val="24"/>
          <w:szCs w:val="24"/>
        </w:rPr>
        <w:t>айданчиків для дозвілля та відпочинку.</w:t>
      </w:r>
    </w:p>
    <w:p w14:paraId="310F1920" w14:textId="77777777" w:rsidR="00D35D8D" w:rsidRPr="00D35D8D"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D35D8D" w:rsidRPr="00D35D8D">
        <w:rPr>
          <w:rFonts w:ascii="Bookman Old Style" w:hAnsi="Bookman Old Style"/>
          <w:sz w:val="24"/>
          <w:szCs w:val="24"/>
        </w:rPr>
        <w:t>.</w:t>
      </w:r>
      <w:r w:rsidR="00353F2E">
        <w:rPr>
          <w:rFonts w:ascii="Bookman Old Style" w:hAnsi="Bookman Old Style"/>
          <w:sz w:val="24"/>
          <w:szCs w:val="24"/>
          <w:lang w:val="uk-UA"/>
        </w:rPr>
        <w:t>18</w:t>
      </w:r>
      <w:r w:rsidR="00D35D8D" w:rsidRPr="00D35D8D">
        <w:rPr>
          <w:rFonts w:ascii="Bookman Old Style" w:hAnsi="Bookman Old Style"/>
          <w:sz w:val="24"/>
          <w:szCs w:val="24"/>
        </w:rPr>
        <w:t>.1. Утримання майданчиків для дозвілля та відпочинку здійснюють їх балансоутримувачі або особи, на території яких розміщені вказані майданчики відповідно до договору.</w:t>
      </w:r>
    </w:p>
    <w:p w14:paraId="2B43AC9B" w14:textId="77777777" w:rsidR="00D35D8D" w:rsidRPr="00D35D8D"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D35D8D" w:rsidRPr="00D35D8D">
        <w:rPr>
          <w:rFonts w:ascii="Bookman Old Style" w:hAnsi="Bookman Old Style"/>
          <w:sz w:val="24"/>
          <w:szCs w:val="24"/>
        </w:rPr>
        <w:t>.</w:t>
      </w:r>
      <w:r w:rsidR="00353F2E">
        <w:rPr>
          <w:rFonts w:ascii="Bookman Old Style" w:hAnsi="Bookman Old Style"/>
          <w:sz w:val="24"/>
          <w:szCs w:val="24"/>
          <w:lang w:val="uk-UA"/>
        </w:rPr>
        <w:t>18</w:t>
      </w:r>
      <w:r w:rsidR="00D35D8D" w:rsidRPr="00D35D8D">
        <w:rPr>
          <w:rFonts w:ascii="Bookman Old Style" w:hAnsi="Bookman Old Style"/>
          <w:sz w:val="24"/>
          <w:szCs w:val="24"/>
        </w:rPr>
        <w:t>.2. Майданчики для дозвілля та відпочинку повинні бути безпечними для життя та здоров'я громадян, наявне обладнання, спортивні, розважальні та інші споруди, інші елементи благоустрою повинні підтримуватися у належному стані, своєчасно очищатися від бруду, сміття, снігу, льоду.</w:t>
      </w:r>
    </w:p>
    <w:p w14:paraId="5E4170D3" w14:textId="77777777" w:rsidR="00D35D8D" w:rsidRPr="00D35D8D"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D35D8D" w:rsidRPr="00D35D8D">
        <w:rPr>
          <w:rFonts w:ascii="Bookman Old Style" w:hAnsi="Bookman Old Style"/>
          <w:sz w:val="24"/>
          <w:szCs w:val="24"/>
        </w:rPr>
        <w:t>.</w:t>
      </w:r>
      <w:r w:rsidR="00353F2E">
        <w:rPr>
          <w:rFonts w:ascii="Bookman Old Style" w:hAnsi="Bookman Old Style"/>
          <w:sz w:val="24"/>
          <w:szCs w:val="24"/>
          <w:lang w:val="uk-UA"/>
        </w:rPr>
        <w:t>18</w:t>
      </w:r>
      <w:r w:rsidR="00D35D8D" w:rsidRPr="00D35D8D">
        <w:rPr>
          <w:rFonts w:ascii="Bookman Old Style" w:hAnsi="Bookman Old Style"/>
          <w:sz w:val="24"/>
          <w:szCs w:val="24"/>
        </w:rPr>
        <w:t>.3. Не допускається наявність поламаного, небезпечного для життя та здоров'я громадян обладнання, елементів благоустрою.</w:t>
      </w:r>
    </w:p>
    <w:p w14:paraId="0F92498A" w14:textId="77777777" w:rsidR="00D35D8D" w:rsidRPr="00D35D8D"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D35D8D" w:rsidRPr="00D35D8D">
        <w:rPr>
          <w:rFonts w:ascii="Bookman Old Style" w:hAnsi="Bookman Old Style"/>
          <w:sz w:val="24"/>
          <w:szCs w:val="24"/>
        </w:rPr>
        <w:t>.1</w:t>
      </w:r>
      <w:r w:rsidR="00353F2E">
        <w:rPr>
          <w:rFonts w:ascii="Bookman Old Style" w:hAnsi="Bookman Old Style"/>
          <w:sz w:val="24"/>
          <w:szCs w:val="24"/>
          <w:lang w:val="uk-UA"/>
        </w:rPr>
        <w:t>9</w:t>
      </w:r>
      <w:r w:rsidR="00D35D8D" w:rsidRPr="00D35D8D">
        <w:rPr>
          <w:rFonts w:ascii="Bookman Old Style" w:hAnsi="Bookman Old Style"/>
          <w:sz w:val="24"/>
          <w:szCs w:val="24"/>
        </w:rPr>
        <w:t>.</w:t>
      </w:r>
      <w:r w:rsidR="00D35D8D" w:rsidRPr="00D35D8D">
        <w:rPr>
          <w:rFonts w:ascii="Bookman Old Style" w:hAnsi="Bookman Old Style"/>
          <w:sz w:val="24"/>
          <w:szCs w:val="24"/>
        </w:rPr>
        <w:tab/>
      </w:r>
      <w:r w:rsidR="00353F2E">
        <w:rPr>
          <w:rFonts w:ascii="Bookman Old Style" w:hAnsi="Bookman Old Style"/>
          <w:sz w:val="24"/>
          <w:szCs w:val="24"/>
          <w:lang w:val="uk-UA"/>
        </w:rPr>
        <w:t>Утримання м</w:t>
      </w:r>
      <w:r w:rsidR="00D35D8D" w:rsidRPr="00D35D8D">
        <w:rPr>
          <w:rFonts w:ascii="Bookman Old Style" w:hAnsi="Bookman Old Style"/>
          <w:sz w:val="24"/>
          <w:szCs w:val="24"/>
        </w:rPr>
        <w:t>ісць для організації ярмарків та майданчиків сезонної торгівлі.</w:t>
      </w:r>
    </w:p>
    <w:p w14:paraId="7A1BE269" w14:textId="77777777" w:rsidR="00D35D8D" w:rsidRPr="00D35D8D"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353F2E">
        <w:rPr>
          <w:rFonts w:ascii="Bookman Old Style" w:hAnsi="Bookman Old Style"/>
          <w:sz w:val="24"/>
          <w:szCs w:val="24"/>
        </w:rPr>
        <w:t>.1</w:t>
      </w:r>
      <w:r w:rsidR="00353F2E">
        <w:rPr>
          <w:rFonts w:ascii="Bookman Old Style" w:hAnsi="Bookman Old Style"/>
          <w:sz w:val="24"/>
          <w:szCs w:val="24"/>
          <w:lang w:val="uk-UA"/>
        </w:rPr>
        <w:t>9</w:t>
      </w:r>
      <w:r w:rsidR="00353F2E">
        <w:rPr>
          <w:rFonts w:ascii="Bookman Old Style" w:hAnsi="Bookman Old Style"/>
          <w:sz w:val="24"/>
          <w:szCs w:val="24"/>
        </w:rPr>
        <w:t>.</w:t>
      </w:r>
      <w:r w:rsidR="00D35D8D" w:rsidRPr="00D35D8D">
        <w:rPr>
          <w:rFonts w:ascii="Bookman Old Style" w:hAnsi="Bookman Old Style"/>
          <w:sz w:val="24"/>
          <w:szCs w:val="24"/>
        </w:rPr>
        <w:t>1. Місця для організації ярмарків та майданчики для сезонної торгівлі</w:t>
      </w:r>
      <w:r w:rsidR="00353F2E">
        <w:rPr>
          <w:rFonts w:ascii="Bookman Old Style" w:hAnsi="Bookman Old Style"/>
          <w:sz w:val="24"/>
          <w:szCs w:val="24"/>
          <w:lang w:val="uk-UA"/>
        </w:rPr>
        <w:t xml:space="preserve"> </w:t>
      </w:r>
      <w:r w:rsidR="00D35D8D" w:rsidRPr="00D35D8D">
        <w:rPr>
          <w:rFonts w:ascii="Bookman Old Style" w:hAnsi="Bookman Old Style"/>
          <w:sz w:val="24"/>
          <w:szCs w:val="24"/>
        </w:rPr>
        <w:t>утримуються особами, яким зазначені території надаються з метою проведення цих заходів.</w:t>
      </w:r>
    </w:p>
    <w:p w14:paraId="1AC9C797" w14:textId="77777777" w:rsidR="00D35D8D" w:rsidRPr="00353F2E" w:rsidRDefault="000F6A29" w:rsidP="00353F2E">
      <w:pPr>
        <w:ind w:firstLine="720"/>
        <w:jc w:val="both"/>
        <w:rPr>
          <w:rFonts w:ascii="Bookman Old Style" w:hAnsi="Bookman Old Style"/>
          <w:sz w:val="24"/>
          <w:szCs w:val="24"/>
        </w:rPr>
      </w:pPr>
      <w:r>
        <w:rPr>
          <w:rFonts w:ascii="Bookman Old Style" w:hAnsi="Bookman Old Style"/>
          <w:sz w:val="24"/>
          <w:szCs w:val="24"/>
          <w:lang w:val="uk-UA"/>
        </w:rPr>
        <w:t>6</w:t>
      </w:r>
      <w:r w:rsidR="00D35D8D" w:rsidRPr="00D35D8D">
        <w:rPr>
          <w:rFonts w:ascii="Bookman Old Style" w:hAnsi="Bookman Old Style"/>
          <w:sz w:val="24"/>
          <w:szCs w:val="24"/>
        </w:rPr>
        <w:t>.1</w:t>
      </w:r>
      <w:r w:rsidR="00353F2E">
        <w:rPr>
          <w:rFonts w:ascii="Bookman Old Style" w:hAnsi="Bookman Old Style"/>
          <w:sz w:val="24"/>
          <w:szCs w:val="24"/>
          <w:lang w:val="uk-UA"/>
        </w:rPr>
        <w:t>9</w:t>
      </w:r>
      <w:r w:rsidR="00D35D8D" w:rsidRPr="00D35D8D">
        <w:rPr>
          <w:rFonts w:ascii="Bookman Old Style" w:hAnsi="Bookman Old Style"/>
          <w:sz w:val="24"/>
          <w:szCs w:val="24"/>
        </w:rPr>
        <w:t xml:space="preserve">.2. </w:t>
      </w:r>
      <w:r w:rsidR="00353F2E" w:rsidRPr="00353F2E">
        <w:rPr>
          <w:rFonts w:ascii="Bookman Old Style" w:hAnsi="Bookman Old Style"/>
          <w:sz w:val="24"/>
          <w:szCs w:val="24"/>
        </w:rPr>
        <w:t>Організація ярмарків, майданчиків сезонної торгівлі має відповідати санітарним, ветеринарно-санітарним, протипожежним нормам з урахуванням тимчасового фактору.</w:t>
      </w:r>
    </w:p>
    <w:p w14:paraId="49FA9FA1" w14:textId="77777777" w:rsidR="00D35D8D" w:rsidRPr="00D35D8D"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D35D8D" w:rsidRPr="00D35D8D">
        <w:rPr>
          <w:rFonts w:ascii="Bookman Old Style" w:hAnsi="Bookman Old Style"/>
          <w:sz w:val="24"/>
          <w:szCs w:val="24"/>
        </w:rPr>
        <w:t>.1</w:t>
      </w:r>
      <w:r w:rsidR="00353F2E">
        <w:rPr>
          <w:rFonts w:ascii="Bookman Old Style" w:hAnsi="Bookman Old Style"/>
          <w:sz w:val="24"/>
          <w:szCs w:val="24"/>
          <w:lang w:val="uk-UA"/>
        </w:rPr>
        <w:t>9</w:t>
      </w:r>
      <w:r w:rsidR="00D35D8D" w:rsidRPr="00D35D8D">
        <w:rPr>
          <w:rFonts w:ascii="Bookman Old Style" w:hAnsi="Bookman Old Style"/>
          <w:sz w:val="24"/>
          <w:szCs w:val="24"/>
        </w:rPr>
        <w:t>.3. Особи, яким надаються земельні ділянки з метою організації ярмарків та (або) сезонної торгівлі, зобов'язані:</w:t>
      </w:r>
    </w:p>
    <w:p w14:paraId="2ECAD109" w14:textId="77777777" w:rsidR="00D35D8D" w:rsidRPr="00353F2E" w:rsidRDefault="00D35D8D" w:rsidP="00D35D8D">
      <w:pPr>
        <w:ind w:firstLine="720"/>
        <w:jc w:val="both"/>
        <w:rPr>
          <w:rFonts w:ascii="Bookman Old Style" w:hAnsi="Bookman Old Style"/>
          <w:sz w:val="24"/>
          <w:szCs w:val="24"/>
          <w:lang w:val="uk-UA"/>
        </w:rPr>
      </w:pPr>
      <w:r w:rsidRPr="00D35D8D">
        <w:rPr>
          <w:rFonts w:ascii="Bookman Old Style" w:hAnsi="Bookman Old Style"/>
          <w:sz w:val="24"/>
          <w:szCs w:val="24"/>
        </w:rPr>
        <w:t>1) забезпечити належне утримання території, у тому числі санітарне очищення;</w:t>
      </w:r>
      <w:r w:rsidR="00353F2E">
        <w:rPr>
          <w:rFonts w:ascii="Bookman Old Style" w:hAnsi="Bookman Old Style"/>
          <w:sz w:val="24"/>
          <w:szCs w:val="24"/>
          <w:lang w:val="uk-UA"/>
        </w:rPr>
        <w:t xml:space="preserve"> </w:t>
      </w:r>
    </w:p>
    <w:p w14:paraId="35C20F2D" w14:textId="77777777" w:rsidR="00D35D8D" w:rsidRPr="00D35D8D" w:rsidRDefault="00D35D8D" w:rsidP="00D35D8D">
      <w:pPr>
        <w:ind w:firstLine="720"/>
        <w:jc w:val="both"/>
        <w:rPr>
          <w:rFonts w:ascii="Bookman Old Style" w:hAnsi="Bookman Old Style"/>
          <w:sz w:val="24"/>
          <w:szCs w:val="24"/>
        </w:rPr>
      </w:pPr>
      <w:r w:rsidRPr="00D35D8D">
        <w:rPr>
          <w:rFonts w:ascii="Bookman Old Style" w:hAnsi="Bookman Old Style"/>
          <w:sz w:val="24"/>
          <w:szCs w:val="24"/>
        </w:rPr>
        <w:t>2) укласти договір на вивезення твердих побутових відходів;</w:t>
      </w:r>
    </w:p>
    <w:p w14:paraId="70CD0112" w14:textId="77777777" w:rsidR="00D35D8D" w:rsidRPr="00D35D8D" w:rsidRDefault="00D35D8D" w:rsidP="00D35D8D">
      <w:pPr>
        <w:ind w:firstLine="720"/>
        <w:jc w:val="both"/>
        <w:rPr>
          <w:rFonts w:ascii="Bookman Old Style" w:hAnsi="Bookman Old Style"/>
          <w:sz w:val="24"/>
          <w:szCs w:val="24"/>
        </w:rPr>
      </w:pPr>
      <w:r w:rsidRPr="00D35D8D">
        <w:rPr>
          <w:rFonts w:ascii="Bookman Old Style" w:hAnsi="Bookman Old Style"/>
          <w:sz w:val="24"/>
          <w:szCs w:val="24"/>
        </w:rPr>
        <w:t>3) встановити сміттєзбірники (урни) для збирання відходів та сміття;</w:t>
      </w:r>
    </w:p>
    <w:p w14:paraId="03AEF393" w14:textId="77777777" w:rsidR="00D35D8D" w:rsidRPr="00D35D8D" w:rsidRDefault="00353F2E" w:rsidP="00D35D8D">
      <w:pPr>
        <w:ind w:firstLine="720"/>
        <w:jc w:val="both"/>
        <w:rPr>
          <w:rFonts w:ascii="Bookman Old Style" w:hAnsi="Bookman Old Style"/>
          <w:sz w:val="24"/>
          <w:szCs w:val="24"/>
        </w:rPr>
      </w:pPr>
      <w:r>
        <w:rPr>
          <w:rFonts w:ascii="Bookman Old Style" w:hAnsi="Bookman Old Style"/>
          <w:sz w:val="24"/>
          <w:szCs w:val="24"/>
          <w:lang w:val="uk-UA"/>
        </w:rPr>
        <w:t xml:space="preserve">4) </w:t>
      </w:r>
      <w:r w:rsidR="00D35D8D" w:rsidRPr="00D35D8D">
        <w:rPr>
          <w:rFonts w:ascii="Bookman Old Style" w:hAnsi="Bookman Old Style"/>
          <w:sz w:val="24"/>
          <w:szCs w:val="24"/>
        </w:rPr>
        <w:t>забезпечити збереження всіх елементів благоустрою, зокрема зелених насаджень, на наданій території.</w:t>
      </w:r>
    </w:p>
    <w:p w14:paraId="69C2EE65" w14:textId="77777777" w:rsidR="00D35D8D"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D35D8D" w:rsidRPr="00D35D8D">
        <w:rPr>
          <w:rFonts w:ascii="Bookman Old Style" w:hAnsi="Bookman Old Style"/>
          <w:sz w:val="24"/>
          <w:szCs w:val="24"/>
        </w:rPr>
        <w:t>.1</w:t>
      </w:r>
      <w:r w:rsidR="00353F2E">
        <w:rPr>
          <w:rFonts w:ascii="Bookman Old Style" w:hAnsi="Bookman Old Style"/>
          <w:sz w:val="24"/>
          <w:szCs w:val="24"/>
          <w:lang w:val="uk-UA"/>
        </w:rPr>
        <w:t>9</w:t>
      </w:r>
      <w:r w:rsidR="00D35D8D" w:rsidRPr="00D35D8D">
        <w:rPr>
          <w:rFonts w:ascii="Bookman Old Style" w:hAnsi="Bookman Old Style"/>
          <w:sz w:val="24"/>
          <w:szCs w:val="24"/>
        </w:rPr>
        <w:t>.</w:t>
      </w:r>
      <w:r w:rsidR="00353F2E">
        <w:rPr>
          <w:rFonts w:ascii="Bookman Old Style" w:hAnsi="Bookman Old Style"/>
          <w:sz w:val="24"/>
          <w:szCs w:val="24"/>
          <w:lang w:val="uk-UA"/>
        </w:rPr>
        <w:t>4</w:t>
      </w:r>
      <w:r w:rsidR="00D35D8D" w:rsidRPr="00D35D8D">
        <w:rPr>
          <w:rFonts w:ascii="Bookman Old Style" w:hAnsi="Bookman Old Style"/>
          <w:sz w:val="24"/>
          <w:szCs w:val="24"/>
        </w:rPr>
        <w:t xml:space="preserve">. Контроль за порядком організації ярмарків та сезонної торгівлі здійснює виконавчий комітет </w:t>
      </w:r>
      <w:r w:rsidR="00D35D8D" w:rsidRPr="00D35D8D">
        <w:rPr>
          <w:rFonts w:ascii="Bookman Old Style" w:hAnsi="Bookman Old Style"/>
          <w:sz w:val="24"/>
          <w:szCs w:val="24"/>
          <w:lang w:val="uk-UA"/>
        </w:rPr>
        <w:t xml:space="preserve">сільської </w:t>
      </w:r>
      <w:r w:rsidR="00D35D8D" w:rsidRPr="00D35D8D">
        <w:rPr>
          <w:rFonts w:ascii="Bookman Old Style" w:hAnsi="Bookman Old Style"/>
          <w:sz w:val="24"/>
          <w:szCs w:val="24"/>
        </w:rPr>
        <w:t>ради.</w:t>
      </w:r>
    </w:p>
    <w:p w14:paraId="76408808" w14:textId="77777777" w:rsidR="007C3134" w:rsidRPr="007C3134" w:rsidRDefault="000F6A29" w:rsidP="007C3134">
      <w:pPr>
        <w:ind w:firstLine="720"/>
        <w:jc w:val="both"/>
        <w:rPr>
          <w:rFonts w:ascii="Bookman Old Style" w:hAnsi="Bookman Old Style"/>
          <w:sz w:val="24"/>
          <w:szCs w:val="24"/>
          <w:lang w:val="uk-UA"/>
        </w:rPr>
      </w:pPr>
      <w:r>
        <w:rPr>
          <w:rFonts w:ascii="Bookman Old Style" w:hAnsi="Bookman Old Style"/>
          <w:sz w:val="24"/>
          <w:szCs w:val="24"/>
          <w:lang w:val="uk-UA"/>
        </w:rPr>
        <w:t>6</w:t>
      </w:r>
      <w:r w:rsidR="007C3134" w:rsidRPr="007C3134">
        <w:rPr>
          <w:rFonts w:ascii="Bookman Old Style" w:hAnsi="Bookman Old Style"/>
          <w:sz w:val="24"/>
          <w:szCs w:val="24"/>
        </w:rPr>
        <w:t>.</w:t>
      </w:r>
      <w:r w:rsidR="007C3134" w:rsidRPr="007C3134">
        <w:rPr>
          <w:rFonts w:ascii="Bookman Old Style" w:hAnsi="Bookman Old Style"/>
          <w:sz w:val="24"/>
          <w:szCs w:val="24"/>
          <w:lang w:val="uk-UA"/>
        </w:rPr>
        <w:t>20</w:t>
      </w:r>
      <w:r w:rsidR="007C3134" w:rsidRPr="007C3134">
        <w:rPr>
          <w:rFonts w:ascii="Bookman Old Style" w:hAnsi="Bookman Old Style"/>
          <w:sz w:val="24"/>
          <w:szCs w:val="24"/>
        </w:rPr>
        <w:t>.</w:t>
      </w:r>
      <w:r w:rsidR="007C3134" w:rsidRPr="007C3134">
        <w:rPr>
          <w:rFonts w:ascii="Bookman Old Style" w:hAnsi="Bookman Old Style"/>
          <w:sz w:val="24"/>
          <w:szCs w:val="24"/>
          <w:lang w:val="uk-UA"/>
        </w:rPr>
        <w:tab/>
      </w:r>
      <w:r w:rsidR="007C3134" w:rsidRPr="007C3134">
        <w:rPr>
          <w:rFonts w:ascii="Bookman Old Style" w:hAnsi="Bookman Old Style"/>
          <w:sz w:val="24"/>
          <w:szCs w:val="24"/>
        </w:rPr>
        <w:t>Порядок здійснення благоустрою та утримання прибудинкової території, територій житлової та громадської забудови</w:t>
      </w:r>
      <w:r w:rsidR="007C3134">
        <w:rPr>
          <w:rFonts w:ascii="Bookman Old Style" w:hAnsi="Bookman Old Style"/>
          <w:sz w:val="24"/>
          <w:szCs w:val="24"/>
          <w:lang w:val="uk-UA"/>
        </w:rPr>
        <w:t>.</w:t>
      </w:r>
    </w:p>
    <w:p w14:paraId="24AF97F7" w14:textId="77777777" w:rsidR="007C3134" w:rsidRPr="007C3134" w:rsidRDefault="000F6A29" w:rsidP="007C3134">
      <w:pPr>
        <w:ind w:firstLine="720"/>
        <w:jc w:val="both"/>
        <w:rPr>
          <w:rFonts w:ascii="Bookman Old Style" w:hAnsi="Bookman Old Style"/>
          <w:sz w:val="24"/>
          <w:szCs w:val="24"/>
          <w:lang w:val="uk-UA"/>
        </w:rPr>
      </w:pPr>
      <w:r>
        <w:rPr>
          <w:rFonts w:ascii="Bookman Old Style" w:hAnsi="Bookman Old Style"/>
          <w:sz w:val="24"/>
          <w:szCs w:val="24"/>
          <w:lang w:val="uk-UA"/>
        </w:rPr>
        <w:t>6</w:t>
      </w:r>
      <w:r w:rsidR="007C3134" w:rsidRPr="007C3134">
        <w:rPr>
          <w:rFonts w:ascii="Bookman Old Style" w:hAnsi="Bookman Old Style"/>
          <w:sz w:val="24"/>
          <w:szCs w:val="24"/>
          <w:lang w:val="uk-UA"/>
        </w:rPr>
        <w:t>.</w:t>
      </w:r>
      <w:r w:rsidR="007C3134">
        <w:rPr>
          <w:rFonts w:ascii="Bookman Old Style" w:hAnsi="Bookman Old Style"/>
          <w:sz w:val="24"/>
          <w:szCs w:val="24"/>
          <w:lang w:val="uk-UA"/>
        </w:rPr>
        <w:t>20</w:t>
      </w:r>
      <w:r w:rsidR="007C3134" w:rsidRPr="007C3134">
        <w:rPr>
          <w:rFonts w:ascii="Bookman Old Style" w:hAnsi="Bookman Old Style"/>
          <w:sz w:val="24"/>
          <w:szCs w:val="24"/>
          <w:lang w:val="uk-UA"/>
        </w:rPr>
        <w:t>.1. Благоустрій території житлової та громадської забудови здійснюється з урахуванням вимог використання цієї території відповідно до затвердженої містобудівної документації, регіональних і місцевих правил забудови, цих Правил, а також установлених державних стандартів, норм і правил.</w:t>
      </w:r>
    </w:p>
    <w:p w14:paraId="7F659859" w14:textId="77777777" w:rsidR="007C3134" w:rsidRPr="0053744D" w:rsidRDefault="000F6A29" w:rsidP="007C3134">
      <w:pPr>
        <w:ind w:firstLine="720"/>
        <w:jc w:val="both"/>
        <w:rPr>
          <w:rFonts w:ascii="Bookman Old Style" w:hAnsi="Bookman Old Style"/>
          <w:sz w:val="24"/>
          <w:szCs w:val="24"/>
          <w:lang w:val="uk-UA"/>
        </w:rPr>
      </w:pPr>
      <w:r w:rsidRPr="0053744D">
        <w:rPr>
          <w:rFonts w:ascii="Bookman Old Style" w:hAnsi="Bookman Old Style"/>
          <w:sz w:val="24"/>
          <w:szCs w:val="24"/>
          <w:lang w:val="uk-UA"/>
        </w:rPr>
        <w:t>6</w:t>
      </w:r>
      <w:r w:rsidR="007C3134" w:rsidRPr="0053744D">
        <w:rPr>
          <w:rFonts w:ascii="Bookman Old Style" w:hAnsi="Bookman Old Style"/>
          <w:sz w:val="24"/>
          <w:szCs w:val="24"/>
          <w:lang w:val="uk-UA"/>
        </w:rPr>
        <w:t>.</w:t>
      </w:r>
      <w:r w:rsidR="007C3134">
        <w:rPr>
          <w:rFonts w:ascii="Bookman Old Style" w:hAnsi="Bookman Old Style"/>
          <w:sz w:val="24"/>
          <w:szCs w:val="24"/>
          <w:lang w:val="uk-UA"/>
        </w:rPr>
        <w:t>20</w:t>
      </w:r>
      <w:r w:rsidR="007C3134" w:rsidRPr="0053744D">
        <w:rPr>
          <w:rFonts w:ascii="Bookman Old Style" w:hAnsi="Bookman Old Style"/>
          <w:sz w:val="24"/>
          <w:szCs w:val="24"/>
          <w:lang w:val="uk-UA"/>
        </w:rPr>
        <w:t>.2. Утримання в належному стані та благоустрій прибудинкової території багатоквартирного житлового будинку, належних до нього будівель, споруд проводиться балансоутримувачем цього будинку</w:t>
      </w:r>
      <w:r w:rsidR="007C3134" w:rsidRPr="007C3134">
        <w:rPr>
          <w:rFonts w:ascii="Bookman Old Style" w:hAnsi="Bookman Old Style"/>
          <w:sz w:val="24"/>
          <w:szCs w:val="24"/>
          <w:lang w:val="uk-UA"/>
        </w:rPr>
        <w:t xml:space="preserve">, обєднаннями співвласників багатоквартирних будинків, уповноваженими особами співвласників багатоквартирних будинків  </w:t>
      </w:r>
      <w:r w:rsidR="007C3134" w:rsidRPr="0053744D">
        <w:rPr>
          <w:rFonts w:ascii="Bookman Old Style" w:hAnsi="Bookman Old Style"/>
          <w:sz w:val="24"/>
          <w:szCs w:val="24"/>
          <w:lang w:val="uk-UA"/>
        </w:rPr>
        <w:t xml:space="preserve"> або підприємством, </w:t>
      </w:r>
      <w:r w:rsidR="007C3134" w:rsidRPr="007C3134">
        <w:rPr>
          <w:rFonts w:ascii="Bookman Old Style" w:hAnsi="Bookman Old Style"/>
          <w:sz w:val="24"/>
          <w:szCs w:val="24"/>
          <w:lang w:val="uk-UA"/>
        </w:rPr>
        <w:t xml:space="preserve"> </w:t>
      </w:r>
      <w:r w:rsidR="007C3134" w:rsidRPr="0053744D">
        <w:rPr>
          <w:rFonts w:ascii="Bookman Old Style" w:hAnsi="Bookman Old Style"/>
          <w:sz w:val="24"/>
          <w:szCs w:val="24"/>
          <w:lang w:val="uk-UA"/>
        </w:rPr>
        <w:t>установою, організацією, з якими балансоутримувачем</w:t>
      </w:r>
      <w:r w:rsidR="007C3134" w:rsidRPr="007C3134">
        <w:rPr>
          <w:rFonts w:ascii="Bookman Old Style" w:hAnsi="Bookman Old Style"/>
          <w:sz w:val="24"/>
          <w:szCs w:val="24"/>
          <w:lang w:val="uk-UA"/>
        </w:rPr>
        <w:t xml:space="preserve"> (співвласниками багатоквартирного будинку)</w:t>
      </w:r>
      <w:r w:rsidR="007C3134" w:rsidRPr="0053744D">
        <w:rPr>
          <w:rFonts w:ascii="Bookman Old Style" w:hAnsi="Bookman Old Style"/>
          <w:sz w:val="24"/>
          <w:szCs w:val="24"/>
          <w:lang w:val="uk-UA"/>
        </w:rPr>
        <w:t xml:space="preserve"> укладено відповідний договір на утримання та благоустрій прибудинкової території.</w:t>
      </w:r>
    </w:p>
    <w:p w14:paraId="77928251" w14:textId="77777777" w:rsidR="007C3134" w:rsidRPr="007C3134" w:rsidRDefault="000F6A29" w:rsidP="007C3134">
      <w:pPr>
        <w:ind w:firstLine="720"/>
        <w:jc w:val="both"/>
        <w:rPr>
          <w:rFonts w:ascii="Bookman Old Style" w:hAnsi="Bookman Old Style"/>
          <w:sz w:val="24"/>
          <w:szCs w:val="24"/>
        </w:rPr>
      </w:pPr>
      <w:r>
        <w:rPr>
          <w:rFonts w:ascii="Bookman Old Style" w:hAnsi="Bookman Old Style"/>
          <w:sz w:val="24"/>
          <w:szCs w:val="24"/>
        </w:rPr>
        <w:t>6</w:t>
      </w:r>
      <w:r w:rsidR="007C3134" w:rsidRPr="007C3134">
        <w:rPr>
          <w:rFonts w:ascii="Bookman Old Style" w:hAnsi="Bookman Old Style"/>
          <w:sz w:val="24"/>
          <w:szCs w:val="24"/>
        </w:rPr>
        <w:t>.</w:t>
      </w:r>
      <w:r w:rsidR="007C3134">
        <w:rPr>
          <w:rFonts w:ascii="Bookman Old Style" w:hAnsi="Bookman Old Style"/>
          <w:sz w:val="24"/>
          <w:szCs w:val="24"/>
          <w:lang w:val="uk-UA"/>
        </w:rPr>
        <w:t>20</w:t>
      </w:r>
      <w:r w:rsidR="007C3134" w:rsidRPr="007C3134">
        <w:rPr>
          <w:rFonts w:ascii="Bookman Old Style" w:hAnsi="Bookman Old Style"/>
          <w:sz w:val="24"/>
          <w:szCs w:val="24"/>
        </w:rPr>
        <w:t>.3. Благоустрій присадибної ділянки проводиться її власником або</w:t>
      </w:r>
      <w:r w:rsidR="007C3134" w:rsidRPr="007C3134">
        <w:rPr>
          <w:rFonts w:ascii="Bookman Old Style" w:hAnsi="Bookman Old Style"/>
          <w:sz w:val="24"/>
          <w:szCs w:val="24"/>
          <w:lang w:val="uk-UA"/>
        </w:rPr>
        <w:t xml:space="preserve"> </w:t>
      </w:r>
      <w:r w:rsidR="007C3134" w:rsidRPr="007C3134">
        <w:rPr>
          <w:rFonts w:ascii="Bookman Old Style" w:hAnsi="Bookman Old Style"/>
          <w:sz w:val="24"/>
          <w:szCs w:val="24"/>
        </w:rPr>
        <w:t>користувачем цієї ділянки. Власник або користувач присадибної ділянки може на</w:t>
      </w:r>
      <w:r w:rsidR="007C3134" w:rsidRPr="007C3134">
        <w:rPr>
          <w:rFonts w:ascii="Bookman Old Style" w:hAnsi="Bookman Old Style"/>
          <w:sz w:val="24"/>
          <w:szCs w:val="24"/>
          <w:lang w:val="uk-UA"/>
        </w:rPr>
        <w:t xml:space="preserve"> </w:t>
      </w:r>
      <w:r w:rsidR="007C3134" w:rsidRPr="007C3134">
        <w:rPr>
          <w:rFonts w:ascii="Bookman Old Style" w:hAnsi="Bookman Old Style"/>
          <w:sz w:val="24"/>
          <w:szCs w:val="24"/>
        </w:rPr>
        <w:t>умовах договору, укладеного з органом місцевого самоврядування, забезпечувати</w:t>
      </w:r>
      <w:r w:rsidR="007C3134" w:rsidRPr="007C3134">
        <w:rPr>
          <w:rFonts w:ascii="Bookman Old Style" w:hAnsi="Bookman Old Style"/>
          <w:sz w:val="24"/>
          <w:szCs w:val="24"/>
          <w:lang w:val="uk-UA"/>
        </w:rPr>
        <w:t xml:space="preserve"> </w:t>
      </w:r>
      <w:r w:rsidR="007C3134" w:rsidRPr="007C3134">
        <w:rPr>
          <w:rFonts w:ascii="Bookman Old Style" w:hAnsi="Bookman Old Style"/>
          <w:sz w:val="24"/>
          <w:szCs w:val="24"/>
        </w:rPr>
        <w:t>належне утримання території загального користування, прилеглої до його</w:t>
      </w:r>
      <w:r w:rsidR="007C3134" w:rsidRPr="007C3134">
        <w:rPr>
          <w:rFonts w:ascii="Bookman Old Style" w:hAnsi="Bookman Old Style"/>
          <w:sz w:val="24"/>
          <w:szCs w:val="24"/>
          <w:lang w:val="uk-UA"/>
        </w:rPr>
        <w:t xml:space="preserve"> </w:t>
      </w:r>
      <w:r w:rsidR="007C3134" w:rsidRPr="007C3134">
        <w:rPr>
          <w:rFonts w:ascii="Bookman Old Style" w:hAnsi="Bookman Old Style"/>
          <w:sz w:val="24"/>
          <w:szCs w:val="24"/>
        </w:rPr>
        <w:t>присадибної ділянки.</w:t>
      </w:r>
    </w:p>
    <w:p w14:paraId="4A9E6485" w14:textId="77777777" w:rsidR="007C3134" w:rsidRPr="007C3134" w:rsidRDefault="000F6A29" w:rsidP="007C3134">
      <w:pPr>
        <w:ind w:firstLine="720"/>
        <w:jc w:val="both"/>
        <w:rPr>
          <w:rFonts w:ascii="Bookman Old Style" w:hAnsi="Bookman Old Style"/>
          <w:sz w:val="24"/>
          <w:szCs w:val="24"/>
        </w:rPr>
      </w:pPr>
      <w:r>
        <w:rPr>
          <w:rFonts w:ascii="Bookman Old Style" w:hAnsi="Bookman Old Style"/>
          <w:sz w:val="24"/>
          <w:szCs w:val="24"/>
        </w:rPr>
        <w:t>6</w:t>
      </w:r>
      <w:r w:rsidR="007C3134" w:rsidRPr="007C3134">
        <w:rPr>
          <w:rFonts w:ascii="Bookman Old Style" w:hAnsi="Bookman Old Style"/>
          <w:sz w:val="24"/>
          <w:szCs w:val="24"/>
        </w:rPr>
        <w:t>.</w:t>
      </w:r>
      <w:r w:rsidR="007C3134">
        <w:rPr>
          <w:rFonts w:ascii="Bookman Old Style" w:hAnsi="Bookman Old Style"/>
          <w:sz w:val="24"/>
          <w:szCs w:val="24"/>
          <w:lang w:val="uk-UA"/>
        </w:rPr>
        <w:t>20</w:t>
      </w:r>
      <w:r w:rsidR="007C3134" w:rsidRPr="007C3134">
        <w:rPr>
          <w:rFonts w:ascii="Bookman Old Style" w:hAnsi="Bookman Old Style"/>
          <w:sz w:val="24"/>
          <w:szCs w:val="24"/>
        </w:rPr>
        <w:t>.4. Благоустрій присадибної ділянки, на якій розміщені житлові будинки,</w:t>
      </w:r>
      <w:r w:rsidR="007C3134" w:rsidRPr="007C3134">
        <w:rPr>
          <w:rFonts w:ascii="Bookman Old Style" w:hAnsi="Bookman Old Style"/>
          <w:sz w:val="24"/>
          <w:szCs w:val="24"/>
          <w:lang w:val="uk-UA"/>
        </w:rPr>
        <w:t xml:space="preserve"> </w:t>
      </w:r>
      <w:r w:rsidR="007C3134" w:rsidRPr="007C3134">
        <w:rPr>
          <w:rFonts w:ascii="Bookman Old Style" w:hAnsi="Bookman Old Style"/>
          <w:sz w:val="24"/>
          <w:szCs w:val="24"/>
        </w:rPr>
        <w:t>господ</w:t>
      </w:r>
      <w:r w:rsidR="007C3134">
        <w:rPr>
          <w:rFonts w:ascii="Bookman Old Style" w:hAnsi="Bookman Old Style"/>
          <w:sz w:val="24"/>
          <w:szCs w:val="24"/>
        </w:rPr>
        <w:t>арські будівлі та споруди, що в п</w:t>
      </w:r>
      <w:r w:rsidR="007C3134" w:rsidRPr="007C3134">
        <w:rPr>
          <w:rFonts w:ascii="Bookman Old Style" w:hAnsi="Bookman Old Style"/>
          <w:sz w:val="24"/>
          <w:szCs w:val="24"/>
        </w:rPr>
        <w:t>орядку, визначеному законодавством,</w:t>
      </w:r>
      <w:r w:rsidR="007C3134" w:rsidRPr="007C3134">
        <w:rPr>
          <w:rFonts w:ascii="Bookman Old Style" w:hAnsi="Bookman Old Style"/>
          <w:sz w:val="24"/>
          <w:szCs w:val="24"/>
          <w:lang w:val="uk-UA"/>
        </w:rPr>
        <w:t xml:space="preserve"> </w:t>
      </w:r>
      <w:r w:rsidR="007C3134" w:rsidRPr="007C3134">
        <w:rPr>
          <w:rFonts w:ascii="Bookman Old Style" w:hAnsi="Bookman Old Style"/>
          <w:sz w:val="24"/>
          <w:szCs w:val="24"/>
        </w:rPr>
        <w:t>взяті на облік або передані в комунальну власність як безхазяйні, проводиться</w:t>
      </w:r>
      <w:r w:rsidR="007C3134" w:rsidRPr="007C3134">
        <w:rPr>
          <w:rFonts w:ascii="Bookman Old Style" w:hAnsi="Bookman Old Style"/>
          <w:sz w:val="24"/>
          <w:szCs w:val="24"/>
          <w:lang w:val="uk-UA"/>
        </w:rPr>
        <w:t xml:space="preserve"> </w:t>
      </w:r>
      <w:r w:rsidR="007C3134" w:rsidRPr="007C3134">
        <w:rPr>
          <w:rFonts w:ascii="Bookman Old Style" w:hAnsi="Bookman Old Style"/>
          <w:sz w:val="24"/>
          <w:szCs w:val="24"/>
        </w:rPr>
        <w:t>органом місцевого самоврядування.</w:t>
      </w:r>
    </w:p>
    <w:p w14:paraId="39832F56" w14:textId="77777777" w:rsidR="007C3134" w:rsidRPr="007C3134" w:rsidRDefault="000F6A29" w:rsidP="007C3134">
      <w:pPr>
        <w:ind w:firstLine="720"/>
        <w:jc w:val="both"/>
        <w:rPr>
          <w:rFonts w:ascii="Bookman Old Style" w:hAnsi="Bookman Old Style"/>
          <w:sz w:val="24"/>
          <w:szCs w:val="24"/>
        </w:rPr>
      </w:pPr>
      <w:r>
        <w:rPr>
          <w:rFonts w:ascii="Bookman Old Style" w:hAnsi="Bookman Old Style"/>
          <w:sz w:val="24"/>
          <w:szCs w:val="24"/>
        </w:rPr>
        <w:t>6</w:t>
      </w:r>
      <w:r w:rsidR="007C3134" w:rsidRPr="007C3134">
        <w:rPr>
          <w:rFonts w:ascii="Bookman Old Style" w:hAnsi="Bookman Old Style"/>
          <w:sz w:val="24"/>
          <w:szCs w:val="24"/>
        </w:rPr>
        <w:t>.</w:t>
      </w:r>
      <w:r w:rsidR="007C3134">
        <w:rPr>
          <w:rFonts w:ascii="Bookman Old Style" w:hAnsi="Bookman Old Style"/>
          <w:sz w:val="24"/>
          <w:szCs w:val="24"/>
          <w:lang w:val="uk-UA"/>
        </w:rPr>
        <w:t>20</w:t>
      </w:r>
      <w:r w:rsidR="007C3134" w:rsidRPr="007C3134">
        <w:rPr>
          <w:rFonts w:ascii="Bookman Old Style" w:hAnsi="Bookman Old Style"/>
          <w:sz w:val="24"/>
          <w:szCs w:val="24"/>
        </w:rPr>
        <w:t>.5.</w:t>
      </w:r>
      <w:r w:rsidR="007C3134">
        <w:rPr>
          <w:rFonts w:ascii="Bookman Old Style" w:hAnsi="Bookman Old Style"/>
          <w:sz w:val="24"/>
          <w:szCs w:val="24"/>
          <w:lang w:val="uk-UA"/>
        </w:rPr>
        <w:t xml:space="preserve"> </w:t>
      </w:r>
      <w:r w:rsidR="007C3134" w:rsidRPr="007C3134">
        <w:rPr>
          <w:rFonts w:ascii="Bookman Old Style" w:hAnsi="Bookman Old Style"/>
          <w:sz w:val="24"/>
          <w:szCs w:val="24"/>
        </w:rPr>
        <w:t>Підприємствам, установам, організаціям всіх форм власності, приватним підприємцям, громадянам суворо забороняється створювати звалища та скидати сміття, фекалії у балки, придорожню смугу та біля водойм, особливо на території, прилегл</w:t>
      </w:r>
      <w:r w:rsidR="007C3134" w:rsidRPr="007C3134">
        <w:rPr>
          <w:rFonts w:ascii="Bookman Old Style" w:hAnsi="Bookman Old Style"/>
          <w:sz w:val="24"/>
          <w:szCs w:val="24"/>
          <w:lang w:val="uk-UA"/>
        </w:rPr>
        <w:t>ої</w:t>
      </w:r>
      <w:r w:rsidR="007C3134" w:rsidRPr="007C3134">
        <w:rPr>
          <w:rFonts w:ascii="Bookman Old Style" w:hAnsi="Bookman Old Style"/>
          <w:sz w:val="24"/>
          <w:szCs w:val="24"/>
        </w:rPr>
        <w:t xml:space="preserve"> до приватної забудови.</w:t>
      </w:r>
    </w:p>
    <w:p w14:paraId="78BBDB18" w14:textId="77777777" w:rsidR="007C3134" w:rsidRPr="007C3134" w:rsidRDefault="000F6A29" w:rsidP="007C3134">
      <w:pPr>
        <w:ind w:firstLine="720"/>
        <w:jc w:val="both"/>
        <w:rPr>
          <w:rFonts w:ascii="Bookman Old Style" w:hAnsi="Bookman Old Style"/>
          <w:sz w:val="24"/>
          <w:szCs w:val="24"/>
        </w:rPr>
      </w:pPr>
      <w:r>
        <w:rPr>
          <w:rFonts w:ascii="Bookman Old Style" w:hAnsi="Bookman Old Style"/>
          <w:sz w:val="24"/>
          <w:szCs w:val="24"/>
        </w:rPr>
        <w:t>6</w:t>
      </w:r>
      <w:r w:rsidR="007C3134" w:rsidRPr="007C3134">
        <w:rPr>
          <w:rFonts w:ascii="Bookman Old Style" w:hAnsi="Bookman Old Style"/>
          <w:sz w:val="24"/>
          <w:szCs w:val="24"/>
        </w:rPr>
        <w:t>.</w:t>
      </w:r>
      <w:r w:rsidR="007C3134">
        <w:rPr>
          <w:rFonts w:ascii="Bookman Old Style" w:hAnsi="Bookman Old Style"/>
          <w:sz w:val="24"/>
          <w:szCs w:val="24"/>
          <w:lang w:val="uk-UA"/>
        </w:rPr>
        <w:t>20</w:t>
      </w:r>
      <w:r w:rsidR="007C3134" w:rsidRPr="007C3134">
        <w:rPr>
          <w:rFonts w:ascii="Bookman Old Style" w:hAnsi="Bookman Old Style"/>
          <w:sz w:val="24"/>
          <w:szCs w:val="24"/>
        </w:rPr>
        <w:t>.6. Не допускається залишати автотранспортні засоби:</w:t>
      </w:r>
    </w:p>
    <w:p w14:paraId="59D1144A" w14:textId="77777777" w:rsidR="007C3134" w:rsidRPr="007C3134" w:rsidRDefault="007C3134" w:rsidP="007C3134">
      <w:pPr>
        <w:ind w:firstLine="720"/>
        <w:jc w:val="both"/>
        <w:rPr>
          <w:rFonts w:ascii="Bookman Old Style" w:hAnsi="Bookman Old Style"/>
          <w:sz w:val="24"/>
          <w:szCs w:val="24"/>
        </w:rPr>
      </w:pPr>
      <w:r w:rsidRPr="007C3134">
        <w:rPr>
          <w:rFonts w:ascii="Bookman Old Style" w:hAnsi="Bookman Old Style"/>
          <w:sz w:val="24"/>
          <w:szCs w:val="24"/>
        </w:rPr>
        <w:t xml:space="preserve">1) на територіях, що за функціональним призначенням не належать для стоянки даних засобів, </w:t>
      </w:r>
    </w:p>
    <w:p w14:paraId="45043C5D" w14:textId="77777777" w:rsidR="007C3134" w:rsidRPr="007C3134" w:rsidRDefault="007C3134" w:rsidP="007C3134">
      <w:pPr>
        <w:ind w:firstLine="720"/>
        <w:jc w:val="both"/>
        <w:rPr>
          <w:rFonts w:ascii="Bookman Old Style" w:hAnsi="Bookman Old Style"/>
          <w:sz w:val="24"/>
          <w:szCs w:val="24"/>
        </w:rPr>
      </w:pPr>
      <w:r w:rsidRPr="007C3134">
        <w:rPr>
          <w:rFonts w:ascii="Bookman Old Style" w:hAnsi="Bookman Old Style"/>
          <w:sz w:val="24"/>
          <w:szCs w:val="24"/>
        </w:rPr>
        <w:t>2) механізми на внутрішньо квартальних проїздах або переобладнувати їх, що можуть заважати руху спеціальних машин «швидкої допомоги», «пожежних машин», прибиральної та аварійної техніки, а також самовільно влаштовувати постійні стоянки службового, приватного, вантажного і громадського транспорту на прибудинкових територіях, прилеглих територіях до житлової та громадської забудови, гаражів, автостоянок тощо.</w:t>
      </w:r>
    </w:p>
    <w:p w14:paraId="4E8CA1B0" w14:textId="77777777" w:rsidR="007C3134" w:rsidRPr="007C3134" w:rsidRDefault="000F6A29" w:rsidP="007C3134">
      <w:pPr>
        <w:ind w:firstLine="720"/>
        <w:jc w:val="both"/>
        <w:rPr>
          <w:rFonts w:ascii="Bookman Old Style" w:hAnsi="Bookman Old Style"/>
          <w:sz w:val="24"/>
          <w:szCs w:val="24"/>
        </w:rPr>
      </w:pPr>
      <w:r>
        <w:rPr>
          <w:rFonts w:ascii="Bookman Old Style" w:hAnsi="Bookman Old Style"/>
          <w:sz w:val="24"/>
          <w:szCs w:val="24"/>
        </w:rPr>
        <w:t>6</w:t>
      </w:r>
      <w:r w:rsidR="007C3134" w:rsidRPr="007C3134">
        <w:rPr>
          <w:rFonts w:ascii="Bookman Old Style" w:hAnsi="Bookman Old Style"/>
          <w:sz w:val="24"/>
          <w:szCs w:val="24"/>
        </w:rPr>
        <w:t>.</w:t>
      </w:r>
      <w:r w:rsidR="007C3134">
        <w:rPr>
          <w:rFonts w:ascii="Bookman Old Style" w:hAnsi="Bookman Old Style"/>
          <w:sz w:val="24"/>
          <w:szCs w:val="24"/>
          <w:lang w:val="uk-UA"/>
        </w:rPr>
        <w:t>20</w:t>
      </w:r>
      <w:r w:rsidR="007C3134" w:rsidRPr="007C3134">
        <w:rPr>
          <w:rFonts w:ascii="Bookman Old Style" w:hAnsi="Bookman Old Style"/>
          <w:sz w:val="24"/>
          <w:szCs w:val="24"/>
        </w:rPr>
        <w:t>.7. Забороняється розміщення та/або залишення будівельних матеріалів (піску, щебеню, мішків із матеріалами та ін.), будівельного сміття та відходів на прибудинкових територіях, територіях житлової та громадської забудови</w:t>
      </w:r>
      <w:r w:rsidR="003E5546">
        <w:rPr>
          <w:rFonts w:ascii="Bookman Old Style" w:hAnsi="Bookman Old Style"/>
          <w:sz w:val="24"/>
          <w:szCs w:val="24"/>
          <w:lang w:val="uk-UA"/>
        </w:rPr>
        <w:t>, прилеглих територіях до об’єктів нерухомого майна</w:t>
      </w:r>
      <w:r w:rsidR="007C3134" w:rsidRPr="007C3134">
        <w:rPr>
          <w:rFonts w:ascii="Bookman Old Style" w:hAnsi="Bookman Old Style"/>
          <w:sz w:val="24"/>
          <w:szCs w:val="24"/>
        </w:rPr>
        <w:t>.</w:t>
      </w:r>
    </w:p>
    <w:p w14:paraId="0423B7FB" w14:textId="77777777" w:rsidR="007C3134" w:rsidRPr="007C3134" w:rsidRDefault="000F6A29" w:rsidP="007C3134">
      <w:pPr>
        <w:ind w:firstLine="720"/>
        <w:jc w:val="both"/>
        <w:rPr>
          <w:rFonts w:ascii="Bookman Old Style" w:hAnsi="Bookman Old Style"/>
          <w:sz w:val="24"/>
          <w:szCs w:val="24"/>
        </w:rPr>
      </w:pPr>
      <w:r>
        <w:rPr>
          <w:rFonts w:ascii="Bookman Old Style" w:hAnsi="Bookman Old Style"/>
          <w:sz w:val="24"/>
          <w:szCs w:val="24"/>
        </w:rPr>
        <w:t>6</w:t>
      </w:r>
      <w:r w:rsidR="007C3134" w:rsidRPr="007C3134">
        <w:rPr>
          <w:rFonts w:ascii="Bookman Old Style" w:hAnsi="Bookman Old Style"/>
          <w:sz w:val="24"/>
          <w:szCs w:val="24"/>
        </w:rPr>
        <w:t>.</w:t>
      </w:r>
      <w:r w:rsidR="007C3134">
        <w:rPr>
          <w:rFonts w:ascii="Bookman Old Style" w:hAnsi="Bookman Old Style"/>
          <w:sz w:val="24"/>
          <w:szCs w:val="24"/>
          <w:lang w:val="uk-UA"/>
        </w:rPr>
        <w:t>20</w:t>
      </w:r>
      <w:r w:rsidR="007C3134" w:rsidRPr="007C3134">
        <w:rPr>
          <w:rFonts w:ascii="Bookman Old Style" w:hAnsi="Bookman Old Style"/>
          <w:sz w:val="24"/>
          <w:szCs w:val="24"/>
        </w:rPr>
        <w:t>.8. Забороняється складати опале листя на прибудинкових територіях,</w:t>
      </w:r>
      <w:r w:rsidR="0037079B">
        <w:rPr>
          <w:rFonts w:ascii="Bookman Old Style" w:hAnsi="Bookman Old Style"/>
          <w:sz w:val="24"/>
          <w:szCs w:val="24"/>
          <w:lang w:val="uk-UA"/>
        </w:rPr>
        <w:t xml:space="preserve"> територіях, прилеглих до об’єктів нерухомого майна,</w:t>
      </w:r>
      <w:r w:rsidR="007C3134" w:rsidRPr="007C3134">
        <w:rPr>
          <w:rFonts w:ascii="Bookman Old Style" w:hAnsi="Bookman Old Style"/>
          <w:sz w:val="24"/>
          <w:szCs w:val="24"/>
        </w:rPr>
        <w:t xml:space="preserve"> а також поряд з майданчиками для тимчасового накопичення відходів.</w:t>
      </w:r>
    </w:p>
    <w:p w14:paraId="6955BFE5" w14:textId="77777777" w:rsidR="007C3134" w:rsidRPr="007C3134" w:rsidRDefault="000F6A29" w:rsidP="007C3134">
      <w:pPr>
        <w:ind w:firstLine="720"/>
        <w:jc w:val="both"/>
        <w:rPr>
          <w:rFonts w:ascii="Bookman Old Style" w:hAnsi="Bookman Old Style"/>
          <w:sz w:val="24"/>
          <w:szCs w:val="24"/>
        </w:rPr>
      </w:pPr>
      <w:r>
        <w:rPr>
          <w:rFonts w:ascii="Bookman Old Style" w:hAnsi="Bookman Old Style"/>
          <w:sz w:val="24"/>
          <w:szCs w:val="24"/>
        </w:rPr>
        <w:t>6</w:t>
      </w:r>
      <w:r w:rsidR="007C3134">
        <w:rPr>
          <w:rFonts w:ascii="Bookman Old Style" w:hAnsi="Bookman Old Style"/>
          <w:sz w:val="24"/>
          <w:szCs w:val="24"/>
        </w:rPr>
        <w:t>.</w:t>
      </w:r>
      <w:r w:rsidR="007C3134">
        <w:rPr>
          <w:rFonts w:ascii="Bookman Old Style" w:hAnsi="Bookman Old Style"/>
          <w:sz w:val="24"/>
          <w:szCs w:val="24"/>
          <w:lang w:val="uk-UA"/>
        </w:rPr>
        <w:t>20</w:t>
      </w:r>
      <w:r w:rsidR="007C3134" w:rsidRPr="007C3134">
        <w:rPr>
          <w:rFonts w:ascii="Bookman Old Style" w:hAnsi="Bookman Old Style"/>
          <w:sz w:val="24"/>
          <w:szCs w:val="24"/>
        </w:rPr>
        <w:t>.9. Забороняється палити та розпивати алкогольні напої в громадських місцях:</w:t>
      </w:r>
    </w:p>
    <w:p w14:paraId="19AF9860" w14:textId="77777777" w:rsidR="007C3134" w:rsidRPr="007C3134" w:rsidRDefault="007C3134" w:rsidP="007C3134">
      <w:pPr>
        <w:ind w:firstLine="720"/>
        <w:jc w:val="both"/>
        <w:rPr>
          <w:rFonts w:ascii="Bookman Old Style" w:hAnsi="Bookman Old Style"/>
          <w:sz w:val="24"/>
          <w:szCs w:val="24"/>
        </w:rPr>
      </w:pPr>
      <w:r w:rsidRPr="007C3134">
        <w:rPr>
          <w:rFonts w:ascii="Bookman Old Style" w:hAnsi="Bookman Old Style"/>
          <w:sz w:val="24"/>
          <w:szCs w:val="24"/>
        </w:rPr>
        <w:t xml:space="preserve">1) сходових клітинах та біля під’їзду в багатоквартирних житлових будинках, </w:t>
      </w:r>
    </w:p>
    <w:p w14:paraId="007548BC" w14:textId="77777777" w:rsidR="007C3134" w:rsidRPr="007C3134" w:rsidRDefault="007C3134" w:rsidP="007C3134">
      <w:pPr>
        <w:ind w:firstLine="720"/>
        <w:jc w:val="both"/>
        <w:rPr>
          <w:rFonts w:ascii="Bookman Old Style" w:hAnsi="Bookman Old Style"/>
          <w:sz w:val="24"/>
          <w:szCs w:val="24"/>
        </w:rPr>
      </w:pPr>
      <w:r w:rsidRPr="007C3134">
        <w:rPr>
          <w:rFonts w:ascii="Bookman Old Style" w:hAnsi="Bookman Old Style"/>
          <w:sz w:val="24"/>
          <w:szCs w:val="24"/>
        </w:rPr>
        <w:t>2) на території дитячих майданчиків та біля них,</w:t>
      </w:r>
    </w:p>
    <w:p w14:paraId="2E740E11" w14:textId="77777777" w:rsidR="007C3134" w:rsidRPr="007C3134" w:rsidRDefault="007C3134" w:rsidP="007C3134">
      <w:pPr>
        <w:ind w:firstLine="720"/>
        <w:jc w:val="both"/>
        <w:rPr>
          <w:rFonts w:ascii="Bookman Old Style" w:hAnsi="Bookman Old Style"/>
          <w:sz w:val="24"/>
          <w:szCs w:val="24"/>
        </w:rPr>
      </w:pPr>
      <w:r w:rsidRPr="007C3134">
        <w:rPr>
          <w:rFonts w:ascii="Bookman Old Style" w:hAnsi="Bookman Old Style"/>
          <w:sz w:val="24"/>
          <w:szCs w:val="24"/>
        </w:rPr>
        <w:t>3) на території господарського майданчику біля сушіння білизни,</w:t>
      </w:r>
    </w:p>
    <w:p w14:paraId="354C7DBE" w14:textId="77777777" w:rsidR="007C3134" w:rsidRPr="007C3134" w:rsidRDefault="007C3134" w:rsidP="007C3134">
      <w:pPr>
        <w:ind w:firstLine="720"/>
        <w:jc w:val="both"/>
        <w:rPr>
          <w:rFonts w:ascii="Bookman Old Style" w:hAnsi="Bookman Old Style"/>
          <w:sz w:val="24"/>
          <w:szCs w:val="24"/>
        </w:rPr>
      </w:pPr>
      <w:r w:rsidRPr="007C3134">
        <w:rPr>
          <w:rFonts w:ascii="Bookman Old Style" w:hAnsi="Bookman Old Style"/>
          <w:sz w:val="24"/>
          <w:szCs w:val="24"/>
        </w:rPr>
        <w:t>4) на території пунктів очікування громадського транспорту, зупинках громадського транспорту,</w:t>
      </w:r>
    </w:p>
    <w:p w14:paraId="52809FA7" w14:textId="77777777" w:rsidR="007C3134" w:rsidRPr="007C3134" w:rsidRDefault="007C3134" w:rsidP="007C3134">
      <w:pPr>
        <w:ind w:firstLine="720"/>
        <w:jc w:val="both"/>
        <w:rPr>
          <w:rFonts w:ascii="Bookman Old Style" w:hAnsi="Bookman Old Style"/>
          <w:sz w:val="24"/>
          <w:szCs w:val="24"/>
        </w:rPr>
      </w:pPr>
      <w:r w:rsidRPr="007C3134">
        <w:rPr>
          <w:rFonts w:ascii="Bookman Old Style" w:hAnsi="Bookman Old Style"/>
          <w:sz w:val="24"/>
          <w:szCs w:val="24"/>
        </w:rPr>
        <w:t>5) та не відведених для цього місцях.</w:t>
      </w:r>
    </w:p>
    <w:p w14:paraId="2B799FA6" w14:textId="77777777" w:rsidR="007C3134" w:rsidRPr="007C3134" w:rsidRDefault="000F6A29" w:rsidP="007C3134">
      <w:pPr>
        <w:ind w:firstLine="720"/>
        <w:jc w:val="both"/>
        <w:rPr>
          <w:rFonts w:ascii="Bookman Old Style" w:hAnsi="Bookman Old Style"/>
          <w:sz w:val="24"/>
          <w:szCs w:val="24"/>
          <w:lang w:val="uk-UA"/>
        </w:rPr>
      </w:pPr>
      <w:r>
        <w:rPr>
          <w:rFonts w:ascii="Bookman Old Style" w:hAnsi="Bookman Old Style"/>
          <w:sz w:val="24"/>
          <w:szCs w:val="24"/>
        </w:rPr>
        <w:t>6</w:t>
      </w:r>
      <w:r w:rsidR="007C3134" w:rsidRPr="007C3134">
        <w:rPr>
          <w:rFonts w:ascii="Bookman Old Style" w:hAnsi="Bookman Old Style"/>
          <w:sz w:val="24"/>
          <w:szCs w:val="24"/>
        </w:rPr>
        <w:t>.</w:t>
      </w:r>
      <w:r w:rsidR="007C3134">
        <w:rPr>
          <w:rFonts w:ascii="Bookman Old Style" w:hAnsi="Bookman Old Style"/>
          <w:sz w:val="24"/>
          <w:szCs w:val="24"/>
          <w:lang w:val="uk-UA"/>
        </w:rPr>
        <w:t>20</w:t>
      </w:r>
      <w:r w:rsidR="007C3134" w:rsidRPr="007C3134">
        <w:rPr>
          <w:rFonts w:ascii="Bookman Old Style" w:hAnsi="Bookman Old Style"/>
          <w:sz w:val="24"/>
          <w:szCs w:val="24"/>
        </w:rPr>
        <w:t xml:space="preserve">.10. Забороняється </w:t>
      </w:r>
      <w:r w:rsidR="007C3134" w:rsidRPr="007C3134">
        <w:rPr>
          <w:rFonts w:ascii="Bookman Old Style" w:hAnsi="Bookman Old Style"/>
          <w:sz w:val="24"/>
          <w:szCs w:val="24"/>
          <w:lang w:val="uk-UA"/>
        </w:rPr>
        <w:t xml:space="preserve">балансоутримувачам, власникам та користувачам територій, що прилягають до площ, перехресть вулиць та проїздів місцевого значення зводити в радіусі </w:t>
      </w:r>
      <w:smartTag w:uri="urn:schemas-microsoft-com:office:smarttags" w:element="metricconverter">
        <w:smartTagPr>
          <w:attr w:name="ProductID" w:val="20 м"/>
        </w:smartTagPr>
        <w:r w:rsidR="007C3134" w:rsidRPr="007C3134">
          <w:rPr>
            <w:rFonts w:ascii="Bookman Old Style" w:hAnsi="Bookman Old Style"/>
            <w:sz w:val="24"/>
            <w:szCs w:val="24"/>
            <w:lang w:val="uk-UA"/>
          </w:rPr>
          <w:t>20 м</w:t>
        </w:r>
      </w:smartTag>
      <w:r w:rsidR="007C3134" w:rsidRPr="007C3134">
        <w:rPr>
          <w:rFonts w:ascii="Bookman Old Style" w:hAnsi="Bookman Old Style"/>
          <w:sz w:val="24"/>
          <w:szCs w:val="24"/>
          <w:lang w:val="uk-UA"/>
        </w:rPr>
        <w:t xml:space="preserve"> від виїзду або в</w:t>
      </w:r>
      <w:r w:rsidR="007C3134" w:rsidRPr="007C3134">
        <w:rPr>
          <w:rFonts w:ascii="Bookman Old Style" w:hAnsi="Bookman Old Style"/>
          <w:sz w:val="24"/>
          <w:szCs w:val="24"/>
        </w:rPr>
        <w:t>`</w:t>
      </w:r>
      <w:r w:rsidR="007C3134" w:rsidRPr="007C3134">
        <w:rPr>
          <w:rFonts w:ascii="Bookman Old Style" w:hAnsi="Bookman Old Style"/>
          <w:sz w:val="24"/>
          <w:szCs w:val="24"/>
          <w:lang w:val="uk-UA"/>
        </w:rPr>
        <w:t>їзду глухий паркан, що порушує додаток ДБН «Вулиці та дороги населених пунктів».</w:t>
      </w:r>
    </w:p>
    <w:p w14:paraId="73EE7A85" w14:textId="77777777" w:rsidR="00B11CDD" w:rsidRPr="00B11CDD" w:rsidRDefault="000F6A29" w:rsidP="00B11CDD">
      <w:pPr>
        <w:ind w:firstLine="720"/>
        <w:jc w:val="both"/>
        <w:rPr>
          <w:rFonts w:ascii="Bookman Old Style" w:hAnsi="Bookman Old Style"/>
          <w:sz w:val="24"/>
          <w:szCs w:val="24"/>
        </w:rPr>
      </w:pPr>
      <w:r>
        <w:rPr>
          <w:rFonts w:ascii="Bookman Old Style" w:hAnsi="Bookman Old Style"/>
          <w:sz w:val="24"/>
          <w:szCs w:val="24"/>
        </w:rPr>
        <w:t>6</w:t>
      </w:r>
      <w:r w:rsidR="00B11CDD" w:rsidRPr="00B11CDD">
        <w:rPr>
          <w:rFonts w:ascii="Bookman Old Style" w:hAnsi="Bookman Old Style"/>
          <w:sz w:val="24"/>
          <w:szCs w:val="24"/>
        </w:rPr>
        <w:t>.</w:t>
      </w:r>
      <w:r w:rsidR="00B11CDD">
        <w:rPr>
          <w:rFonts w:ascii="Bookman Old Style" w:hAnsi="Bookman Old Style"/>
          <w:sz w:val="24"/>
          <w:szCs w:val="24"/>
          <w:lang w:val="uk-UA"/>
        </w:rPr>
        <w:t>21</w:t>
      </w:r>
      <w:r w:rsidR="00B11CDD" w:rsidRPr="00B11CDD">
        <w:rPr>
          <w:rFonts w:ascii="Bookman Old Style" w:hAnsi="Bookman Old Style"/>
          <w:sz w:val="24"/>
          <w:szCs w:val="24"/>
        </w:rPr>
        <w:t>.</w:t>
      </w:r>
      <w:r w:rsidR="00B11CDD" w:rsidRPr="00B11CDD">
        <w:rPr>
          <w:rFonts w:ascii="Bookman Old Style" w:hAnsi="Bookman Old Style"/>
          <w:sz w:val="24"/>
          <w:szCs w:val="24"/>
          <w:lang w:val="uk-UA"/>
        </w:rPr>
        <w:tab/>
      </w:r>
      <w:r w:rsidR="00B11CDD" w:rsidRPr="00B11CDD">
        <w:rPr>
          <w:rFonts w:ascii="Bookman Old Style" w:hAnsi="Bookman Old Style"/>
          <w:sz w:val="24"/>
          <w:szCs w:val="24"/>
        </w:rPr>
        <w:t>Порядок здійснення благоустрою та утримання територій підприємств,</w:t>
      </w:r>
      <w:r w:rsidR="00B11CDD" w:rsidRPr="00B11CDD">
        <w:rPr>
          <w:rFonts w:ascii="Bookman Old Style" w:hAnsi="Bookman Old Style"/>
          <w:sz w:val="24"/>
          <w:szCs w:val="24"/>
          <w:lang w:val="uk-UA"/>
        </w:rPr>
        <w:t xml:space="preserve"> </w:t>
      </w:r>
      <w:r w:rsidR="00B11CDD" w:rsidRPr="00B11CDD">
        <w:rPr>
          <w:rFonts w:ascii="Bookman Old Style" w:hAnsi="Bookman Old Style"/>
          <w:sz w:val="24"/>
          <w:szCs w:val="24"/>
        </w:rPr>
        <w:t>установ, організацій та закріплених за ними територій на умовах договору.</w:t>
      </w:r>
    </w:p>
    <w:p w14:paraId="1EDF2AA4" w14:textId="77777777" w:rsidR="00B11CDD" w:rsidRPr="00B11CDD" w:rsidRDefault="000F6A29" w:rsidP="00B11CDD">
      <w:pPr>
        <w:ind w:firstLine="720"/>
        <w:jc w:val="both"/>
        <w:rPr>
          <w:rFonts w:ascii="Bookman Old Style" w:hAnsi="Bookman Old Style"/>
          <w:sz w:val="24"/>
          <w:szCs w:val="24"/>
        </w:rPr>
      </w:pPr>
      <w:r>
        <w:rPr>
          <w:rFonts w:ascii="Bookman Old Style" w:hAnsi="Bookman Old Style"/>
          <w:sz w:val="24"/>
          <w:szCs w:val="24"/>
        </w:rPr>
        <w:t>6</w:t>
      </w:r>
      <w:r w:rsidR="00B11CDD">
        <w:rPr>
          <w:rFonts w:ascii="Bookman Old Style" w:hAnsi="Bookman Old Style"/>
          <w:sz w:val="24"/>
          <w:szCs w:val="24"/>
        </w:rPr>
        <w:t>.</w:t>
      </w:r>
      <w:r w:rsidR="00B11CDD">
        <w:rPr>
          <w:rFonts w:ascii="Bookman Old Style" w:hAnsi="Bookman Old Style"/>
          <w:sz w:val="24"/>
          <w:szCs w:val="24"/>
          <w:lang w:val="uk-UA"/>
        </w:rPr>
        <w:t>21</w:t>
      </w:r>
      <w:r w:rsidR="00B11CDD" w:rsidRPr="00B11CDD">
        <w:rPr>
          <w:rFonts w:ascii="Bookman Old Style" w:hAnsi="Bookman Old Style"/>
          <w:sz w:val="24"/>
          <w:szCs w:val="24"/>
        </w:rPr>
        <w:t>.1.</w:t>
      </w:r>
      <w:r w:rsidR="00B11CDD">
        <w:rPr>
          <w:rFonts w:ascii="Bookman Old Style" w:hAnsi="Bookman Old Style"/>
          <w:sz w:val="24"/>
          <w:szCs w:val="24"/>
          <w:lang w:val="uk-UA"/>
        </w:rPr>
        <w:t xml:space="preserve"> </w:t>
      </w:r>
      <w:r w:rsidR="00B11CDD" w:rsidRPr="00B11CDD">
        <w:rPr>
          <w:rFonts w:ascii="Bookman Old Style" w:hAnsi="Bookman Old Style"/>
          <w:sz w:val="24"/>
          <w:szCs w:val="24"/>
        </w:rPr>
        <w:t>Підприємства, установи, організації забезпечують благоустрій та</w:t>
      </w:r>
      <w:r w:rsidR="00B11CDD" w:rsidRPr="00B11CDD">
        <w:rPr>
          <w:rFonts w:ascii="Bookman Old Style" w:hAnsi="Bookman Old Style"/>
          <w:sz w:val="24"/>
          <w:szCs w:val="24"/>
          <w:lang w:val="uk-UA"/>
        </w:rPr>
        <w:t xml:space="preserve"> </w:t>
      </w:r>
      <w:r w:rsidR="00B11CDD" w:rsidRPr="00B11CDD">
        <w:rPr>
          <w:rFonts w:ascii="Bookman Old Style" w:hAnsi="Bookman Old Style"/>
          <w:sz w:val="24"/>
          <w:szCs w:val="24"/>
        </w:rPr>
        <w:t>утримання в належному стані земельних ділянок, наданих їм на праві власності</w:t>
      </w:r>
      <w:r w:rsidR="00B11CDD" w:rsidRPr="00B11CDD">
        <w:rPr>
          <w:rFonts w:ascii="Bookman Old Style" w:hAnsi="Bookman Old Style"/>
          <w:sz w:val="24"/>
          <w:szCs w:val="24"/>
          <w:lang w:val="uk-UA"/>
        </w:rPr>
        <w:t xml:space="preserve"> </w:t>
      </w:r>
      <w:r w:rsidR="00B11CDD" w:rsidRPr="00B11CDD">
        <w:rPr>
          <w:rFonts w:ascii="Bookman Old Style" w:hAnsi="Bookman Old Style"/>
          <w:sz w:val="24"/>
          <w:szCs w:val="24"/>
        </w:rPr>
        <w:t>чи користування, відповідно до закону, цих Правил та інших нормативних актів.</w:t>
      </w:r>
    </w:p>
    <w:p w14:paraId="7273A5D3" w14:textId="77777777" w:rsidR="00B11CDD" w:rsidRPr="00B11CDD" w:rsidRDefault="000F6A29" w:rsidP="00B11CDD">
      <w:pPr>
        <w:ind w:firstLine="720"/>
        <w:jc w:val="both"/>
        <w:rPr>
          <w:rFonts w:ascii="Bookman Old Style" w:hAnsi="Bookman Old Style"/>
          <w:sz w:val="24"/>
          <w:szCs w:val="24"/>
        </w:rPr>
      </w:pPr>
      <w:r>
        <w:rPr>
          <w:rFonts w:ascii="Bookman Old Style" w:hAnsi="Bookman Old Style"/>
          <w:sz w:val="24"/>
          <w:szCs w:val="24"/>
        </w:rPr>
        <w:t>6</w:t>
      </w:r>
      <w:r w:rsidR="00B11CDD">
        <w:rPr>
          <w:rFonts w:ascii="Bookman Old Style" w:hAnsi="Bookman Old Style"/>
          <w:sz w:val="24"/>
          <w:szCs w:val="24"/>
        </w:rPr>
        <w:t>.</w:t>
      </w:r>
      <w:r w:rsidR="00B11CDD">
        <w:rPr>
          <w:rFonts w:ascii="Bookman Old Style" w:hAnsi="Bookman Old Style"/>
          <w:sz w:val="24"/>
          <w:szCs w:val="24"/>
          <w:lang w:val="uk-UA"/>
        </w:rPr>
        <w:t>21</w:t>
      </w:r>
      <w:r w:rsidR="00B11CDD" w:rsidRPr="00B11CDD">
        <w:rPr>
          <w:rFonts w:ascii="Bookman Old Style" w:hAnsi="Bookman Old Style"/>
          <w:sz w:val="24"/>
          <w:szCs w:val="24"/>
        </w:rPr>
        <w:t>.2.</w:t>
      </w:r>
      <w:r w:rsidR="00B11CDD">
        <w:rPr>
          <w:rFonts w:ascii="Bookman Old Style" w:hAnsi="Bookman Old Style"/>
          <w:sz w:val="24"/>
          <w:szCs w:val="24"/>
          <w:lang w:val="uk-UA"/>
        </w:rPr>
        <w:t xml:space="preserve"> </w:t>
      </w:r>
      <w:r w:rsidR="00B11CDD" w:rsidRPr="00B11CDD">
        <w:rPr>
          <w:rFonts w:ascii="Bookman Old Style" w:hAnsi="Bookman Old Style"/>
          <w:sz w:val="24"/>
          <w:szCs w:val="24"/>
        </w:rPr>
        <w:t>Органи державної влади та органи місцевого самоврядування можуть</w:t>
      </w:r>
      <w:r w:rsidR="00B11CDD" w:rsidRPr="00B11CDD">
        <w:rPr>
          <w:rFonts w:ascii="Bookman Old Style" w:hAnsi="Bookman Old Style"/>
          <w:sz w:val="24"/>
          <w:szCs w:val="24"/>
          <w:lang w:val="uk-UA"/>
        </w:rPr>
        <w:t xml:space="preserve"> </w:t>
      </w:r>
      <w:r w:rsidR="00B11CDD" w:rsidRPr="00B11CDD">
        <w:rPr>
          <w:rFonts w:ascii="Bookman Old Style" w:hAnsi="Bookman Old Style"/>
          <w:sz w:val="24"/>
          <w:szCs w:val="24"/>
        </w:rPr>
        <w:t>передавати об'єкти благоустрою на баланс підприємствам,</w:t>
      </w:r>
      <w:r w:rsidR="00B11CDD" w:rsidRPr="00B11CDD">
        <w:rPr>
          <w:rFonts w:ascii="Bookman Old Style" w:hAnsi="Bookman Old Style"/>
          <w:sz w:val="24"/>
          <w:szCs w:val="24"/>
          <w:lang w:val="uk-UA"/>
        </w:rPr>
        <w:t xml:space="preserve"> </w:t>
      </w:r>
      <w:r w:rsidR="00B11CDD" w:rsidRPr="00B11CDD">
        <w:rPr>
          <w:rFonts w:ascii="Bookman Old Style" w:hAnsi="Bookman Old Style"/>
          <w:sz w:val="24"/>
          <w:szCs w:val="24"/>
        </w:rPr>
        <w:t>установам,</w:t>
      </w:r>
      <w:r w:rsidR="00B11CDD" w:rsidRPr="00B11CDD">
        <w:rPr>
          <w:rFonts w:ascii="Bookman Old Style" w:hAnsi="Bookman Old Style"/>
          <w:sz w:val="24"/>
          <w:szCs w:val="24"/>
          <w:lang w:val="uk-UA"/>
        </w:rPr>
        <w:t xml:space="preserve"> </w:t>
      </w:r>
      <w:r w:rsidR="00B11CDD" w:rsidRPr="00B11CDD">
        <w:rPr>
          <w:rFonts w:ascii="Bookman Old Style" w:hAnsi="Bookman Old Style"/>
          <w:sz w:val="24"/>
          <w:szCs w:val="24"/>
        </w:rPr>
        <w:t>організаціям відповідно до вимог закону.</w:t>
      </w:r>
    </w:p>
    <w:p w14:paraId="59AD7E18" w14:textId="77777777" w:rsidR="00B11CDD" w:rsidRPr="00B11CDD" w:rsidRDefault="000F6A29" w:rsidP="00B11CDD">
      <w:pPr>
        <w:ind w:firstLine="720"/>
        <w:jc w:val="both"/>
        <w:rPr>
          <w:rFonts w:ascii="Bookman Old Style" w:hAnsi="Bookman Old Style"/>
          <w:sz w:val="24"/>
          <w:szCs w:val="24"/>
        </w:rPr>
      </w:pPr>
      <w:r>
        <w:rPr>
          <w:rFonts w:ascii="Bookman Old Style" w:hAnsi="Bookman Old Style"/>
          <w:sz w:val="24"/>
          <w:szCs w:val="24"/>
        </w:rPr>
        <w:t>6</w:t>
      </w:r>
      <w:r w:rsidR="00B11CDD" w:rsidRPr="00B11CDD">
        <w:rPr>
          <w:rFonts w:ascii="Bookman Old Style" w:hAnsi="Bookman Old Style"/>
          <w:sz w:val="24"/>
          <w:szCs w:val="24"/>
        </w:rPr>
        <w:t>.</w:t>
      </w:r>
      <w:r w:rsidR="00B11CDD">
        <w:rPr>
          <w:rFonts w:ascii="Bookman Old Style" w:hAnsi="Bookman Old Style"/>
          <w:sz w:val="24"/>
          <w:szCs w:val="24"/>
          <w:lang w:val="uk-UA"/>
        </w:rPr>
        <w:t>21</w:t>
      </w:r>
      <w:r w:rsidR="00B11CDD" w:rsidRPr="00B11CDD">
        <w:rPr>
          <w:rFonts w:ascii="Bookman Old Style" w:hAnsi="Bookman Old Style"/>
          <w:sz w:val="24"/>
          <w:szCs w:val="24"/>
        </w:rPr>
        <w:t>.3.</w:t>
      </w:r>
      <w:r w:rsidR="00B11CDD">
        <w:rPr>
          <w:rFonts w:ascii="Bookman Old Style" w:hAnsi="Bookman Old Style"/>
          <w:sz w:val="24"/>
          <w:szCs w:val="24"/>
          <w:lang w:val="uk-UA"/>
        </w:rPr>
        <w:t xml:space="preserve"> </w:t>
      </w:r>
      <w:r w:rsidR="00B11CDD" w:rsidRPr="00B11CDD">
        <w:rPr>
          <w:rFonts w:ascii="Bookman Old Style" w:hAnsi="Bookman Old Style"/>
          <w:sz w:val="24"/>
          <w:szCs w:val="24"/>
        </w:rPr>
        <w:t>Балансоутримувач об'єкта благоустрою з метою належного його утримання та здійснення своєчасного ремонту може залучати, для цього на умовах договору інші підприємства, установи, організації.</w:t>
      </w:r>
    </w:p>
    <w:p w14:paraId="6FCB5507" w14:textId="77777777" w:rsidR="00B11CDD" w:rsidRPr="00B11CDD" w:rsidRDefault="000F6A29" w:rsidP="00B11CDD">
      <w:pPr>
        <w:ind w:firstLine="720"/>
        <w:jc w:val="both"/>
        <w:rPr>
          <w:rFonts w:ascii="Bookman Old Style" w:hAnsi="Bookman Old Style"/>
          <w:sz w:val="24"/>
          <w:szCs w:val="24"/>
        </w:rPr>
      </w:pPr>
      <w:r>
        <w:rPr>
          <w:rFonts w:ascii="Bookman Old Style" w:hAnsi="Bookman Old Style"/>
          <w:sz w:val="24"/>
          <w:szCs w:val="24"/>
        </w:rPr>
        <w:t>6</w:t>
      </w:r>
      <w:r w:rsidR="00B11CDD" w:rsidRPr="00B11CDD">
        <w:rPr>
          <w:rFonts w:ascii="Bookman Old Style" w:hAnsi="Bookman Old Style"/>
          <w:sz w:val="24"/>
          <w:szCs w:val="24"/>
        </w:rPr>
        <w:t>.</w:t>
      </w:r>
      <w:r w:rsidR="00B11CDD">
        <w:rPr>
          <w:rFonts w:ascii="Bookman Old Style" w:hAnsi="Bookman Old Style"/>
          <w:sz w:val="24"/>
          <w:szCs w:val="24"/>
          <w:lang w:val="uk-UA"/>
        </w:rPr>
        <w:t>21</w:t>
      </w:r>
      <w:r w:rsidR="00B11CDD" w:rsidRPr="00B11CDD">
        <w:rPr>
          <w:rFonts w:ascii="Bookman Old Style" w:hAnsi="Bookman Old Style"/>
          <w:sz w:val="24"/>
          <w:szCs w:val="24"/>
        </w:rPr>
        <w:t>.4.</w:t>
      </w:r>
      <w:r w:rsidR="00B11CDD">
        <w:rPr>
          <w:rFonts w:ascii="Bookman Old Style" w:hAnsi="Bookman Old Style"/>
          <w:sz w:val="24"/>
          <w:szCs w:val="24"/>
          <w:lang w:val="uk-UA"/>
        </w:rPr>
        <w:t xml:space="preserve"> </w:t>
      </w:r>
      <w:r w:rsidR="00B11CDD" w:rsidRPr="00B11CDD">
        <w:rPr>
          <w:rFonts w:ascii="Bookman Old Style" w:hAnsi="Bookman Old Style"/>
          <w:sz w:val="24"/>
          <w:szCs w:val="24"/>
        </w:rPr>
        <w:t>Підприємства, установи, організації, які розміщуються на території об'єкта благоустрою, можуть утримувати закріплену за ними територію та брати пайову участь в утриманні цього об'єкта відповідно до договору.</w:t>
      </w:r>
    </w:p>
    <w:p w14:paraId="6689E67A" w14:textId="77777777" w:rsidR="00B11CDD" w:rsidRPr="00B11CDD" w:rsidRDefault="000F6A29" w:rsidP="00B11CDD">
      <w:pPr>
        <w:ind w:firstLine="720"/>
        <w:jc w:val="both"/>
        <w:rPr>
          <w:rFonts w:ascii="Bookman Old Style" w:hAnsi="Bookman Old Style"/>
          <w:sz w:val="24"/>
          <w:szCs w:val="24"/>
        </w:rPr>
      </w:pPr>
      <w:r>
        <w:rPr>
          <w:rFonts w:ascii="Bookman Old Style" w:hAnsi="Bookman Old Style"/>
          <w:sz w:val="24"/>
          <w:szCs w:val="24"/>
        </w:rPr>
        <w:t>6</w:t>
      </w:r>
      <w:r w:rsidR="00B11CDD" w:rsidRPr="00B11CDD">
        <w:rPr>
          <w:rFonts w:ascii="Bookman Old Style" w:hAnsi="Bookman Old Style"/>
          <w:sz w:val="24"/>
          <w:szCs w:val="24"/>
        </w:rPr>
        <w:t>.</w:t>
      </w:r>
      <w:r w:rsidR="00B11CDD">
        <w:rPr>
          <w:rFonts w:ascii="Bookman Old Style" w:hAnsi="Bookman Old Style"/>
          <w:sz w:val="24"/>
          <w:szCs w:val="24"/>
          <w:lang w:val="uk-UA"/>
        </w:rPr>
        <w:t>21</w:t>
      </w:r>
      <w:r w:rsidR="00B11CDD" w:rsidRPr="00B11CDD">
        <w:rPr>
          <w:rFonts w:ascii="Bookman Old Style" w:hAnsi="Bookman Old Style"/>
          <w:sz w:val="24"/>
          <w:szCs w:val="24"/>
        </w:rPr>
        <w:t>.5.</w:t>
      </w:r>
      <w:r w:rsidR="00B11CDD">
        <w:rPr>
          <w:rFonts w:ascii="Bookman Old Style" w:hAnsi="Bookman Old Style"/>
          <w:sz w:val="24"/>
          <w:szCs w:val="24"/>
          <w:lang w:val="uk-UA"/>
        </w:rPr>
        <w:t xml:space="preserve"> </w:t>
      </w:r>
      <w:r w:rsidR="00B11CDD" w:rsidRPr="00B11CDD">
        <w:rPr>
          <w:rFonts w:ascii="Bookman Old Style" w:hAnsi="Bookman Old Style"/>
          <w:sz w:val="24"/>
          <w:szCs w:val="24"/>
        </w:rPr>
        <w:t>Підприємства, установи, організації зобов'язані утримувати</w:t>
      </w:r>
      <w:r w:rsidR="00B11CDD" w:rsidRPr="00B11CDD">
        <w:rPr>
          <w:rFonts w:ascii="Bookman Old Style" w:hAnsi="Bookman Old Style"/>
          <w:sz w:val="24"/>
          <w:szCs w:val="24"/>
          <w:lang w:val="uk-UA"/>
        </w:rPr>
        <w:t xml:space="preserve"> </w:t>
      </w:r>
      <w:r w:rsidR="00B11CDD" w:rsidRPr="00B11CDD">
        <w:rPr>
          <w:rFonts w:ascii="Bookman Old Style" w:hAnsi="Bookman Old Style"/>
          <w:sz w:val="24"/>
          <w:szCs w:val="24"/>
        </w:rPr>
        <w:t>закріплені за ними на умовах договору з балансоутримувачем території в</w:t>
      </w:r>
      <w:r w:rsidR="00B11CDD" w:rsidRPr="00B11CDD">
        <w:rPr>
          <w:rFonts w:ascii="Bookman Old Style" w:hAnsi="Bookman Old Style"/>
          <w:sz w:val="24"/>
          <w:szCs w:val="24"/>
          <w:lang w:val="uk-UA"/>
        </w:rPr>
        <w:t xml:space="preserve"> </w:t>
      </w:r>
      <w:r w:rsidR="00B11CDD" w:rsidRPr="00B11CDD">
        <w:rPr>
          <w:rFonts w:ascii="Bookman Old Style" w:hAnsi="Bookman Old Style"/>
          <w:sz w:val="24"/>
          <w:szCs w:val="24"/>
        </w:rPr>
        <w:t>належному стані відповідно до умов договору, цих Правил, вимог законодавства.</w:t>
      </w:r>
    </w:p>
    <w:p w14:paraId="535BB6C1" w14:textId="77777777" w:rsidR="00B11CDD" w:rsidRPr="00B11CDD" w:rsidRDefault="000F6A29" w:rsidP="00B11CDD">
      <w:pPr>
        <w:ind w:firstLine="720"/>
        <w:jc w:val="both"/>
        <w:rPr>
          <w:rFonts w:ascii="Bookman Old Style" w:hAnsi="Bookman Old Style"/>
          <w:sz w:val="24"/>
          <w:szCs w:val="24"/>
          <w:lang w:val="uk-UA"/>
        </w:rPr>
      </w:pPr>
      <w:r>
        <w:rPr>
          <w:rFonts w:ascii="Bookman Old Style" w:hAnsi="Bookman Old Style"/>
          <w:sz w:val="24"/>
          <w:szCs w:val="24"/>
        </w:rPr>
        <w:t>6</w:t>
      </w:r>
      <w:r w:rsidR="00B11CDD" w:rsidRPr="00B11CDD">
        <w:rPr>
          <w:rFonts w:ascii="Bookman Old Style" w:hAnsi="Bookman Old Style"/>
          <w:sz w:val="24"/>
          <w:szCs w:val="24"/>
        </w:rPr>
        <w:t>.</w:t>
      </w:r>
      <w:r w:rsidR="00B11CDD">
        <w:rPr>
          <w:rFonts w:ascii="Bookman Old Style" w:hAnsi="Bookman Old Style"/>
          <w:sz w:val="24"/>
          <w:szCs w:val="24"/>
          <w:lang w:val="uk-UA"/>
        </w:rPr>
        <w:t>21</w:t>
      </w:r>
      <w:r w:rsidR="00B11CDD" w:rsidRPr="00B11CDD">
        <w:rPr>
          <w:rFonts w:ascii="Bookman Old Style" w:hAnsi="Bookman Old Style"/>
          <w:sz w:val="24"/>
          <w:szCs w:val="24"/>
        </w:rPr>
        <w:t>.6.</w:t>
      </w:r>
      <w:r w:rsidR="00B11CDD">
        <w:rPr>
          <w:rFonts w:ascii="Bookman Old Style" w:hAnsi="Bookman Old Style"/>
          <w:sz w:val="24"/>
          <w:szCs w:val="24"/>
          <w:lang w:val="uk-UA"/>
        </w:rPr>
        <w:t xml:space="preserve"> </w:t>
      </w:r>
      <w:r w:rsidR="00B11CDD" w:rsidRPr="00B11CDD">
        <w:rPr>
          <w:rFonts w:ascii="Bookman Old Style" w:hAnsi="Bookman Old Style"/>
          <w:sz w:val="24"/>
          <w:szCs w:val="24"/>
          <w:lang w:val="uk-UA"/>
        </w:rPr>
        <w:t>Межі та режим використання закріпленої за підприємствами, установами, організаціями території визначають відповідні органи</w:t>
      </w:r>
      <w:r w:rsidR="00B11CDD">
        <w:rPr>
          <w:rFonts w:ascii="Bookman Old Style" w:hAnsi="Bookman Old Style"/>
          <w:sz w:val="24"/>
          <w:szCs w:val="24"/>
          <w:lang w:val="uk-UA"/>
        </w:rPr>
        <w:t xml:space="preserve"> </w:t>
      </w:r>
      <w:r w:rsidR="00B11CDD" w:rsidRPr="00B11CDD">
        <w:rPr>
          <w:rFonts w:ascii="Bookman Old Style" w:hAnsi="Bookman Old Style"/>
          <w:sz w:val="24"/>
          <w:szCs w:val="24"/>
          <w:lang w:val="uk-UA"/>
        </w:rPr>
        <w:t>державної  влади та органи місцевого самоврядування залежно від підпорядкування об'єкта благоустрою.</w:t>
      </w:r>
    </w:p>
    <w:p w14:paraId="007EDB31" w14:textId="77777777" w:rsidR="00B11CDD" w:rsidRPr="00B11CDD" w:rsidRDefault="000F6A29" w:rsidP="00B11CDD">
      <w:pPr>
        <w:ind w:firstLine="720"/>
        <w:jc w:val="both"/>
        <w:rPr>
          <w:rFonts w:ascii="Bookman Old Style" w:hAnsi="Bookman Old Style"/>
          <w:sz w:val="24"/>
          <w:szCs w:val="24"/>
          <w:lang w:val="uk-UA"/>
        </w:rPr>
      </w:pPr>
      <w:r>
        <w:rPr>
          <w:rFonts w:ascii="Bookman Old Style" w:hAnsi="Bookman Old Style"/>
          <w:sz w:val="24"/>
          <w:szCs w:val="24"/>
          <w:lang w:val="uk-UA"/>
        </w:rPr>
        <w:t>6</w:t>
      </w:r>
      <w:r w:rsidR="00B11CDD" w:rsidRPr="00B11CDD">
        <w:rPr>
          <w:rFonts w:ascii="Bookman Old Style" w:hAnsi="Bookman Old Style"/>
          <w:sz w:val="24"/>
          <w:szCs w:val="24"/>
          <w:lang w:val="uk-UA"/>
        </w:rPr>
        <w:t>.</w:t>
      </w:r>
      <w:r w:rsidR="00B11CDD">
        <w:rPr>
          <w:rFonts w:ascii="Bookman Old Style" w:hAnsi="Bookman Old Style"/>
          <w:sz w:val="24"/>
          <w:szCs w:val="24"/>
          <w:lang w:val="uk-UA"/>
        </w:rPr>
        <w:t>21</w:t>
      </w:r>
      <w:r w:rsidR="00B11CDD" w:rsidRPr="00B11CDD">
        <w:rPr>
          <w:rFonts w:ascii="Bookman Old Style" w:hAnsi="Bookman Old Style"/>
          <w:sz w:val="24"/>
          <w:szCs w:val="24"/>
          <w:lang w:val="uk-UA"/>
        </w:rPr>
        <w:t>.7.</w:t>
      </w:r>
      <w:r w:rsidR="00B11CDD">
        <w:rPr>
          <w:rFonts w:ascii="Bookman Old Style" w:hAnsi="Bookman Old Style"/>
          <w:sz w:val="24"/>
          <w:szCs w:val="24"/>
          <w:lang w:val="uk-UA"/>
        </w:rPr>
        <w:t xml:space="preserve"> </w:t>
      </w:r>
      <w:r w:rsidR="00B11CDD" w:rsidRPr="00B11CDD">
        <w:rPr>
          <w:rFonts w:ascii="Bookman Old Style" w:hAnsi="Bookman Old Style"/>
          <w:sz w:val="24"/>
          <w:szCs w:val="24"/>
          <w:lang w:val="uk-UA"/>
        </w:rPr>
        <w:t>Посадові особи підприємств, установ, організацій несуть відповідальність за невиконання заходів з благоустрою, а також за дії чи бездіяльність, що призвели до завдання шкоди майну та/або здоров'ю громадянна власних та закріплених за підприємствами, установами, організаціями територіях, відповідно до закону.</w:t>
      </w:r>
    </w:p>
    <w:p w14:paraId="1DAB8872" w14:textId="77777777" w:rsidR="00B11CDD" w:rsidRPr="00B11CDD" w:rsidRDefault="000F6A29" w:rsidP="00B11CDD">
      <w:pPr>
        <w:ind w:firstLine="720"/>
        <w:jc w:val="both"/>
        <w:rPr>
          <w:rFonts w:ascii="Bookman Old Style" w:hAnsi="Bookman Old Style"/>
          <w:sz w:val="24"/>
          <w:szCs w:val="24"/>
        </w:rPr>
      </w:pPr>
      <w:r>
        <w:rPr>
          <w:rFonts w:ascii="Bookman Old Style" w:hAnsi="Bookman Old Style"/>
          <w:sz w:val="24"/>
          <w:szCs w:val="24"/>
        </w:rPr>
        <w:t>6</w:t>
      </w:r>
      <w:r w:rsidR="00B11CDD" w:rsidRPr="00B11CDD">
        <w:rPr>
          <w:rFonts w:ascii="Bookman Old Style" w:hAnsi="Bookman Old Style"/>
          <w:sz w:val="24"/>
          <w:szCs w:val="24"/>
        </w:rPr>
        <w:t>.</w:t>
      </w:r>
      <w:r w:rsidR="00B11CDD">
        <w:rPr>
          <w:rFonts w:ascii="Bookman Old Style" w:hAnsi="Bookman Old Style"/>
          <w:sz w:val="24"/>
          <w:szCs w:val="24"/>
          <w:lang w:val="uk-UA"/>
        </w:rPr>
        <w:t>22</w:t>
      </w:r>
      <w:r w:rsidR="00B11CDD" w:rsidRPr="00B11CDD">
        <w:rPr>
          <w:rFonts w:ascii="Bookman Old Style" w:hAnsi="Bookman Old Style"/>
          <w:sz w:val="24"/>
          <w:szCs w:val="24"/>
        </w:rPr>
        <w:t>.</w:t>
      </w:r>
      <w:r w:rsidR="00B11CDD" w:rsidRPr="00B11CDD">
        <w:rPr>
          <w:rFonts w:ascii="Bookman Old Style" w:hAnsi="Bookman Old Style"/>
          <w:sz w:val="24"/>
          <w:szCs w:val="24"/>
          <w:lang w:val="uk-UA"/>
        </w:rPr>
        <w:tab/>
      </w:r>
      <w:r w:rsidR="00B11CDD" w:rsidRPr="00B11CDD">
        <w:rPr>
          <w:rFonts w:ascii="Bookman Old Style" w:hAnsi="Bookman Old Style"/>
          <w:sz w:val="24"/>
          <w:szCs w:val="24"/>
        </w:rPr>
        <w:t>Порядок здійснення благоустрою та утримання територій будівель та</w:t>
      </w:r>
      <w:r w:rsidR="00B11CDD" w:rsidRPr="00B11CDD">
        <w:rPr>
          <w:rFonts w:ascii="Bookman Old Style" w:hAnsi="Bookman Old Style"/>
          <w:sz w:val="24"/>
          <w:szCs w:val="24"/>
          <w:lang w:val="uk-UA"/>
        </w:rPr>
        <w:t xml:space="preserve"> </w:t>
      </w:r>
      <w:r w:rsidR="00B11CDD" w:rsidRPr="00B11CDD">
        <w:rPr>
          <w:rFonts w:ascii="Bookman Old Style" w:hAnsi="Bookman Old Style"/>
          <w:sz w:val="24"/>
          <w:szCs w:val="24"/>
        </w:rPr>
        <w:t>споруд інженерного захисту, санітарних споруд.</w:t>
      </w:r>
    </w:p>
    <w:p w14:paraId="589E463F" w14:textId="77777777" w:rsidR="00B11CDD" w:rsidRPr="00B11CDD" w:rsidRDefault="000F6A29" w:rsidP="00B11CDD">
      <w:pPr>
        <w:ind w:firstLine="720"/>
        <w:jc w:val="both"/>
        <w:rPr>
          <w:rFonts w:ascii="Bookman Old Style" w:hAnsi="Bookman Old Style"/>
          <w:sz w:val="24"/>
          <w:szCs w:val="24"/>
        </w:rPr>
      </w:pPr>
      <w:r>
        <w:rPr>
          <w:rFonts w:ascii="Bookman Old Style" w:hAnsi="Bookman Old Style"/>
          <w:sz w:val="24"/>
          <w:szCs w:val="24"/>
        </w:rPr>
        <w:t>6</w:t>
      </w:r>
      <w:r w:rsidR="00B11CDD" w:rsidRPr="00B11CDD">
        <w:rPr>
          <w:rFonts w:ascii="Bookman Old Style" w:hAnsi="Bookman Old Style"/>
          <w:sz w:val="24"/>
          <w:szCs w:val="24"/>
        </w:rPr>
        <w:t>.</w:t>
      </w:r>
      <w:r w:rsidR="00B11CDD">
        <w:rPr>
          <w:rFonts w:ascii="Bookman Old Style" w:hAnsi="Bookman Old Style"/>
          <w:sz w:val="24"/>
          <w:szCs w:val="24"/>
          <w:lang w:val="uk-UA"/>
        </w:rPr>
        <w:t>22</w:t>
      </w:r>
      <w:r w:rsidR="00B11CDD" w:rsidRPr="00B11CDD">
        <w:rPr>
          <w:rFonts w:ascii="Bookman Old Style" w:hAnsi="Bookman Old Style"/>
          <w:sz w:val="24"/>
          <w:szCs w:val="24"/>
        </w:rPr>
        <w:t>.1.</w:t>
      </w:r>
      <w:r w:rsidR="00B11CDD">
        <w:rPr>
          <w:rFonts w:ascii="Bookman Old Style" w:hAnsi="Bookman Old Style"/>
          <w:sz w:val="24"/>
          <w:szCs w:val="24"/>
          <w:lang w:val="uk-UA"/>
        </w:rPr>
        <w:t xml:space="preserve"> </w:t>
      </w:r>
      <w:r w:rsidR="00B11CDD" w:rsidRPr="00B11CDD">
        <w:rPr>
          <w:rFonts w:ascii="Bookman Old Style" w:hAnsi="Bookman Old Style"/>
          <w:sz w:val="24"/>
          <w:szCs w:val="24"/>
        </w:rPr>
        <w:t>Утримання в належному стані територій будівель та споруд</w:t>
      </w:r>
      <w:r w:rsidR="00B11CDD" w:rsidRPr="00B11CDD">
        <w:rPr>
          <w:rFonts w:ascii="Bookman Old Style" w:hAnsi="Bookman Old Style"/>
          <w:sz w:val="24"/>
          <w:szCs w:val="24"/>
          <w:lang w:val="uk-UA"/>
        </w:rPr>
        <w:t xml:space="preserve"> </w:t>
      </w:r>
      <w:r w:rsidR="00B11CDD" w:rsidRPr="00B11CDD">
        <w:rPr>
          <w:rFonts w:ascii="Bookman Old Style" w:hAnsi="Bookman Old Style"/>
          <w:sz w:val="24"/>
          <w:szCs w:val="24"/>
        </w:rPr>
        <w:t>інженерного захисту територій, санітарних споруд здійснюється їх</w:t>
      </w:r>
      <w:r w:rsidR="00B11CDD" w:rsidRPr="00B11CDD">
        <w:rPr>
          <w:rFonts w:ascii="Bookman Old Style" w:hAnsi="Bookman Old Style"/>
          <w:sz w:val="24"/>
          <w:szCs w:val="24"/>
          <w:lang w:val="uk-UA"/>
        </w:rPr>
        <w:t xml:space="preserve"> </w:t>
      </w:r>
      <w:r w:rsidR="00B11CDD" w:rsidRPr="00B11CDD">
        <w:rPr>
          <w:rFonts w:ascii="Bookman Old Style" w:hAnsi="Bookman Old Style"/>
          <w:sz w:val="24"/>
          <w:szCs w:val="24"/>
        </w:rPr>
        <w:t>балансоутримувачами відповідно до закону, цих Правил та інших нормативних</w:t>
      </w:r>
      <w:r w:rsidR="00B11CDD" w:rsidRPr="00B11CDD">
        <w:rPr>
          <w:rFonts w:ascii="Bookman Old Style" w:hAnsi="Bookman Old Style"/>
          <w:sz w:val="24"/>
          <w:szCs w:val="24"/>
          <w:lang w:val="uk-UA"/>
        </w:rPr>
        <w:t xml:space="preserve"> </w:t>
      </w:r>
      <w:r w:rsidR="00B11CDD" w:rsidRPr="00B11CDD">
        <w:rPr>
          <w:rFonts w:ascii="Bookman Old Style" w:hAnsi="Bookman Old Style"/>
          <w:sz w:val="24"/>
          <w:szCs w:val="24"/>
        </w:rPr>
        <w:t>актів.</w:t>
      </w:r>
    </w:p>
    <w:p w14:paraId="4AF9B325" w14:textId="77777777" w:rsidR="00436CD7" w:rsidRDefault="000F6A29" w:rsidP="004344A0">
      <w:pPr>
        <w:ind w:firstLine="720"/>
        <w:jc w:val="both"/>
        <w:rPr>
          <w:rFonts w:ascii="Bookman Old Style" w:hAnsi="Bookman Old Style"/>
          <w:sz w:val="24"/>
          <w:szCs w:val="24"/>
          <w:lang w:val="uk-UA"/>
        </w:rPr>
      </w:pPr>
      <w:r>
        <w:rPr>
          <w:rFonts w:ascii="Bookman Old Style" w:hAnsi="Bookman Old Style"/>
          <w:sz w:val="24"/>
          <w:szCs w:val="24"/>
        </w:rPr>
        <w:t>6</w:t>
      </w:r>
      <w:r w:rsidR="00B11CDD" w:rsidRPr="00B11CDD">
        <w:rPr>
          <w:rFonts w:ascii="Bookman Old Style" w:hAnsi="Bookman Old Style"/>
          <w:sz w:val="24"/>
          <w:szCs w:val="24"/>
        </w:rPr>
        <w:t>.</w:t>
      </w:r>
      <w:r w:rsidR="00B11CDD">
        <w:rPr>
          <w:rFonts w:ascii="Bookman Old Style" w:hAnsi="Bookman Old Style"/>
          <w:sz w:val="24"/>
          <w:szCs w:val="24"/>
          <w:lang w:val="uk-UA"/>
        </w:rPr>
        <w:t>22</w:t>
      </w:r>
      <w:r w:rsidR="00B11CDD" w:rsidRPr="00B11CDD">
        <w:rPr>
          <w:rFonts w:ascii="Bookman Old Style" w:hAnsi="Bookman Old Style"/>
          <w:sz w:val="24"/>
          <w:szCs w:val="24"/>
        </w:rPr>
        <w:t>.2.</w:t>
      </w:r>
      <w:r w:rsidR="00B11CDD">
        <w:rPr>
          <w:rFonts w:ascii="Bookman Old Style" w:hAnsi="Bookman Old Style"/>
          <w:sz w:val="24"/>
          <w:szCs w:val="24"/>
          <w:lang w:val="uk-UA"/>
        </w:rPr>
        <w:t xml:space="preserve"> </w:t>
      </w:r>
      <w:r w:rsidR="00B11CDD" w:rsidRPr="004344A0">
        <w:rPr>
          <w:rFonts w:ascii="Bookman Old Style" w:hAnsi="Bookman Old Style"/>
          <w:sz w:val="24"/>
          <w:szCs w:val="24"/>
          <w:lang w:val="uk-UA"/>
        </w:rPr>
        <w:t>Благоустрій та утримання територій будівель та споруд інженерного</w:t>
      </w:r>
      <w:r w:rsidR="00B11CDD" w:rsidRPr="00B11CDD">
        <w:rPr>
          <w:rFonts w:ascii="Bookman Old Style" w:hAnsi="Bookman Old Style"/>
          <w:sz w:val="24"/>
          <w:szCs w:val="24"/>
          <w:lang w:val="uk-UA"/>
        </w:rPr>
        <w:t xml:space="preserve"> </w:t>
      </w:r>
      <w:r w:rsidR="00B11CDD" w:rsidRPr="004344A0">
        <w:rPr>
          <w:rFonts w:ascii="Bookman Old Style" w:hAnsi="Bookman Old Style"/>
          <w:sz w:val="24"/>
          <w:szCs w:val="24"/>
          <w:lang w:val="uk-UA"/>
        </w:rPr>
        <w:t>захисту територій, санітарних споруд мають забезпечувати нормальну роботу та</w:t>
      </w:r>
      <w:r w:rsidR="00B11CDD" w:rsidRPr="00B11CDD">
        <w:rPr>
          <w:rFonts w:ascii="Bookman Old Style" w:hAnsi="Bookman Old Style"/>
          <w:sz w:val="24"/>
          <w:szCs w:val="24"/>
          <w:lang w:val="uk-UA"/>
        </w:rPr>
        <w:t xml:space="preserve"> </w:t>
      </w:r>
      <w:r w:rsidR="00B11CDD" w:rsidRPr="004344A0">
        <w:rPr>
          <w:rFonts w:ascii="Bookman Old Style" w:hAnsi="Bookman Old Style"/>
          <w:sz w:val="24"/>
          <w:szCs w:val="24"/>
          <w:lang w:val="uk-UA"/>
        </w:rPr>
        <w:t>експлуатацію вказаних будівель та споруд.</w:t>
      </w:r>
    </w:p>
    <w:p w14:paraId="685A62EA" w14:textId="77777777" w:rsidR="000F6A29" w:rsidRPr="000F6A29" w:rsidRDefault="000F6A29" w:rsidP="000F6A29">
      <w:pPr>
        <w:ind w:firstLine="720"/>
        <w:jc w:val="both"/>
        <w:rPr>
          <w:rFonts w:ascii="Bookman Old Style" w:hAnsi="Bookman Old Style"/>
          <w:sz w:val="24"/>
          <w:szCs w:val="24"/>
          <w:lang w:val="uk-UA"/>
        </w:rPr>
      </w:pPr>
      <w:r>
        <w:rPr>
          <w:rFonts w:ascii="Bookman Old Style" w:hAnsi="Bookman Old Style"/>
          <w:sz w:val="24"/>
          <w:szCs w:val="24"/>
        </w:rPr>
        <w:t>6</w:t>
      </w:r>
      <w:r w:rsidRPr="000F6A29">
        <w:rPr>
          <w:rFonts w:ascii="Bookman Old Style" w:hAnsi="Bookman Old Style"/>
          <w:sz w:val="24"/>
          <w:szCs w:val="24"/>
        </w:rPr>
        <w:t>.</w:t>
      </w:r>
      <w:r>
        <w:rPr>
          <w:rFonts w:ascii="Bookman Old Style" w:hAnsi="Bookman Old Style"/>
          <w:sz w:val="24"/>
          <w:szCs w:val="24"/>
        </w:rPr>
        <w:t>23</w:t>
      </w:r>
      <w:r w:rsidRPr="000F6A29">
        <w:rPr>
          <w:rFonts w:ascii="Bookman Old Style" w:hAnsi="Bookman Old Style"/>
          <w:sz w:val="24"/>
          <w:szCs w:val="24"/>
        </w:rPr>
        <w:t>.</w:t>
      </w:r>
      <w:r w:rsidRPr="000F6A29">
        <w:rPr>
          <w:rFonts w:ascii="Bookman Old Style" w:hAnsi="Bookman Old Style"/>
          <w:sz w:val="24"/>
          <w:szCs w:val="24"/>
          <w:lang w:val="uk-UA"/>
        </w:rPr>
        <w:tab/>
      </w:r>
      <w:r w:rsidRPr="000F6A29">
        <w:rPr>
          <w:rFonts w:ascii="Bookman Old Style" w:hAnsi="Bookman Old Style"/>
          <w:sz w:val="24"/>
          <w:szCs w:val="24"/>
        </w:rPr>
        <w:t xml:space="preserve">Порядок санітарного очищення території </w:t>
      </w:r>
      <w:r w:rsidRPr="000F6A29">
        <w:rPr>
          <w:rFonts w:ascii="Bookman Old Style" w:hAnsi="Bookman Old Style"/>
          <w:sz w:val="24"/>
          <w:szCs w:val="24"/>
          <w:lang w:val="uk-UA"/>
        </w:rPr>
        <w:t>Пристоличної об</w:t>
      </w:r>
      <w:r w:rsidRPr="000F6A29">
        <w:rPr>
          <w:rFonts w:ascii="Bookman Old Style" w:hAnsi="Bookman Old Style"/>
          <w:bCs/>
          <w:sz w:val="24"/>
          <w:szCs w:val="24"/>
        </w:rPr>
        <w:t>'є</w:t>
      </w:r>
      <w:r w:rsidRPr="000F6A29">
        <w:rPr>
          <w:rFonts w:ascii="Bookman Old Style" w:hAnsi="Bookman Old Style"/>
          <w:sz w:val="24"/>
          <w:szCs w:val="24"/>
          <w:lang w:val="uk-UA"/>
        </w:rPr>
        <w:t>днаної територіальної громади.</w:t>
      </w:r>
      <w:r w:rsidRPr="000F6A29">
        <w:rPr>
          <w:rFonts w:ascii="Bookman Old Style" w:hAnsi="Bookman Old Style"/>
          <w:sz w:val="24"/>
          <w:szCs w:val="24"/>
        </w:rPr>
        <w:t xml:space="preserve"> </w:t>
      </w:r>
      <w:r>
        <w:rPr>
          <w:rFonts w:ascii="Bookman Old Style" w:hAnsi="Bookman Old Style"/>
          <w:sz w:val="24"/>
          <w:szCs w:val="24"/>
          <w:lang w:val="uk-UA"/>
        </w:rPr>
        <w:t xml:space="preserve"> </w:t>
      </w:r>
    </w:p>
    <w:p w14:paraId="6E9187FE" w14:textId="77777777" w:rsidR="000F6A29" w:rsidRPr="0053744D" w:rsidRDefault="000F6A29" w:rsidP="000F6A29">
      <w:pPr>
        <w:ind w:firstLine="720"/>
        <w:jc w:val="both"/>
        <w:rPr>
          <w:rFonts w:ascii="Bookman Old Style" w:hAnsi="Bookman Old Style"/>
          <w:sz w:val="24"/>
          <w:szCs w:val="24"/>
          <w:lang w:val="uk-UA"/>
        </w:rPr>
      </w:pPr>
      <w:r w:rsidRPr="0053744D">
        <w:rPr>
          <w:rFonts w:ascii="Bookman Old Style" w:hAnsi="Bookman Old Style"/>
          <w:sz w:val="24"/>
          <w:szCs w:val="24"/>
          <w:lang w:val="uk-UA"/>
        </w:rPr>
        <w:t xml:space="preserve">6.23.1. Санітарне очищення території </w:t>
      </w:r>
      <w:r w:rsidRPr="000F6A29">
        <w:rPr>
          <w:rFonts w:ascii="Bookman Old Style" w:hAnsi="Bookman Old Style"/>
          <w:sz w:val="24"/>
          <w:szCs w:val="24"/>
          <w:lang w:val="uk-UA"/>
        </w:rPr>
        <w:t>Пристоличної об</w:t>
      </w:r>
      <w:r w:rsidRPr="0053744D">
        <w:rPr>
          <w:rFonts w:ascii="Bookman Old Style" w:hAnsi="Bookman Old Style"/>
          <w:bCs/>
          <w:sz w:val="24"/>
          <w:szCs w:val="24"/>
          <w:lang w:val="uk-UA"/>
        </w:rPr>
        <w:t>'є</w:t>
      </w:r>
      <w:r w:rsidRPr="000F6A29">
        <w:rPr>
          <w:rFonts w:ascii="Bookman Old Style" w:hAnsi="Bookman Old Style"/>
          <w:sz w:val="24"/>
          <w:szCs w:val="24"/>
          <w:lang w:val="uk-UA"/>
        </w:rPr>
        <w:t>днаної територіальної громади</w:t>
      </w:r>
      <w:r w:rsidRPr="0053744D">
        <w:rPr>
          <w:rFonts w:ascii="Bookman Old Style" w:hAnsi="Bookman Old Style"/>
          <w:sz w:val="24"/>
          <w:szCs w:val="24"/>
          <w:lang w:val="uk-UA"/>
        </w:rPr>
        <w:t xml:space="preserve"> включає механізоване та ручне прибирання території об'єктів благоустрою, збір та видалення у встановлені місця відходів, сміття, листя, гілля, снігу, криги, належне їх захоронення, обробку, утилізацію, знешкодження та інші дії, що забезпечують</w:t>
      </w:r>
      <w:r w:rsidRPr="000F6A29">
        <w:rPr>
          <w:rFonts w:ascii="Bookman Old Style" w:hAnsi="Bookman Old Style"/>
          <w:sz w:val="24"/>
          <w:szCs w:val="24"/>
          <w:lang w:val="uk-UA"/>
        </w:rPr>
        <w:t xml:space="preserve"> </w:t>
      </w:r>
      <w:r w:rsidRPr="0053744D">
        <w:rPr>
          <w:rFonts w:ascii="Bookman Old Style" w:hAnsi="Bookman Old Style"/>
          <w:sz w:val="24"/>
          <w:szCs w:val="24"/>
          <w:lang w:val="uk-UA"/>
        </w:rPr>
        <w:t>утримання території населеного пункту відповідно до вимог цих Правил, санітарних норм та правил, рішень с</w:t>
      </w:r>
      <w:r w:rsidRPr="000F6A29">
        <w:rPr>
          <w:rFonts w:ascii="Bookman Old Style" w:hAnsi="Bookman Old Style"/>
          <w:sz w:val="24"/>
          <w:szCs w:val="24"/>
          <w:lang w:val="uk-UA"/>
        </w:rPr>
        <w:t>ільської</w:t>
      </w:r>
      <w:r w:rsidRPr="0053744D">
        <w:rPr>
          <w:rFonts w:ascii="Bookman Old Style" w:hAnsi="Bookman Old Style"/>
          <w:sz w:val="24"/>
          <w:szCs w:val="24"/>
          <w:lang w:val="uk-UA"/>
        </w:rPr>
        <w:t xml:space="preserve"> ради, чинного законодавства.</w:t>
      </w:r>
    </w:p>
    <w:p w14:paraId="601B0512" w14:textId="77777777" w:rsidR="000F6A29" w:rsidRPr="000F6A29" w:rsidRDefault="000F6A29" w:rsidP="000F6A29">
      <w:pPr>
        <w:ind w:firstLine="720"/>
        <w:jc w:val="both"/>
        <w:rPr>
          <w:rFonts w:ascii="Bookman Old Style" w:hAnsi="Bookman Old Style"/>
          <w:sz w:val="24"/>
          <w:szCs w:val="24"/>
        </w:rPr>
      </w:pPr>
      <w:r>
        <w:rPr>
          <w:rFonts w:ascii="Bookman Old Style" w:hAnsi="Bookman Old Style"/>
          <w:sz w:val="24"/>
          <w:szCs w:val="24"/>
          <w:lang w:val="uk-UA"/>
        </w:rPr>
        <w:t>6</w:t>
      </w:r>
      <w:r w:rsidRPr="000F6A29">
        <w:rPr>
          <w:rFonts w:ascii="Bookman Old Style" w:hAnsi="Bookman Old Style"/>
          <w:sz w:val="24"/>
          <w:szCs w:val="24"/>
          <w:lang w:val="uk-UA"/>
        </w:rPr>
        <w:t>.</w:t>
      </w:r>
      <w:r>
        <w:rPr>
          <w:rFonts w:ascii="Bookman Old Style" w:hAnsi="Bookman Old Style"/>
          <w:sz w:val="24"/>
          <w:szCs w:val="24"/>
          <w:lang w:val="uk-UA"/>
        </w:rPr>
        <w:t>23</w:t>
      </w:r>
      <w:r w:rsidRPr="000F6A29">
        <w:rPr>
          <w:rFonts w:ascii="Bookman Old Style" w:hAnsi="Bookman Old Style"/>
          <w:sz w:val="24"/>
          <w:szCs w:val="24"/>
        </w:rPr>
        <w:t>.2 Обов'язок по механізованому та ручному прибиранню територій, та проведення протиожеледних заходів:</w:t>
      </w:r>
    </w:p>
    <w:p w14:paraId="079E6FAA"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 xml:space="preserve">1) покриття проїзної частини, вулиць, провулків, покриття тротуарів, площ, а також дворів, тротуарів, покриття проїзної частини, вулиць, провулків, прилеглих до житлового фонду територіальної громади, за кошти </w:t>
      </w:r>
      <w:r w:rsidRPr="000F6A29">
        <w:rPr>
          <w:rFonts w:ascii="Bookman Old Style" w:hAnsi="Bookman Old Style"/>
          <w:sz w:val="24"/>
          <w:szCs w:val="24"/>
          <w:lang w:val="uk-UA"/>
        </w:rPr>
        <w:t>місцевого</w:t>
      </w:r>
      <w:r w:rsidRPr="000F6A29">
        <w:rPr>
          <w:rFonts w:ascii="Bookman Old Style" w:hAnsi="Bookman Old Style"/>
          <w:sz w:val="24"/>
          <w:szCs w:val="24"/>
        </w:rPr>
        <w:t xml:space="preserve"> бюджету, або інших джерел не заборонених законодавством - покладається на</w:t>
      </w:r>
      <w:r w:rsidRPr="000F6A29">
        <w:rPr>
          <w:rFonts w:ascii="Bookman Old Style" w:hAnsi="Bookman Old Style"/>
          <w:sz w:val="24"/>
          <w:szCs w:val="24"/>
          <w:lang w:val="uk-UA"/>
        </w:rPr>
        <w:t xml:space="preserve"> комунальне підприємство</w:t>
      </w:r>
      <w:r w:rsidRPr="000F6A29">
        <w:rPr>
          <w:rFonts w:ascii="Bookman Old Style" w:hAnsi="Bookman Old Style"/>
          <w:sz w:val="24"/>
          <w:szCs w:val="24"/>
        </w:rPr>
        <w:t>;</w:t>
      </w:r>
    </w:p>
    <w:p w14:paraId="642E845A"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2) дворів, тротуарів, покриття проїзної частини місцевих проїздів, прилеглих до житлового фонду відомств - покладається на відповідні відомства;</w:t>
      </w:r>
    </w:p>
    <w:p w14:paraId="6798685B"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3) тротуарів, покриття проїзної частини місцевих (внутрішньо квартальних) доріг, територій, суміжних (прилеглих) з приватними домоволодіннями, - покладається на власників домоволодінь, а контроль за виконанням цього обов'язку на виконавчий комітет с</w:t>
      </w:r>
      <w:r w:rsidRPr="000F6A29">
        <w:rPr>
          <w:rFonts w:ascii="Bookman Old Style" w:hAnsi="Bookman Old Style"/>
          <w:sz w:val="24"/>
          <w:szCs w:val="24"/>
          <w:lang w:val="uk-UA"/>
        </w:rPr>
        <w:t>ільської</w:t>
      </w:r>
      <w:r w:rsidRPr="000F6A29">
        <w:rPr>
          <w:rFonts w:ascii="Bookman Old Style" w:hAnsi="Bookman Old Style"/>
          <w:sz w:val="24"/>
          <w:szCs w:val="24"/>
        </w:rPr>
        <w:t xml:space="preserve"> ради;</w:t>
      </w:r>
    </w:p>
    <w:p w14:paraId="5CE847F8"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4) дворів, тротуарів, покриття проїзної частини, територій, прилеглих до будівель громадської забудови, прибудинкової території, у тому числі будівель, що утримуються співвласник</w:t>
      </w:r>
      <w:r w:rsidRPr="000F6A29">
        <w:rPr>
          <w:rFonts w:ascii="Bookman Old Style" w:hAnsi="Bookman Old Style"/>
          <w:sz w:val="24"/>
          <w:szCs w:val="24"/>
          <w:lang w:val="uk-UA"/>
        </w:rPr>
        <w:t>ами</w:t>
      </w:r>
      <w:r w:rsidRPr="000F6A29">
        <w:rPr>
          <w:rFonts w:ascii="Bookman Old Style" w:hAnsi="Bookman Old Style"/>
          <w:sz w:val="24"/>
          <w:szCs w:val="24"/>
        </w:rPr>
        <w:t xml:space="preserve"> багатоквартирного будинку, - покладається на балансоутримувача будівель, співвласників багатоквартирного будинку</w:t>
      </w:r>
      <w:r w:rsidRPr="000F6A29">
        <w:rPr>
          <w:rFonts w:ascii="Bookman Old Style" w:hAnsi="Bookman Old Style"/>
          <w:sz w:val="24"/>
          <w:szCs w:val="24"/>
          <w:lang w:val="uk-UA"/>
        </w:rPr>
        <w:t xml:space="preserve"> та їх представників</w:t>
      </w:r>
      <w:r w:rsidRPr="000F6A29">
        <w:rPr>
          <w:rFonts w:ascii="Bookman Old Style" w:hAnsi="Bookman Old Style"/>
          <w:sz w:val="24"/>
          <w:szCs w:val="24"/>
        </w:rPr>
        <w:t>;</w:t>
      </w:r>
    </w:p>
    <w:p w14:paraId="561DD7EC" w14:textId="398308C1"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5) дворів, тротуарів, майданчиків,</w:t>
      </w:r>
      <w:ins w:id="64" w:author="Garbuz Maksym 5UA" w:date="2021-09-08T17:00:00Z">
        <w:r w:rsidR="00CF1D3F">
          <w:rPr>
            <w:rFonts w:ascii="Bookman Old Style" w:hAnsi="Bookman Old Style"/>
            <w:sz w:val="24"/>
            <w:szCs w:val="24"/>
            <w:lang w:val="uk-UA"/>
          </w:rPr>
          <w:t xml:space="preserve"> – </w:t>
        </w:r>
        <w:r w:rsidR="00CF1D3F" w:rsidRPr="000F6A29">
          <w:rPr>
            <w:rFonts w:ascii="Bookman Old Style" w:hAnsi="Bookman Old Style"/>
            <w:sz w:val="24"/>
            <w:szCs w:val="24"/>
          </w:rPr>
          <w:t xml:space="preserve">покладається на відповідні підприємства, установи, організації, приватних підприємців, </w:t>
        </w:r>
        <w:r w:rsidR="00CF1D3F">
          <w:rPr>
            <w:rFonts w:ascii="Bookman Old Style" w:hAnsi="Bookman Old Style"/>
            <w:sz w:val="24"/>
            <w:szCs w:val="24"/>
            <w:lang w:val="uk-UA"/>
          </w:rPr>
          <w:t xml:space="preserve">або на </w:t>
        </w:r>
        <w:r w:rsidR="00CF1D3F" w:rsidRPr="000F6A29">
          <w:rPr>
            <w:rFonts w:ascii="Bookman Old Style" w:hAnsi="Bookman Old Style"/>
            <w:sz w:val="24"/>
            <w:szCs w:val="24"/>
          </w:rPr>
          <w:t>громадян, які є власниками або користувачами таких ділянок</w:t>
        </w:r>
        <w:r w:rsidR="00CF1D3F">
          <w:rPr>
            <w:rFonts w:ascii="Bookman Old Style" w:hAnsi="Bookman Old Style"/>
            <w:sz w:val="24"/>
            <w:szCs w:val="24"/>
            <w:lang w:val="uk-UA"/>
          </w:rPr>
          <w:t>;</w:t>
        </w:r>
      </w:ins>
      <w:r w:rsidRPr="000F6A29">
        <w:rPr>
          <w:rFonts w:ascii="Bookman Old Style" w:hAnsi="Bookman Old Style"/>
          <w:sz w:val="24"/>
          <w:szCs w:val="24"/>
        </w:rPr>
        <w:t xml:space="preserve"> покриття проїзної частини, інших суміжних (прилеглих) територій з земельними ділянками, що надані у власність або користування юридичним або фізичним особам, - покладається на відповідні підприємства, установи, організації, приватних підприємців</w:t>
      </w:r>
      <w:ins w:id="65" w:author="Garbuz Maksym 5UA" w:date="2021-09-08T17:01:00Z">
        <w:r w:rsidR="00CF1D3F">
          <w:rPr>
            <w:rFonts w:ascii="Bookman Old Style" w:hAnsi="Bookman Old Style"/>
            <w:sz w:val="24"/>
            <w:szCs w:val="24"/>
            <w:lang w:val="uk-UA"/>
          </w:rPr>
          <w:t xml:space="preserve"> , відповідно до п. </w:t>
        </w:r>
        <w:r w:rsidR="00CF1D3F">
          <w:rPr>
            <w:rFonts w:ascii="Bookman Old Style" w:hAnsi="Bookman Old Style"/>
            <w:sz w:val="24"/>
            <w:szCs w:val="24"/>
          </w:rPr>
          <w:t>6</w:t>
        </w:r>
        <w:r w:rsidR="00CF1D3F" w:rsidRPr="007C3134">
          <w:rPr>
            <w:rFonts w:ascii="Bookman Old Style" w:hAnsi="Bookman Old Style"/>
            <w:sz w:val="24"/>
            <w:szCs w:val="24"/>
          </w:rPr>
          <w:t>.</w:t>
        </w:r>
        <w:r w:rsidR="00CF1D3F">
          <w:rPr>
            <w:rFonts w:ascii="Bookman Old Style" w:hAnsi="Bookman Old Style"/>
            <w:sz w:val="24"/>
            <w:szCs w:val="24"/>
            <w:lang w:val="uk-UA"/>
          </w:rPr>
          <w:t>20</w:t>
        </w:r>
        <w:r w:rsidR="00CF1D3F" w:rsidRPr="007C3134">
          <w:rPr>
            <w:rFonts w:ascii="Bookman Old Style" w:hAnsi="Bookman Old Style"/>
            <w:sz w:val="24"/>
            <w:szCs w:val="24"/>
          </w:rPr>
          <w:t>.</w:t>
        </w:r>
        <w:r w:rsidR="00CF1D3F">
          <w:rPr>
            <w:rFonts w:ascii="Bookman Old Style" w:hAnsi="Bookman Old Style"/>
            <w:sz w:val="24"/>
            <w:szCs w:val="24"/>
            <w:lang w:val="uk-UA"/>
          </w:rPr>
          <w:t>2 цих Правил</w:t>
        </w:r>
      </w:ins>
      <w:r w:rsidRPr="000F6A29">
        <w:rPr>
          <w:rFonts w:ascii="Bookman Old Style" w:hAnsi="Bookman Old Style"/>
          <w:sz w:val="24"/>
          <w:szCs w:val="24"/>
        </w:rPr>
        <w:t xml:space="preserve">, </w:t>
      </w:r>
      <w:ins w:id="66" w:author="Garbuz Maksym 5UA" w:date="2021-09-08T17:01:00Z">
        <w:r w:rsidR="00CF1D3F">
          <w:rPr>
            <w:rFonts w:ascii="Bookman Old Style" w:hAnsi="Bookman Old Style"/>
            <w:sz w:val="24"/>
            <w:szCs w:val="24"/>
            <w:lang w:val="uk-UA"/>
          </w:rPr>
          <w:t>та</w:t>
        </w:r>
      </w:ins>
      <w:ins w:id="67" w:author="Garbuz Maksym 5UA" w:date="2021-09-08T16:57:00Z">
        <w:r w:rsidR="006D6641">
          <w:rPr>
            <w:rFonts w:ascii="Bookman Old Style" w:hAnsi="Bookman Old Style"/>
            <w:sz w:val="24"/>
            <w:szCs w:val="24"/>
            <w:lang w:val="uk-UA"/>
          </w:rPr>
          <w:t xml:space="preserve"> на </w:t>
        </w:r>
      </w:ins>
      <w:r w:rsidRPr="000F6A29">
        <w:rPr>
          <w:rFonts w:ascii="Bookman Old Style" w:hAnsi="Bookman Old Style"/>
          <w:sz w:val="24"/>
          <w:szCs w:val="24"/>
        </w:rPr>
        <w:t>громадян, які є власниками або користувачами таких ділянок</w:t>
      </w:r>
      <w:ins w:id="68" w:author="Garbuz Maksym 5UA" w:date="2021-09-08T16:57:00Z">
        <w:r w:rsidR="006D6641">
          <w:rPr>
            <w:rFonts w:ascii="Bookman Old Style" w:hAnsi="Bookman Old Style"/>
            <w:sz w:val="24"/>
            <w:szCs w:val="24"/>
            <w:lang w:val="uk-UA"/>
          </w:rPr>
          <w:t xml:space="preserve">, відповідно до п. </w:t>
        </w:r>
        <w:r w:rsidR="006D6641">
          <w:rPr>
            <w:rFonts w:ascii="Bookman Old Style" w:hAnsi="Bookman Old Style"/>
            <w:sz w:val="24"/>
            <w:szCs w:val="24"/>
          </w:rPr>
          <w:t>6</w:t>
        </w:r>
        <w:r w:rsidR="006D6641" w:rsidRPr="007C3134">
          <w:rPr>
            <w:rFonts w:ascii="Bookman Old Style" w:hAnsi="Bookman Old Style"/>
            <w:sz w:val="24"/>
            <w:szCs w:val="24"/>
          </w:rPr>
          <w:t>.</w:t>
        </w:r>
        <w:r w:rsidR="006D6641">
          <w:rPr>
            <w:rFonts w:ascii="Bookman Old Style" w:hAnsi="Bookman Old Style"/>
            <w:sz w:val="24"/>
            <w:szCs w:val="24"/>
            <w:lang w:val="uk-UA"/>
          </w:rPr>
          <w:t>20</w:t>
        </w:r>
        <w:r w:rsidR="006D6641" w:rsidRPr="007C3134">
          <w:rPr>
            <w:rFonts w:ascii="Bookman Old Style" w:hAnsi="Bookman Old Style"/>
            <w:sz w:val="24"/>
            <w:szCs w:val="24"/>
          </w:rPr>
          <w:t>.3</w:t>
        </w:r>
        <w:r w:rsidR="006D6641">
          <w:rPr>
            <w:rFonts w:ascii="Bookman Old Style" w:hAnsi="Bookman Old Style"/>
            <w:sz w:val="24"/>
            <w:szCs w:val="24"/>
            <w:lang w:val="uk-UA"/>
          </w:rPr>
          <w:t xml:space="preserve"> цих Правил</w:t>
        </w:r>
      </w:ins>
      <w:r w:rsidRPr="000F6A29">
        <w:rPr>
          <w:rFonts w:ascii="Bookman Old Style" w:hAnsi="Bookman Old Style"/>
          <w:sz w:val="24"/>
          <w:szCs w:val="24"/>
        </w:rPr>
        <w:t>;</w:t>
      </w:r>
    </w:p>
    <w:p w14:paraId="51F168FA"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 xml:space="preserve">6) тротуарів, територій, прилеглих до торговельних центрів, об'єктів побутового обслуговування, громадського харчування, магазинів, ринків та інших об'єктів торгівлі на відстані </w:t>
      </w:r>
      <w:smartTag w:uri="urn:schemas-microsoft-com:office:smarttags" w:element="metricconverter">
        <w:smartTagPr>
          <w:attr w:name="ProductID" w:val="50 м"/>
        </w:smartTagPr>
        <w:r w:rsidRPr="00F70420">
          <w:rPr>
            <w:rFonts w:ascii="Bookman Old Style" w:hAnsi="Bookman Old Style"/>
            <w:sz w:val="24"/>
            <w:szCs w:val="24"/>
          </w:rPr>
          <w:t>50 м</w:t>
        </w:r>
      </w:smartTag>
      <w:r w:rsidRPr="000F6A29">
        <w:rPr>
          <w:rFonts w:ascii="Bookman Old Style" w:hAnsi="Bookman Old Style"/>
          <w:sz w:val="24"/>
          <w:szCs w:val="24"/>
        </w:rPr>
        <w:t xml:space="preserve"> навколо них, а також палаток, ларьків, кіосків, інших об'єктів виносної/вуличної торгівлі на відстані </w:t>
      </w:r>
      <w:r w:rsidRPr="00F70420">
        <w:rPr>
          <w:rFonts w:ascii="Bookman Old Style" w:hAnsi="Bookman Old Style"/>
          <w:sz w:val="24"/>
          <w:szCs w:val="24"/>
        </w:rPr>
        <w:t>10 м</w:t>
      </w:r>
      <w:r w:rsidR="00F70420">
        <w:rPr>
          <w:rFonts w:ascii="Bookman Old Style" w:hAnsi="Bookman Old Style"/>
          <w:sz w:val="24"/>
          <w:szCs w:val="24"/>
        </w:rPr>
        <w:t xml:space="preserve"> навколо них</w:t>
      </w:r>
      <w:r w:rsidRPr="000F6A29">
        <w:rPr>
          <w:rFonts w:ascii="Bookman Old Style" w:hAnsi="Bookman Old Style"/>
          <w:sz w:val="24"/>
          <w:szCs w:val="24"/>
        </w:rPr>
        <w:t>- покладається на суб'єктів господарювання, що експлуатують вказані об'єкти;</w:t>
      </w:r>
    </w:p>
    <w:p w14:paraId="35551C68"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7) охоронних зон залізничної колії, ліній електропередач - покладається на відповідні підприємства, що їх експлуатують;</w:t>
      </w:r>
    </w:p>
    <w:p w14:paraId="1D2F969A"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 xml:space="preserve">8) прилеглих до АЗС, на відстані </w:t>
      </w:r>
      <w:smartTag w:uri="urn:schemas-microsoft-com:office:smarttags" w:element="metricconverter">
        <w:smartTagPr>
          <w:attr w:name="ProductID" w:val="50 метрів"/>
        </w:smartTagPr>
        <w:r w:rsidRPr="00F70420">
          <w:rPr>
            <w:rFonts w:ascii="Bookman Old Style" w:hAnsi="Bookman Old Style"/>
            <w:sz w:val="24"/>
            <w:szCs w:val="24"/>
          </w:rPr>
          <w:t>50 метрів</w:t>
        </w:r>
      </w:smartTag>
      <w:r w:rsidRPr="000F6A29">
        <w:rPr>
          <w:rFonts w:ascii="Bookman Old Style" w:hAnsi="Bookman Old Style"/>
          <w:b/>
          <w:sz w:val="24"/>
          <w:szCs w:val="24"/>
        </w:rPr>
        <w:t xml:space="preserve"> </w:t>
      </w:r>
      <w:r w:rsidR="00F70420">
        <w:rPr>
          <w:rFonts w:ascii="Bookman Old Style" w:hAnsi="Bookman Old Style"/>
          <w:sz w:val="24"/>
          <w:szCs w:val="24"/>
        </w:rPr>
        <w:t>навколо них - покладається н</w:t>
      </w:r>
      <w:r w:rsidRPr="000F6A29">
        <w:rPr>
          <w:rFonts w:ascii="Bookman Old Style" w:hAnsi="Bookman Old Style"/>
          <w:sz w:val="24"/>
          <w:szCs w:val="24"/>
        </w:rPr>
        <w:t>а суб'єктів господарювання, які експлуатують вказані об'єкти;</w:t>
      </w:r>
    </w:p>
    <w:p w14:paraId="45B15D19"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9) прилеглих до гаражів - покладається на гаражно-будівельні кооперативи,</w:t>
      </w:r>
      <w:r w:rsidRPr="000F6A29">
        <w:rPr>
          <w:rFonts w:ascii="Bookman Old Style" w:hAnsi="Bookman Old Style"/>
          <w:sz w:val="24"/>
          <w:szCs w:val="24"/>
          <w:lang w:val="uk-UA"/>
        </w:rPr>
        <w:t xml:space="preserve"> обєднання,</w:t>
      </w:r>
      <w:r w:rsidRPr="000F6A29">
        <w:rPr>
          <w:rFonts w:ascii="Bookman Old Style" w:hAnsi="Bookman Old Style"/>
          <w:sz w:val="24"/>
          <w:szCs w:val="24"/>
        </w:rPr>
        <w:t xml:space="preserve"> власників (користувачів</w:t>
      </w:r>
      <w:r w:rsidRPr="000F6A29">
        <w:rPr>
          <w:rFonts w:ascii="Bookman Old Style" w:hAnsi="Bookman Old Style"/>
          <w:sz w:val="24"/>
          <w:szCs w:val="24"/>
          <w:lang w:val="uk-UA"/>
        </w:rPr>
        <w:t>)</w:t>
      </w:r>
      <w:r w:rsidRPr="000F6A29">
        <w:rPr>
          <w:rFonts w:ascii="Bookman Old Style" w:hAnsi="Bookman Old Style"/>
          <w:sz w:val="24"/>
          <w:szCs w:val="24"/>
        </w:rPr>
        <w:t>, індивідуальних гаражів;</w:t>
      </w:r>
    </w:p>
    <w:p w14:paraId="404D690A"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10) прилеглих до центрально-теплових, трансформаторних,</w:t>
      </w:r>
      <w:r w:rsidRPr="000F6A29">
        <w:rPr>
          <w:rFonts w:ascii="Bookman Old Style" w:hAnsi="Bookman Old Style"/>
          <w:sz w:val="24"/>
          <w:szCs w:val="24"/>
          <w:lang w:val="uk-UA"/>
        </w:rPr>
        <w:t xml:space="preserve"> </w:t>
      </w:r>
      <w:r w:rsidRPr="000F6A29">
        <w:rPr>
          <w:rFonts w:ascii="Bookman Old Style" w:hAnsi="Bookman Old Style"/>
          <w:sz w:val="24"/>
          <w:szCs w:val="24"/>
        </w:rPr>
        <w:t xml:space="preserve">газорозподільних, тяглових підстанцій у радіусі </w:t>
      </w:r>
      <w:smartTag w:uri="urn:schemas-microsoft-com:office:smarttags" w:element="metricconverter">
        <w:smartTagPr>
          <w:attr w:name="ProductID" w:val="10 м"/>
        </w:smartTagPr>
        <w:r w:rsidRPr="00F70420">
          <w:rPr>
            <w:rFonts w:ascii="Bookman Old Style" w:hAnsi="Bookman Old Style"/>
            <w:sz w:val="24"/>
            <w:szCs w:val="24"/>
          </w:rPr>
          <w:t>10 м</w:t>
        </w:r>
      </w:smartTag>
      <w:r w:rsidRPr="000F6A29">
        <w:rPr>
          <w:rFonts w:ascii="Bookman Old Style" w:hAnsi="Bookman Old Style"/>
          <w:sz w:val="24"/>
          <w:szCs w:val="24"/>
        </w:rPr>
        <w:t xml:space="preserve"> - покладається на</w:t>
      </w:r>
      <w:r w:rsidRPr="000F6A29">
        <w:rPr>
          <w:rFonts w:ascii="Bookman Old Style" w:hAnsi="Bookman Old Style"/>
          <w:sz w:val="24"/>
          <w:szCs w:val="24"/>
          <w:lang w:val="uk-UA"/>
        </w:rPr>
        <w:t xml:space="preserve"> </w:t>
      </w:r>
      <w:r w:rsidRPr="000F6A29">
        <w:rPr>
          <w:rFonts w:ascii="Bookman Old Style" w:hAnsi="Bookman Old Style"/>
          <w:sz w:val="24"/>
          <w:szCs w:val="24"/>
        </w:rPr>
        <w:t>підприємства, установи, організації на балансі в яких знаходяться вказані об'єкта;</w:t>
      </w:r>
    </w:p>
    <w:p w14:paraId="74C3801E"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11) рекреац</w:t>
      </w:r>
      <w:r w:rsidRPr="000F6A29">
        <w:rPr>
          <w:rFonts w:ascii="Bookman Old Style" w:hAnsi="Bookman Old Style"/>
          <w:sz w:val="24"/>
          <w:szCs w:val="24"/>
          <w:lang w:val="uk-UA"/>
        </w:rPr>
        <w:t>і</w:t>
      </w:r>
      <w:r w:rsidRPr="000F6A29">
        <w:rPr>
          <w:rFonts w:ascii="Bookman Old Style" w:hAnsi="Bookman Old Style"/>
          <w:sz w:val="24"/>
          <w:szCs w:val="24"/>
        </w:rPr>
        <w:t xml:space="preserve">йних </w:t>
      </w:r>
      <w:r w:rsidRPr="000F6A29">
        <w:rPr>
          <w:rFonts w:ascii="Bookman Old Style" w:hAnsi="Bookman Old Style"/>
          <w:sz w:val="24"/>
          <w:szCs w:val="24"/>
          <w:lang w:val="uk-UA"/>
        </w:rPr>
        <w:t xml:space="preserve">(зелених) </w:t>
      </w:r>
      <w:r w:rsidRPr="000F6A29">
        <w:rPr>
          <w:rFonts w:ascii="Bookman Old Style" w:hAnsi="Bookman Old Style"/>
          <w:sz w:val="24"/>
          <w:szCs w:val="24"/>
        </w:rPr>
        <w:t>зон - покладається на виконавчий комітет, та п</w:t>
      </w:r>
      <w:r w:rsidRPr="000F6A29">
        <w:rPr>
          <w:rFonts w:ascii="Bookman Old Style" w:hAnsi="Bookman Old Style"/>
          <w:sz w:val="24"/>
          <w:szCs w:val="24"/>
          <w:lang w:val="uk-UA"/>
        </w:rPr>
        <w:t>і</w:t>
      </w:r>
      <w:r w:rsidRPr="000F6A29">
        <w:rPr>
          <w:rFonts w:ascii="Bookman Old Style" w:hAnsi="Bookman Old Style"/>
          <w:sz w:val="24"/>
          <w:szCs w:val="24"/>
        </w:rPr>
        <w:t>дпри</w:t>
      </w:r>
      <w:r w:rsidRPr="000F6A29">
        <w:rPr>
          <w:rFonts w:ascii="Bookman Old Style" w:hAnsi="Bookman Old Style"/>
          <w:sz w:val="24"/>
          <w:szCs w:val="24"/>
          <w:lang w:val="uk-UA"/>
        </w:rPr>
        <w:t>є</w:t>
      </w:r>
      <w:r w:rsidRPr="000F6A29">
        <w:rPr>
          <w:rFonts w:ascii="Bookman Old Style" w:hAnsi="Bookman Old Style"/>
          <w:sz w:val="24"/>
          <w:szCs w:val="24"/>
        </w:rPr>
        <w:t>мства</w:t>
      </w:r>
      <w:r w:rsidRPr="000F6A29">
        <w:rPr>
          <w:rFonts w:ascii="Bookman Old Style" w:hAnsi="Bookman Old Style"/>
          <w:sz w:val="24"/>
          <w:szCs w:val="24"/>
          <w:lang w:val="uk-UA"/>
        </w:rPr>
        <w:t>, організації,</w:t>
      </w:r>
      <w:r w:rsidRPr="000F6A29">
        <w:rPr>
          <w:rFonts w:ascii="Bookman Old Style" w:hAnsi="Bookman Old Style"/>
          <w:sz w:val="24"/>
          <w:szCs w:val="24"/>
        </w:rPr>
        <w:t xml:space="preserve"> що б</w:t>
      </w:r>
      <w:r w:rsidRPr="000F6A29">
        <w:rPr>
          <w:rFonts w:ascii="Bookman Old Style" w:hAnsi="Bookman Old Style"/>
          <w:sz w:val="24"/>
          <w:szCs w:val="24"/>
          <w:lang w:val="uk-UA"/>
        </w:rPr>
        <w:t>і</w:t>
      </w:r>
      <w:r w:rsidRPr="000F6A29">
        <w:rPr>
          <w:rFonts w:ascii="Bookman Old Style" w:hAnsi="Bookman Old Style"/>
          <w:sz w:val="24"/>
          <w:szCs w:val="24"/>
        </w:rPr>
        <w:t xml:space="preserve">ля </w:t>
      </w:r>
      <w:r w:rsidRPr="000F6A29">
        <w:rPr>
          <w:rFonts w:ascii="Bookman Old Style" w:hAnsi="Bookman Old Style"/>
          <w:sz w:val="24"/>
          <w:szCs w:val="24"/>
          <w:lang w:val="uk-UA"/>
        </w:rPr>
        <w:t xml:space="preserve">рекреаційних (зелених) зон </w:t>
      </w:r>
      <w:r w:rsidRPr="000F6A29">
        <w:rPr>
          <w:rFonts w:ascii="Bookman Old Style" w:hAnsi="Bookman Old Style"/>
          <w:sz w:val="24"/>
          <w:szCs w:val="24"/>
        </w:rPr>
        <w:t xml:space="preserve">розповсюджують </w:t>
      </w:r>
      <w:r w:rsidRPr="000F6A29">
        <w:rPr>
          <w:rFonts w:ascii="Bookman Old Style" w:hAnsi="Bookman Old Style"/>
          <w:sz w:val="24"/>
          <w:szCs w:val="24"/>
          <w:lang w:val="uk-UA"/>
        </w:rPr>
        <w:t>алкогольні та слабоалкогольні напої</w:t>
      </w:r>
      <w:r w:rsidRPr="000F6A29">
        <w:rPr>
          <w:rFonts w:ascii="Bookman Old Style" w:hAnsi="Bookman Old Style"/>
          <w:sz w:val="24"/>
          <w:szCs w:val="24"/>
        </w:rPr>
        <w:t>;</w:t>
      </w:r>
    </w:p>
    <w:p w14:paraId="0B16F6CA"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 xml:space="preserve">12) кінцевих автобусних, зупинок маршрутних транспортних засобів і стоянок (місць відстою) маршрутних таксі - покладається на відповідні підприємства, що експлуатують вказані зупинки (далі - підприємства транспорту) у радіусі </w:t>
      </w:r>
      <w:smartTag w:uri="urn:schemas-microsoft-com:office:smarttags" w:element="metricconverter">
        <w:smartTagPr>
          <w:attr w:name="ProductID" w:val="25 метрів"/>
        </w:smartTagPr>
        <w:r w:rsidRPr="00F70420">
          <w:rPr>
            <w:rFonts w:ascii="Bookman Old Style" w:hAnsi="Bookman Old Style"/>
            <w:sz w:val="24"/>
            <w:szCs w:val="24"/>
          </w:rPr>
          <w:t>25 метрів</w:t>
        </w:r>
      </w:smartTag>
      <w:r w:rsidRPr="000F6A29">
        <w:rPr>
          <w:rFonts w:ascii="Bookman Old Style" w:hAnsi="Bookman Old Style"/>
          <w:sz w:val="24"/>
          <w:szCs w:val="24"/>
        </w:rPr>
        <w:t xml:space="preserve"> від облаштування зупинки, стоянки;</w:t>
      </w:r>
    </w:p>
    <w:p w14:paraId="0B06487A"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lang w:val="uk-UA"/>
        </w:rPr>
        <w:t xml:space="preserve">13) </w:t>
      </w:r>
      <w:r w:rsidRPr="000F6A29">
        <w:rPr>
          <w:rFonts w:ascii="Bookman Old Style" w:hAnsi="Bookman Old Style"/>
          <w:sz w:val="24"/>
          <w:szCs w:val="24"/>
        </w:rPr>
        <w:t>автобусних, зупинок маршрутних транспортних засобів і стоянок маршрутних таксі, крім кінцевих, - покладає</w:t>
      </w:r>
      <w:r w:rsidR="00F70420">
        <w:rPr>
          <w:rFonts w:ascii="Bookman Old Style" w:hAnsi="Bookman Old Style"/>
          <w:sz w:val="24"/>
          <w:szCs w:val="24"/>
        </w:rPr>
        <w:t>ться на відповідні підприємства</w:t>
      </w:r>
      <w:r w:rsidR="00F70420">
        <w:rPr>
          <w:rFonts w:ascii="Bookman Old Style" w:hAnsi="Bookman Old Style"/>
          <w:sz w:val="24"/>
          <w:szCs w:val="24"/>
          <w:lang w:val="uk-UA"/>
        </w:rPr>
        <w:t xml:space="preserve">, </w:t>
      </w:r>
      <w:r w:rsidRPr="000F6A29">
        <w:rPr>
          <w:rFonts w:ascii="Bookman Old Style" w:hAnsi="Bookman Old Style"/>
          <w:sz w:val="24"/>
          <w:szCs w:val="24"/>
        </w:rPr>
        <w:t>житлово-експлуатаційні організації або інших осіб, на яких покладений обов'язок щодо механізованого та ручного прибирання відповідних територій, на яких розміщені такі зупинки;</w:t>
      </w:r>
    </w:p>
    <w:p w14:paraId="0B17206E" w14:textId="77777777" w:rsidR="000F6A29" w:rsidRPr="000F6A29" w:rsidRDefault="000F6A29" w:rsidP="000F6A29">
      <w:pPr>
        <w:ind w:firstLine="720"/>
        <w:jc w:val="both"/>
        <w:rPr>
          <w:rFonts w:ascii="Bookman Old Style" w:hAnsi="Bookman Old Style"/>
          <w:sz w:val="24"/>
          <w:szCs w:val="24"/>
          <w:lang w:val="uk-UA"/>
        </w:rPr>
      </w:pPr>
      <w:r w:rsidRPr="000F6A29">
        <w:rPr>
          <w:rFonts w:ascii="Bookman Old Style" w:hAnsi="Bookman Old Style"/>
          <w:sz w:val="24"/>
          <w:szCs w:val="24"/>
          <w:lang w:val="uk-UA"/>
        </w:rPr>
        <w:t>14)</w:t>
      </w:r>
      <w:r w:rsidRPr="000F6A29">
        <w:rPr>
          <w:rFonts w:ascii="Bookman Old Style" w:hAnsi="Bookman Old Style"/>
          <w:sz w:val="24"/>
          <w:szCs w:val="24"/>
        </w:rPr>
        <w:t xml:space="preserve"> </w:t>
      </w:r>
      <w:r w:rsidRPr="000F6A29">
        <w:rPr>
          <w:rFonts w:ascii="Bookman Old Style" w:hAnsi="Bookman Old Style"/>
          <w:sz w:val="24"/>
          <w:szCs w:val="24"/>
          <w:lang w:val="uk-UA"/>
        </w:rPr>
        <w:t>місць для зупинки маршрутних транспортних засобів, крім кінцевих, де відсутні об'єкти торговельної діяльності та які розміщені не на прибудинковій території - покладається на осіб, визначених виконавчим комітетом;</w:t>
      </w:r>
    </w:p>
    <w:p w14:paraId="1143C09B"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15) парковок та автостоянок - покладається на осіб, які є їх</w:t>
      </w:r>
      <w:r w:rsidRPr="000F6A29">
        <w:rPr>
          <w:rFonts w:ascii="Bookman Old Style" w:hAnsi="Bookman Old Style"/>
          <w:sz w:val="24"/>
          <w:szCs w:val="24"/>
          <w:lang w:val="uk-UA"/>
        </w:rPr>
        <w:t xml:space="preserve"> </w:t>
      </w:r>
      <w:r w:rsidRPr="000F6A29">
        <w:rPr>
          <w:rFonts w:ascii="Bookman Old Style" w:hAnsi="Bookman Old Style"/>
          <w:sz w:val="24"/>
          <w:szCs w:val="24"/>
        </w:rPr>
        <w:t>балансоутримувачами, та осіб, яким вказані території надані у користування</w:t>
      </w:r>
      <w:r w:rsidRPr="000F6A29">
        <w:rPr>
          <w:rFonts w:ascii="Bookman Old Style" w:hAnsi="Bookman Old Style"/>
          <w:sz w:val="24"/>
          <w:szCs w:val="24"/>
        </w:rPr>
        <w:br/>
        <w:t>згідно з договором;</w:t>
      </w:r>
    </w:p>
    <w:p w14:paraId="6F40A6F7" w14:textId="77777777" w:rsidR="000F6A29" w:rsidRPr="000F6A29" w:rsidRDefault="000F6A29" w:rsidP="000F6A29">
      <w:pPr>
        <w:ind w:firstLine="720"/>
        <w:jc w:val="both"/>
        <w:rPr>
          <w:rFonts w:ascii="Bookman Old Style" w:hAnsi="Bookman Old Style"/>
          <w:sz w:val="24"/>
          <w:szCs w:val="24"/>
          <w:lang w:val="uk-UA"/>
        </w:rPr>
      </w:pPr>
      <w:r w:rsidRPr="000F6A29">
        <w:rPr>
          <w:rFonts w:ascii="Bookman Old Style" w:hAnsi="Bookman Old Style"/>
          <w:sz w:val="24"/>
          <w:szCs w:val="24"/>
          <w:lang w:val="uk-UA"/>
        </w:rPr>
        <w:t>16) зелених насаджень парків, парків культури та відпочинку, парків - пам’яток садово-паркового мистецтва, спортивних дитячих, меморіальних та інших, рекреаційних зон, садів, зон зелених насаджень, скверів та майданчиків для дозвілля та відпочинку - покладається на їх балансоутримувачів;</w:t>
      </w:r>
    </w:p>
    <w:p w14:paraId="1E523576"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lang w:val="uk-UA"/>
        </w:rPr>
        <w:t xml:space="preserve">17) </w:t>
      </w:r>
      <w:r w:rsidRPr="000F6A29">
        <w:rPr>
          <w:rFonts w:ascii="Bookman Old Style" w:hAnsi="Bookman Old Style"/>
          <w:sz w:val="24"/>
          <w:szCs w:val="24"/>
        </w:rPr>
        <w:t>вокзалів - покладається на відповідні підприємства, що утримують майно вокзалів на балансі;</w:t>
      </w:r>
    </w:p>
    <w:p w14:paraId="52D9C0B7" w14:textId="77777777" w:rsidR="000F6A29" w:rsidRPr="000F6A29" w:rsidRDefault="000F6A29" w:rsidP="000F6A29">
      <w:pPr>
        <w:ind w:firstLine="720"/>
        <w:jc w:val="both"/>
        <w:rPr>
          <w:rFonts w:ascii="Bookman Old Style" w:hAnsi="Bookman Old Style"/>
          <w:sz w:val="24"/>
          <w:szCs w:val="24"/>
          <w:lang w:val="uk-UA"/>
        </w:rPr>
      </w:pPr>
      <w:r w:rsidRPr="000F6A29">
        <w:rPr>
          <w:rFonts w:ascii="Bookman Old Style" w:hAnsi="Bookman Old Style"/>
          <w:sz w:val="24"/>
          <w:szCs w:val="24"/>
          <w:lang w:val="uk-UA"/>
        </w:rPr>
        <w:t>18) ринків - покладається на відповідні підприємства, фізичних осіб підприємців, що утримують майно ринків на балансі;</w:t>
      </w:r>
    </w:p>
    <w:p w14:paraId="06C305F3"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19) переїздів, пішохідних переходів – покладається на їх балансоутримувачів.</w:t>
      </w:r>
    </w:p>
    <w:p w14:paraId="02C7EA1D"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Рішенням с</w:t>
      </w:r>
      <w:r w:rsidRPr="000F6A29">
        <w:rPr>
          <w:rFonts w:ascii="Bookman Old Style" w:hAnsi="Bookman Old Style"/>
          <w:sz w:val="24"/>
          <w:szCs w:val="24"/>
          <w:lang w:val="uk-UA"/>
        </w:rPr>
        <w:t xml:space="preserve">ільської </w:t>
      </w:r>
      <w:r w:rsidRPr="000F6A29">
        <w:rPr>
          <w:rFonts w:ascii="Bookman Old Style" w:hAnsi="Bookman Old Style"/>
          <w:sz w:val="24"/>
          <w:szCs w:val="24"/>
        </w:rPr>
        <w:t>ради за підприємствами, установами, організаціями, приватними підприємцями можуть бути закріплені для прибирання інші території в межах населеного пункту</w:t>
      </w:r>
      <w:r w:rsidRPr="000F6A29">
        <w:rPr>
          <w:rFonts w:ascii="Bookman Old Style" w:hAnsi="Bookman Old Style"/>
          <w:sz w:val="24"/>
          <w:szCs w:val="24"/>
          <w:lang w:val="uk-UA"/>
        </w:rPr>
        <w:t xml:space="preserve"> та територій Пристоличної сільської ради</w:t>
      </w:r>
      <w:r w:rsidRPr="000F6A29">
        <w:rPr>
          <w:rFonts w:ascii="Bookman Old Style" w:hAnsi="Bookman Old Style"/>
          <w:sz w:val="24"/>
          <w:szCs w:val="24"/>
        </w:rPr>
        <w:t>.</w:t>
      </w:r>
    </w:p>
    <w:p w14:paraId="4A6CFBCE" w14:textId="77777777" w:rsidR="000F6A29" w:rsidRPr="000F6A29" w:rsidRDefault="00F70420" w:rsidP="000F6A29">
      <w:pPr>
        <w:ind w:firstLine="720"/>
        <w:jc w:val="both"/>
        <w:rPr>
          <w:rFonts w:ascii="Bookman Old Style" w:hAnsi="Bookman Old Style"/>
          <w:sz w:val="24"/>
          <w:szCs w:val="24"/>
        </w:rPr>
      </w:pPr>
      <w:r>
        <w:rPr>
          <w:rFonts w:ascii="Bookman Old Style" w:hAnsi="Bookman Old Style"/>
          <w:sz w:val="24"/>
          <w:szCs w:val="24"/>
          <w:lang w:val="uk-UA"/>
        </w:rPr>
        <w:t>6</w:t>
      </w:r>
      <w:r w:rsidR="000F6A29" w:rsidRPr="000F6A29">
        <w:rPr>
          <w:rFonts w:ascii="Bookman Old Style" w:hAnsi="Bookman Old Style"/>
          <w:sz w:val="24"/>
          <w:szCs w:val="24"/>
        </w:rPr>
        <w:t>.</w:t>
      </w:r>
      <w:r>
        <w:rPr>
          <w:rFonts w:ascii="Bookman Old Style" w:hAnsi="Bookman Old Style"/>
          <w:sz w:val="24"/>
          <w:szCs w:val="24"/>
          <w:lang w:val="uk-UA"/>
        </w:rPr>
        <w:t>23</w:t>
      </w:r>
      <w:r w:rsidR="000F6A29" w:rsidRPr="000F6A29">
        <w:rPr>
          <w:rFonts w:ascii="Bookman Old Style" w:hAnsi="Bookman Old Style"/>
          <w:sz w:val="24"/>
          <w:szCs w:val="24"/>
        </w:rPr>
        <w:t>.3. На територіях, які належить прибирати, необхідно проводити весь комплекс робіт, спрямований на наведення та постійне підтримання чистоти і порядку, збереження зелених насаджень, а саме:</w:t>
      </w:r>
    </w:p>
    <w:p w14:paraId="5204DA30" w14:textId="77777777" w:rsidR="000F6A29" w:rsidRPr="000F6A29" w:rsidRDefault="000F6A29" w:rsidP="000F6A29">
      <w:pPr>
        <w:ind w:firstLine="720"/>
        <w:jc w:val="both"/>
        <w:rPr>
          <w:rFonts w:ascii="Bookman Old Style" w:hAnsi="Bookman Old Style"/>
          <w:sz w:val="24"/>
          <w:szCs w:val="24"/>
          <w:lang w:val="uk-UA"/>
        </w:rPr>
      </w:pPr>
      <w:r w:rsidRPr="000F6A29">
        <w:rPr>
          <w:rFonts w:ascii="Bookman Old Style" w:hAnsi="Bookman Old Style"/>
          <w:sz w:val="24"/>
          <w:szCs w:val="24"/>
          <w:lang w:val="uk-UA"/>
        </w:rPr>
        <w:t>1) регулярне прибирання від сміття, побутових відходів, бруду, опалого листя, снігу, що забезпечує утримання об'єктів благоустрою та прилеглих територій у належному санітарному стані; при цьому тротуари прибираються вздовж всієї ділянки будинку, домоволодіння (в межах належності), до бордюрного каменю;</w:t>
      </w:r>
    </w:p>
    <w:p w14:paraId="1F3357CE" w14:textId="77777777" w:rsidR="000F6A29" w:rsidRPr="000F6A29" w:rsidRDefault="000F6A29" w:rsidP="000F6A29">
      <w:pPr>
        <w:ind w:firstLine="720"/>
        <w:jc w:val="both"/>
        <w:rPr>
          <w:rFonts w:ascii="Bookman Old Style" w:hAnsi="Bookman Old Style"/>
          <w:sz w:val="24"/>
          <w:szCs w:val="24"/>
          <w:lang w:val="uk-UA"/>
        </w:rPr>
      </w:pPr>
      <w:r w:rsidRPr="000F6A29">
        <w:rPr>
          <w:rFonts w:ascii="Bookman Old Style" w:hAnsi="Bookman Old Style"/>
          <w:sz w:val="24"/>
          <w:szCs w:val="24"/>
          <w:lang w:val="uk-UA"/>
        </w:rPr>
        <w:t>2) забезпечення вивезення сміття, бруду, побутових відходів, опалого листя на відведені для цього ділянки або районне сміттєзвалище. Вивезення сміття, побутових відходів здійснюється шляхом укладення відповідних договорів із спеціалізованими підприємствами;</w:t>
      </w:r>
    </w:p>
    <w:p w14:paraId="0FBC30B0"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lang w:val="uk-UA"/>
        </w:rPr>
        <w:t xml:space="preserve">3) </w:t>
      </w:r>
      <w:r w:rsidRPr="000F6A29">
        <w:rPr>
          <w:rFonts w:ascii="Bookman Old Style" w:hAnsi="Bookman Old Style"/>
          <w:sz w:val="24"/>
          <w:szCs w:val="24"/>
        </w:rPr>
        <w:t>регулярне миття об'єктів та елементів благоустрою, якщо їх можна мити для утримання в належному стані;</w:t>
      </w:r>
    </w:p>
    <w:p w14:paraId="41A481EA"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lang w:val="uk-UA"/>
        </w:rPr>
        <w:t xml:space="preserve">4) </w:t>
      </w:r>
      <w:r w:rsidRPr="000F6A29">
        <w:rPr>
          <w:rFonts w:ascii="Bookman Old Style" w:hAnsi="Bookman Old Style"/>
          <w:sz w:val="24"/>
          <w:szCs w:val="24"/>
        </w:rPr>
        <w:t>регулярне прибирання місць встановлення сміттєзбірників, а також місць, забруднених побутовими та іншими відходами, на територіях, прилеглих до будинків та споруд;</w:t>
      </w:r>
    </w:p>
    <w:p w14:paraId="5F18CDC4"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lang w:val="uk-UA"/>
        </w:rPr>
        <w:t xml:space="preserve">5) </w:t>
      </w:r>
      <w:r w:rsidRPr="000F6A29">
        <w:rPr>
          <w:rFonts w:ascii="Bookman Old Style" w:hAnsi="Bookman Old Style"/>
          <w:sz w:val="24"/>
          <w:szCs w:val="24"/>
        </w:rPr>
        <w:t>вивозити тверді побутові відходи з території загального користування, ринків та від населення, що мешкає у будинках державного та громадського житлового фонду, один раз на день, а з домоволодінь приватного житлового фонду згідно з укладеними договорами, але не менше ніж два рази на тиждень. Вивезення великогабаритних (негабаритних) відходів проводити не менше ніж одного разу на тиждень;</w:t>
      </w:r>
    </w:p>
    <w:p w14:paraId="559AB749"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6) утримувати приміщення громадських туалетів, у тому числі дворових татуалетів на кінцевих зупинках маршрутних транспортних засобів у належному</w:t>
      </w:r>
      <w:r w:rsidRPr="000F6A29">
        <w:rPr>
          <w:rFonts w:ascii="Bookman Old Style" w:hAnsi="Bookman Old Style"/>
          <w:sz w:val="24"/>
          <w:szCs w:val="24"/>
          <w:lang w:val="uk-UA"/>
        </w:rPr>
        <w:t xml:space="preserve"> </w:t>
      </w:r>
      <w:r w:rsidRPr="000F6A29">
        <w:rPr>
          <w:rFonts w:ascii="Bookman Old Style" w:hAnsi="Bookman Old Style"/>
          <w:sz w:val="24"/>
          <w:szCs w:val="24"/>
        </w:rPr>
        <w:t>санітарному та технічному стані;</w:t>
      </w:r>
    </w:p>
    <w:p w14:paraId="2B76589E" w14:textId="77777777" w:rsidR="000F6A29" w:rsidRPr="000F6A29" w:rsidRDefault="000F6A29" w:rsidP="000F6A29">
      <w:pPr>
        <w:ind w:firstLine="720"/>
        <w:jc w:val="both"/>
        <w:rPr>
          <w:rFonts w:ascii="Bookman Old Style" w:hAnsi="Bookman Old Style"/>
          <w:sz w:val="24"/>
          <w:szCs w:val="24"/>
          <w:lang w:val="uk-UA"/>
        </w:rPr>
      </w:pPr>
      <w:r w:rsidRPr="000F6A29">
        <w:rPr>
          <w:rFonts w:ascii="Bookman Old Style" w:hAnsi="Bookman Old Style"/>
          <w:sz w:val="24"/>
          <w:szCs w:val="24"/>
          <w:lang w:val="uk-UA"/>
        </w:rPr>
        <w:t>7)</w:t>
      </w:r>
      <w:r w:rsidRPr="000F6A29">
        <w:rPr>
          <w:rFonts w:ascii="Bookman Old Style" w:hAnsi="Bookman Old Style"/>
          <w:sz w:val="24"/>
          <w:szCs w:val="24"/>
        </w:rPr>
        <w:t xml:space="preserve"> </w:t>
      </w:r>
      <w:r w:rsidRPr="000F6A29">
        <w:rPr>
          <w:rFonts w:ascii="Bookman Old Style" w:hAnsi="Bookman Old Style"/>
          <w:sz w:val="24"/>
          <w:szCs w:val="24"/>
          <w:lang w:val="uk-UA"/>
        </w:rPr>
        <w:t>встановлювати на території загального користування урни для випадкового сміття, своєчасно їх очищувати та забезпечувати вивезення сміття шляхом укладення відповідних договорів зі спеціалізованими підприємствами;</w:t>
      </w:r>
    </w:p>
    <w:p w14:paraId="76326ADB" w14:textId="77777777" w:rsidR="000F6A29" w:rsidRPr="000F6A29" w:rsidRDefault="000F6A29" w:rsidP="000F6A29">
      <w:pPr>
        <w:ind w:firstLine="720"/>
        <w:jc w:val="both"/>
        <w:rPr>
          <w:rFonts w:ascii="Bookman Old Style" w:hAnsi="Bookman Old Style"/>
          <w:sz w:val="24"/>
          <w:szCs w:val="24"/>
          <w:lang w:val="uk-UA"/>
        </w:rPr>
      </w:pPr>
      <w:r w:rsidRPr="000F6A29">
        <w:rPr>
          <w:rFonts w:ascii="Bookman Old Style" w:hAnsi="Bookman Old Style"/>
          <w:sz w:val="24"/>
          <w:szCs w:val="24"/>
          <w:lang w:val="uk-UA"/>
        </w:rPr>
        <w:t>8) очищення опор ліній електропередач, стовбурів, стовпів, парканів, дерев, будівель, інших елементів благоустрою від оголошень, реклам, вивішених у недозволених місцях;</w:t>
      </w:r>
    </w:p>
    <w:p w14:paraId="073A3C03"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lang w:val="uk-UA"/>
        </w:rPr>
        <w:t xml:space="preserve">9) </w:t>
      </w:r>
      <w:r w:rsidRPr="000F6A29">
        <w:rPr>
          <w:rFonts w:ascii="Bookman Old Style" w:hAnsi="Bookman Old Style"/>
          <w:sz w:val="24"/>
          <w:szCs w:val="24"/>
        </w:rPr>
        <w:t>контролювати стан водоприймальних та оглядових колодязів підземних інженерних мереж. При виявленні відкритих люків або інших недоліків в їх утриманні необхідно повідомляти про це організації, які їх експлуатують. Організації, що експлуатують люки, зобов'язані негайно приводити їх у належний стан, забезпечити їх належне закриття;</w:t>
      </w:r>
    </w:p>
    <w:p w14:paraId="601CFAA8"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 xml:space="preserve">10) регулярно знищувати бур'яни, скошувати траву заввишки більше </w:t>
      </w:r>
      <w:smartTag w:uri="urn:schemas-microsoft-com:office:smarttags" w:element="metricconverter">
        <w:smartTagPr>
          <w:attr w:name="ProductID" w:val="10 см"/>
        </w:smartTagPr>
        <w:r w:rsidRPr="000F6A29">
          <w:rPr>
            <w:rFonts w:ascii="Bookman Old Style" w:hAnsi="Bookman Old Style"/>
            <w:sz w:val="24"/>
            <w:szCs w:val="24"/>
          </w:rPr>
          <w:t>10 см</w:t>
        </w:r>
      </w:smartTag>
      <w:r w:rsidRPr="000F6A29">
        <w:rPr>
          <w:rFonts w:ascii="Bookman Old Style" w:hAnsi="Bookman Old Style"/>
          <w:sz w:val="24"/>
          <w:szCs w:val="24"/>
        </w:rPr>
        <w:t>,</w:t>
      </w:r>
      <w:r w:rsidRPr="000F6A29">
        <w:rPr>
          <w:rFonts w:ascii="Bookman Old Style" w:hAnsi="Bookman Old Style"/>
          <w:sz w:val="24"/>
          <w:szCs w:val="24"/>
          <w:lang w:val="uk-UA"/>
        </w:rPr>
        <w:t xml:space="preserve"> </w:t>
      </w:r>
      <w:r w:rsidRPr="000F6A29">
        <w:rPr>
          <w:rFonts w:ascii="Bookman Old Style" w:hAnsi="Bookman Old Style"/>
          <w:sz w:val="24"/>
          <w:szCs w:val="24"/>
        </w:rPr>
        <w:t>видаляти сухостійні дерева та чагарники, видаляти сухе та поламане гілля та</w:t>
      </w:r>
      <w:r w:rsidRPr="000F6A29">
        <w:rPr>
          <w:rFonts w:ascii="Bookman Old Style" w:hAnsi="Bookman Old Style"/>
          <w:sz w:val="24"/>
          <w:szCs w:val="24"/>
          <w:lang w:val="uk-UA"/>
        </w:rPr>
        <w:t xml:space="preserve"> </w:t>
      </w:r>
      <w:r w:rsidRPr="000F6A29">
        <w:rPr>
          <w:rFonts w:ascii="Bookman Old Style" w:hAnsi="Bookman Old Style"/>
          <w:sz w:val="24"/>
          <w:szCs w:val="24"/>
        </w:rPr>
        <w:t>забезпечувати їх вивезення;</w:t>
      </w:r>
    </w:p>
    <w:p w14:paraId="52C8E861"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11) регулярно обстежувати прилеглі та закріплені території з метою</w:t>
      </w:r>
      <w:r w:rsidRPr="000F6A29">
        <w:rPr>
          <w:rFonts w:ascii="Bookman Old Style" w:hAnsi="Bookman Old Style"/>
          <w:sz w:val="24"/>
          <w:szCs w:val="24"/>
          <w:lang w:val="uk-UA"/>
        </w:rPr>
        <w:t xml:space="preserve"> </w:t>
      </w:r>
      <w:r w:rsidRPr="000F6A29">
        <w:rPr>
          <w:rFonts w:ascii="Bookman Old Style" w:hAnsi="Bookman Old Style"/>
          <w:sz w:val="24"/>
          <w:szCs w:val="24"/>
        </w:rPr>
        <w:t>виявлення амброзії полинолистої, карантинних рослин, проводити заходи по їх</w:t>
      </w:r>
      <w:r w:rsidRPr="000F6A29">
        <w:rPr>
          <w:rFonts w:ascii="Bookman Old Style" w:hAnsi="Bookman Old Style"/>
          <w:sz w:val="24"/>
          <w:szCs w:val="24"/>
          <w:lang w:val="uk-UA"/>
        </w:rPr>
        <w:t xml:space="preserve"> </w:t>
      </w:r>
      <w:r w:rsidRPr="000F6A29">
        <w:rPr>
          <w:rFonts w:ascii="Bookman Old Style" w:hAnsi="Bookman Old Style"/>
          <w:sz w:val="24"/>
          <w:szCs w:val="24"/>
        </w:rPr>
        <w:t>знищенню;</w:t>
      </w:r>
    </w:p>
    <w:p w14:paraId="0087B9EB"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lang w:val="uk-UA"/>
        </w:rPr>
        <w:t>1</w:t>
      </w:r>
      <w:r w:rsidRPr="000F6A29">
        <w:rPr>
          <w:rFonts w:ascii="Bookman Old Style" w:hAnsi="Bookman Old Style"/>
          <w:sz w:val="24"/>
          <w:szCs w:val="24"/>
        </w:rPr>
        <w:t>2</w:t>
      </w:r>
      <w:r w:rsidRPr="000F6A29">
        <w:rPr>
          <w:rFonts w:ascii="Bookman Old Style" w:hAnsi="Bookman Old Style"/>
          <w:sz w:val="24"/>
          <w:szCs w:val="24"/>
          <w:lang w:val="uk-UA"/>
        </w:rPr>
        <w:t xml:space="preserve">) </w:t>
      </w:r>
      <w:r w:rsidRPr="000F6A29">
        <w:rPr>
          <w:rFonts w:ascii="Bookman Old Style" w:hAnsi="Bookman Old Style"/>
          <w:sz w:val="24"/>
          <w:szCs w:val="24"/>
        </w:rPr>
        <w:t>проводити протягом року необхідні заходи по боротьбі зі шкідниками та хворобами зелених насаджень;</w:t>
      </w:r>
    </w:p>
    <w:p w14:paraId="71F41654"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lang w:val="uk-UA"/>
        </w:rPr>
        <w:t>1</w:t>
      </w:r>
      <w:r w:rsidRPr="000F6A29">
        <w:rPr>
          <w:rFonts w:ascii="Bookman Old Style" w:hAnsi="Bookman Old Style"/>
          <w:sz w:val="24"/>
          <w:szCs w:val="24"/>
        </w:rPr>
        <w:t>3</w:t>
      </w:r>
      <w:r w:rsidRPr="000F6A29">
        <w:rPr>
          <w:rFonts w:ascii="Bookman Old Style" w:hAnsi="Bookman Old Style"/>
          <w:sz w:val="24"/>
          <w:szCs w:val="24"/>
          <w:lang w:val="uk-UA"/>
        </w:rPr>
        <w:t xml:space="preserve">) </w:t>
      </w:r>
      <w:r w:rsidRPr="000F6A29">
        <w:rPr>
          <w:rFonts w:ascii="Bookman Old Style" w:hAnsi="Bookman Old Style"/>
          <w:sz w:val="24"/>
          <w:szCs w:val="24"/>
        </w:rPr>
        <w:t>проводити у повному обсязі заміну засохлих та пошкоджених кущів і дерев, а також садіння;</w:t>
      </w:r>
    </w:p>
    <w:p w14:paraId="3C0989EE"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lang w:val="uk-UA"/>
        </w:rPr>
        <w:t>1</w:t>
      </w:r>
      <w:r w:rsidRPr="000F6A29">
        <w:rPr>
          <w:rFonts w:ascii="Bookman Old Style" w:hAnsi="Bookman Old Style"/>
          <w:sz w:val="24"/>
          <w:szCs w:val="24"/>
        </w:rPr>
        <w:t>4</w:t>
      </w:r>
      <w:r w:rsidRPr="000F6A29">
        <w:rPr>
          <w:rFonts w:ascii="Bookman Old Style" w:hAnsi="Bookman Old Style"/>
          <w:sz w:val="24"/>
          <w:szCs w:val="24"/>
          <w:lang w:val="uk-UA"/>
        </w:rPr>
        <w:t xml:space="preserve">) </w:t>
      </w:r>
      <w:r w:rsidRPr="000F6A29">
        <w:rPr>
          <w:rFonts w:ascii="Bookman Old Style" w:hAnsi="Bookman Old Style"/>
          <w:sz w:val="24"/>
          <w:szCs w:val="24"/>
        </w:rPr>
        <w:t>не допускати пошкодження елементів благоустрою населеного пункту, розташованих на прилеглих територіях;</w:t>
      </w:r>
    </w:p>
    <w:p w14:paraId="54FD46C0" w14:textId="77777777" w:rsidR="000F6A29" w:rsidRDefault="000F6A29" w:rsidP="00F70420">
      <w:pPr>
        <w:ind w:firstLine="720"/>
        <w:jc w:val="both"/>
        <w:rPr>
          <w:rFonts w:ascii="Bookman Old Style" w:hAnsi="Bookman Old Style"/>
          <w:sz w:val="24"/>
          <w:szCs w:val="24"/>
          <w:lang w:val="uk-UA"/>
        </w:rPr>
      </w:pPr>
      <w:r w:rsidRPr="000F6A29">
        <w:rPr>
          <w:rFonts w:ascii="Bookman Old Style" w:hAnsi="Bookman Old Style"/>
          <w:sz w:val="24"/>
          <w:szCs w:val="24"/>
          <w:lang w:val="uk-UA"/>
        </w:rPr>
        <w:t>1</w:t>
      </w:r>
      <w:r w:rsidRPr="000F6A29">
        <w:rPr>
          <w:rFonts w:ascii="Bookman Old Style" w:hAnsi="Bookman Old Style"/>
          <w:sz w:val="24"/>
          <w:szCs w:val="24"/>
        </w:rPr>
        <w:t>5</w:t>
      </w:r>
      <w:r w:rsidRPr="000F6A29">
        <w:rPr>
          <w:rFonts w:ascii="Bookman Old Style" w:hAnsi="Bookman Old Style"/>
          <w:sz w:val="24"/>
          <w:szCs w:val="24"/>
          <w:lang w:val="uk-UA"/>
        </w:rPr>
        <w:t xml:space="preserve">) </w:t>
      </w:r>
      <w:r w:rsidRPr="000F6A29">
        <w:rPr>
          <w:rFonts w:ascii="Bookman Old Style" w:hAnsi="Bookman Old Style"/>
          <w:sz w:val="24"/>
          <w:szCs w:val="24"/>
        </w:rPr>
        <w:t>з додержанням встановлених норм та правил здійснювати утримання в належному стані фасадів бу</w:t>
      </w:r>
      <w:r w:rsidR="00F70420">
        <w:rPr>
          <w:rFonts w:ascii="Bookman Old Style" w:hAnsi="Bookman Old Style"/>
          <w:sz w:val="24"/>
          <w:szCs w:val="24"/>
        </w:rPr>
        <w:t>дівель, огорож та інших споруд.</w:t>
      </w:r>
    </w:p>
    <w:p w14:paraId="1390250B" w14:textId="77777777" w:rsidR="00D133AF" w:rsidRPr="00D133AF" w:rsidRDefault="00D133AF" w:rsidP="00F70420">
      <w:pPr>
        <w:ind w:firstLine="720"/>
        <w:jc w:val="both"/>
        <w:rPr>
          <w:rFonts w:ascii="Bookman Old Style" w:hAnsi="Bookman Old Style"/>
          <w:sz w:val="24"/>
          <w:szCs w:val="24"/>
          <w:lang w:val="uk-UA"/>
        </w:rPr>
      </w:pPr>
    </w:p>
    <w:p w14:paraId="1BE9E30D" w14:textId="77777777" w:rsidR="00436CD7" w:rsidRPr="00FD318F" w:rsidRDefault="00436CD7" w:rsidP="008602F2">
      <w:pPr>
        <w:jc w:val="center"/>
        <w:rPr>
          <w:rFonts w:ascii="Bookman Old Style" w:hAnsi="Bookman Old Style"/>
          <w:b/>
          <w:sz w:val="24"/>
          <w:szCs w:val="24"/>
          <w:lang w:val="uk-UA"/>
        </w:rPr>
      </w:pPr>
      <w:r w:rsidRPr="00FD318F">
        <w:rPr>
          <w:rFonts w:ascii="Bookman Old Style" w:hAnsi="Bookman Old Style"/>
          <w:b/>
          <w:sz w:val="24"/>
          <w:szCs w:val="24"/>
          <w:lang w:val="uk-UA"/>
        </w:rPr>
        <w:t xml:space="preserve">Розділ </w:t>
      </w:r>
      <w:r w:rsidRPr="00615A42">
        <w:rPr>
          <w:rFonts w:ascii="Bookman Old Style" w:hAnsi="Bookman Old Style"/>
          <w:b/>
          <w:sz w:val="24"/>
          <w:szCs w:val="24"/>
          <w:lang w:val="en-US"/>
        </w:rPr>
        <w:t>VII</w:t>
      </w:r>
      <w:r w:rsidRPr="00FD318F">
        <w:rPr>
          <w:rFonts w:ascii="Bookman Old Style" w:hAnsi="Bookman Old Style"/>
          <w:b/>
          <w:sz w:val="24"/>
          <w:szCs w:val="24"/>
          <w:lang w:val="uk-UA"/>
        </w:rPr>
        <w:t>. Порядок здійснення благоустрою, утримання об'єктів та елементів благоустрою суб'єктами господарювання, що здійснюють окремі види діяльності</w:t>
      </w:r>
    </w:p>
    <w:p w14:paraId="76B82B35"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7.1.</w:t>
      </w:r>
      <w:r w:rsidRPr="00615A42">
        <w:rPr>
          <w:rFonts w:ascii="Bookman Old Style" w:hAnsi="Bookman Old Style"/>
          <w:sz w:val="24"/>
          <w:szCs w:val="24"/>
          <w:lang w:val="uk-UA"/>
        </w:rPr>
        <w:tab/>
      </w:r>
      <w:r w:rsidRPr="00615A42">
        <w:rPr>
          <w:rFonts w:ascii="Bookman Old Style" w:hAnsi="Bookman Old Style"/>
          <w:sz w:val="24"/>
          <w:szCs w:val="24"/>
        </w:rPr>
        <w:t>Порядок здійснення благоустрою та утримання територій загального користування:</w:t>
      </w:r>
    </w:p>
    <w:p w14:paraId="125E8705" w14:textId="77777777" w:rsidR="00436CD7" w:rsidRPr="00615A42" w:rsidRDefault="00436CD7" w:rsidP="00436CD7">
      <w:pPr>
        <w:ind w:firstLine="720"/>
        <w:jc w:val="both"/>
        <w:rPr>
          <w:rFonts w:ascii="Bookman Old Style" w:hAnsi="Bookman Old Style"/>
          <w:b/>
          <w:sz w:val="24"/>
          <w:szCs w:val="24"/>
        </w:rPr>
      </w:pPr>
      <w:r w:rsidRPr="00615A42">
        <w:rPr>
          <w:rFonts w:ascii="Bookman Old Style" w:hAnsi="Bookman Old Style"/>
          <w:sz w:val="24"/>
          <w:szCs w:val="24"/>
        </w:rPr>
        <w:t>7.1.1</w:t>
      </w:r>
      <w:r w:rsidRPr="00615A42">
        <w:rPr>
          <w:rFonts w:ascii="Bookman Old Style" w:hAnsi="Bookman Old Style"/>
          <w:b/>
          <w:sz w:val="24"/>
          <w:szCs w:val="24"/>
        </w:rPr>
        <w:t>.</w:t>
      </w:r>
      <w:r w:rsidR="008602F2">
        <w:rPr>
          <w:rFonts w:ascii="Bookman Old Style" w:hAnsi="Bookman Old Style"/>
          <w:b/>
          <w:sz w:val="24"/>
          <w:szCs w:val="24"/>
          <w:lang w:val="uk-UA"/>
        </w:rPr>
        <w:t xml:space="preserve"> </w:t>
      </w:r>
      <w:r w:rsidRPr="00615A42">
        <w:rPr>
          <w:rFonts w:ascii="Bookman Old Style" w:hAnsi="Bookman Old Style"/>
          <w:sz w:val="24"/>
          <w:szCs w:val="24"/>
        </w:rPr>
        <w:t>Парків (парків</w:t>
      </w:r>
      <w:r w:rsidRPr="00615A42">
        <w:rPr>
          <w:rFonts w:ascii="Bookman Old Style" w:hAnsi="Bookman Old Style"/>
          <w:sz w:val="24"/>
          <w:szCs w:val="24"/>
          <w:lang w:val="uk-UA"/>
        </w:rPr>
        <w:t xml:space="preserve"> </w:t>
      </w:r>
      <w:r w:rsidRPr="00615A42">
        <w:rPr>
          <w:rFonts w:ascii="Bookman Old Style" w:hAnsi="Bookman Old Style"/>
          <w:sz w:val="24"/>
          <w:szCs w:val="24"/>
        </w:rPr>
        <w:t>культури</w:t>
      </w:r>
      <w:r w:rsidRPr="00615A42">
        <w:rPr>
          <w:rFonts w:ascii="Bookman Old Style" w:hAnsi="Bookman Old Style"/>
          <w:sz w:val="24"/>
          <w:szCs w:val="24"/>
          <w:lang w:val="uk-UA"/>
        </w:rPr>
        <w:t xml:space="preserve"> </w:t>
      </w:r>
      <w:r w:rsidRPr="00615A42">
        <w:rPr>
          <w:rFonts w:ascii="Bookman Old Style" w:hAnsi="Bookman Old Style"/>
          <w:sz w:val="24"/>
          <w:szCs w:val="24"/>
        </w:rPr>
        <w:t>і</w:t>
      </w:r>
      <w:r w:rsidRPr="00615A42">
        <w:rPr>
          <w:rFonts w:ascii="Bookman Old Style" w:hAnsi="Bookman Old Style"/>
          <w:sz w:val="24"/>
          <w:szCs w:val="24"/>
          <w:lang w:val="uk-UA"/>
        </w:rPr>
        <w:t xml:space="preserve"> </w:t>
      </w:r>
      <w:r w:rsidRPr="00615A42">
        <w:rPr>
          <w:rFonts w:ascii="Bookman Old Style" w:hAnsi="Bookman Old Style"/>
          <w:sz w:val="24"/>
          <w:szCs w:val="24"/>
        </w:rPr>
        <w:t>відпочинку, парків - пам'яток</w:t>
      </w:r>
      <w:r w:rsidRPr="00615A42">
        <w:rPr>
          <w:rFonts w:ascii="Bookman Old Style" w:hAnsi="Bookman Old Style"/>
          <w:sz w:val="24"/>
          <w:szCs w:val="24"/>
          <w:lang w:val="uk-UA"/>
        </w:rPr>
        <w:t xml:space="preserve"> </w:t>
      </w:r>
      <w:r w:rsidRPr="00615A42">
        <w:rPr>
          <w:rFonts w:ascii="Bookman Old Style" w:hAnsi="Bookman Old Style"/>
          <w:sz w:val="24"/>
          <w:szCs w:val="24"/>
        </w:rPr>
        <w:t>садово-паркового</w:t>
      </w:r>
      <w:r w:rsidRPr="00615A42">
        <w:rPr>
          <w:rFonts w:ascii="Bookman Old Style" w:hAnsi="Bookman Old Style"/>
          <w:sz w:val="24"/>
          <w:szCs w:val="24"/>
          <w:lang w:val="uk-UA"/>
        </w:rPr>
        <w:t xml:space="preserve"> </w:t>
      </w:r>
      <w:r w:rsidRPr="00615A42">
        <w:rPr>
          <w:rFonts w:ascii="Bookman Old Style" w:hAnsi="Bookman Old Style"/>
          <w:sz w:val="24"/>
          <w:szCs w:val="24"/>
        </w:rPr>
        <w:t>мистецтва, спортивних, дитячих, меморіальних</w:t>
      </w:r>
      <w:r w:rsidRPr="00615A42">
        <w:rPr>
          <w:rFonts w:ascii="Bookman Old Style" w:hAnsi="Bookman Old Style"/>
          <w:sz w:val="24"/>
          <w:szCs w:val="24"/>
          <w:lang w:val="uk-UA"/>
        </w:rPr>
        <w:t xml:space="preserve"> </w:t>
      </w:r>
      <w:r w:rsidRPr="00615A42">
        <w:rPr>
          <w:rFonts w:ascii="Bookman Old Style" w:hAnsi="Bookman Old Style"/>
          <w:sz w:val="24"/>
          <w:szCs w:val="24"/>
        </w:rPr>
        <w:t>та</w:t>
      </w:r>
      <w:r w:rsidRPr="00615A42">
        <w:rPr>
          <w:rFonts w:ascii="Bookman Old Style" w:hAnsi="Bookman Old Style"/>
          <w:sz w:val="24"/>
          <w:szCs w:val="24"/>
          <w:lang w:val="uk-UA"/>
        </w:rPr>
        <w:t xml:space="preserve"> </w:t>
      </w:r>
      <w:r w:rsidRPr="00615A42">
        <w:rPr>
          <w:rFonts w:ascii="Bookman Old Style" w:hAnsi="Bookman Old Style"/>
          <w:sz w:val="24"/>
          <w:szCs w:val="24"/>
        </w:rPr>
        <w:t>інших (надалі - парків), рекреаційних</w:t>
      </w:r>
      <w:r w:rsidRPr="00615A42">
        <w:rPr>
          <w:rFonts w:ascii="Bookman Old Style" w:hAnsi="Bookman Old Style"/>
          <w:sz w:val="24"/>
          <w:szCs w:val="24"/>
          <w:lang w:val="uk-UA"/>
        </w:rPr>
        <w:t xml:space="preserve"> </w:t>
      </w:r>
      <w:r w:rsidRPr="00615A42">
        <w:rPr>
          <w:rFonts w:ascii="Bookman Old Style" w:hAnsi="Bookman Old Style"/>
          <w:sz w:val="24"/>
          <w:szCs w:val="24"/>
        </w:rPr>
        <w:t>зон, садів, зон</w:t>
      </w:r>
      <w:r w:rsidRPr="00615A42">
        <w:rPr>
          <w:rFonts w:ascii="Bookman Old Style" w:hAnsi="Bookman Old Style"/>
          <w:sz w:val="24"/>
          <w:szCs w:val="24"/>
          <w:lang w:val="uk-UA"/>
        </w:rPr>
        <w:t xml:space="preserve"> </w:t>
      </w:r>
      <w:r w:rsidRPr="00615A42">
        <w:rPr>
          <w:rFonts w:ascii="Bookman Old Style" w:hAnsi="Bookman Old Style"/>
          <w:sz w:val="24"/>
          <w:szCs w:val="24"/>
        </w:rPr>
        <w:t>зелених</w:t>
      </w:r>
      <w:r w:rsidRPr="00615A42">
        <w:rPr>
          <w:rFonts w:ascii="Bookman Old Style" w:hAnsi="Bookman Old Style"/>
          <w:sz w:val="24"/>
          <w:szCs w:val="24"/>
          <w:lang w:val="uk-UA"/>
        </w:rPr>
        <w:t xml:space="preserve"> </w:t>
      </w:r>
      <w:r w:rsidRPr="00615A42">
        <w:rPr>
          <w:rFonts w:ascii="Bookman Old Style" w:hAnsi="Bookman Old Style"/>
          <w:sz w:val="24"/>
          <w:szCs w:val="24"/>
        </w:rPr>
        <w:t>насаджень, скверів</w:t>
      </w:r>
      <w:r w:rsidRPr="00615A42">
        <w:rPr>
          <w:rFonts w:ascii="Bookman Old Style" w:hAnsi="Bookman Old Style"/>
          <w:sz w:val="24"/>
          <w:szCs w:val="24"/>
          <w:lang w:val="uk-UA"/>
        </w:rPr>
        <w:t xml:space="preserve"> </w:t>
      </w:r>
      <w:r w:rsidRPr="00615A42">
        <w:rPr>
          <w:rFonts w:ascii="Bookman Old Style" w:hAnsi="Bookman Old Style"/>
          <w:sz w:val="24"/>
          <w:szCs w:val="24"/>
        </w:rPr>
        <w:t>і</w:t>
      </w:r>
      <w:r w:rsidRPr="00615A42">
        <w:rPr>
          <w:rFonts w:ascii="Bookman Old Style" w:hAnsi="Bookman Old Style"/>
          <w:sz w:val="24"/>
          <w:szCs w:val="24"/>
          <w:lang w:val="uk-UA"/>
        </w:rPr>
        <w:t xml:space="preserve"> </w:t>
      </w:r>
      <w:r w:rsidRPr="00615A42">
        <w:rPr>
          <w:rFonts w:ascii="Bookman Old Style" w:hAnsi="Bookman Old Style"/>
          <w:sz w:val="24"/>
          <w:szCs w:val="24"/>
        </w:rPr>
        <w:t>майданчиків</w:t>
      </w:r>
      <w:r w:rsidRPr="00615A42">
        <w:rPr>
          <w:rFonts w:ascii="Bookman Old Style" w:hAnsi="Bookman Old Style"/>
          <w:sz w:val="24"/>
          <w:szCs w:val="24"/>
          <w:lang w:val="uk-UA"/>
        </w:rPr>
        <w:t xml:space="preserve"> </w:t>
      </w:r>
      <w:r w:rsidRPr="00615A42">
        <w:rPr>
          <w:rFonts w:ascii="Bookman Old Style" w:hAnsi="Bookman Old Style"/>
          <w:sz w:val="24"/>
          <w:szCs w:val="24"/>
        </w:rPr>
        <w:t>для</w:t>
      </w:r>
      <w:r w:rsidRPr="00615A42">
        <w:rPr>
          <w:rFonts w:ascii="Bookman Old Style" w:hAnsi="Bookman Old Style"/>
          <w:sz w:val="24"/>
          <w:szCs w:val="24"/>
          <w:lang w:val="uk-UA"/>
        </w:rPr>
        <w:t xml:space="preserve"> </w:t>
      </w:r>
      <w:r w:rsidRPr="00615A42">
        <w:rPr>
          <w:rFonts w:ascii="Bookman Old Style" w:hAnsi="Bookman Old Style"/>
          <w:sz w:val="24"/>
          <w:szCs w:val="24"/>
        </w:rPr>
        <w:t>дозвілля</w:t>
      </w:r>
      <w:r w:rsidRPr="00615A42">
        <w:rPr>
          <w:rFonts w:ascii="Bookman Old Style" w:hAnsi="Bookman Old Style"/>
          <w:sz w:val="24"/>
          <w:szCs w:val="24"/>
          <w:lang w:val="uk-UA"/>
        </w:rPr>
        <w:t xml:space="preserve"> </w:t>
      </w:r>
      <w:r w:rsidRPr="00615A42">
        <w:rPr>
          <w:rFonts w:ascii="Bookman Old Style" w:hAnsi="Bookman Old Style"/>
          <w:sz w:val="24"/>
          <w:szCs w:val="24"/>
        </w:rPr>
        <w:t>та</w:t>
      </w:r>
      <w:r w:rsidRPr="00615A42">
        <w:rPr>
          <w:rFonts w:ascii="Bookman Old Style" w:hAnsi="Bookman Old Style"/>
          <w:sz w:val="24"/>
          <w:szCs w:val="24"/>
          <w:lang w:val="uk-UA"/>
        </w:rPr>
        <w:t xml:space="preserve"> </w:t>
      </w:r>
      <w:r w:rsidRPr="00615A42">
        <w:rPr>
          <w:rFonts w:ascii="Bookman Old Style" w:hAnsi="Bookman Old Style"/>
          <w:sz w:val="24"/>
          <w:szCs w:val="24"/>
        </w:rPr>
        <w:t>відпочинку.</w:t>
      </w:r>
    </w:p>
    <w:p w14:paraId="4F6E7A8C"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7.1.1.1. Благоустрій та утримання у належному </w:t>
      </w:r>
      <w:r w:rsidRPr="00615A42">
        <w:rPr>
          <w:rFonts w:ascii="Bookman Old Style" w:hAnsi="Bookman Old Style"/>
          <w:sz w:val="24"/>
          <w:szCs w:val="24"/>
          <w:lang w:val="uk-UA"/>
        </w:rPr>
        <w:t>с</w:t>
      </w:r>
      <w:r w:rsidRPr="00615A42">
        <w:rPr>
          <w:rFonts w:ascii="Bookman Old Style" w:hAnsi="Bookman Old Style"/>
          <w:sz w:val="24"/>
          <w:szCs w:val="24"/>
        </w:rPr>
        <w:t>тані територій парків, рекреаційних зон, садів, зон зелених насаджень, скверів та майданчиків для дозвілля та відпочинку здійснюють їх балансоутримувачі відповідно до цих Правил та інших нормативних актів.</w:t>
      </w:r>
    </w:p>
    <w:p w14:paraId="5C601B62"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7.1.1.2. Благоустрій та утримання у належному стані вказаних у цьому пункті територій включає:</w:t>
      </w:r>
    </w:p>
    <w:p w14:paraId="6E07663A"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1) санітарне очищення: прибирання сміття, відходів, листя; встановлення,</w:t>
      </w:r>
      <w:r w:rsidRPr="00615A42">
        <w:rPr>
          <w:rFonts w:ascii="Bookman Old Style" w:hAnsi="Bookman Old Style"/>
          <w:sz w:val="24"/>
          <w:szCs w:val="24"/>
          <w:lang w:val="uk-UA"/>
        </w:rPr>
        <w:t xml:space="preserve"> </w:t>
      </w:r>
      <w:r w:rsidRPr="00615A42">
        <w:rPr>
          <w:rFonts w:ascii="Bookman Old Style" w:hAnsi="Bookman Old Style"/>
          <w:sz w:val="24"/>
          <w:szCs w:val="24"/>
        </w:rPr>
        <w:t>щоденне</w:t>
      </w:r>
      <w:r w:rsidR="008602F2">
        <w:rPr>
          <w:rFonts w:ascii="Bookman Old Style" w:hAnsi="Bookman Old Style"/>
          <w:sz w:val="24"/>
          <w:szCs w:val="24"/>
          <w:lang w:val="uk-UA"/>
        </w:rPr>
        <w:t>,</w:t>
      </w:r>
      <w:r w:rsidRPr="00615A42">
        <w:rPr>
          <w:rFonts w:ascii="Bookman Old Style" w:hAnsi="Bookman Old Style"/>
          <w:sz w:val="24"/>
          <w:szCs w:val="24"/>
        </w:rPr>
        <w:t xml:space="preserve"> та по мірі наповнення</w:t>
      </w:r>
      <w:r w:rsidR="008602F2">
        <w:rPr>
          <w:rFonts w:ascii="Bookman Old Style" w:hAnsi="Bookman Old Style"/>
          <w:sz w:val="24"/>
          <w:szCs w:val="24"/>
          <w:lang w:val="uk-UA"/>
        </w:rPr>
        <w:t>,</w:t>
      </w:r>
      <w:r w:rsidRPr="00615A42">
        <w:rPr>
          <w:rFonts w:ascii="Bookman Old Style" w:hAnsi="Bookman Old Style"/>
          <w:sz w:val="24"/>
          <w:szCs w:val="24"/>
        </w:rPr>
        <w:t xml:space="preserve"> очищен</w:t>
      </w:r>
      <w:r w:rsidR="008602F2">
        <w:rPr>
          <w:rFonts w:ascii="Bookman Old Style" w:hAnsi="Bookman Old Style"/>
          <w:sz w:val="24"/>
          <w:szCs w:val="24"/>
          <w:lang w:val="uk-UA"/>
        </w:rPr>
        <w:t>их</w:t>
      </w:r>
      <w:r w:rsidRPr="00615A42">
        <w:rPr>
          <w:rFonts w:ascii="Bookman Old Style" w:hAnsi="Bookman Old Style"/>
          <w:sz w:val="24"/>
          <w:szCs w:val="24"/>
        </w:rPr>
        <w:t xml:space="preserve"> урн; утримання контейнерів для сміття</w:t>
      </w:r>
      <w:r w:rsidRPr="00615A42">
        <w:rPr>
          <w:rFonts w:ascii="Bookman Old Style" w:hAnsi="Bookman Old Style"/>
          <w:sz w:val="24"/>
          <w:szCs w:val="24"/>
          <w:lang w:val="uk-UA"/>
        </w:rPr>
        <w:t xml:space="preserve"> </w:t>
      </w:r>
      <w:r w:rsidRPr="00615A42">
        <w:rPr>
          <w:rFonts w:ascii="Bookman Old Style" w:hAnsi="Bookman Old Style"/>
          <w:sz w:val="24"/>
          <w:szCs w:val="24"/>
        </w:rPr>
        <w:t>та відходів, укладення договорів на їх вивезення;</w:t>
      </w:r>
    </w:p>
    <w:p w14:paraId="2CE9A0EE"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2) освітлення територій;</w:t>
      </w:r>
    </w:p>
    <w:p w14:paraId="19CF86A2"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3) озеленення, збереження зелених насаджень;</w:t>
      </w:r>
    </w:p>
    <w:p w14:paraId="496CA2DB"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4) відновлення території у міжсезонний період, після стихійних природних явищ, аварій, в інших випадках;</w:t>
      </w:r>
    </w:p>
    <w:p w14:paraId="67B099A0"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5) утримання у експлуатаційному та естетичному стані відповідно до цих Правил належних балансоутримувачу будівель, споруд та їх фасадів;</w:t>
      </w:r>
    </w:p>
    <w:p w14:paraId="7D0288CE"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 встановлення та утримання у належному стані обладнання, засобів освітлення, садових лав, меморіальних дощок, пам'ятників та інших елементів благоустрою;</w:t>
      </w:r>
    </w:p>
    <w:p w14:paraId="65474670" w14:textId="77777777" w:rsidR="008602F2" w:rsidRDefault="00436CD7" w:rsidP="008602F2">
      <w:pPr>
        <w:ind w:firstLine="720"/>
        <w:jc w:val="both"/>
        <w:rPr>
          <w:rFonts w:ascii="Bookman Old Style" w:hAnsi="Bookman Old Style"/>
          <w:sz w:val="24"/>
          <w:szCs w:val="24"/>
        </w:rPr>
      </w:pPr>
      <w:r w:rsidRPr="00615A42">
        <w:rPr>
          <w:rFonts w:ascii="Bookman Old Style" w:hAnsi="Bookman Old Style"/>
          <w:sz w:val="24"/>
          <w:szCs w:val="24"/>
        </w:rPr>
        <w:t>7) забезпечення безпечних умов пере</w:t>
      </w:r>
      <w:r w:rsidR="008602F2">
        <w:rPr>
          <w:rFonts w:ascii="Bookman Old Style" w:hAnsi="Bookman Old Style"/>
          <w:sz w:val="24"/>
          <w:szCs w:val="24"/>
        </w:rPr>
        <w:t>бування та відпочинку громадян;</w:t>
      </w:r>
    </w:p>
    <w:p w14:paraId="7A661D69" w14:textId="77777777" w:rsidR="00436CD7" w:rsidRPr="00615A42" w:rsidRDefault="008602F2" w:rsidP="008602F2">
      <w:pPr>
        <w:ind w:firstLine="720"/>
        <w:jc w:val="both"/>
        <w:rPr>
          <w:rFonts w:ascii="Bookman Old Style" w:hAnsi="Bookman Old Style"/>
          <w:sz w:val="24"/>
          <w:szCs w:val="24"/>
        </w:rPr>
      </w:pPr>
      <w:r>
        <w:rPr>
          <w:rFonts w:ascii="Bookman Old Style" w:hAnsi="Bookman Old Style"/>
          <w:sz w:val="24"/>
          <w:szCs w:val="24"/>
          <w:lang w:val="uk-UA"/>
        </w:rPr>
        <w:t xml:space="preserve">8) </w:t>
      </w:r>
      <w:r w:rsidR="00436CD7" w:rsidRPr="00615A42">
        <w:rPr>
          <w:rFonts w:ascii="Bookman Old Style" w:hAnsi="Bookman Old Style"/>
          <w:sz w:val="24"/>
          <w:szCs w:val="24"/>
        </w:rPr>
        <w:t>забезпечення належної роботи атракціонів, обладнання майданчиків для дозвілля та відпочинку.</w:t>
      </w:r>
    </w:p>
    <w:p w14:paraId="3A834679"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7.1.1.3. Збір листя на території парків, рекреаційних зон, садів, зон зелених насаджень, скверів здійснюється тільки на головних алеях, доріжках, майданчиках для відпочинку, партерних газонах, галявинах, квітниках. Збирати листя з-під угруповань дерев та чагарників у лісопарках, парках, скверах, садах, зелених зонах забороняється, оскільки це призводить до винесення органічних добрив, зменшення ізоляційного шару для ґрунту. Спалювати листя забороняється.</w:t>
      </w:r>
    </w:p>
    <w:p w14:paraId="59335736"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7.1.1.4. Утримання в належному стані зелених насаджень парків, рекреаційних зон, садів, зон зелених насаджень, скверів та майданчиків для дозвілля та відпочинку включає догляд, обрізання, знесення, висадку зелених насаджень (квітів, дерев, кущів, трави, інших насаджень), що здійснюється відповідно до Правил утримання зелених насаджень міст та інших населених пунктів України, затверджених у встановленому порядку, інших нормативних актів.</w:t>
      </w:r>
    </w:p>
    <w:p w14:paraId="21A5A8DB"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7.1.1.5. Благоустрій території парків, садів, зон зелених насаджень, скверів, майданчиків для дозвілля та відпочинку здійснюється відповідно до</w:t>
      </w:r>
      <w:r w:rsidRPr="00615A42">
        <w:rPr>
          <w:rFonts w:ascii="Bookman Old Style" w:hAnsi="Bookman Old Style"/>
          <w:sz w:val="24"/>
          <w:szCs w:val="24"/>
          <w:lang w:val="uk-UA"/>
        </w:rPr>
        <w:t xml:space="preserve"> </w:t>
      </w:r>
      <w:r w:rsidRPr="00615A42">
        <w:rPr>
          <w:rFonts w:ascii="Bookman Old Style" w:hAnsi="Bookman Old Style"/>
          <w:sz w:val="24"/>
          <w:szCs w:val="24"/>
        </w:rPr>
        <w:t>затверджених планів. До затвердження відповідних планів благоустрій вказаних об'єктів благоустрою здійснюється з додержанням цих Правил в порядку та обсязі, що забезпечує задоволення соціально-культурних потреб громадян, умови безпеки їх життю та здоров'ю.</w:t>
      </w:r>
    </w:p>
    <w:p w14:paraId="6B4BA529"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7.1.1.6. Пошкодження зелених насаджень, збір квітів, грибів на територіях парків, рекреаційних зон, садів, зон зелених насаджень, скверів, майданчиків для дозвілля та відпочинку забороняється.</w:t>
      </w:r>
    </w:p>
    <w:p w14:paraId="500BFA4C"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7.1.1.7. На територіях парків, рекреаційних зон, садів, зон зелених насаджень, скверів і майданчиків для дозвілля та відпочинку суворо забороняється пошкодження елементів благоустрою.</w:t>
      </w:r>
    </w:p>
    <w:p w14:paraId="768E1EBB"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7.1.1.8. Догляд за садовими (парковими) урнами включає: видалення сміття, прибирання бруду, миття, фарбування. Кратність догляду визначається залежно від інтенсивності експлуатації.</w:t>
      </w:r>
    </w:p>
    <w:p w14:paraId="453DE611"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7.1.1.9. Поливальні пристрої повинні бути в справному стані, регулярно оглядатися і ремонтуватися.</w:t>
      </w:r>
    </w:p>
    <w:p w14:paraId="72AFF702"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7.1.1.10. Літні поверхневі і заглиблені поливальні мережі водопроводу на зиму підлягають консервації згідно із встановленими правилами.</w:t>
      </w:r>
    </w:p>
    <w:p w14:paraId="63A409F3" w14:textId="77777777" w:rsidR="00436CD7" w:rsidRPr="00615A42" w:rsidRDefault="00436CD7" w:rsidP="00436CD7">
      <w:pPr>
        <w:ind w:firstLine="720"/>
        <w:jc w:val="both"/>
        <w:rPr>
          <w:rFonts w:ascii="Bookman Old Style" w:hAnsi="Bookman Old Style"/>
          <w:b/>
          <w:sz w:val="24"/>
          <w:szCs w:val="24"/>
        </w:rPr>
      </w:pPr>
      <w:r w:rsidRPr="00615A42">
        <w:rPr>
          <w:rFonts w:ascii="Bookman Old Style" w:hAnsi="Bookman Old Style"/>
          <w:sz w:val="24"/>
          <w:szCs w:val="24"/>
        </w:rPr>
        <w:t>7.1.2.</w:t>
      </w:r>
      <w:r w:rsidR="008602F2">
        <w:rPr>
          <w:rFonts w:ascii="Bookman Old Style" w:hAnsi="Bookman Old Style"/>
          <w:sz w:val="24"/>
          <w:szCs w:val="24"/>
          <w:lang w:val="uk-UA"/>
        </w:rPr>
        <w:t xml:space="preserve"> </w:t>
      </w:r>
      <w:r w:rsidRPr="00615A42">
        <w:rPr>
          <w:rFonts w:ascii="Bookman Old Style" w:hAnsi="Bookman Old Style"/>
          <w:sz w:val="24"/>
          <w:szCs w:val="24"/>
        </w:rPr>
        <w:t>Пам'ятників культурної та історичної спадщини.</w:t>
      </w:r>
    </w:p>
    <w:p w14:paraId="271EA3CB"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7.1.2.1. Власник або уповноважений ним орган, користувач зобов'язані утримувати території пам'ятників культурної та історичної спадщини, пам'яток у належному стані, своєчасно проводити ремонт, захищати від пошкодження, руйнування або знищення відповідно до вимог законодавства.</w:t>
      </w:r>
    </w:p>
    <w:p w14:paraId="5D7E6787"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7.1.2.2. Використання пам'ятників культурної та історичної спадщини, пам'яток повинно здійснюватися відповідно до режимів, встановлених органами охорони культурної спадщини, у таки</w:t>
      </w:r>
      <w:r w:rsidRPr="00615A42">
        <w:rPr>
          <w:rFonts w:ascii="Bookman Old Style" w:hAnsi="Bookman Old Style"/>
          <w:sz w:val="24"/>
          <w:szCs w:val="24"/>
          <w:lang w:val="uk-UA"/>
        </w:rPr>
        <w:t>й</w:t>
      </w:r>
      <w:r w:rsidRPr="00615A42">
        <w:rPr>
          <w:rFonts w:ascii="Bookman Old Style" w:hAnsi="Bookman Old Style"/>
          <w:sz w:val="24"/>
          <w:szCs w:val="24"/>
        </w:rPr>
        <w:t xml:space="preserve"> спосіб, що потребує якнайменших змін і доповнень та забезпечує збереження їх матеріальної автентичності, просторової композиції, а також елементів обладнання, упорядження, оздоблення тощо.</w:t>
      </w:r>
    </w:p>
    <w:p w14:paraId="55569C81"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7.1.2.3. Власники пам'яток або їхніх частин або уповноважені ними органи, незалежно від форм власності на ці пам'ятки, зобов'язані укласти з відповідним органом охорони культурної спадщини охоронний договір.</w:t>
      </w:r>
    </w:p>
    <w:p w14:paraId="76BEE15E"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7.1.2.4. Прибирання, збір та вивезення сміття здійснюється згідно із загальним порядком санітарного очищення територій.</w:t>
      </w:r>
    </w:p>
    <w:p w14:paraId="13D8D18E" w14:textId="77777777" w:rsidR="00436CD7" w:rsidRPr="00615A42" w:rsidRDefault="00436CD7" w:rsidP="00436CD7">
      <w:pPr>
        <w:jc w:val="both"/>
        <w:rPr>
          <w:rFonts w:ascii="Bookman Old Style" w:hAnsi="Bookman Old Style"/>
          <w:b/>
          <w:sz w:val="24"/>
          <w:szCs w:val="24"/>
        </w:rPr>
      </w:pPr>
      <w:r w:rsidRPr="00615A42">
        <w:rPr>
          <w:rFonts w:ascii="Bookman Old Style" w:hAnsi="Bookman Old Style"/>
          <w:sz w:val="24"/>
          <w:szCs w:val="24"/>
        </w:rPr>
        <w:tab/>
        <w:t>7.1.3.</w:t>
      </w:r>
      <w:r w:rsidR="00900B6A">
        <w:rPr>
          <w:rFonts w:ascii="Bookman Old Style" w:hAnsi="Bookman Old Style"/>
          <w:sz w:val="24"/>
          <w:szCs w:val="24"/>
          <w:lang w:val="uk-UA"/>
        </w:rPr>
        <w:t xml:space="preserve"> </w:t>
      </w:r>
      <w:r w:rsidRPr="00615A42">
        <w:rPr>
          <w:rFonts w:ascii="Bookman Old Style" w:hAnsi="Bookman Old Style"/>
          <w:sz w:val="24"/>
          <w:szCs w:val="24"/>
        </w:rPr>
        <w:t>Майданів, площ, вулиць.</w:t>
      </w:r>
    </w:p>
    <w:p w14:paraId="7FEBF88B"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7.1.3.1. Благоустрій та утримання майданів, площ, вулиць </w:t>
      </w:r>
      <w:r w:rsidR="00900B6A">
        <w:rPr>
          <w:rFonts w:ascii="Bookman Old Style" w:hAnsi="Bookman Old Style"/>
          <w:sz w:val="24"/>
          <w:szCs w:val="24"/>
          <w:lang w:val="uk-UA"/>
        </w:rPr>
        <w:t>територіальної громади</w:t>
      </w:r>
      <w:r w:rsidRPr="00615A42">
        <w:rPr>
          <w:rFonts w:ascii="Bookman Old Style" w:hAnsi="Bookman Old Style"/>
          <w:sz w:val="24"/>
          <w:szCs w:val="24"/>
        </w:rPr>
        <w:t xml:space="preserve"> здійснюється відповідно до порядку, встановленого для благоустрою та утримання доріг, вулиць, умов цих Правил, інших нормативних актів.</w:t>
      </w:r>
    </w:p>
    <w:p w14:paraId="1AAAE309" w14:textId="77777777" w:rsidR="00436CD7" w:rsidRPr="00900B6A" w:rsidRDefault="00436CD7" w:rsidP="00436CD7">
      <w:pPr>
        <w:ind w:firstLine="720"/>
        <w:jc w:val="both"/>
        <w:rPr>
          <w:rFonts w:ascii="Bookman Old Style" w:hAnsi="Bookman Old Style"/>
          <w:sz w:val="24"/>
          <w:szCs w:val="24"/>
        </w:rPr>
      </w:pPr>
      <w:r w:rsidRPr="00900B6A">
        <w:rPr>
          <w:rFonts w:ascii="Bookman Old Style" w:hAnsi="Bookman Old Style"/>
          <w:sz w:val="24"/>
          <w:szCs w:val="24"/>
        </w:rPr>
        <w:t>7.1.4.</w:t>
      </w:r>
      <w:r w:rsidR="00900B6A" w:rsidRPr="00900B6A">
        <w:rPr>
          <w:rFonts w:ascii="Bookman Old Style" w:hAnsi="Bookman Old Style"/>
          <w:sz w:val="24"/>
          <w:szCs w:val="24"/>
          <w:lang w:val="uk-UA"/>
        </w:rPr>
        <w:t xml:space="preserve"> </w:t>
      </w:r>
      <w:r w:rsidRPr="00900B6A">
        <w:rPr>
          <w:rFonts w:ascii="Bookman Old Style" w:hAnsi="Bookman Old Style"/>
          <w:sz w:val="24"/>
          <w:szCs w:val="24"/>
        </w:rPr>
        <w:t>Доріг, (провулків, проїздів).</w:t>
      </w:r>
    </w:p>
    <w:p w14:paraId="28D49189"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7.1.4.1. Власники доріг, вулиць або уповноважені ними органи повинні здійснювати їх експлуатаційне утримання</w:t>
      </w:r>
      <w:r w:rsidR="00900B6A">
        <w:rPr>
          <w:rFonts w:ascii="Bookman Old Style" w:hAnsi="Bookman Old Style"/>
          <w:sz w:val="24"/>
          <w:szCs w:val="24"/>
          <w:lang w:val="uk-UA"/>
        </w:rPr>
        <w:t>,</w:t>
      </w:r>
      <w:r w:rsidRPr="00615A42">
        <w:rPr>
          <w:rFonts w:ascii="Bookman Old Style" w:hAnsi="Bookman Old Style"/>
          <w:sz w:val="24"/>
          <w:szCs w:val="24"/>
        </w:rPr>
        <w:t xml:space="preserve"> мають право вимагати від користувачів дотримання чинних законодавчих і нормативних актів щодо дорожнього руху, правил ремонту і утримання вказаних об'єктів, правил користування дорогами і дорожніми спорудами та їх охорони.</w:t>
      </w:r>
    </w:p>
    <w:p w14:paraId="7DDFF042" w14:textId="68D4E42C" w:rsidR="00436CD7" w:rsidRPr="001B1F4B"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7.1.4.2. Використовувати дороги не за їх призначенням і встановлювати засоби організації дорожнього руху дозволяється л</w:t>
      </w:r>
      <w:r w:rsidR="00900B6A">
        <w:rPr>
          <w:rFonts w:ascii="Bookman Old Style" w:hAnsi="Bookman Old Style"/>
          <w:sz w:val="24"/>
          <w:szCs w:val="24"/>
        </w:rPr>
        <w:t xml:space="preserve">ише за </w:t>
      </w:r>
      <w:del w:id="69" w:author="Garbuz Maksym 5UA" w:date="2021-09-08T17:04:00Z">
        <w:r w:rsidR="00900B6A" w:rsidDel="00CF1D3F">
          <w:rPr>
            <w:rFonts w:ascii="Bookman Old Style" w:hAnsi="Bookman Old Style"/>
            <w:sz w:val="24"/>
            <w:szCs w:val="24"/>
          </w:rPr>
          <w:delText xml:space="preserve">узгодженими </w:delText>
        </w:r>
      </w:del>
      <w:ins w:id="70" w:author="Garbuz Maksym 5UA" w:date="2021-09-08T17:04:00Z">
        <w:r w:rsidR="00CF1D3F">
          <w:rPr>
            <w:rFonts w:ascii="Bookman Old Style" w:hAnsi="Bookman Old Style"/>
            <w:sz w:val="24"/>
            <w:szCs w:val="24"/>
          </w:rPr>
          <w:t>узгоджен</w:t>
        </w:r>
        <w:r w:rsidR="00CF1D3F">
          <w:rPr>
            <w:rFonts w:ascii="Bookman Old Style" w:hAnsi="Bookman Old Style"/>
            <w:sz w:val="24"/>
            <w:szCs w:val="24"/>
            <w:lang w:val="uk-UA"/>
          </w:rPr>
          <w:t>ням</w:t>
        </w:r>
        <w:r w:rsidR="00CF1D3F">
          <w:rPr>
            <w:rFonts w:ascii="Bookman Old Style" w:hAnsi="Bookman Old Style"/>
            <w:sz w:val="24"/>
            <w:szCs w:val="24"/>
          </w:rPr>
          <w:t xml:space="preserve"> </w:t>
        </w:r>
      </w:ins>
      <w:r w:rsidR="00900B6A">
        <w:rPr>
          <w:rFonts w:ascii="Bookman Old Style" w:hAnsi="Bookman Old Style"/>
          <w:sz w:val="24"/>
          <w:szCs w:val="24"/>
        </w:rPr>
        <w:t xml:space="preserve">з </w:t>
      </w:r>
      <w:del w:id="71" w:author="Garbuz Maksym 5UA" w:date="2021-09-08T17:04:00Z">
        <w:r w:rsidR="00900B6A" w:rsidDel="00CF1D3F">
          <w:rPr>
            <w:rFonts w:ascii="Bookman Old Style" w:hAnsi="Bookman Old Style"/>
            <w:sz w:val="24"/>
            <w:szCs w:val="24"/>
            <w:lang w:val="uk-UA"/>
          </w:rPr>
          <w:delText>С</w:delText>
        </w:r>
        <w:r w:rsidRPr="00615A42" w:rsidDel="00CF1D3F">
          <w:rPr>
            <w:rFonts w:ascii="Bookman Old Style" w:hAnsi="Bookman Old Style"/>
            <w:sz w:val="24"/>
            <w:szCs w:val="24"/>
          </w:rPr>
          <w:delText xml:space="preserve">лужбою безпеки дорожнього </w:delText>
        </w:r>
        <w:r w:rsidR="00900B6A" w:rsidRPr="00900B6A" w:rsidDel="00CF1D3F">
          <w:rPr>
            <w:rFonts w:ascii="Bookman Old Style" w:hAnsi="Bookman Old Style"/>
            <w:sz w:val="24"/>
            <w:szCs w:val="24"/>
          </w:rPr>
          <w:delText>руху Державної служби</w:delText>
        </w:r>
      </w:del>
      <w:ins w:id="72" w:author="Garbuz Maksym 5UA" w:date="2021-09-08T17:04:00Z">
        <w:r w:rsidR="00CF1D3F">
          <w:rPr>
            <w:rFonts w:ascii="Bookman Old Style" w:hAnsi="Bookman Old Style"/>
            <w:sz w:val="24"/>
            <w:szCs w:val="24"/>
            <w:lang w:val="uk-UA"/>
          </w:rPr>
          <w:t>Національною полі</w:t>
        </w:r>
      </w:ins>
      <w:ins w:id="73" w:author="Garbuz Maksym 5UA" w:date="2021-09-08T17:05:00Z">
        <w:r w:rsidR="00CF1D3F">
          <w:rPr>
            <w:rFonts w:ascii="Bookman Old Style" w:hAnsi="Bookman Old Style"/>
            <w:sz w:val="24"/>
            <w:szCs w:val="24"/>
            <w:lang w:val="uk-UA"/>
          </w:rPr>
          <w:t>цією</w:t>
        </w:r>
      </w:ins>
      <w:r w:rsidR="00900B6A" w:rsidRPr="00900B6A">
        <w:rPr>
          <w:rFonts w:ascii="Bookman Old Style" w:hAnsi="Bookman Old Style"/>
          <w:sz w:val="24"/>
          <w:szCs w:val="24"/>
        </w:rPr>
        <w:t xml:space="preserve"> України</w:t>
      </w:r>
      <w:r w:rsidRPr="00615A42">
        <w:rPr>
          <w:rFonts w:ascii="Bookman Old Style" w:hAnsi="Bookman Old Style"/>
          <w:sz w:val="24"/>
          <w:szCs w:val="24"/>
        </w:rPr>
        <w:t xml:space="preserve">, рішеннями </w:t>
      </w:r>
      <w:r w:rsidRPr="001B1F4B">
        <w:rPr>
          <w:rFonts w:ascii="Bookman Old Style" w:hAnsi="Bookman Old Style"/>
          <w:sz w:val="24"/>
          <w:szCs w:val="24"/>
        </w:rPr>
        <w:t>власників ділянок доріг або уповноважених ними органів.</w:t>
      </w:r>
    </w:p>
    <w:p w14:paraId="13111CB9" w14:textId="77777777" w:rsidR="00436CD7" w:rsidRPr="00900B6A" w:rsidRDefault="00436CD7" w:rsidP="00436CD7">
      <w:pPr>
        <w:ind w:firstLine="720"/>
        <w:jc w:val="both"/>
        <w:rPr>
          <w:rFonts w:ascii="Bookman Old Style" w:hAnsi="Bookman Old Style"/>
          <w:sz w:val="24"/>
          <w:szCs w:val="24"/>
          <w:lang w:val="uk-UA"/>
        </w:rPr>
      </w:pPr>
      <w:r w:rsidRPr="001B1F4B">
        <w:rPr>
          <w:rFonts w:ascii="Bookman Old Style" w:hAnsi="Bookman Old Style"/>
          <w:sz w:val="24"/>
          <w:szCs w:val="24"/>
        </w:rPr>
        <w:t>7.1.4.3. Озеленення вулиць і доріг здійснюється відповідно до встановлених</w:t>
      </w:r>
      <w:r w:rsidR="001B1F4B" w:rsidRPr="001B1F4B">
        <w:rPr>
          <w:rFonts w:ascii="Bookman Old Style" w:hAnsi="Bookman Old Style"/>
          <w:sz w:val="24"/>
          <w:szCs w:val="24"/>
        </w:rPr>
        <w:t xml:space="preserve"> норм та правил ДБН В.2.3.-5-20</w:t>
      </w:r>
      <w:r w:rsidRPr="001B1F4B">
        <w:rPr>
          <w:rFonts w:ascii="Bookman Old Style" w:hAnsi="Bookman Old Style"/>
          <w:sz w:val="24"/>
          <w:szCs w:val="24"/>
        </w:rPr>
        <w:t>1</w:t>
      </w:r>
      <w:r w:rsidR="001B1F4B" w:rsidRPr="001B1F4B">
        <w:rPr>
          <w:rFonts w:ascii="Bookman Old Style" w:hAnsi="Bookman Old Style"/>
          <w:sz w:val="24"/>
          <w:szCs w:val="24"/>
          <w:lang w:val="uk-UA"/>
        </w:rPr>
        <w:t>8</w:t>
      </w:r>
      <w:r w:rsidRPr="001B1F4B">
        <w:rPr>
          <w:rFonts w:ascii="Bookman Old Style" w:hAnsi="Bookman Old Style"/>
          <w:sz w:val="24"/>
          <w:szCs w:val="24"/>
        </w:rPr>
        <w:t>.</w:t>
      </w:r>
      <w:r w:rsidR="00900B6A">
        <w:rPr>
          <w:rFonts w:ascii="Bookman Old Style" w:hAnsi="Bookman Old Style"/>
          <w:sz w:val="24"/>
          <w:szCs w:val="24"/>
          <w:lang w:val="uk-UA"/>
        </w:rPr>
        <w:t xml:space="preserve"> </w:t>
      </w:r>
    </w:p>
    <w:p w14:paraId="1287ABB8" w14:textId="77777777" w:rsidR="00436CD7" w:rsidRPr="0053744D" w:rsidRDefault="00436CD7" w:rsidP="00436CD7">
      <w:pPr>
        <w:ind w:firstLine="720"/>
        <w:jc w:val="both"/>
        <w:rPr>
          <w:rFonts w:ascii="Bookman Old Style" w:hAnsi="Bookman Old Style"/>
          <w:sz w:val="24"/>
          <w:szCs w:val="24"/>
          <w:lang w:val="uk-UA"/>
        </w:rPr>
      </w:pPr>
      <w:r w:rsidRPr="0053744D">
        <w:rPr>
          <w:rFonts w:ascii="Bookman Old Style" w:hAnsi="Bookman Old Style"/>
          <w:sz w:val="24"/>
          <w:szCs w:val="24"/>
          <w:lang w:val="uk-UA"/>
        </w:rPr>
        <w:t>7.1.4.4. Самовільний захват території провулка, проїзда відшкодовується органу місцевого самоврядування відповідно до грошової оцінки землі населеного пункту з обов’язковим виправленням та приведенням в належний експлуатаційний стан даного провулку, проїзду.</w:t>
      </w:r>
    </w:p>
    <w:p w14:paraId="79D36265" w14:textId="77777777" w:rsidR="00436CD7" w:rsidRPr="00615A42" w:rsidRDefault="00436CD7" w:rsidP="00436CD7">
      <w:pPr>
        <w:ind w:firstLine="720"/>
        <w:jc w:val="both"/>
        <w:rPr>
          <w:rFonts w:ascii="Bookman Old Style" w:hAnsi="Bookman Old Style"/>
          <w:b/>
          <w:sz w:val="24"/>
          <w:szCs w:val="24"/>
        </w:rPr>
      </w:pPr>
      <w:r w:rsidRPr="00615A42">
        <w:rPr>
          <w:rFonts w:ascii="Bookman Old Style" w:hAnsi="Bookman Old Style"/>
          <w:sz w:val="24"/>
          <w:szCs w:val="24"/>
        </w:rPr>
        <w:t>7.1.5.</w:t>
      </w:r>
      <w:r w:rsidR="00900B6A">
        <w:rPr>
          <w:rFonts w:ascii="Bookman Old Style" w:hAnsi="Bookman Old Style"/>
          <w:sz w:val="24"/>
          <w:szCs w:val="24"/>
          <w:lang w:val="uk-UA"/>
        </w:rPr>
        <w:t xml:space="preserve"> </w:t>
      </w:r>
      <w:r w:rsidRPr="00615A42">
        <w:rPr>
          <w:rFonts w:ascii="Bookman Old Style" w:hAnsi="Bookman Old Style"/>
          <w:sz w:val="24"/>
          <w:szCs w:val="24"/>
        </w:rPr>
        <w:t>Власники дорожніх об'єктів або уповноважені ними органи, дорожньо-експлуатаційні організації зобов'язані:</w:t>
      </w:r>
    </w:p>
    <w:p w14:paraId="3D72B181"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1) своєчасно</w:t>
      </w:r>
      <w:r w:rsidRPr="00615A42">
        <w:rPr>
          <w:rFonts w:ascii="Bookman Old Style" w:hAnsi="Bookman Old Style"/>
          <w:sz w:val="24"/>
          <w:szCs w:val="24"/>
          <w:lang w:val="uk-UA"/>
        </w:rPr>
        <w:t xml:space="preserve"> </w:t>
      </w:r>
      <w:r w:rsidRPr="00615A42">
        <w:rPr>
          <w:rFonts w:ascii="Bookman Old Style" w:hAnsi="Bookman Old Style"/>
          <w:sz w:val="24"/>
          <w:szCs w:val="24"/>
        </w:rPr>
        <w:t>і</w:t>
      </w:r>
      <w:r w:rsidRPr="00615A42">
        <w:rPr>
          <w:rFonts w:ascii="Bookman Old Style" w:hAnsi="Bookman Old Style"/>
          <w:sz w:val="24"/>
          <w:szCs w:val="24"/>
          <w:lang w:val="uk-UA"/>
        </w:rPr>
        <w:t xml:space="preserve"> </w:t>
      </w:r>
      <w:r w:rsidRPr="00615A42">
        <w:rPr>
          <w:rFonts w:ascii="Bookman Old Style" w:hAnsi="Bookman Old Style"/>
          <w:sz w:val="24"/>
          <w:szCs w:val="24"/>
        </w:rPr>
        <w:t>якісно</w:t>
      </w:r>
      <w:r w:rsidRPr="00615A42">
        <w:rPr>
          <w:rFonts w:ascii="Bookman Old Style" w:hAnsi="Bookman Old Style"/>
          <w:sz w:val="24"/>
          <w:szCs w:val="24"/>
          <w:lang w:val="uk-UA"/>
        </w:rPr>
        <w:t xml:space="preserve"> </w:t>
      </w:r>
      <w:r w:rsidRPr="00615A42">
        <w:rPr>
          <w:rFonts w:ascii="Bookman Old Style" w:hAnsi="Bookman Old Style"/>
          <w:sz w:val="24"/>
          <w:szCs w:val="24"/>
        </w:rPr>
        <w:t>виконувати</w:t>
      </w:r>
      <w:r w:rsidRPr="00615A42">
        <w:rPr>
          <w:rFonts w:ascii="Bookman Old Style" w:hAnsi="Bookman Old Style"/>
          <w:sz w:val="24"/>
          <w:szCs w:val="24"/>
          <w:lang w:val="uk-UA"/>
        </w:rPr>
        <w:t xml:space="preserve"> </w:t>
      </w:r>
      <w:r w:rsidRPr="00615A42">
        <w:rPr>
          <w:rFonts w:ascii="Bookman Old Style" w:hAnsi="Bookman Old Style"/>
          <w:sz w:val="24"/>
          <w:szCs w:val="24"/>
        </w:rPr>
        <w:t>експлуатаційні</w:t>
      </w:r>
      <w:r w:rsidRPr="00615A42">
        <w:rPr>
          <w:rFonts w:ascii="Bookman Old Style" w:hAnsi="Bookman Old Style"/>
          <w:sz w:val="24"/>
          <w:szCs w:val="24"/>
          <w:lang w:val="uk-UA"/>
        </w:rPr>
        <w:t xml:space="preserve"> </w:t>
      </w:r>
      <w:r w:rsidRPr="00615A42">
        <w:rPr>
          <w:rFonts w:ascii="Bookman Old Style" w:hAnsi="Bookman Old Style"/>
          <w:sz w:val="24"/>
          <w:szCs w:val="24"/>
        </w:rPr>
        <w:t>роботи</w:t>
      </w:r>
      <w:r w:rsidRPr="00615A42">
        <w:rPr>
          <w:rFonts w:ascii="Bookman Old Style" w:hAnsi="Bookman Old Style"/>
          <w:sz w:val="24"/>
          <w:szCs w:val="24"/>
          <w:lang w:val="uk-UA"/>
        </w:rPr>
        <w:t xml:space="preserve"> </w:t>
      </w:r>
      <w:r w:rsidRPr="00615A42">
        <w:rPr>
          <w:rFonts w:ascii="Bookman Old Style" w:hAnsi="Bookman Old Style"/>
          <w:sz w:val="24"/>
          <w:szCs w:val="24"/>
        </w:rPr>
        <w:t>відповідно</w:t>
      </w:r>
      <w:r w:rsidRPr="00615A42">
        <w:rPr>
          <w:rFonts w:ascii="Bookman Old Style" w:hAnsi="Bookman Old Style"/>
          <w:sz w:val="24"/>
          <w:szCs w:val="24"/>
          <w:lang w:val="uk-UA"/>
        </w:rPr>
        <w:t xml:space="preserve"> </w:t>
      </w:r>
      <w:r w:rsidRPr="00615A42">
        <w:rPr>
          <w:rFonts w:ascii="Bookman Old Style" w:hAnsi="Bookman Old Style"/>
          <w:sz w:val="24"/>
          <w:szCs w:val="24"/>
        </w:rPr>
        <w:t>до</w:t>
      </w:r>
      <w:r w:rsidRPr="00615A42">
        <w:rPr>
          <w:rFonts w:ascii="Bookman Old Style" w:hAnsi="Bookman Old Style"/>
          <w:sz w:val="24"/>
          <w:szCs w:val="24"/>
          <w:lang w:val="uk-UA"/>
        </w:rPr>
        <w:t xml:space="preserve"> </w:t>
      </w:r>
      <w:r w:rsidRPr="00615A42">
        <w:rPr>
          <w:rFonts w:ascii="Bookman Old Style" w:hAnsi="Bookman Old Style"/>
          <w:sz w:val="24"/>
          <w:szCs w:val="24"/>
        </w:rPr>
        <w:t>технічних</w:t>
      </w:r>
      <w:r w:rsidRPr="00615A42">
        <w:rPr>
          <w:rFonts w:ascii="Bookman Old Style" w:hAnsi="Bookman Old Style"/>
          <w:sz w:val="24"/>
          <w:szCs w:val="24"/>
          <w:lang w:val="uk-UA"/>
        </w:rPr>
        <w:t xml:space="preserve"> </w:t>
      </w:r>
      <w:r w:rsidRPr="00615A42">
        <w:rPr>
          <w:rFonts w:ascii="Bookman Old Style" w:hAnsi="Bookman Old Style"/>
          <w:sz w:val="24"/>
          <w:szCs w:val="24"/>
        </w:rPr>
        <w:t>правил</w:t>
      </w:r>
      <w:r w:rsidRPr="00615A42">
        <w:rPr>
          <w:rFonts w:ascii="Bookman Old Style" w:hAnsi="Bookman Old Style"/>
          <w:sz w:val="24"/>
          <w:szCs w:val="24"/>
          <w:lang w:val="uk-UA"/>
        </w:rPr>
        <w:t xml:space="preserve"> </w:t>
      </w:r>
      <w:r w:rsidRPr="00615A42">
        <w:rPr>
          <w:rFonts w:ascii="Bookman Old Style" w:hAnsi="Bookman Old Style"/>
          <w:sz w:val="24"/>
          <w:szCs w:val="24"/>
        </w:rPr>
        <w:t>з</w:t>
      </w:r>
      <w:r w:rsidRPr="00615A42">
        <w:rPr>
          <w:rFonts w:ascii="Bookman Old Style" w:hAnsi="Bookman Old Style"/>
          <w:sz w:val="24"/>
          <w:szCs w:val="24"/>
          <w:lang w:val="uk-UA"/>
        </w:rPr>
        <w:t xml:space="preserve"> </w:t>
      </w:r>
      <w:r w:rsidRPr="00615A42">
        <w:rPr>
          <w:rFonts w:ascii="Bookman Old Style" w:hAnsi="Bookman Old Style"/>
          <w:sz w:val="24"/>
          <w:szCs w:val="24"/>
        </w:rPr>
        <w:t>дотриманням</w:t>
      </w:r>
      <w:r w:rsidRPr="00615A42">
        <w:rPr>
          <w:rFonts w:ascii="Bookman Old Style" w:hAnsi="Bookman Old Style"/>
          <w:sz w:val="24"/>
          <w:szCs w:val="24"/>
          <w:lang w:val="uk-UA"/>
        </w:rPr>
        <w:t xml:space="preserve"> </w:t>
      </w:r>
      <w:r w:rsidRPr="00615A42">
        <w:rPr>
          <w:rFonts w:ascii="Bookman Old Style" w:hAnsi="Bookman Old Style"/>
          <w:sz w:val="24"/>
          <w:szCs w:val="24"/>
        </w:rPr>
        <w:t>норм</w:t>
      </w:r>
      <w:r w:rsidRPr="00615A42">
        <w:rPr>
          <w:rFonts w:ascii="Bookman Old Style" w:hAnsi="Bookman Old Style"/>
          <w:sz w:val="24"/>
          <w:szCs w:val="24"/>
          <w:lang w:val="uk-UA"/>
        </w:rPr>
        <w:t xml:space="preserve"> </w:t>
      </w:r>
      <w:r w:rsidRPr="00615A42">
        <w:rPr>
          <w:rFonts w:ascii="Bookman Old Style" w:hAnsi="Bookman Old Style"/>
          <w:sz w:val="24"/>
          <w:szCs w:val="24"/>
        </w:rPr>
        <w:t>і</w:t>
      </w:r>
      <w:r w:rsidRPr="00615A42">
        <w:rPr>
          <w:rFonts w:ascii="Bookman Old Style" w:hAnsi="Bookman Old Style"/>
          <w:sz w:val="24"/>
          <w:szCs w:val="24"/>
          <w:lang w:val="uk-UA"/>
        </w:rPr>
        <w:t xml:space="preserve"> </w:t>
      </w:r>
      <w:r w:rsidRPr="00615A42">
        <w:rPr>
          <w:rFonts w:ascii="Bookman Old Style" w:hAnsi="Bookman Old Style"/>
          <w:sz w:val="24"/>
          <w:szCs w:val="24"/>
        </w:rPr>
        <w:t>стандартів</w:t>
      </w:r>
      <w:r w:rsidRPr="00615A42">
        <w:rPr>
          <w:rFonts w:ascii="Bookman Old Style" w:hAnsi="Bookman Old Style"/>
          <w:sz w:val="24"/>
          <w:szCs w:val="24"/>
          <w:lang w:val="uk-UA"/>
        </w:rPr>
        <w:t xml:space="preserve"> </w:t>
      </w:r>
      <w:r w:rsidRPr="00615A42">
        <w:rPr>
          <w:rFonts w:ascii="Bookman Old Style" w:hAnsi="Bookman Old Style"/>
          <w:sz w:val="24"/>
          <w:szCs w:val="24"/>
        </w:rPr>
        <w:t>з</w:t>
      </w:r>
      <w:r w:rsidRPr="00615A42">
        <w:rPr>
          <w:rFonts w:ascii="Bookman Old Style" w:hAnsi="Bookman Old Style"/>
          <w:sz w:val="24"/>
          <w:szCs w:val="24"/>
          <w:lang w:val="uk-UA"/>
        </w:rPr>
        <w:t xml:space="preserve"> </w:t>
      </w:r>
      <w:r w:rsidRPr="00615A42">
        <w:rPr>
          <w:rFonts w:ascii="Bookman Old Style" w:hAnsi="Bookman Old Style"/>
          <w:sz w:val="24"/>
          <w:szCs w:val="24"/>
        </w:rPr>
        <w:t>безпеки</w:t>
      </w:r>
      <w:r w:rsidRPr="00615A42">
        <w:rPr>
          <w:rFonts w:ascii="Bookman Old Style" w:hAnsi="Bookman Old Style"/>
          <w:sz w:val="24"/>
          <w:szCs w:val="24"/>
          <w:lang w:val="uk-UA"/>
        </w:rPr>
        <w:t xml:space="preserve"> </w:t>
      </w:r>
      <w:r w:rsidRPr="00615A42">
        <w:rPr>
          <w:rFonts w:ascii="Bookman Old Style" w:hAnsi="Bookman Old Style"/>
          <w:sz w:val="24"/>
          <w:szCs w:val="24"/>
        </w:rPr>
        <w:t>руху,</w:t>
      </w:r>
    </w:p>
    <w:p w14:paraId="74108298"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2) постійно</w:t>
      </w:r>
      <w:r w:rsidRPr="00615A42">
        <w:rPr>
          <w:rFonts w:ascii="Bookman Old Style" w:hAnsi="Bookman Old Style"/>
          <w:sz w:val="24"/>
          <w:szCs w:val="24"/>
          <w:lang w:val="uk-UA"/>
        </w:rPr>
        <w:t xml:space="preserve"> </w:t>
      </w:r>
      <w:r w:rsidRPr="00615A42">
        <w:rPr>
          <w:rFonts w:ascii="Bookman Old Style" w:hAnsi="Bookman Old Style"/>
          <w:sz w:val="24"/>
          <w:szCs w:val="24"/>
        </w:rPr>
        <w:t>контролювати</w:t>
      </w:r>
      <w:r w:rsidRPr="00615A42">
        <w:rPr>
          <w:rFonts w:ascii="Bookman Old Style" w:hAnsi="Bookman Old Style"/>
          <w:sz w:val="24"/>
          <w:szCs w:val="24"/>
          <w:lang w:val="uk-UA"/>
        </w:rPr>
        <w:t xml:space="preserve"> </w:t>
      </w:r>
      <w:r w:rsidRPr="00615A42">
        <w:rPr>
          <w:rFonts w:ascii="Bookman Old Style" w:hAnsi="Bookman Old Style"/>
          <w:sz w:val="24"/>
          <w:szCs w:val="24"/>
        </w:rPr>
        <w:t>експлуатаційний</w:t>
      </w:r>
      <w:r w:rsidRPr="00615A42">
        <w:rPr>
          <w:rFonts w:ascii="Bookman Old Style" w:hAnsi="Bookman Old Style"/>
          <w:sz w:val="24"/>
          <w:szCs w:val="24"/>
          <w:lang w:val="uk-UA"/>
        </w:rPr>
        <w:t xml:space="preserve"> </w:t>
      </w:r>
      <w:r w:rsidRPr="00615A42">
        <w:rPr>
          <w:rFonts w:ascii="Bookman Old Style" w:hAnsi="Bookman Old Style"/>
          <w:sz w:val="24"/>
          <w:szCs w:val="24"/>
        </w:rPr>
        <w:t>стан</w:t>
      </w:r>
      <w:r w:rsidRPr="00615A42">
        <w:rPr>
          <w:rFonts w:ascii="Bookman Old Style" w:hAnsi="Bookman Old Style"/>
          <w:sz w:val="24"/>
          <w:szCs w:val="24"/>
          <w:lang w:val="uk-UA"/>
        </w:rPr>
        <w:t xml:space="preserve"> </w:t>
      </w:r>
      <w:r w:rsidRPr="00615A42">
        <w:rPr>
          <w:rFonts w:ascii="Bookman Old Style" w:hAnsi="Bookman Old Style"/>
          <w:sz w:val="24"/>
          <w:szCs w:val="24"/>
        </w:rPr>
        <w:t>усіх</w:t>
      </w:r>
      <w:r w:rsidRPr="00615A42">
        <w:rPr>
          <w:rFonts w:ascii="Bookman Old Style" w:hAnsi="Bookman Old Style"/>
          <w:sz w:val="24"/>
          <w:szCs w:val="24"/>
          <w:lang w:val="uk-UA"/>
        </w:rPr>
        <w:t xml:space="preserve"> </w:t>
      </w:r>
      <w:r w:rsidRPr="00615A42">
        <w:rPr>
          <w:rFonts w:ascii="Bookman Old Style" w:hAnsi="Bookman Old Style"/>
          <w:sz w:val="24"/>
          <w:szCs w:val="24"/>
        </w:rPr>
        <w:t>елементів</w:t>
      </w:r>
      <w:r w:rsidRPr="00615A42">
        <w:rPr>
          <w:rFonts w:ascii="Bookman Old Style" w:hAnsi="Bookman Old Style"/>
          <w:sz w:val="24"/>
          <w:szCs w:val="24"/>
          <w:lang w:val="uk-UA"/>
        </w:rPr>
        <w:t xml:space="preserve"> </w:t>
      </w:r>
      <w:r w:rsidRPr="00615A42">
        <w:rPr>
          <w:rFonts w:ascii="Bookman Old Style" w:hAnsi="Bookman Old Style"/>
          <w:sz w:val="24"/>
          <w:szCs w:val="24"/>
        </w:rPr>
        <w:t>дорожніх</w:t>
      </w:r>
      <w:r w:rsidRPr="00615A42">
        <w:rPr>
          <w:rFonts w:ascii="Bookman Old Style" w:hAnsi="Bookman Old Style"/>
          <w:sz w:val="24"/>
          <w:szCs w:val="24"/>
          <w:lang w:val="uk-UA"/>
        </w:rPr>
        <w:t xml:space="preserve"> </w:t>
      </w:r>
      <w:r w:rsidRPr="00615A42">
        <w:rPr>
          <w:rFonts w:ascii="Bookman Old Style" w:hAnsi="Bookman Old Style"/>
          <w:sz w:val="24"/>
          <w:szCs w:val="24"/>
        </w:rPr>
        <w:t>об'єктів</w:t>
      </w:r>
      <w:r w:rsidRPr="00615A42">
        <w:rPr>
          <w:rFonts w:ascii="Bookman Old Style" w:hAnsi="Bookman Old Style"/>
          <w:sz w:val="24"/>
          <w:szCs w:val="24"/>
          <w:lang w:val="uk-UA"/>
        </w:rPr>
        <w:t xml:space="preserve"> </w:t>
      </w:r>
      <w:r w:rsidRPr="00615A42">
        <w:rPr>
          <w:rFonts w:ascii="Bookman Old Style" w:hAnsi="Bookman Old Style"/>
          <w:sz w:val="24"/>
          <w:szCs w:val="24"/>
        </w:rPr>
        <w:t>та</w:t>
      </w:r>
      <w:r w:rsidRPr="00615A42">
        <w:rPr>
          <w:rFonts w:ascii="Bookman Old Style" w:hAnsi="Bookman Old Style"/>
          <w:sz w:val="24"/>
          <w:szCs w:val="24"/>
          <w:lang w:val="uk-UA"/>
        </w:rPr>
        <w:t xml:space="preserve"> </w:t>
      </w:r>
      <w:r w:rsidRPr="00615A42">
        <w:rPr>
          <w:rFonts w:ascii="Bookman Old Style" w:hAnsi="Bookman Old Style"/>
          <w:sz w:val="24"/>
          <w:szCs w:val="24"/>
        </w:rPr>
        <w:t>негайно</w:t>
      </w:r>
      <w:r w:rsidRPr="00615A42">
        <w:rPr>
          <w:rFonts w:ascii="Bookman Old Style" w:hAnsi="Bookman Old Style"/>
          <w:sz w:val="24"/>
          <w:szCs w:val="24"/>
          <w:lang w:val="uk-UA"/>
        </w:rPr>
        <w:t xml:space="preserve"> </w:t>
      </w:r>
      <w:r w:rsidRPr="00615A42">
        <w:rPr>
          <w:rFonts w:ascii="Bookman Old Style" w:hAnsi="Bookman Old Style"/>
          <w:sz w:val="24"/>
          <w:szCs w:val="24"/>
        </w:rPr>
        <w:t>усувати</w:t>
      </w:r>
      <w:r w:rsidRPr="00615A42">
        <w:rPr>
          <w:rFonts w:ascii="Bookman Old Style" w:hAnsi="Bookman Old Style"/>
          <w:sz w:val="24"/>
          <w:szCs w:val="24"/>
          <w:lang w:val="uk-UA"/>
        </w:rPr>
        <w:t xml:space="preserve"> </w:t>
      </w:r>
      <w:r w:rsidRPr="00615A42">
        <w:rPr>
          <w:rFonts w:ascii="Bookman Old Style" w:hAnsi="Bookman Old Style"/>
          <w:sz w:val="24"/>
          <w:szCs w:val="24"/>
        </w:rPr>
        <w:t>виявлені</w:t>
      </w:r>
      <w:r w:rsidRPr="00615A42">
        <w:rPr>
          <w:rFonts w:ascii="Bookman Old Style" w:hAnsi="Bookman Old Style"/>
          <w:sz w:val="24"/>
          <w:szCs w:val="24"/>
          <w:lang w:val="uk-UA"/>
        </w:rPr>
        <w:t xml:space="preserve"> </w:t>
      </w:r>
      <w:r w:rsidRPr="00615A42">
        <w:rPr>
          <w:rFonts w:ascii="Bookman Old Style" w:hAnsi="Bookman Old Style"/>
          <w:sz w:val="24"/>
          <w:szCs w:val="24"/>
        </w:rPr>
        <w:t>пошкодження</w:t>
      </w:r>
      <w:r w:rsidRPr="00615A42">
        <w:rPr>
          <w:rFonts w:ascii="Bookman Old Style" w:hAnsi="Bookman Old Style"/>
          <w:sz w:val="24"/>
          <w:szCs w:val="24"/>
          <w:lang w:val="uk-UA"/>
        </w:rPr>
        <w:t xml:space="preserve"> </w:t>
      </w:r>
      <w:r w:rsidRPr="00615A42">
        <w:rPr>
          <w:rFonts w:ascii="Bookman Old Style" w:hAnsi="Bookman Old Style"/>
          <w:sz w:val="24"/>
          <w:szCs w:val="24"/>
        </w:rPr>
        <w:t>чи</w:t>
      </w:r>
      <w:r w:rsidRPr="00615A42">
        <w:rPr>
          <w:rFonts w:ascii="Bookman Old Style" w:hAnsi="Bookman Old Style"/>
          <w:sz w:val="24"/>
          <w:szCs w:val="24"/>
          <w:lang w:val="uk-UA"/>
        </w:rPr>
        <w:t xml:space="preserve"> </w:t>
      </w:r>
      <w:r w:rsidRPr="00615A42">
        <w:rPr>
          <w:rFonts w:ascii="Bookman Old Style" w:hAnsi="Bookman Old Style"/>
          <w:sz w:val="24"/>
          <w:szCs w:val="24"/>
        </w:rPr>
        <w:t>інші</w:t>
      </w:r>
      <w:r w:rsidRPr="00615A42">
        <w:rPr>
          <w:rFonts w:ascii="Bookman Old Style" w:hAnsi="Bookman Old Style"/>
          <w:sz w:val="24"/>
          <w:szCs w:val="24"/>
          <w:lang w:val="uk-UA"/>
        </w:rPr>
        <w:t xml:space="preserve"> </w:t>
      </w:r>
      <w:r w:rsidRPr="00615A42">
        <w:rPr>
          <w:rFonts w:ascii="Bookman Old Style" w:hAnsi="Bookman Old Style"/>
          <w:sz w:val="24"/>
          <w:szCs w:val="24"/>
        </w:rPr>
        <w:t>перешкоди</w:t>
      </w:r>
      <w:r w:rsidRPr="00615A42">
        <w:rPr>
          <w:rFonts w:ascii="Bookman Old Style" w:hAnsi="Bookman Old Style"/>
          <w:sz w:val="24"/>
          <w:szCs w:val="24"/>
          <w:lang w:val="uk-UA"/>
        </w:rPr>
        <w:t xml:space="preserve"> </w:t>
      </w:r>
      <w:r w:rsidRPr="00615A42">
        <w:rPr>
          <w:rFonts w:ascii="Bookman Old Style" w:hAnsi="Bookman Old Style"/>
          <w:sz w:val="24"/>
          <w:szCs w:val="24"/>
        </w:rPr>
        <w:t>в</w:t>
      </w:r>
      <w:r w:rsidR="00900B6A">
        <w:rPr>
          <w:rFonts w:ascii="Bookman Old Style" w:hAnsi="Bookman Old Style"/>
          <w:sz w:val="24"/>
          <w:szCs w:val="24"/>
          <w:lang w:val="uk-UA"/>
        </w:rPr>
        <w:t xml:space="preserve"> </w:t>
      </w:r>
      <w:r w:rsidRPr="00615A42">
        <w:rPr>
          <w:rFonts w:ascii="Bookman Old Style" w:hAnsi="Bookman Old Style"/>
          <w:sz w:val="24"/>
          <w:szCs w:val="24"/>
        </w:rPr>
        <w:t>дорожньому</w:t>
      </w:r>
      <w:r w:rsidRPr="00615A42">
        <w:rPr>
          <w:rFonts w:ascii="Bookman Old Style" w:hAnsi="Bookman Old Style"/>
          <w:sz w:val="24"/>
          <w:szCs w:val="24"/>
          <w:lang w:val="uk-UA"/>
        </w:rPr>
        <w:t xml:space="preserve"> </w:t>
      </w:r>
      <w:r w:rsidRPr="00615A42">
        <w:rPr>
          <w:rFonts w:ascii="Bookman Old Style" w:hAnsi="Bookman Old Style"/>
          <w:sz w:val="24"/>
          <w:szCs w:val="24"/>
        </w:rPr>
        <w:t>русі, а</w:t>
      </w:r>
      <w:r w:rsidRPr="00615A42">
        <w:rPr>
          <w:rFonts w:ascii="Bookman Old Style" w:hAnsi="Bookman Old Style"/>
          <w:sz w:val="24"/>
          <w:szCs w:val="24"/>
          <w:lang w:val="uk-UA"/>
        </w:rPr>
        <w:t xml:space="preserve"> </w:t>
      </w:r>
      <w:r w:rsidRPr="00615A42">
        <w:rPr>
          <w:rFonts w:ascii="Bookman Old Style" w:hAnsi="Bookman Old Style"/>
          <w:sz w:val="24"/>
          <w:szCs w:val="24"/>
        </w:rPr>
        <w:t>за</w:t>
      </w:r>
      <w:r w:rsidRPr="00615A42">
        <w:rPr>
          <w:rFonts w:ascii="Bookman Old Style" w:hAnsi="Bookman Old Style"/>
          <w:sz w:val="24"/>
          <w:szCs w:val="24"/>
          <w:lang w:val="uk-UA"/>
        </w:rPr>
        <w:t xml:space="preserve"> </w:t>
      </w:r>
      <w:r w:rsidRPr="00615A42">
        <w:rPr>
          <w:rFonts w:ascii="Bookman Old Style" w:hAnsi="Bookman Old Style"/>
          <w:sz w:val="24"/>
          <w:szCs w:val="24"/>
        </w:rPr>
        <w:t>неможливості</w:t>
      </w:r>
      <w:r w:rsidRPr="00615A42">
        <w:rPr>
          <w:rFonts w:ascii="Bookman Old Style" w:hAnsi="Bookman Old Style"/>
          <w:sz w:val="24"/>
          <w:szCs w:val="24"/>
          <w:lang w:val="uk-UA"/>
        </w:rPr>
        <w:t xml:space="preserve"> </w:t>
      </w:r>
      <w:r w:rsidRPr="00615A42">
        <w:rPr>
          <w:rFonts w:ascii="Bookman Old Style" w:hAnsi="Bookman Old Style"/>
          <w:sz w:val="24"/>
          <w:szCs w:val="24"/>
        </w:rPr>
        <w:t>це</w:t>
      </w:r>
      <w:r w:rsidRPr="00615A42">
        <w:rPr>
          <w:rFonts w:ascii="Bookman Old Style" w:hAnsi="Bookman Old Style"/>
          <w:sz w:val="24"/>
          <w:szCs w:val="24"/>
          <w:lang w:val="uk-UA"/>
        </w:rPr>
        <w:t xml:space="preserve"> </w:t>
      </w:r>
      <w:r w:rsidRPr="00615A42">
        <w:rPr>
          <w:rFonts w:ascii="Bookman Old Style" w:hAnsi="Bookman Old Style"/>
          <w:sz w:val="24"/>
          <w:szCs w:val="24"/>
        </w:rPr>
        <w:t>зробит</w:t>
      </w:r>
      <w:r w:rsidRPr="00615A42">
        <w:rPr>
          <w:rFonts w:ascii="Bookman Old Style" w:hAnsi="Bookman Old Style"/>
          <w:sz w:val="24"/>
          <w:szCs w:val="24"/>
          <w:lang w:val="uk-UA"/>
        </w:rPr>
        <w:t>и</w:t>
      </w:r>
      <w:r w:rsidRPr="00615A42">
        <w:rPr>
          <w:rFonts w:ascii="Bookman Old Style" w:hAnsi="Bookman Old Style"/>
          <w:sz w:val="24"/>
          <w:szCs w:val="24"/>
        </w:rPr>
        <w:t xml:space="preserve"> – невідкладно</w:t>
      </w:r>
      <w:r w:rsidRPr="00615A42">
        <w:rPr>
          <w:rFonts w:ascii="Bookman Old Style" w:hAnsi="Bookman Old Style"/>
          <w:sz w:val="24"/>
          <w:szCs w:val="24"/>
          <w:lang w:val="uk-UA"/>
        </w:rPr>
        <w:t xml:space="preserve"> </w:t>
      </w:r>
      <w:r w:rsidRPr="00615A42">
        <w:rPr>
          <w:rFonts w:ascii="Bookman Old Style" w:hAnsi="Bookman Old Style"/>
          <w:sz w:val="24"/>
          <w:szCs w:val="24"/>
        </w:rPr>
        <w:t>позначити</w:t>
      </w:r>
      <w:r w:rsidRPr="00615A42">
        <w:rPr>
          <w:rFonts w:ascii="Bookman Old Style" w:hAnsi="Bookman Old Style"/>
          <w:sz w:val="24"/>
          <w:szCs w:val="24"/>
          <w:lang w:val="uk-UA"/>
        </w:rPr>
        <w:t xml:space="preserve"> </w:t>
      </w:r>
      <w:r w:rsidRPr="00615A42">
        <w:rPr>
          <w:rFonts w:ascii="Bookman Old Style" w:hAnsi="Bookman Old Style"/>
          <w:sz w:val="24"/>
          <w:szCs w:val="24"/>
        </w:rPr>
        <w:t>їх</w:t>
      </w:r>
      <w:r w:rsidRPr="00615A42">
        <w:rPr>
          <w:rFonts w:ascii="Bookman Old Style" w:hAnsi="Bookman Old Style"/>
          <w:sz w:val="24"/>
          <w:szCs w:val="24"/>
          <w:lang w:val="uk-UA"/>
        </w:rPr>
        <w:t xml:space="preserve"> </w:t>
      </w:r>
      <w:r w:rsidRPr="00615A42">
        <w:rPr>
          <w:rFonts w:ascii="Bookman Old Style" w:hAnsi="Bookman Old Style"/>
          <w:sz w:val="24"/>
          <w:szCs w:val="24"/>
        </w:rPr>
        <w:t>дорожніми</w:t>
      </w:r>
      <w:r w:rsidRPr="00615A42">
        <w:rPr>
          <w:rFonts w:ascii="Bookman Old Style" w:hAnsi="Bookman Old Style"/>
          <w:sz w:val="24"/>
          <w:szCs w:val="24"/>
          <w:lang w:val="uk-UA"/>
        </w:rPr>
        <w:t xml:space="preserve"> </w:t>
      </w:r>
      <w:r w:rsidRPr="00615A42">
        <w:rPr>
          <w:rFonts w:ascii="Bookman Old Style" w:hAnsi="Bookman Old Style"/>
          <w:sz w:val="24"/>
          <w:szCs w:val="24"/>
        </w:rPr>
        <w:t>знаками, сигнальними, огороджувальними</w:t>
      </w:r>
      <w:r w:rsidRPr="00615A42">
        <w:rPr>
          <w:rFonts w:ascii="Bookman Old Style" w:hAnsi="Bookman Old Style"/>
          <w:sz w:val="24"/>
          <w:szCs w:val="24"/>
          <w:lang w:val="uk-UA"/>
        </w:rPr>
        <w:t xml:space="preserve"> </w:t>
      </w:r>
      <w:r w:rsidRPr="00615A42">
        <w:rPr>
          <w:rFonts w:ascii="Bookman Old Style" w:hAnsi="Bookman Old Style"/>
          <w:sz w:val="24"/>
          <w:szCs w:val="24"/>
        </w:rPr>
        <w:t>і</w:t>
      </w:r>
      <w:r w:rsidRPr="00615A42">
        <w:rPr>
          <w:rFonts w:ascii="Bookman Old Style" w:hAnsi="Bookman Old Style"/>
          <w:sz w:val="24"/>
          <w:szCs w:val="24"/>
          <w:lang w:val="uk-UA"/>
        </w:rPr>
        <w:t xml:space="preserve"> </w:t>
      </w:r>
      <w:r w:rsidRPr="00615A42">
        <w:rPr>
          <w:rFonts w:ascii="Bookman Old Style" w:hAnsi="Bookman Old Style"/>
          <w:sz w:val="24"/>
          <w:szCs w:val="24"/>
        </w:rPr>
        <w:t>направляючими</w:t>
      </w:r>
      <w:r w:rsidRPr="00615A42">
        <w:rPr>
          <w:rFonts w:ascii="Bookman Old Style" w:hAnsi="Bookman Old Style"/>
          <w:sz w:val="24"/>
          <w:szCs w:val="24"/>
          <w:lang w:val="uk-UA"/>
        </w:rPr>
        <w:t xml:space="preserve"> </w:t>
      </w:r>
      <w:r w:rsidRPr="00615A42">
        <w:rPr>
          <w:rFonts w:ascii="Bookman Old Style" w:hAnsi="Bookman Old Style"/>
          <w:sz w:val="24"/>
          <w:szCs w:val="24"/>
        </w:rPr>
        <w:t>пристроями</w:t>
      </w:r>
      <w:r w:rsidRPr="00615A42">
        <w:rPr>
          <w:rFonts w:ascii="Bookman Old Style" w:hAnsi="Bookman Old Style"/>
          <w:sz w:val="24"/>
          <w:szCs w:val="24"/>
          <w:lang w:val="uk-UA"/>
        </w:rPr>
        <w:t xml:space="preserve"> </w:t>
      </w:r>
      <w:r w:rsidRPr="00615A42">
        <w:rPr>
          <w:rFonts w:ascii="Bookman Old Style" w:hAnsi="Bookman Old Style"/>
          <w:sz w:val="24"/>
          <w:szCs w:val="24"/>
        </w:rPr>
        <w:t>відповідно</w:t>
      </w:r>
      <w:r w:rsidRPr="00615A42">
        <w:rPr>
          <w:rFonts w:ascii="Bookman Old Style" w:hAnsi="Bookman Old Style"/>
          <w:sz w:val="24"/>
          <w:szCs w:val="24"/>
          <w:lang w:val="uk-UA"/>
        </w:rPr>
        <w:t xml:space="preserve"> </w:t>
      </w:r>
      <w:r w:rsidRPr="00615A42">
        <w:rPr>
          <w:rFonts w:ascii="Bookman Old Style" w:hAnsi="Bookman Old Style"/>
          <w:sz w:val="24"/>
          <w:szCs w:val="24"/>
        </w:rPr>
        <w:t>до</w:t>
      </w:r>
      <w:r w:rsidRPr="00615A42">
        <w:rPr>
          <w:rFonts w:ascii="Bookman Old Style" w:hAnsi="Bookman Old Style"/>
          <w:sz w:val="24"/>
          <w:szCs w:val="24"/>
          <w:lang w:val="uk-UA"/>
        </w:rPr>
        <w:t xml:space="preserve"> </w:t>
      </w:r>
      <w:r w:rsidRPr="00615A42">
        <w:rPr>
          <w:rFonts w:ascii="Bookman Old Style" w:hAnsi="Bookman Old Style"/>
          <w:sz w:val="24"/>
          <w:szCs w:val="24"/>
        </w:rPr>
        <w:t>діючих</w:t>
      </w:r>
      <w:r w:rsidRPr="00615A42">
        <w:rPr>
          <w:rFonts w:ascii="Bookman Old Style" w:hAnsi="Bookman Old Style"/>
          <w:sz w:val="24"/>
          <w:szCs w:val="24"/>
          <w:lang w:val="uk-UA"/>
        </w:rPr>
        <w:t xml:space="preserve"> </w:t>
      </w:r>
      <w:r w:rsidRPr="00615A42">
        <w:rPr>
          <w:rFonts w:ascii="Bookman Old Style" w:hAnsi="Bookman Old Style"/>
          <w:sz w:val="24"/>
          <w:szCs w:val="24"/>
        </w:rPr>
        <w:t>норм</w:t>
      </w:r>
      <w:r w:rsidRPr="00615A42">
        <w:rPr>
          <w:rFonts w:ascii="Bookman Old Style" w:hAnsi="Bookman Old Style"/>
          <w:sz w:val="24"/>
          <w:szCs w:val="24"/>
          <w:lang w:val="uk-UA"/>
        </w:rPr>
        <w:t xml:space="preserve"> правил </w:t>
      </w:r>
      <w:r w:rsidRPr="00615A42">
        <w:rPr>
          <w:rFonts w:ascii="Bookman Old Style" w:hAnsi="Bookman Old Style"/>
          <w:sz w:val="24"/>
          <w:szCs w:val="24"/>
        </w:rPr>
        <w:t>або</w:t>
      </w:r>
      <w:r w:rsidRPr="00615A42">
        <w:rPr>
          <w:rFonts w:ascii="Bookman Old Style" w:hAnsi="Bookman Old Style"/>
          <w:sz w:val="24"/>
          <w:szCs w:val="24"/>
          <w:lang w:val="uk-UA"/>
        </w:rPr>
        <w:t xml:space="preserve"> </w:t>
      </w:r>
      <w:r w:rsidRPr="00615A42">
        <w:rPr>
          <w:rFonts w:ascii="Bookman Old Style" w:hAnsi="Bookman Old Style"/>
          <w:sz w:val="24"/>
          <w:szCs w:val="24"/>
        </w:rPr>
        <w:t>припинити (обмежити) рух;</w:t>
      </w:r>
    </w:p>
    <w:p w14:paraId="386EEE2A"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3) контролювати</w:t>
      </w:r>
      <w:r w:rsidRPr="00615A42">
        <w:rPr>
          <w:rFonts w:ascii="Bookman Old Style" w:hAnsi="Bookman Old Style"/>
          <w:sz w:val="24"/>
          <w:szCs w:val="24"/>
          <w:lang w:val="uk-UA"/>
        </w:rPr>
        <w:t xml:space="preserve"> </w:t>
      </w:r>
      <w:r w:rsidRPr="00615A42">
        <w:rPr>
          <w:rFonts w:ascii="Bookman Old Style" w:hAnsi="Bookman Old Style"/>
          <w:sz w:val="24"/>
          <w:szCs w:val="24"/>
        </w:rPr>
        <w:t>якість</w:t>
      </w:r>
      <w:r w:rsidRPr="00615A42">
        <w:rPr>
          <w:rFonts w:ascii="Bookman Old Style" w:hAnsi="Bookman Old Style"/>
          <w:sz w:val="24"/>
          <w:szCs w:val="24"/>
          <w:lang w:val="uk-UA"/>
        </w:rPr>
        <w:t xml:space="preserve"> </w:t>
      </w:r>
      <w:r w:rsidRPr="00615A42">
        <w:rPr>
          <w:rFonts w:ascii="Bookman Old Style" w:hAnsi="Bookman Old Style"/>
          <w:sz w:val="24"/>
          <w:szCs w:val="24"/>
        </w:rPr>
        <w:t>робіт, що</w:t>
      </w:r>
      <w:r w:rsidRPr="00615A42">
        <w:rPr>
          <w:rFonts w:ascii="Bookman Old Style" w:hAnsi="Bookman Old Style"/>
          <w:sz w:val="24"/>
          <w:szCs w:val="24"/>
          <w:lang w:val="uk-UA"/>
        </w:rPr>
        <w:t xml:space="preserve"> </w:t>
      </w:r>
      <w:r w:rsidRPr="00615A42">
        <w:rPr>
          <w:rFonts w:ascii="Bookman Old Style" w:hAnsi="Bookman Old Style"/>
          <w:sz w:val="24"/>
          <w:szCs w:val="24"/>
        </w:rPr>
        <w:t>виконуються</w:t>
      </w:r>
      <w:r w:rsidRPr="00615A42">
        <w:rPr>
          <w:rFonts w:ascii="Bookman Old Style" w:hAnsi="Bookman Old Style"/>
          <w:sz w:val="24"/>
          <w:szCs w:val="24"/>
          <w:lang w:val="uk-UA"/>
        </w:rPr>
        <w:t xml:space="preserve"> </w:t>
      </w:r>
      <w:r w:rsidRPr="00615A42">
        <w:rPr>
          <w:rFonts w:ascii="Bookman Old Style" w:hAnsi="Bookman Old Style"/>
          <w:sz w:val="24"/>
          <w:szCs w:val="24"/>
        </w:rPr>
        <w:t>підрядними</w:t>
      </w:r>
      <w:r w:rsidRPr="00615A42">
        <w:rPr>
          <w:rFonts w:ascii="Bookman Old Style" w:hAnsi="Bookman Old Style"/>
          <w:sz w:val="24"/>
          <w:szCs w:val="24"/>
          <w:lang w:val="uk-UA"/>
        </w:rPr>
        <w:t xml:space="preserve"> </w:t>
      </w:r>
      <w:r w:rsidRPr="00615A42">
        <w:rPr>
          <w:rFonts w:ascii="Bookman Old Style" w:hAnsi="Bookman Old Style"/>
          <w:sz w:val="24"/>
          <w:szCs w:val="24"/>
        </w:rPr>
        <w:t>організаціями;</w:t>
      </w:r>
    </w:p>
    <w:p w14:paraId="12B39F4C" w14:textId="00EF348D" w:rsidR="00436CD7" w:rsidRPr="00900B6A"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4) вирішувати</w:t>
      </w:r>
      <w:r w:rsidRPr="00615A42">
        <w:rPr>
          <w:rFonts w:ascii="Bookman Old Style" w:hAnsi="Bookman Old Style"/>
          <w:sz w:val="24"/>
          <w:szCs w:val="24"/>
          <w:lang w:val="uk-UA"/>
        </w:rPr>
        <w:t xml:space="preserve"> </w:t>
      </w:r>
      <w:r w:rsidRPr="00615A42">
        <w:rPr>
          <w:rFonts w:ascii="Bookman Old Style" w:hAnsi="Bookman Old Style"/>
          <w:sz w:val="24"/>
          <w:szCs w:val="24"/>
        </w:rPr>
        <w:t>питання</w:t>
      </w:r>
      <w:r w:rsidRPr="00615A42">
        <w:rPr>
          <w:rFonts w:ascii="Bookman Old Style" w:hAnsi="Bookman Old Style"/>
          <w:sz w:val="24"/>
          <w:szCs w:val="24"/>
          <w:lang w:val="uk-UA"/>
        </w:rPr>
        <w:t xml:space="preserve"> </w:t>
      </w:r>
      <w:r w:rsidRPr="00615A42">
        <w:rPr>
          <w:rFonts w:ascii="Bookman Old Style" w:hAnsi="Bookman Old Style"/>
          <w:sz w:val="24"/>
          <w:szCs w:val="24"/>
        </w:rPr>
        <w:t>забезпечення</w:t>
      </w:r>
      <w:r w:rsidRPr="00615A42">
        <w:rPr>
          <w:rFonts w:ascii="Bookman Old Style" w:hAnsi="Bookman Old Style"/>
          <w:sz w:val="24"/>
          <w:szCs w:val="24"/>
          <w:lang w:val="uk-UA"/>
        </w:rPr>
        <w:t xml:space="preserve"> </w:t>
      </w:r>
      <w:r w:rsidRPr="00615A42">
        <w:rPr>
          <w:rFonts w:ascii="Bookman Old Style" w:hAnsi="Bookman Old Style"/>
          <w:sz w:val="24"/>
          <w:szCs w:val="24"/>
        </w:rPr>
        <w:t>експлуатації</w:t>
      </w:r>
      <w:r w:rsidRPr="00615A42">
        <w:rPr>
          <w:rFonts w:ascii="Bookman Old Style" w:hAnsi="Bookman Old Style"/>
          <w:sz w:val="24"/>
          <w:szCs w:val="24"/>
          <w:lang w:val="uk-UA"/>
        </w:rPr>
        <w:t xml:space="preserve"> </w:t>
      </w:r>
      <w:r w:rsidRPr="00615A42">
        <w:rPr>
          <w:rFonts w:ascii="Bookman Old Style" w:hAnsi="Bookman Old Style"/>
          <w:sz w:val="24"/>
          <w:szCs w:val="24"/>
        </w:rPr>
        <w:t>дорожніх</w:t>
      </w:r>
      <w:r w:rsidRPr="00615A42">
        <w:rPr>
          <w:rFonts w:ascii="Bookman Old Style" w:hAnsi="Bookman Old Style"/>
          <w:sz w:val="24"/>
          <w:szCs w:val="24"/>
          <w:lang w:val="uk-UA"/>
        </w:rPr>
        <w:t xml:space="preserve"> </w:t>
      </w:r>
      <w:r w:rsidRPr="00615A42">
        <w:rPr>
          <w:rFonts w:ascii="Bookman Old Style" w:hAnsi="Bookman Old Style"/>
          <w:sz w:val="24"/>
          <w:szCs w:val="24"/>
        </w:rPr>
        <w:t>об'єктів</w:t>
      </w:r>
      <w:r w:rsidRPr="00615A42">
        <w:rPr>
          <w:rFonts w:ascii="Bookman Old Style" w:hAnsi="Bookman Old Style"/>
          <w:sz w:val="24"/>
          <w:szCs w:val="24"/>
          <w:lang w:val="uk-UA"/>
        </w:rPr>
        <w:t xml:space="preserve"> </w:t>
      </w:r>
      <w:r w:rsidRPr="00615A42">
        <w:rPr>
          <w:rFonts w:ascii="Bookman Old Style" w:hAnsi="Bookman Old Style"/>
          <w:sz w:val="24"/>
          <w:szCs w:val="24"/>
        </w:rPr>
        <w:t>у</w:t>
      </w:r>
      <w:r w:rsidRPr="00615A42">
        <w:rPr>
          <w:rFonts w:ascii="Bookman Old Style" w:hAnsi="Bookman Old Style"/>
          <w:sz w:val="24"/>
          <w:szCs w:val="24"/>
          <w:lang w:val="uk-UA"/>
        </w:rPr>
        <w:t xml:space="preserve"> </w:t>
      </w:r>
      <w:r w:rsidRPr="00615A42">
        <w:rPr>
          <w:rFonts w:ascii="Bookman Old Style" w:hAnsi="Bookman Old Style"/>
          <w:sz w:val="24"/>
          <w:szCs w:val="24"/>
        </w:rPr>
        <w:t>надзвичайних</w:t>
      </w:r>
      <w:r w:rsidRPr="00615A42">
        <w:rPr>
          <w:rFonts w:ascii="Bookman Old Style" w:hAnsi="Bookman Old Style"/>
          <w:sz w:val="24"/>
          <w:szCs w:val="24"/>
          <w:lang w:val="uk-UA"/>
        </w:rPr>
        <w:t xml:space="preserve"> </w:t>
      </w:r>
      <w:r w:rsidRPr="00615A42">
        <w:rPr>
          <w:rFonts w:ascii="Bookman Old Style" w:hAnsi="Bookman Old Style"/>
          <w:sz w:val="24"/>
          <w:szCs w:val="24"/>
        </w:rPr>
        <w:t>ситуаціях, за</w:t>
      </w:r>
      <w:r w:rsidRPr="00615A42">
        <w:rPr>
          <w:rFonts w:ascii="Bookman Old Style" w:hAnsi="Bookman Old Style"/>
          <w:sz w:val="24"/>
          <w:szCs w:val="24"/>
          <w:lang w:val="uk-UA"/>
        </w:rPr>
        <w:t xml:space="preserve"> </w:t>
      </w:r>
      <w:r w:rsidRPr="00615A42">
        <w:rPr>
          <w:rFonts w:ascii="Bookman Old Style" w:hAnsi="Bookman Old Style"/>
          <w:sz w:val="24"/>
          <w:szCs w:val="24"/>
        </w:rPr>
        <w:t>несприятливих</w:t>
      </w:r>
      <w:r w:rsidRPr="00615A42">
        <w:rPr>
          <w:rFonts w:ascii="Bookman Old Style" w:hAnsi="Bookman Old Style"/>
          <w:sz w:val="24"/>
          <w:szCs w:val="24"/>
          <w:lang w:val="uk-UA"/>
        </w:rPr>
        <w:t xml:space="preserve"> </w:t>
      </w:r>
      <w:r w:rsidRPr="00615A42">
        <w:rPr>
          <w:rFonts w:ascii="Bookman Old Style" w:hAnsi="Bookman Old Style"/>
          <w:sz w:val="24"/>
          <w:szCs w:val="24"/>
        </w:rPr>
        <w:t>погодно-кліматичних</w:t>
      </w:r>
      <w:r w:rsidRPr="00615A42">
        <w:rPr>
          <w:rFonts w:ascii="Bookman Old Style" w:hAnsi="Bookman Old Style"/>
          <w:sz w:val="24"/>
          <w:szCs w:val="24"/>
          <w:lang w:val="uk-UA"/>
        </w:rPr>
        <w:t xml:space="preserve"> </w:t>
      </w:r>
      <w:r w:rsidRPr="00615A42">
        <w:rPr>
          <w:rFonts w:ascii="Bookman Old Style" w:hAnsi="Bookman Old Style"/>
          <w:sz w:val="24"/>
          <w:szCs w:val="24"/>
        </w:rPr>
        <w:t>умов, у</w:t>
      </w:r>
      <w:r w:rsidRPr="00615A42">
        <w:rPr>
          <w:rFonts w:ascii="Bookman Old Style" w:hAnsi="Bookman Old Style"/>
          <w:sz w:val="24"/>
          <w:szCs w:val="24"/>
          <w:lang w:val="uk-UA"/>
        </w:rPr>
        <w:t xml:space="preserve"> </w:t>
      </w:r>
      <w:r w:rsidRPr="00615A42">
        <w:rPr>
          <w:rFonts w:ascii="Bookman Old Style" w:hAnsi="Bookman Old Style"/>
          <w:sz w:val="24"/>
          <w:szCs w:val="24"/>
        </w:rPr>
        <w:t>разі</w:t>
      </w:r>
      <w:r w:rsidRPr="00615A42">
        <w:rPr>
          <w:rFonts w:ascii="Bookman Old Style" w:hAnsi="Bookman Old Style"/>
          <w:sz w:val="24"/>
          <w:szCs w:val="24"/>
          <w:lang w:val="uk-UA"/>
        </w:rPr>
        <w:t xml:space="preserve"> </w:t>
      </w:r>
      <w:r w:rsidRPr="00615A42">
        <w:rPr>
          <w:rFonts w:ascii="Bookman Old Style" w:hAnsi="Bookman Old Style"/>
          <w:sz w:val="24"/>
          <w:szCs w:val="24"/>
        </w:rPr>
        <w:t>деформації</w:t>
      </w:r>
      <w:r w:rsidRPr="00615A42">
        <w:rPr>
          <w:rFonts w:ascii="Bookman Old Style" w:hAnsi="Bookman Old Style"/>
          <w:sz w:val="24"/>
          <w:szCs w:val="24"/>
          <w:lang w:val="uk-UA"/>
        </w:rPr>
        <w:t xml:space="preserve"> </w:t>
      </w:r>
      <w:r w:rsidRPr="00615A42">
        <w:rPr>
          <w:rFonts w:ascii="Bookman Old Style" w:hAnsi="Bookman Old Style"/>
          <w:sz w:val="24"/>
          <w:szCs w:val="24"/>
        </w:rPr>
        <w:t>та</w:t>
      </w:r>
      <w:r w:rsidRPr="00615A42">
        <w:rPr>
          <w:rFonts w:ascii="Bookman Old Style" w:hAnsi="Bookman Old Style"/>
          <w:sz w:val="24"/>
          <w:szCs w:val="24"/>
          <w:lang w:val="uk-UA"/>
        </w:rPr>
        <w:t xml:space="preserve"> </w:t>
      </w:r>
      <w:r w:rsidRPr="00615A42">
        <w:rPr>
          <w:rFonts w:ascii="Bookman Old Style" w:hAnsi="Bookman Old Style"/>
          <w:sz w:val="24"/>
          <w:szCs w:val="24"/>
        </w:rPr>
        <w:t>пошкодження</w:t>
      </w:r>
      <w:r w:rsidRPr="00615A42">
        <w:rPr>
          <w:rFonts w:ascii="Bookman Old Style" w:hAnsi="Bookman Old Style"/>
          <w:sz w:val="24"/>
          <w:szCs w:val="24"/>
          <w:lang w:val="uk-UA"/>
        </w:rPr>
        <w:t xml:space="preserve"> </w:t>
      </w:r>
      <w:r w:rsidRPr="00615A42">
        <w:rPr>
          <w:rFonts w:ascii="Bookman Old Style" w:hAnsi="Bookman Old Style"/>
          <w:sz w:val="24"/>
          <w:szCs w:val="24"/>
        </w:rPr>
        <w:t>елементів</w:t>
      </w:r>
      <w:r w:rsidRPr="00615A42">
        <w:rPr>
          <w:rFonts w:ascii="Bookman Old Style" w:hAnsi="Bookman Old Style"/>
          <w:sz w:val="24"/>
          <w:szCs w:val="24"/>
          <w:lang w:val="uk-UA"/>
        </w:rPr>
        <w:t xml:space="preserve"> </w:t>
      </w:r>
      <w:r w:rsidRPr="00615A42">
        <w:rPr>
          <w:rFonts w:ascii="Bookman Old Style" w:hAnsi="Bookman Old Style"/>
          <w:sz w:val="24"/>
          <w:szCs w:val="24"/>
        </w:rPr>
        <w:t>дорожніх</w:t>
      </w:r>
      <w:r w:rsidRPr="00615A42">
        <w:rPr>
          <w:rFonts w:ascii="Bookman Old Style" w:hAnsi="Bookman Old Style"/>
          <w:sz w:val="24"/>
          <w:szCs w:val="24"/>
          <w:lang w:val="uk-UA"/>
        </w:rPr>
        <w:t xml:space="preserve"> </w:t>
      </w:r>
      <w:r w:rsidRPr="00615A42">
        <w:rPr>
          <w:rFonts w:ascii="Bookman Old Style" w:hAnsi="Bookman Old Style"/>
          <w:sz w:val="24"/>
          <w:szCs w:val="24"/>
        </w:rPr>
        <w:t>об'єктів, аварії</w:t>
      </w:r>
      <w:r w:rsidRPr="00615A42">
        <w:rPr>
          <w:rFonts w:ascii="Bookman Old Style" w:hAnsi="Bookman Old Style"/>
          <w:sz w:val="24"/>
          <w:szCs w:val="24"/>
          <w:lang w:val="uk-UA"/>
        </w:rPr>
        <w:t xml:space="preserve"> </w:t>
      </w:r>
      <w:r w:rsidRPr="00615A42">
        <w:rPr>
          <w:rFonts w:ascii="Bookman Old Style" w:hAnsi="Bookman Old Style"/>
          <w:sz w:val="24"/>
          <w:szCs w:val="24"/>
        </w:rPr>
        <w:t>на</w:t>
      </w:r>
      <w:r w:rsidRPr="00615A42">
        <w:rPr>
          <w:rFonts w:ascii="Bookman Old Style" w:hAnsi="Bookman Old Style"/>
          <w:sz w:val="24"/>
          <w:szCs w:val="24"/>
          <w:lang w:val="uk-UA"/>
        </w:rPr>
        <w:t xml:space="preserve"> </w:t>
      </w:r>
      <w:r w:rsidRPr="00615A42">
        <w:rPr>
          <w:rFonts w:ascii="Bookman Old Style" w:hAnsi="Bookman Old Style"/>
          <w:sz w:val="24"/>
          <w:szCs w:val="24"/>
        </w:rPr>
        <w:t>підземних</w:t>
      </w:r>
      <w:r w:rsidRPr="00615A42">
        <w:rPr>
          <w:rFonts w:ascii="Bookman Old Style" w:hAnsi="Bookman Old Style"/>
          <w:sz w:val="24"/>
          <w:szCs w:val="24"/>
          <w:lang w:val="uk-UA"/>
        </w:rPr>
        <w:t xml:space="preserve"> </w:t>
      </w:r>
      <w:r w:rsidRPr="00615A42">
        <w:rPr>
          <w:rFonts w:ascii="Bookman Old Style" w:hAnsi="Bookman Old Style"/>
          <w:sz w:val="24"/>
          <w:szCs w:val="24"/>
        </w:rPr>
        <w:t>комунікаціях</w:t>
      </w:r>
      <w:r w:rsidRPr="00615A42">
        <w:rPr>
          <w:rFonts w:ascii="Bookman Old Style" w:hAnsi="Bookman Old Style"/>
          <w:sz w:val="24"/>
          <w:szCs w:val="24"/>
          <w:lang w:val="uk-UA"/>
        </w:rPr>
        <w:t xml:space="preserve"> </w:t>
      </w:r>
      <w:r w:rsidRPr="00615A42">
        <w:rPr>
          <w:rFonts w:ascii="Bookman Old Style" w:hAnsi="Bookman Old Style"/>
          <w:sz w:val="24"/>
          <w:szCs w:val="24"/>
        </w:rPr>
        <w:t>або</w:t>
      </w:r>
      <w:r w:rsidRPr="00615A42">
        <w:rPr>
          <w:rFonts w:ascii="Bookman Old Style" w:hAnsi="Bookman Old Style"/>
          <w:sz w:val="24"/>
          <w:szCs w:val="24"/>
          <w:lang w:val="uk-UA"/>
        </w:rPr>
        <w:t xml:space="preserve"> </w:t>
      </w:r>
      <w:r w:rsidRPr="00615A42">
        <w:rPr>
          <w:rFonts w:ascii="Bookman Old Style" w:hAnsi="Bookman Old Style"/>
          <w:sz w:val="24"/>
          <w:szCs w:val="24"/>
        </w:rPr>
        <w:t>виникнення</w:t>
      </w:r>
      <w:r w:rsidRPr="00615A42">
        <w:rPr>
          <w:rFonts w:ascii="Bookman Old Style" w:hAnsi="Bookman Old Style"/>
          <w:sz w:val="24"/>
          <w:szCs w:val="24"/>
          <w:lang w:val="uk-UA"/>
        </w:rPr>
        <w:t xml:space="preserve"> </w:t>
      </w:r>
      <w:r w:rsidRPr="00615A42">
        <w:rPr>
          <w:rFonts w:ascii="Bookman Old Style" w:hAnsi="Bookman Old Style"/>
          <w:sz w:val="24"/>
          <w:szCs w:val="24"/>
        </w:rPr>
        <w:t>інших</w:t>
      </w:r>
      <w:r w:rsidRPr="00615A42">
        <w:rPr>
          <w:rFonts w:ascii="Bookman Old Style" w:hAnsi="Bookman Old Style"/>
          <w:sz w:val="24"/>
          <w:szCs w:val="24"/>
          <w:lang w:val="uk-UA"/>
        </w:rPr>
        <w:t xml:space="preserve"> </w:t>
      </w:r>
      <w:r w:rsidRPr="00615A42">
        <w:rPr>
          <w:rFonts w:ascii="Bookman Old Style" w:hAnsi="Bookman Old Style"/>
          <w:sz w:val="24"/>
          <w:szCs w:val="24"/>
        </w:rPr>
        <w:t>перешкод</w:t>
      </w:r>
      <w:r w:rsidRPr="00615A42">
        <w:rPr>
          <w:rFonts w:ascii="Bookman Old Style" w:hAnsi="Bookman Old Style"/>
          <w:sz w:val="24"/>
          <w:szCs w:val="24"/>
          <w:lang w:val="uk-UA"/>
        </w:rPr>
        <w:t xml:space="preserve"> </w:t>
      </w:r>
      <w:r w:rsidRPr="00615A42">
        <w:rPr>
          <w:rFonts w:ascii="Bookman Old Style" w:hAnsi="Bookman Old Style"/>
          <w:sz w:val="24"/>
          <w:szCs w:val="24"/>
        </w:rPr>
        <w:t>у</w:t>
      </w:r>
      <w:r w:rsidRPr="00615A42">
        <w:rPr>
          <w:rFonts w:ascii="Bookman Old Style" w:hAnsi="Bookman Old Style"/>
          <w:sz w:val="24"/>
          <w:szCs w:val="24"/>
          <w:lang w:val="uk-UA"/>
        </w:rPr>
        <w:t xml:space="preserve"> </w:t>
      </w:r>
      <w:r w:rsidRPr="00615A42">
        <w:rPr>
          <w:rFonts w:ascii="Bookman Old Style" w:hAnsi="Bookman Old Style"/>
          <w:sz w:val="24"/>
          <w:szCs w:val="24"/>
        </w:rPr>
        <w:t>дорожньому</w:t>
      </w:r>
      <w:r w:rsidRPr="00615A42">
        <w:rPr>
          <w:rFonts w:ascii="Bookman Old Style" w:hAnsi="Bookman Old Style"/>
          <w:sz w:val="24"/>
          <w:szCs w:val="24"/>
          <w:lang w:val="uk-UA"/>
        </w:rPr>
        <w:t xml:space="preserve"> </w:t>
      </w:r>
      <w:r w:rsidRPr="00615A42">
        <w:rPr>
          <w:rFonts w:ascii="Bookman Old Style" w:hAnsi="Bookman Old Style"/>
          <w:sz w:val="24"/>
          <w:szCs w:val="24"/>
        </w:rPr>
        <w:t>русі</w:t>
      </w:r>
      <w:r w:rsidRPr="00615A42">
        <w:rPr>
          <w:rFonts w:ascii="Bookman Old Style" w:hAnsi="Bookman Old Style"/>
          <w:sz w:val="24"/>
          <w:szCs w:val="24"/>
          <w:lang w:val="uk-UA"/>
        </w:rPr>
        <w:t xml:space="preserve"> </w:t>
      </w:r>
      <w:r w:rsidRPr="00615A42">
        <w:rPr>
          <w:rFonts w:ascii="Bookman Old Style" w:hAnsi="Bookman Old Style"/>
          <w:sz w:val="24"/>
          <w:szCs w:val="24"/>
        </w:rPr>
        <w:t>разом</w:t>
      </w:r>
      <w:r w:rsidRPr="00615A42">
        <w:rPr>
          <w:rFonts w:ascii="Bookman Old Style" w:hAnsi="Bookman Old Style"/>
          <w:sz w:val="24"/>
          <w:szCs w:val="24"/>
          <w:lang w:val="uk-UA"/>
        </w:rPr>
        <w:t xml:space="preserve"> </w:t>
      </w:r>
      <w:r w:rsidRPr="00615A42">
        <w:rPr>
          <w:rFonts w:ascii="Bookman Old Style" w:hAnsi="Bookman Old Style"/>
          <w:sz w:val="24"/>
          <w:szCs w:val="24"/>
        </w:rPr>
        <w:t>із</w:t>
      </w:r>
      <w:r w:rsidRPr="00615A42">
        <w:rPr>
          <w:rFonts w:ascii="Bookman Old Style" w:hAnsi="Bookman Old Style"/>
          <w:sz w:val="24"/>
          <w:szCs w:val="24"/>
          <w:lang w:val="uk-UA"/>
        </w:rPr>
        <w:t xml:space="preserve"> </w:t>
      </w:r>
      <w:r w:rsidRPr="00615A42">
        <w:rPr>
          <w:rFonts w:ascii="Bookman Old Style" w:hAnsi="Bookman Old Style"/>
          <w:sz w:val="24"/>
          <w:szCs w:val="24"/>
        </w:rPr>
        <w:t>спеціалізованими</w:t>
      </w:r>
      <w:r w:rsidRPr="00615A42">
        <w:rPr>
          <w:rFonts w:ascii="Bookman Old Style" w:hAnsi="Bookman Old Style"/>
          <w:sz w:val="24"/>
          <w:szCs w:val="24"/>
          <w:lang w:val="uk-UA"/>
        </w:rPr>
        <w:t xml:space="preserve"> </w:t>
      </w:r>
      <w:r w:rsidRPr="00615A42">
        <w:rPr>
          <w:rFonts w:ascii="Bookman Old Style" w:hAnsi="Bookman Old Style"/>
          <w:sz w:val="24"/>
          <w:szCs w:val="24"/>
        </w:rPr>
        <w:t>службами</w:t>
      </w:r>
      <w:r w:rsidRPr="00615A42">
        <w:rPr>
          <w:rFonts w:ascii="Bookman Old Style" w:hAnsi="Bookman Old Style"/>
          <w:sz w:val="24"/>
          <w:szCs w:val="24"/>
          <w:lang w:val="uk-UA"/>
        </w:rPr>
        <w:t xml:space="preserve"> </w:t>
      </w:r>
      <w:r w:rsidRPr="00615A42">
        <w:rPr>
          <w:rFonts w:ascii="Bookman Old Style" w:hAnsi="Bookman Old Style"/>
          <w:sz w:val="24"/>
          <w:szCs w:val="24"/>
        </w:rPr>
        <w:t>організації</w:t>
      </w:r>
      <w:r w:rsidRPr="00615A42">
        <w:rPr>
          <w:rFonts w:ascii="Bookman Old Style" w:hAnsi="Bookman Old Style"/>
          <w:sz w:val="24"/>
          <w:szCs w:val="24"/>
          <w:lang w:val="uk-UA"/>
        </w:rPr>
        <w:t xml:space="preserve"> </w:t>
      </w:r>
      <w:r w:rsidRPr="00615A42">
        <w:rPr>
          <w:rFonts w:ascii="Bookman Old Style" w:hAnsi="Bookman Old Style"/>
          <w:sz w:val="24"/>
          <w:szCs w:val="24"/>
        </w:rPr>
        <w:t>дорожнього</w:t>
      </w:r>
      <w:r w:rsidRPr="00615A42">
        <w:rPr>
          <w:rFonts w:ascii="Bookman Old Style" w:hAnsi="Bookman Old Style"/>
          <w:sz w:val="24"/>
          <w:szCs w:val="24"/>
          <w:lang w:val="uk-UA"/>
        </w:rPr>
        <w:t xml:space="preserve"> </w:t>
      </w:r>
      <w:r w:rsidRPr="00615A42">
        <w:rPr>
          <w:rFonts w:ascii="Bookman Old Style" w:hAnsi="Bookman Old Style"/>
          <w:sz w:val="24"/>
          <w:szCs w:val="24"/>
        </w:rPr>
        <w:t>руху</w:t>
      </w:r>
      <w:r w:rsidRPr="00615A42">
        <w:rPr>
          <w:rFonts w:ascii="Bookman Old Style" w:hAnsi="Bookman Old Style"/>
          <w:sz w:val="24"/>
          <w:szCs w:val="24"/>
          <w:lang w:val="uk-UA"/>
        </w:rPr>
        <w:t xml:space="preserve"> </w:t>
      </w:r>
      <w:r w:rsidRPr="00615A42">
        <w:rPr>
          <w:rFonts w:ascii="Bookman Old Style" w:hAnsi="Bookman Old Style"/>
          <w:sz w:val="24"/>
          <w:szCs w:val="24"/>
        </w:rPr>
        <w:t>та</w:t>
      </w:r>
      <w:r w:rsidRPr="00615A42">
        <w:rPr>
          <w:rFonts w:ascii="Bookman Old Style" w:hAnsi="Bookman Old Style"/>
          <w:sz w:val="24"/>
          <w:szCs w:val="24"/>
          <w:lang w:val="uk-UA"/>
        </w:rPr>
        <w:t xml:space="preserve"> </w:t>
      </w:r>
      <w:r w:rsidRPr="00615A42">
        <w:rPr>
          <w:rFonts w:ascii="Bookman Old Style" w:hAnsi="Bookman Old Style"/>
          <w:sz w:val="24"/>
          <w:szCs w:val="24"/>
        </w:rPr>
        <w:t>за</w:t>
      </w:r>
      <w:r w:rsidRPr="00615A42">
        <w:rPr>
          <w:rFonts w:ascii="Bookman Old Style" w:hAnsi="Bookman Old Style"/>
          <w:sz w:val="24"/>
          <w:szCs w:val="24"/>
          <w:lang w:val="uk-UA"/>
        </w:rPr>
        <w:t xml:space="preserve"> </w:t>
      </w:r>
      <w:r w:rsidRPr="00615A42">
        <w:rPr>
          <w:rFonts w:ascii="Bookman Old Style" w:hAnsi="Bookman Old Style"/>
          <w:sz w:val="24"/>
          <w:szCs w:val="24"/>
        </w:rPr>
        <w:t>погодженням</w:t>
      </w:r>
      <w:r w:rsidRPr="00615A42">
        <w:rPr>
          <w:rFonts w:ascii="Bookman Old Style" w:hAnsi="Bookman Old Style"/>
          <w:sz w:val="24"/>
          <w:szCs w:val="24"/>
          <w:lang w:val="uk-UA"/>
        </w:rPr>
        <w:t xml:space="preserve"> </w:t>
      </w:r>
      <w:r w:rsidRPr="00615A42">
        <w:rPr>
          <w:rFonts w:ascii="Bookman Old Style" w:hAnsi="Bookman Old Style"/>
          <w:sz w:val="24"/>
          <w:szCs w:val="24"/>
        </w:rPr>
        <w:t>з</w:t>
      </w:r>
      <w:r w:rsidRPr="00615A42">
        <w:rPr>
          <w:rFonts w:ascii="Bookman Old Style" w:hAnsi="Bookman Old Style"/>
          <w:sz w:val="24"/>
          <w:szCs w:val="24"/>
          <w:lang w:val="uk-UA"/>
        </w:rPr>
        <w:t xml:space="preserve"> </w:t>
      </w:r>
      <w:ins w:id="74" w:author="Garbuz Maksym 5UA" w:date="2021-09-08T17:09:00Z">
        <w:r w:rsidR="00634A87" w:rsidRPr="00634A87">
          <w:rPr>
            <w:rFonts w:ascii="Bookman Old Style" w:hAnsi="Bookman Old Style"/>
            <w:sz w:val="24"/>
            <w:szCs w:val="24"/>
            <w:highlight w:val="yellow"/>
            <w:lang w:val="uk-UA"/>
            <w:rPrChange w:id="75" w:author="Garbuz Maksym 5UA" w:date="2021-09-08T17:09:00Z">
              <w:rPr>
                <w:rFonts w:ascii="Bookman Old Style" w:hAnsi="Bookman Old Style"/>
                <w:sz w:val="24"/>
                <w:szCs w:val="24"/>
                <w:lang w:val="uk-UA"/>
              </w:rPr>
            </w:rPrChange>
          </w:rPr>
          <w:t>Національною поліцією</w:t>
        </w:r>
        <w:r w:rsidR="00634A87" w:rsidRPr="00634A87">
          <w:rPr>
            <w:rFonts w:ascii="Bookman Old Style" w:hAnsi="Bookman Old Style"/>
            <w:sz w:val="24"/>
            <w:szCs w:val="24"/>
            <w:highlight w:val="yellow"/>
            <w:rPrChange w:id="76" w:author="Garbuz Maksym 5UA" w:date="2021-09-08T17:09:00Z">
              <w:rPr>
                <w:rFonts w:ascii="Bookman Old Style" w:hAnsi="Bookman Old Style"/>
                <w:sz w:val="24"/>
                <w:szCs w:val="24"/>
              </w:rPr>
            </w:rPrChange>
          </w:rPr>
          <w:t xml:space="preserve"> України</w:t>
        </w:r>
      </w:ins>
      <w:del w:id="77" w:author="Garbuz Maksym 5UA" w:date="2021-09-08T17:09:00Z">
        <w:r w:rsidR="00900B6A" w:rsidRPr="00900B6A" w:rsidDel="00634A87">
          <w:rPr>
            <w:rFonts w:ascii="Bookman Old Style" w:hAnsi="Bookman Old Style"/>
            <w:sz w:val="24"/>
            <w:szCs w:val="24"/>
            <w:lang w:val="uk-UA"/>
          </w:rPr>
          <w:delText>С</w:delText>
        </w:r>
        <w:r w:rsidR="00900B6A" w:rsidRPr="00900B6A" w:rsidDel="00634A87">
          <w:rPr>
            <w:rFonts w:ascii="Bookman Old Style" w:hAnsi="Bookman Old Style"/>
            <w:sz w:val="24"/>
            <w:szCs w:val="24"/>
          </w:rPr>
          <w:delText xml:space="preserve">лужбою безпеки дорожнього руху Державної служби України </w:delText>
        </w:r>
      </w:del>
      <w:r w:rsidRPr="00615A42">
        <w:rPr>
          <w:rFonts w:ascii="Bookman Old Style" w:hAnsi="Bookman Old Style"/>
          <w:sz w:val="24"/>
          <w:szCs w:val="24"/>
        </w:rPr>
        <w:t>оперативновно</w:t>
      </w:r>
      <w:r w:rsidRPr="00615A42">
        <w:rPr>
          <w:rFonts w:ascii="Bookman Old Style" w:hAnsi="Bookman Old Style"/>
          <w:sz w:val="24"/>
          <w:szCs w:val="24"/>
          <w:lang w:val="uk-UA"/>
        </w:rPr>
        <w:t xml:space="preserve"> вно</w:t>
      </w:r>
      <w:r w:rsidRPr="00615A42">
        <w:rPr>
          <w:rFonts w:ascii="Bookman Old Style" w:hAnsi="Bookman Old Style"/>
          <w:sz w:val="24"/>
          <w:szCs w:val="24"/>
        </w:rPr>
        <w:t>сити</w:t>
      </w:r>
      <w:r w:rsidRPr="00615A42">
        <w:rPr>
          <w:rFonts w:ascii="Bookman Old Style" w:hAnsi="Bookman Old Style"/>
          <w:sz w:val="24"/>
          <w:szCs w:val="24"/>
          <w:lang w:val="uk-UA"/>
        </w:rPr>
        <w:t xml:space="preserve"> </w:t>
      </w:r>
      <w:r w:rsidRPr="00615A42">
        <w:rPr>
          <w:rFonts w:ascii="Bookman Old Style" w:hAnsi="Bookman Old Style"/>
          <w:sz w:val="24"/>
          <w:szCs w:val="24"/>
        </w:rPr>
        <w:t>зміни</w:t>
      </w:r>
      <w:r w:rsidRPr="00615A42">
        <w:rPr>
          <w:rFonts w:ascii="Bookman Old Style" w:hAnsi="Bookman Old Style"/>
          <w:sz w:val="24"/>
          <w:szCs w:val="24"/>
          <w:lang w:val="uk-UA"/>
        </w:rPr>
        <w:t xml:space="preserve"> </w:t>
      </w:r>
      <w:r w:rsidRPr="00615A42">
        <w:rPr>
          <w:rFonts w:ascii="Bookman Old Style" w:hAnsi="Bookman Old Style"/>
          <w:sz w:val="24"/>
          <w:szCs w:val="24"/>
        </w:rPr>
        <w:t>до</w:t>
      </w:r>
      <w:r w:rsidRPr="00615A42">
        <w:rPr>
          <w:rFonts w:ascii="Bookman Old Style" w:hAnsi="Bookman Old Style"/>
          <w:sz w:val="24"/>
          <w:szCs w:val="24"/>
          <w:lang w:val="uk-UA"/>
        </w:rPr>
        <w:t xml:space="preserve"> </w:t>
      </w:r>
      <w:r w:rsidRPr="00615A42">
        <w:rPr>
          <w:rFonts w:ascii="Bookman Old Style" w:hAnsi="Bookman Old Style"/>
          <w:sz w:val="24"/>
          <w:szCs w:val="24"/>
        </w:rPr>
        <w:t>порядку</w:t>
      </w:r>
      <w:r w:rsidRPr="00615A42">
        <w:rPr>
          <w:rFonts w:ascii="Bookman Old Style" w:hAnsi="Bookman Old Style"/>
          <w:sz w:val="24"/>
          <w:szCs w:val="24"/>
          <w:lang w:val="uk-UA"/>
        </w:rPr>
        <w:t xml:space="preserve"> </w:t>
      </w:r>
      <w:r w:rsidRPr="00615A42">
        <w:rPr>
          <w:rFonts w:ascii="Bookman Old Style" w:hAnsi="Bookman Old Style"/>
          <w:sz w:val="24"/>
          <w:szCs w:val="24"/>
        </w:rPr>
        <w:t>організації</w:t>
      </w:r>
      <w:r w:rsidRPr="00615A42">
        <w:rPr>
          <w:rFonts w:ascii="Bookman Old Style" w:hAnsi="Bookman Old Style"/>
          <w:sz w:val="24"/>
          <w:szCs w:val="24"/>
          <w:lang w:val="uk-UA"/>
        </w:rPr>
        <w:t xml:space="preserve"> </w:t>
      </w:r>
      <w:r w:rsidRPr="00615A42">
        <w:rPr>
          <w:rFonts w:ascii="Bookman Old Style" w:hAnsi="Bookman Old Style"/>
          <w:sz w:val="24"/>
          <w:szCs w:val="24"/>
        </w:rPr>
        <w:t>дорожнього</w:t>
      </w:r>
      <w:r w:rsidRPr="00615A42">
        <w:rPr>
          <w:rFonts w:ascii="Bookman Old Style" w:hAnsi="Bookman Old Style"/>
          <w:sz w:val="24"/>
          <w:szCs w:val="24"/>
          <w:lang w:val="uk-UA"/>
        </w:rPr>
        <w:t xml:space="preserve"> </w:t>
      </w:r>
      <w:r w:rsidRPr="00615A42">
        <w:rPr>
          <w:rFonts w:ascii="Bookman Old Style" w:hAnsi="Bookman Old Style"/>
          <w:sz w:val="24"/>
          <w:szCs w:val="24"/>
        </w:rPr>
        <w:t>руху;</w:t>
      </w:r>
      <w:r w:rsidR="00900B6A">
        <w:rPr>
          <w:rFonts w:ascii="Bookman Old Style" w:hAnsi="Bookman Old Style"/>
          <w:sz w:val="24"/>
          <w:szCs w:val="24"/>
          <w:lang w:val="uk-UA"/>
        </w:rPr>
        <w:t xml:space="preserve">  </w:t>
      </w:r>
    </w:p>
    <w:p w14:paraId="0FF2D884" w14:textId="77777777" w:rsidR="00436CD7" w:rsidRPr="0053744D" w:rsidRDefault="00436CD7" w:rsidP="00436CD7">
      <w:pPr>
        <w:ind w:firstLine="720"/>
        <w:jc w:val="both"/>
        <w:rPr>
          <w:rFonts w:ascii="Bookman Old Style" w:hAnsi="Bookman Old Style"/>
          <w:sz w:val="24"/>
          <w:szCs w:val="24"/>
          <w:lang w:val="uk-UA"/>
        </w:rPr>
      </w:pPr>
      <w:r w:rsidRPr="0053744D">
        <w:rPr>
          <w:rFonts w:ascii="Bookman Old Style" w:hAnsi="Bookman Old Style"/>
          <w:sz w:val="24"/>
          <w:szCs w:val="24"/>
          <w:lang w:val="uk-UA"/>
        </w:rPr>
        <w:t>5) аналізувати</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стан</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аварійності</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на</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дорожніх</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об'єктах, виявляти</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аварійно</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небезпечні</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ділянкиі</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місця</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концентрації</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дорожньо-транспортних</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пригод, розробляти</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і</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здійснювати</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заходи</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щодо</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вдосконалення</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організації</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дорожньо</w:t>
      </w:r>
      <w:r w:rsidRPr="00615A42">
        <w:rPr>
          <w:rFonts w:ascii="Bookman Old Style" w:hAnsi="Bookman Old Style"/>
          <w:sz w:val="24"/>
          <w:szCs w:val="24"/>
          <w:lang w:val="uk-UA"/>
        </w:rPr>
        <w:t xml:space="preserve">го </w:t>
      </w:r>
      <w:r w:rsidRPr="0053744D">
        <w:rPr>
          <w:rFonts w:ascii="Bookman Old Style" w:hAnsi="Bookman Old Style"/>
          <w:sz w:val="24"/>
          <w:szCs w:val="24"/>
          <w:lang w:val="uk-UA"/>
        </w:rPr>
        <w:t>руху</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для</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усунення</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причин</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та</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умов, що</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призводять</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до</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їх</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скоєння:</w:t>
      </w:r>
    </w:p>
    <w:p w14:paraId="7268F261" w14:textId="211E6BAE" w:rsidR="00436CD7" w:rsidRPr="00900B6A"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 xml:space="preserve">6) разом </w:t>
      </w:r>
      <w:r w:rsidR="00900B6A">
        <w:rPr>
          <w:rFonts w:ascii="Bookman Old Style" w:hAnsi="Bookman Old Style"/>
          <w:sz w:val="24"/>
          <w:szCs w:val="24"/>
          <w:lang w:val="uk-UA"/>
        </w:rPr>
        <w:t>і</w:t>
      </w:r>
      <w:r w:rsidRPr="00615A42">
        <w:rPr>
          <w:rFonts w:ascii="Bookman Old Style" w:hAnsi="Bookman Old Style"/>
          <w:sz w:val="24"/>
          <w:szCs w:val="24"/>
        </w:rPr>
        <w:t xml:space="preserve">з </w:t>
      </w:r>
      <w:ins w:id="78" w:author="Garbuz Maksym 5UA" w:date="2021-09-08T17:09:00Z">
        <w:r w:rsidR="00634A87" w:rsidRPr="00634A87">
          <w:rPr>
            <w:rFonts w:ascii="Bookman Old Style" w:hAnsi="Bookman Old Style"/>
            <w:sz w:val="24"/>
            <w:szCs w:val="24"/>
            <w:highlight w:val="yellow"/>
            <w:lang w:val="uk-UA"/>
            <w:rPrChange w:id="79" w:author="Garbuz Maksym 5UA" w:date="2021-09-08T17:10:00Z">
              <w:rPr>
                <w:rFonts w:ascii="Bookman Old Style" w:hAnsi="Bookman Old Style"/>
                <w:sz w:val="24"/>
                <w:szCs w:val="24"/>
                <w:lang w:val="uk-UA"/>
              </w:rPr>
            </w:rPrChange>
          </w:rPr>
          <w:t>Національною поліцією</w:t>
        </w:r>
        <w:r w:rsidR="00634A87" w:rsidRPr="00634A87">
          <w:rPr>
            <w:rFonts w:ascii="Bookman Old Style" w:hAnsi="Bookman Old Style"/>
            <w:sz w:val="24"/>
            <w:szCs w:val="24"/>
            <w:highlight w:val="yellow"/>
            <w:rPrChange w:id="80" w:author="Garbuz Maksym 5UA" w:date="2021-09-08T17:10:00Z">
              <w:rPr>
                <w:rFonts w:ascii="Bookman Old Style" w:hAnsi="Bookman Old Style"/>
                <w:sz w:val="24"/>
                <w:szCs w:val="24"/>
              </w:rPr>
            </w:rPrChange>
          </w:rPr>
          <w:t xml:space="preserve"> України</w:t>
        </w:r>
      </w:ins>
      <w:del w:id="81" w:author="Garbuz Maksym 5UA" w:date="2021-09-08T17:09:00Z">
        <w:r w:rsidR="00900B6A" w:rsidRPr="00900B6A" w:rsidDel="00634A87">
          <w:rPr>
            <w:rFonts w:ascii="Bookman Old Style" w:hAnsi="Bookman Old Style"/>
            <w:sz w:val="24"/>
            <w:szCs w:val="24"/>
            <w:lang w:val="uk-UA"/>
          </w:rPr>
          <w:delText>С</w:delText>
        </w:r>
        <w:r w:rsidR="00900B6A" w:rsidRPr="00900B6A" w:rsidDel="00634A87">
          <w:rPr>
            <w:rFonts w:ascii="Bookman Old Style" w:hAnsi="Bookman Old Style"/>
            <w:sz w:val="24"/>
            <w:szCs w:val="24"/>
          </w:rPr>
          <w:delText xml:space="preserve">лужбою безпеки дорожнього руху Державної служби України </w:delText>
        </w:r>
      </w:del>
      <w:r w:rsidRPr="00615A42">
        <w:rPr>
          <w:rFonts w:ascii="Bookman Old Style" w:hAnsi="Bookman Old Style"/>
          <w:sz w:val="24"/>
          <w:szCs w:val="24"/>
        </w:rPr>
        <w:t>брати участь в огляді місць дорожньо-транспортних пригод для визначення дорожніх умов, за яких вони сталися, та усувати виявлені недоліки;</w:t>
      </w:r>
      <w:r w:rsidR="00900B6A">
        <w:rPr>
          <w:rFonts w:ascii="Bookman Old Style" w:hAnsi="Bookman Old Style"/>
          <w:sz w:val="24"/>
          <w:szCs w:val="24"/>
          <w:lang w:val="uk-UA"/>
        </w:rPr>
        <w:t xml:space="preserve"> </w:t>
      </w:r>
    </w:p>
    <w:p w14:paraId="3F275672" w14:textId="77777777" w:rsidR="00436CD7" w:rsidRPr="00900B6A" w:rsidRDefault="00436CD7" w:rsidP="00436CD7">
      <w:pPr>
        <w:ind w:firstLine="720"/>
        <w:jc w:val="both"/>
        <w:rPr>
          <w:rFonts w:ascii="Bookman Old Style" w:hAnsi="Bookman Old Style"/>
          <w:sz w:val="24"/>
          <w:szCs w:val="24"/>
          <w:lang w:val="uk-UA"/>
        </w:rPr>
      </w:pPr>
      <w:r w:rsidRPr="00900B6A">
        <w:rPr>
          <w:rFonts w:ascii="Bookman Old Style" w:hAnsi="Bookman Old Style"/>
          <w:sz w:val="24"/>
          <w:szCs w:val="24"/>
          <w:lang w:val="uk-UA"/>
        </w:rPr>
        <w:t>7) попередження</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учасників</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дорожнього</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руху</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про</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закриття</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або</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обмеження</w:t>
      </w:r>
      <w:r w:rsidR="00900B6A">
        <w:rPr>
          <w:rFonts w:ascii="Bookman Old Style" w:hAnsi="Bookman Old Style"/>
          <w:sz w:val="24"/>
          <w:szCs w:val="24"/>
          <w:lang w:val="uk-UA"/>
        </w:rPr>
        <w:t xml:space="preserve"> </w:t>
      </w:r>
      <w:r w:rsidRPr="00900B6A">
        <w:rPr>
          <w:rFonts w:ascii="Bookman Old Style" w:hAnsi="Bookman Old Style"/>
          <w:sz w:val="24"/>
          <w:szCs w:val="24"/>
          <w:lang w:val="uk-UA"/>
        </w:rPr>
        <w:t>руху, стан</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дорожнього</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покриття</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і</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рівень</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аварійності</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на</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відповідних</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ділянках, погодно-кліматичні</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та</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інші</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умови;</w:t>
      </w:r>
      <w:r w:rsidR="00900B6A">
        <w:rPr>
          <w:rFonts w:ascii="Bookman Old Style" w:hAnsi="Bookman Old Style"/>
          <w:sz w:val="24"/>
          <w:szCs w:val="24"/>
          <w:lang w:val="uk-UA"/>
        </w:rPr>
        <w:t xml:space="preserve"> </w:t>
      </w:r>
    </w:p>
    <w:p w14:paraId="632C19C5"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8) забезпечувати дотримання вимог техніки безпеки, а також безпеки</w:t>
      </w:r>
      <w:r w:rsidRPr="00615A42">
        <w:rPr>
          <w:rFonts w:ascii="Bookman Old Style" w:hAnsi="Bookman Old Style"/>
          <w:sz w:val="24"/>
          <w:szCs w:val="24"/>
          <w:lang w:val="uk-UA"/>
        </w:rPr>
        <w:t xml:space="preserve"> </w:t>
      </w:r>
      <w:r w:rsidRPr="00615A42">
        <w:rPr>
          <w:rFonts w:ascii="Bookman Old Style" w:hAnsi="Bookman Old Style"/>
          <w:sz w:val="24"/>
          <w:szCs w:val="24"/>
        </w:rPr>
        <w:t>дорожнього руху під час виконання дорожньо-експлуатаційних робіт.</w:t>
      </w:r>
    </w:p>
    <w:p w14:paraId="2DE589E9"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7.1.6. Власники транспортних засобів зобов'язані виключати можливість винесення на дорожні об'єкти землі, каміння, будівельних матеріалів, а також засмічення проїзної</w:t>
      </w:r>
      <w:r w:rsidRPr="00615A42">
        <w:rPr>
          <w:rFonts w:ascii="Bookman Old Style" w:hAnsi="Bookman Old Style"/>
          <w:sz w:val="24"/>
          <w:szCs w:val="24"/>
          <w:lang w:val="uk-UA"/>
        </w:rPr>
        <w:t xml:space="preserve"> </w:t>
      </w:r>
      <w:r w:rsidRPr="00615A42">
        <w:rPr>
          <w:rFonts w:ascii="Bookman Old Style" w:hAnsi="Bookman Old Style"/>
          <w:sz w:val="24"/>
          <w:szCs w:val="24"/>
        </w:rPr>
        <w:t>частини внаслідок переповнення кузова транспортно</w:t>
      </w:r>
      <w:r w:rsidRPr="00615A42">
        <w:rPr>
          <w:rFonts w:ascii="Bookman Old Style" w:hAnsi="Bookman Old Style"/>
          <w:sz w:val="24"/>
          <w:szCs w:val="24"/>
          <w:lang w:val="uk-UA"/>
        </w:rPr>
        <w:t>г</w:t>
      </w:r>
      <w:r w:rsidRPr="00615A42">
        <w:rPr>
          <w:rFonts w:ascii="Bookman Old Style" w:hAnsi="Bookman Old Style"/>
          <w:sz w:val="24"/>
          <w:szCs w:val="24"/>
        </w:rPr>
        <w:t>о засобу сипучими матеріалами, пошкодження тари, розвіювання безтарних вантажів, руху із незакріпленим вантажем, забруднення або запилення повітря.</w:t>
      </w:r>
    </w:p>
    <w:p w14:paraId="59E88656"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7.1.7. Забороняється заправляти транспортні засоби пально-мастильними матеріалами з автомобільних та інших пересувних бензогазозаправників, займатися торгівлею пально-мастильними та іншими матеріалами і виробами, а також мити транспортні засоби на проїзній частині дорожніх об'єктів, узбіччі та тротуарах та зелених зонах.</w:t>
      </w:r>
    </w:p>
    <w:p w14:paraId="48767126" w14:textId="77777777" w:rsidR="00900B6A" w:rsidRDefault="00436CD7" w:rsidP="00900B6A">
      <w:pPr>
        <w:ind w:firstLine="720"/>
        <w:jc w:val="both"/>
        <w:rPr>
          <w:rFonts w:ascii="Bookman Old Style" w:hAnsi="Bookman Old Style"/>
          <w:sz w:val="24"/>
          <w:szCs w:val="24"/>
          <w:lang w:val="uk-UA"/>
        </w:rPr>
      </w:pPr>
      <w:r w:rsidRPr="00615A42">
        <w:rPr>
          <w:rFonts w:ascii="Bookman Old Style" w:hAnsi="Bookman Old Style"/>
          <w:sz w:val="24"/>
          <w:szCs w:val="24"/>
        </w:rPr>
        <w:t xml:space="preserve">7.1.8. </w:t>
      </w:r>
      <w:r w:rsidR="00900B6A" w:rsidRPr="00900B6A">
        <w:rPr>
          <w:rFonts w:ascii="Bookman Old Style" w:hAnsi="Bookman Old Style"/>
          <w:sz w:val="24"/>
          <w:szCs w:val="24"/>
          <w:lang w:val="uk-UA"/>
        </w:rPr>
        <w:t>Власники та користувачі з</w:t>
      </w:r>
      <w:r w:rsidR="00900B6A">
        <w:rPr>
          <w:rFonts w:ascii="Bookman Old Style" w:hAnsi="Bookman Old Style"/>
          <w:sz w:val="24"/>
          <w:szCs w:val="24"/>
          <w:lang w:val="uk-UA"/>
        </w:rPr>
        <w:t>емельних ділянок, що межують з «</w:t>
      </w:r>
      <w:r w:rsidR="00900B6A" w:rsidRPr="00900B6A">
        <w:rPr>
          <w:rFonts w:ascii="Bookman Old Style" w:hAnsi="Bookman Old Style"/>
          <w:sz w:val="24"/>
          <w:szCs w:val="24"/>
          <w:lang w:val="uk-UA"/>
        </w:rPr>
        <w:t>червоними лініями</w:t>
      </w:r>
      <w:r w:rsidR="00900B6A">
        <w:rPr>
          <w:rFonts w:ascii="Bookman Old Style" w:hAnsi="Bookman Old Style"/>
          <w:sz w:val="24"/>
          <w:szCs w:val="24"/>
          <w:lang w:val="uk-UA"/>
        </w:rPr>
        <w:t>»</w:t>
      </w:r>
      <w:r w:rsidR="00900B6A" w:rsidRPr="00900B6A">
        <w:rPr>
          <w:rFonts w:ascii="Bookman Old Style" w:hAnsi="Bookman Old Style"/>
          <w:sz w:val="24"/>
          <w:szCs w:val="24"/>
          <w:lang w:val="uk-UA"/>
        </w:rPr>
        <w:t xml:space="preserve"> сільських вулиць і доріг, зобов'язані:</w:t>
      </w:r>
    </w:p>
    <w:p w14:paraId="02DFABD4" w14:textId="77777777" w:rsidR="00900B6A" w:rsidRDefault="00900B6A" w:rsidP="00900B6A">
      <w:pPr>
        <w:ind w:firstLine="720"/>
        <w:jc w:val="both"/>
        <w:rPr>
          <w:rFonts w:ascii="Bookman Old Style" w:hAnsi="Bookman Old Style"/>
          <w:sz w:val="24"/>
          <w:szCs w:val="24"/>
          <w:lang w:val="uk-UA"/>
        </w:rPr>
      </w:pPr>
      <w:r>
        <w:rPr>
          <w:rFonts w:ascii="Bookman Old Style" w:hAnsi="Bookman Old Style"/>
          <w:sz w:val="24"/>
          <w:szCs w:val="24"/>
          <w:lang w:val="uk-UA"/>
        </w:rPr>
        <w:t xml:space="preserve">1) </w:t>
      </w:r>
      <w:r w:rsidRPr="00900B6A">
        <w:rPr>
          <w:rFonts w:ascii="Bookman Old Style" w:hAnsi="Bookman Old Style"/>
          <w:sz w:val="24"/>
          <w:szCs w:val="24"/>
          <w:lang w:val="uk-UA"/>
        </w:rPr>
        <w:t xml:space="preserve">утримувати в належному стані виїзди з цих ділянок, запобігати винесенню на дорожні об'єкти землі, каміння та інших матеріалів, </w:t>
      </w:r>
      <w:r>
        <w:rPr>
          <w:rFonts w:ascii="Bookman Old Style" w:hAnsi="Bookman Old Style"/>
          <w:sz w:val="24"/>
          <w:szCs w:val="24"/>
          <w:lang w:val="uk-UA"/>
        </w:rPr>
        <w:t>сміття;</w:t>
      </w:r>
    </w:p>
    <w:p w14:paraId="59CFA281" w14:textId="77777777" w:rsidR="00900B6A" w:rsidRDefault="00900B6A" w:rsidP="00900B6A">
      <w:pPr>
        <w:ind w:firstLine="720"/>
        <w:jc w:val="both"/>
        <w:rPr>
          <w:rFonts w:ascii="Bookman Old Style" w:hAnsi="Bookman Old Style"/>
          <w:sz w:val="24"/>
          <w:szCs w:val="24"/>
          <w:lang w:val="uk-UA"/>
        </w:rPr>
      </w:pPr>
      <w:r>
        <w:rPr>
          <w:rFonts w:ascii="Bookman Old Style" w:hAnsi="Bookman Old Style"/>
          <w:sz w:val="24"/>
          <w:szCs w:val="24"/>
          <w:lang w:val="uk-UA"/>
        </w:rPr>
        <w:t xml:space="preserve">2) </w:t>
      </w:r>
      <w:r w:rsidRPr="00900B6A">
        <w:rPr>
          <w:rFonts w:ascii="Bookman Old Style" w:hAnsi="Bookman Old Style"/>
          <w:sz w:val="24"/>
          <w:szCs w:val="24"/>
          <w:lang w:val="uk-UA"/>
        </w:rPr>
        <w:t>установлювати і утримувати в справному стані огорожі і вживати заходи для запобігання неконтрольованому виходу худоби та свійс</w:t>
      </w:r>
      <w:r>
        <w:rPr>
          <w:rFonts w:ascii="Bookman Old Style" w:hAnsi="Bookman Old Style"/>
          <w:sz w:val="24"/>
          <w:szCs w:val="24"/>
          <w:lang w:val="uk-UA"/>
        </w:rPr>
        <w:t>ької птиці на дорожні об'єкти;</w:t>
      </w:r>
    </w:p>
    <w:p w14:paraId="0D9A1B71" w14:textId="77777777" w:rsidR="00900B6A" w:rsidRPr="006866E9" w:rsidRDefault="00900B6A" w:rsidP="00900B6A">
      <w:pPr>
        <w:ind w:firstLine="720"/>
        <w:jc w:val="both"/>
        <w:rPr>
          <w:rFonts w:ascii="Bookman Old Style" w:hAnsi="Bookman Old Style"/>
          <w:sz w:val="24"/>
          <w:szCs w:val="24"/>
        </w:rPr>
      </w:pPr>
      <w:r>
        <w:rPr>
          <w:rFonts w:ascii="Bookman Old Style" w:hAnsi="Bookman Old Style"/>
          <w:sz w:val="24"/>
          <w:szCs w:val="24"/>
          <w:lang w:val="uk-UA"/>
        </w:rPr>
        <w:t xml:space="preserve">3) </w:t>
      </w:r>
      <w:r w:rsidRPr="00900B6A">
        <w:rPr>
          <w:rFonts w:ascii="Bookman Old Style" w:hAnsi="Bookman Old Style"/>
          <w:sz w:val="24"/>
          <w:szCs w:val="24"/>
          <w:lang w:val="uk-UA"/>
        </w:rPr>
        <w:t xml:space="preserve">у місцях розміщення споруд побутово-торгового призначення та інших будинків і споруд масового відвідування влаштовувати місця для стоянки </w:t>
      </w:r>
      <w:r w:rsidRPr="006866E9">
        <w:rPr>
          <w:rFonts w:ascii="Bookman Old Style" w:hAnsi="Bookman Old Style"/>
          <w:sz w:val="24"/>
          <w:szCs w:val="24"/>
          <w:lang w:val="uk-UA"/>
        </w:rPr>
        <w:t xml:space="preserve">транспортних засобів і виїзду на дорожні об'єкти. </w:t>
      </w:r>
    </w:p>
    <w:p w14:paraId="6C1B69BB" w14:textId="77777777" w:rsidR="00900B6A" w:rsidRDefault="00900B6A" w:rsidP="00436CD7">
      <w:pPr>
        <w:ind w:firstLine="720"/>
        <w:jc w:val="both"/>
        <w:rPr>
          <w:rFonts w:ascii="Bookman Old Style" w:hAnsi="Bookman Old Style"/>
          <w:sz w:val="24"/>
          <w:szCs w:val="24"/>
          <w:lang w:val="uk-UA"/>
        </w:rPr>
      </w:pPr>
      <w:r w:rsidRPr="006866E9">
        <w:rPr>
          <w:rFonts w:ascii="Bookman Old Style" w:hAnsi="Bookman Old Style"/>
          <w:sz w:val="24"/>
          <w:szCs w:val="24"/>
          <w:lang w:val="uk-UA"/>
        </w:rPr>
        <w:t>7.1.9. Власники та користувачі земельних ділянок, а також власники та користувачі тимчасових споруд (у тому числі для здійснення підприємницької діяльності), малих архітектурних форм, інженерних комунікацій, що розташовані в межах «червоних ліній» сільських вулиць і доріг, зобов'язані:</w:t>
      </w:r>
    </w:p>
    <w:p w14:paraId="72B42729" w14:textId="77777777" w:rsidR="00436CD7" w:rsidRPr="00900B6A" w:rsidRDefault="00C26FA8" w:rsidP="00436CD7">
      <w:pPr>
        <w:ind w:firstLine="720"/>
        <w:jc w:val="both"/>
        <w:rPr>
          <w:rFonts w:ascii="Bookman Old Style" w:hAnsi="Bookman Old Style"/>
          <w:sz w:val="24"/>
          <w:szCs w:val="24"/>
          <w:lang w:val="uk-UA"/>
        </w:rPr>
      </w:pPr>
      <w:r>
        <w:rPr>
          <w:rFonts w:ascii="Bookman Old Style" w:hAnsi="Bookman Old Style"/>
          <w:sz w:val="24"/>
          <w:szCs w:val="24"/>
          <w:lang w:val="uk-UA"/>
        </w:rPr>
        <w:t>1</w:t>
      </w:r>
      <w:r w:rsidR="00436CD7" w:rsidRPr="00900B6A">
        <w:rPr>
          <w:rFonts w:ascii="Bookman Old Style" w:hAnsi="Bookman Old Style"/>
          <w:sz w:val="24"/>
          <w:szCs w:val="24"/>
          <w:lang w:val="uk-UA"/>
        </w:rPr>
        <w:t>) утримувати</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в</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належному</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стані</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зелені</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насадження, охоронні</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зони</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інженерних</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комунікацій, тротуари, обладнані</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стоянки</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автомобілів</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та</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інші</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елементи</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дорожніх</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об'єктів;</w:t>
      </w:r>
    </w:p>
    <w:p w14:paraId="044F5665" w14:textId="77777777" w:rsidR="00436CD7" w:rsidRPr="00615A42" w:rsidRDefault="00C26FA8" w:rsidP="00436CD7">
      <w:pPr>
        <w:ind w:firstLine="720"/>
        <w:jc w:val="both"/>
        <w:rPr>
          <w:rFonts w:ascii="Bookman Old Style" w:hAnsi="Bookman Old Style"/>
          <w:sz w:val="24"/>
          <w:szCs w:val="24"/>
        </w:rPr>
      </w:pPr>
      <w:r>
        <w:rPr>
          <w:rFonts w:ascii="Bookman Old Style" w:hAnsi="Bookman Old Style"/>
          <w:sz w:val="24"/>
          <w:szCs w:val="24"/>
          <w:lang w:val="uk-UA"/>
        </w:rPr>
        <w:t>2</w:t>
      </w:r>
      <w:r w:rsidR="00436CD7" w:rsidRPr="00615A42">
        <w:rPr>
          <w:rFonts w:ascii="Bookman Old Style" w:hAnsi="Bookman Old Style"/>
          <w:sz w:val="24"/>
          <w:szCs w:val="24"/>
        </w:rPr>
        <w:t>) забезпечувати прибирання сміття, снігу, опалого листя та інших відходів, а в разі необхідності проводити обробку тротуарів протиожеледними матеріалами;</w:t>
      </w:r>
    </w:p>
    <w:p w14:paraId="72B215F6" w14:textId="77777777" w:rsidR="00436CD7" w:rsidRPr="00615A42" w:rsidRDefault="00C26FA8" w:rsidP="00436CD7">
      <w:pPr>
        <w:ind w:firstLine="720"/>
        <w:jc w:val="both"/>
        <w:rPr>
          <w:rFonts w:ascii="Bookman Old Style" w:hAnsi="Bookman Old Style"/>
          <w:sz w:val="24"/>
          <w:szCs w:val="24"/>
        </w:rPr>
      </w:pPr>
      <w:r>
        <w:rPr>
          <w:rFonts w:ascii="Bookman Old Style" w:hAnsi="Bookman Old Style"/>
          <w:sz w:val="24"/>
          <w:szCs w:val="24"/>
          <w:lang w:val="uk-UA"/>
        </w:rPr>
        <w:t>3</w:t>
      </w:r>
      <w:r w:rsidR="00436CD7" w:rsidRPr="00615A42">
        <w:rPr>
          <w:rFonts w:ascii="Bookman Old Style" w:hAnsi="Bookman Old Style"/>
          <w:sz w:val="24"/>
          <w:szCs w:val="24"/>
        </w:rPr>
        <w:t>) забезпечувати</w:t>
      </w:r>
      <w:r w:rsidR="00436CD7" w:rsidRPr="00615A42">
        <w:rPr>
          <w:rFonts w:ascii="Bookman Old Style" w:hAnsi="Bookman Old Style"/>
          <w:sz w:val="24"/>
          <w:szCs w:val="24"/>
          <w:lang w:val="uk-UA"/>
        </w:rPr>
        <w:t xml:space="preserve"> </w:t>
      </w:r>
      <w:r w:rsidR="00436CD7" w:rsidRPr="00615A42">
        <w:rPr>
          <w:rFonts w:ascii="Bookman Old Style" w:hAnsi="Bookman Old Style"/>
          <w:sz w:val="24"/>
          <w:szCs w:val="24"/>
        </w:rPr>
        <w:t>належний</w:t>
      </w:r>
      <w:r w:rsidR="00436CD7" w:rsidRPr="00615A42">
        <w:rPr>
          <w:rFonts w:ascii="Bookman Old Style" w:hAnsi="Bookman Old Style"/>
          <w:sz w:val="24"/>
          <w:szCs w:val="24"/>
          <w:lang w:val="uk-UA"/>
        </w:rPr>
        <w:t xml:space="preserve"> </w:t>
      </w:r>
      <w:r w:rsidR="00436CD7" w:rsidRPr="00615A42">
        <w:rPr>
          <w:rFonts w:ascii="Bookman Old Style" w:hAnsi="Bookman Old Style"/>
          <w:sz w:val="24"/>
          <w:szCs w:val="24"/>
        </w:rPr>
        <w:t>технічний</w:t>
      </w:r>
      <w:r w:rsidR="00436CD7" w:rsidRPr="00615A42">
        <w:rPr>
          <w:rFonts w:ascii="Bookman Old Style" w:hAnsi="Bookman Old Style"/>
          <w:sz w:val="24"/>
          <w:szCs w:val="24"/>
          <w:lang w:val="uk-UA"/>
        </w:rPr>
        <w:t xml:space="preserve"> </w:t>
      </w:r>
      <w:r w:rsidR="00436CD7" w:rsidRPr="00615A42">
        <w:rPr>
          <w:rFonts w:ascii="Bookman Old Style" w:hAnsi="Bookman Old Style"/>
          <w:sz w:val="24"/>
          <w:szCs w:val="24"/>
        </w:rPr>
        <w:t>стан</w:t>
      </w:r>
      <w:r w:rsidR="00436CD7" w:rsidRPr="00615A42">
        <w:rPr>
          <w:rFonts w:ascii="Bookman Old Style" w:hAnsi="Bookman Old Style"/>
          <w:sz w:val="24"/>
          <w:szCs w:val="24"/>
          <w:lang w:val="uk-UA"/>
        </w:rPr>
        <w:t xml:space="preserve"> </w:t>
      </w:r>
      <w:r w:rsidR="00436CD7" w:rsidRPr="00615A42">
        <w:rPr>
          <w:rFonts w:ascii="Bookman Old Style" w:hAnsi="Bookman Old Style"/>
          <w:sz w:val="24"/>
          <w:szCs w:val="24"/>
        </w:rPr>
        <w:t>інженерних</w:t>
      </w:r>
      <w:r w:rsidR="00436CD7" w:rsidRPr="00615A42">
        <w:rPr>
          <w:rFonts w:ascii="Bookman Old Style" w:hAnsi="Bookman Old Style"/>
          <w:sz w:val="24"/>
          <w:szCs w:val="24"/>
          <w:lang w:val="uk-UA"/>
        </w:rPr>
        <w:t xml:space="preserve"> </w:t>
      </w:r>
      <w:r w:rsidR="00436CD7" w:rsidRPr="00615A42">
        <w:rPr>
          <w:rFonts w:ascii="Bookman Old Style" w:hAnsi="Bookman Old Style"/>
          <w:sz w:val="24"/>
          <w:szCs w:val="24"/>
        </w:rPr>
        <w:t>комунікацій, обладнання, споруд та інших використовуваних елементів дорожніх об'єктів відповідно до їх функціонального призначення та діючих нормативів;</w:t>
      </w:r>
    </w:p>
    <w:p w14:paraId="35018431" w14:textId="77DC5175" w:rsidR="00436CD7" w:rsidRPr="00615A42" w:rsidRDefault="00C26FA8" w:rsidP="00436CD7">
      <w:pPr>
        <w:ind w:firstLine="720"/>
        <w:jc w:val="both"/>
        <w:rPr>
          <w:rFonts w:ascii="Bookman Old Style" w:hAnsi="Bookman Old Style"/>
          <w:sz w:val="24"/>
          <w:szCs w:val="24"/>
        </w:rPr>
      </w:pPr>
      <w:r>
        <w:rPr>
          <w:rFonts w:ascii="Bookman Old Style" w:hAnsi="Bookman Old Style"/>
          <w:sz w:val="24"/>
          <w:szCs w:val="24"/>
          <w:lang w:val="uk-UA"/>
        </w:rPr>
        <w:t>4</w:t>
      </w:r>
      <w:r w:rsidR="00436CD7" w:rsidRPr="00615A42">
        <w:rPr>
          <w:rFonts w:ascii="Bookman Old Style" w:hAnsi="Bookman Old Style"/>
          <w:sz w:val="24"/>
          <w:szCs w:val="24"/>
        </w:rPr>
        <w:t>) у</w:t>
      </w:r>
      <w:r w:rsidR="00436CD7" w:rsidRPr="00615A42">
        <w:rPr>
          <w:rFonts w:ascii="Bookman Old Style" w:hAnsi="Bookman Old Style"/>
          <w:sz w:val="24"/>
          <w:szCs w:val="24"/>
          <w:lang w:val="uk-UA"/>
        </w:rPr>
        <w:t xml:space="preserve"> </w:t>
      </w:r>
      <w:r w:rsidR="00436CD7" w:rsidRPr="00615A42">
        <w:rPr>
          <w:rFonts w:ascii="Bookman Old Style" w:hAnsi="Bookman Old Style"/>
          <w:sz w:val="24"/>
          <w:szCs w:val="24"/>
        </w:rPr>
        <w:t xml:space="preserve">разі виявлення небезпечних умов в експлуатації споруд і об'єктів, аварій і руйнувань, що призвели до виникнення перешкод у дорожньому русі або загрожують збереженню елементів дорожніх об'єктів, негайно повідомляти власників дорожніх об'єктів або уповноважених ними органів, а також </w:t>
      </w:r>
      <w:ins w:id="82" w:author="Garbuz Maksym 5UA" w:date="2021-09-08T17:09:00Z">
        <w:r w:rsidR="00634A87">
          <w:rPr>
            <w:rFonts w:ascii="Bookman Old Style" w:hAnsi="Bookman Old Style"/>
            <w:sz w:val="24"/>
            <w:szCs w:val="24"/>
            <w:lang w:val="uk-UA"/>
          </w:rPr>
          <w:t>Національну поліцію</w:t>
        </w:r>
        <w:r w:rsidR="00634A87" w:rsidRPr="00900B6A">
          <w:rPr>
            <w:rFonts w:ascii="Bookman Old Style" w:hAnsi="Bookman Old Style"/>
            <w:sz w:val="24"/>
            <w:szCs w:val="24"/>
          </w:rPr>
          <w:t xml:space="preserve"> України</w:t>
        </w:r>
      </w:ins>
      <w:del w:id="83" w:author="Garbuz Maksym 5UA" w:date="2021-09-08T17:09:00Z">
        <w:r w:rsidRPr="00C26FA8" w:rsidDel="00634A87">
          <w:rPr>
            <w:rFonts w:ascii="Bookman Old Style" w:hAnsi="Bookman Old Style"/>
            <w:sz w:val="24"/>
            <w:szCs w:val="24"/>
            <w:lang w:val="uk-UA"/>
          </w:rPr>
          <w:delText>С</w:delText>
        </w:r>
        <w:r w:rsidRPr="00C26FA8" w:rsidDel="00634A87">
          <w:rPr>
            <w:rFonts w:ascii="Bookman Old Style" w:hAnsi="Bookman Old Style"/>
            <w:sz w:val="24"/>
            <w:szCs w:val="24"/>
          </w:rPr>
          <w:delText>лужбою безпеки дорожнього руху Державної служби України</w:delText>
        </w:r>
      </w:del>
      <w:r>
        <w:rPr>
          <w:rFonts w:ascii="Bookman Old Style" w:hAnsi="Bookman Old Style"/>
          <w:sz w:val="24"/>
          <w:szCs w:val="24"/>
        </w:rPr>
        <w:t>.</w:t>
      </w:r>
    </w:p>
    <w:p w14:paraId="16390F2A" w14:textId="77777777" w:rsidR="00436CD7" w:rsidRPr="00C26FA8" w:rsidRDefault="00436CD7" w:rsidP="00C26FA8">
      <w:pPr>
        <w:ind w:firstLine="720"/>
        <w:jc w:val="both"/>
        <w:rPr>
          <w:rFonts w:ascii="Bookman Old Style" w:hAnsi="Bookman Old Style"/>
          <w:sz w:val="24"/>
          <w:szCs w:val="24"/>
        </w:rPr>
      </w:pPr>
      <w:r w:rsidRPr="00615A42">
        <w:rPr>
          <w:rFonts w:ascii="Bookman Old Style" w:hAnsi="Bookman Old Style"/>
          <w:sz w:val="24"/>
          <w:szCs w:val="24"/>
        </w:rPr>
        <w:t>7.1.</w:t>
      </w:r>
      <w:r w:rsidR="006866E9">
        <w:rPr>
          <w:rFonts w:ascii="Bookman Old Style" w:hAnsi="Bookman Old Style"/>
          <w:sz w:val="24"/>
          <w:szCs w:val="24"/>
          <w:lang w:val="uk-UA"/>
        </w:rPr>
        <w:t>10.</w:t>
      </w:r>
      <w:r w:rsidRPr="00615A42">
        <w:rPr>
          <w:rFonts w:ascii="Bookman Old Style" w:hAnsi="Bookman Old Style"/>
          <w:sz w:val="24"/>
          <w:szCs w:val="24"/>
        </w:rPr>
        <w:t xml:space="preserve"> </w:t>
      </w:r>
      <w:r w:rsidR="006866E9">
        <w:rPr>
          <w:rFonts w:ascii="Bookman Old Style" w:hAnsi="Bookman Old Style"/>
          <w:sz w:val="24"/>
          <w:szCs w:val="24"/>
        </w:rPr>
        <w:t xml:space="preserve">У межах </w:t>
      </w:r>
      <w:r w:rsidR="006866E9">
        <w:rPr>
          <w:rFonts w:ascii="Bookman Old Style" w:hAnsi="Bookman Old Style"/>
          <w:sz w:val="24"/>
          <w:szCs w:val="24"/>
          <w:lang w:val="uk-UA"/>
        </w:rPr>
        <w:t>«</w:t>
      </w:r>
      <w:r w:rsidR="00C26FA8" w:rsidRPr="00C26FA8">
        <w:rPr>
          <w:rFonts w:ascii="Bookman Old Style" w:hAnsi="Bookman Old Style"/>
          <w:sz w:val="24"/>
          <w:szCs w:val="24"/>
        </w:rPr>
        <w:t>червоних ліній</w:t>
      </w:r>
      <w:r w:rsidR="006866E9">
        <w:rPr>
          <w:rFonts w:ascii="Bookman Old Style" w:hAnsi="Bookman Old Style"/>
          <w:sz w:val="24"/>
          <w:szCs w:val="24"/>
          <w:lang w:val="uk-UA"/>
        </w:rPr>
        <w:t>»</w:t>
      </w:r>
      <w:r w:rsidR="00C26FA8" w:rsidRPr="00C26FA8">
        <w:rPr>
          <w:rFonts w:ascii="Bookman Old Style" w:hAnsi="Bookman Old Style"/>
          <w:sz w:val="24"/>
          <w:szCs w:val="24"/>
        </w:rPr>
        <w:t xml:space="preserve"> сільських вулиць і доріг забороняється:</w:t>
      </w:r>
    </w:p>
    <w:p w14:paraId="26077D0D"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1) розміщувати гаражі, голубники та інші споруди й об'єкти, крім об'єктів, визначених відповідними державними будівельними нормами і правилами;</w:t>
      </w:r>
    </w:p>
    <w:p w14:paraId="08551772"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2) розміщувати контейнери та іншу тару для твердих побутових і харчових відходів;</w:t>
      </w:r>
    </w:p>
    <w:p w14:paraId="43711AF9"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3) смітити, псувати дорожнє покриття, обладнання, зелені насадження;</w:t>
      </w:r>
    </w:p>
    <w:p w14:paraId="6524A2E3"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4) спалювати сміття, опале листя та інші відходи, складати їх для тривалого зберігання;</w:t>
      </w:r>
    </w:p>
    <w:p w14:paraId="4989D5E6"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5) скидати промислові, меліоративні і каналізаційні води в систему зливостоку;</w:t>
      </w:r>
    </w:p>
    <w:p w14:paraId="47DFC6ED"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 встановлювати намети та влаштовувати місця для відпочинку;</w:t>
      </w:r>
    </w:p>
    <w:p w14:paraId="6EDF3AED"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 випасати худобу та свійську птицю;</w:t>
      </w:r>
    </w:p>
    <w:p w14:paraId="04E48538"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8) складати будівельні матеріали для тривалого зберігання;</w:t>
      </w:r>
    </w:p>
    <w:p w14:paraId="4DD77735" w14:textId="4EAFA952"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9) виконувати будь-які роботи без одержання на те дозволу у власника дорожнього об'єкта або уповноваженого ним органу та погодження з </w:t>
      </w:r>
      <w:ins w:id="84" w:author="Garbuz Maksym 5UA" w:date="2021-09-08T17:10:00Z">
        <w:r w:rsidR="00634A87">
          <w:rPr>
            <w:rFonts w:ascii="Bookman Old Style" w:hAnsi="Bookman Old Style"/>
            <w:sz w:val="24"/>
            <w:szCs w:val="24"/>
            <w:lang w:val="uk-UA"/>
          </w:rPr>
          <w:t>Національною поліцією</w:t>
        </w:r>
        <w:r w:rsidR="00634A87" w:rsidRPr="00900B6A">
          <w:rPr>
            <w:rFonts w:ascii="Bookman Old Style" w:hAnsi="Bookman Old Style"/>
            <w:sz w:val="24"/>
            <w:szCs w:val="24"/>
          </w:rPr>
          <w:t xml:space="preserve"> України</w:t>
        </w:r>
      </w:ins>
      <w:del w:id="85" w:author="Garbuz Maksym 5UA" w:date="2021-09-08T17:10:00Z">
        <w:r w:rsidR="006866E9" w:rsidRPr="006866E9" w:rsidDel="00634A87">
          <w:rPr>
            <w:rFonts w:ascii="Bookman Old Style" w:hAnsi="Bookman Old Style"/>
            <w:sz w:val="24"/>
            <w:szCs w:val="24"/>
            <w:lang w:val="uk-UA"/>
          </w:rPr>
          <w:delText>С</w:delText>
        </w:r>
        <w:r w:rsidR="006866E9" w:rsidRPr="006866E9" w:rsidDel="00634A87">
          <w:rPr>
            <w:rFonts w:ascii="Bookman Old Style" w:hAnsi="Bookman Old Style"/>
            <w:sz w:val="24"/>
            <w:szCs w:val="24"/>
          </w:rPr>
          <w:delText>лужбою безпеки дорожнього руху Державної служби України</w:delText>
        </w:r>
      </w:del>
      <w:r w:rsidRPr="00615A42">
        <w:rPr>
          <w:rFonts w:ascii="Bookman Old Style" w:hAnsi="Bookman Old Style"/>
          <w:sz w:val="24"/>
          <w:szCs w:val="24"/>
        </w:rPr>
        <w:t>.</w:t>
      </w:r>
    </w:p>
    <w:p w14:paraId="5E04F921"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7.1.</w:t>
      </w:r>
      <w:r w:rsidR="006866E9">
        <w:rPr>
          <w:rFonts w:ascii="Bookman Old Style" w:hAnsi="Bookman Old Style"/>
          <w:sz w:val="24"/>
          <w:szCs w:val="24"/>
          <w:lang w:val="uk-UA"/>
        </w:rPr>
        <w:t>11.</w:t>
      </w:r>
      <w:r w:rsidRPr="00615A42">
        <w:rPr>
          <w:rFonts w:ascii="Bookman Old Style" w:hAnsi="Bookman Old Style"/>
          <w:sz w:val="24"/>
          <w:szCs w:val="24"/>
        </w:rPr>
        <w:t xml:space="preserve"> Відкриття нових автобусних маршрутів проводиться замовником перевезень після вивчення пасажиропотоків і моделювання маршрутних кореспонденцій, обстеження доріг та дорожніх об'єктів на маршрутах за погодженням з власниками цих дорожніх об'єктів або їх уповноваженими особами.</w:t>
      </w:r>
    </w:p>
    <w:p w14:paraId="7FD64EC3" w14:textId="77777777" w:rsidR="00436CD7" w:rsidRPr="00615A42" w:rsidRDefault="006866E9" w:rsidP="00436CD7">
      <w:pPr>
        <w:ind w:firstLine="720"/>
        <w:jc w:val="both"/>
        <w:rPr>
          <w:rFonts w:ascii="Bookman Old Style" w:hAnsi="Bookman Old Style"/>
          <w:sz w:val="24"/>
          <w:szCs w:val="24"/>
        </w:rPr>
      </w:pPr>
      <w:r>
        <w:rPr>
          <w:rFonts w:ascii="Bookman Old Style" w:hAnsi="Bookman Old Style"/>
          <w:sz w:val="24"/>
          <w:szCs w:val="24"/>
        </w:rPr>
        <w:t xml:space="preserve">7.1.12. </w:t>
      </w:r>
      <w:r w:rsidR="00436CD7" w:rsidRPr="00615A42">
        <w:rPr>
          <w:rFonts w:ascii="Bookman Old Style" w:hAnsi="Bookman Old Style"/>
          <w:sz w:val="24"/>
          <w:szCs w:val="24"/>
        </w:rPr>
        <w:t>При виконанні робіт по ремонту і утриманню автомобільних доріг, вулиць та залізничних переїздів доро</w:t>
      </w:r>
      <w:r>
        <w:rPr>
          <w:rFonts w:ascii="Bookman Old Style" w:hAnsi="Bookman Old Style"/>
          <w:sz w:val="24"/>
          <w:szCs w:val="24"/>
        </w:rPr>
        <w:t>жньо-експлуатаційні організації</w:t>
      </w:r>
      <w:r w:rsidR="00436CD7" w:rsidRPr="00615A42">
        <w:rPr>
          <w:rFonts w:ascii="Bookman Old Style" w:hAnsi="Bookman Old Style"/>
          <w:sz w:val="24"/>
          <w:szCs w:val="24"/>
        </w:rPr>
        <w:t xml:space="preserve"> у першочерговому порядку повинні здійснювати заходи щодо безпеки дорожнього руху на основі обліку і аналізу дорожньо-транспортних подій, результатів обстежень і огляду автомобільних доріг, вулиць та залізничних переїздів і, передусім, на аварійних і небезпечних ділянках та у місцях концентрації дорожньо-транспортних подій.</w:t>
      </w:r>
    </w:p>
    <w:p w14:paraId="5B987EA2" w14:textId="77777777" w:rsidR="00436CD7" w:rsidRPr="00615A42" w:rsidRDefault="006866E9" w:rsidP="00436CD7">
      <w:pPr>
        <w:ind w:firstLine="720"/>
        <w:jc w:val="both"/>
        <w:rPr>
          <w:rFonts w:ascii="Bookman Old Style" w:hAnsi="Bookman Old Style"/>
          <w:sz w:val="24"/>
          <w:szCs w:val="24"/>
        </w:rPr>
      </w:pPr>
      <w:r>
        <w:rPr>
          <w:rFonts w:ascii="Bookman Old Style" w:hAnsi="Bookman Old Style"/>
          <w:sz w:val="24"/>
          <w:szCs w:val="24"/>
        </w:rPr>
        <w:t>7.1.</w:t>
      </w:r>
      <w:r>
        <w:rPr>
          <w:rFonts w:ascii="Bookman Old Style" w:hAnsi="Bookman Old Style"/>
          <w:sz w:val="24"/>
          <w:szCs w:val="24"/>
          <w:lang w:val="uk-UA"/>
        </w:rPr>
        <w:t>13</w:t>
      </w:r>
      <w:r w:rsidR="00436CD7" w:rsidRPr="00615A42">
        <w:rPr>
          <w:rFonts w:ascii="Bookman Old Style" w:hAnsi="Bookman Old Style"/>
          <w:sz w:val="24"/>
          <w:szCs w:val="24"/>
        </w:rPr>
        <w:t>. Власники дорожніх об'єктів або уповноважені ними органи, дорожньо-експлуатаційні організації, користувачі дорожніх об'єктів та спеціалізовані служби організації дорожнього руху зобов'язані забезпечувати зручні і безпечні умови руху, сприяти збільшенню пропускної спроможност</w:t>
      </w:r>
      <w:r>
        <w:rPr>
          <w:rFonts w:ascii="Bookman Old Style" w:hAnsi="Bookman Old Style"/>
          <w:sz w:val="24"/>
          <w:szCs w:val="24"/>
        </w:rPr>
        <w:t>і дорожніх об'єктів, запобігати травмуванню учасників</w:t>
      </w:r>
      <w:r w:rsidR="00436CD7" w:rsidRPr="00615A42">
        <w:rPr>
          <w:rFonts w:ascii="Bookman Old Style" w:hAnsi="Bookman Old Style"/>
          <w:sz w:val="24"/>
          <w:szCs w:val="24"/>
        </w:rPr>
        <w:t xml:space="preserve"> дорожнього руху,</w:t>
      </w:r>
      <w:r>
        <w:rPr>
          <w:rFonts w:ascii="Bookman Old Style" w:hAnsi="Bookman Old Style"/>
          <w:sz w:val="24"/>
          <w:szCs w:val="24"/>
          <w:lang w:val="uk-UA"/>
        </w:rPr>
        <w:t xml:space="preserve"> </w:t>
      </w:r>
      <w:r w:rsidR="00436CD7" w:rsidRPr="00615A42">
        <w:rPr>
          <w:rFonts w:ascii="Bookman Old Style" w:hAnsi="Bookman Old Style"/>
          <w:sz w:val="24"/>
          <w:szCs w:val="24"/>
        </w:rPr>
        <w:t>пошкодженню транспортних засобів і дорожніх об'єктів, забрудненню навколишнього середовища.</w:t>
      </w:r>
    </w:p>
    <w:p w14:paraId="043EE6FF" w14:textId="77777777" w:rsidR="00436CD7" w:rsidRPr="006866E9" w:rsidRDefault="00436CD7" w:rsidP="006866E9">
      <w:pPr>
        <w:ind w:firstLine="720"/>
        <w:jc w:val="both"/>
        <w:rPr>
          <w:rFonts w:ascii="Bookman Old Style" w:hAnsi="Bookman Old Style"/>
          <w:sz w:val="24"/>
          <w:szCs w:val="24"/>
        </w:rPr>
      </w:pPr>
      <w:r w:rsidRPr="00615A42">
        <w:rPr>
          <w:rFonts w:ascii="Bookman Old Style" w:hAnsi="Bookman Old Style"/>
          <w:sz w:val="24"/>
          <w:szCs w:val="24"/>
        </w:rPr>
        <w:t>7.1.</w:t>
      </w:r>
      <w:r w:rsidR="006866E9">
        <w:rPr>
          <w:rFonts w:ascii="Bookman Old Style" w:hAnsi="Bookman Old Style"/>
          <w:sz w:val="24"/>
          <w:szCs w:val="24"/>
          <w:lang w:val="uk-UA"/>
        </w:rPr>
        <w:t>14</w:t>
      </w:r>
      <w:r w:rsidRPr="00615A42">
        <w:rPr>
          <w:rFonts w:ascii="Bookman Old Style" w:hAnsi="Bookman Old Style"/>
          <w:sz w:val="24"/>
          <w:szCs w:val="24"/>
        </w:rPr>
        <w:t>. Всі дорожні об'єкти згідно з їх класифікацією та значенням підлягають інвентаризації, технічному обліку і паспортизації власниками дорожніх об'єктів або уповноваженими ними органами. Основними вимогами до транснортно-експлуатаційного стану дорожніх об'єктів є відповідність контрольованих показників окремих їх елементів і об'єктів у цілому ДСТУ 3587</w:t>
      </w:r>
      <w:r w:rsidR="006866E9">
        <w:rPr>
          <w:rFonts w:ascii="Bookman Old Style" w:hAnsi="Bookman Old Style"/>
          <w:sz w:val="24"/>
          <w:szCs w:val="24"/>
          <w:lang w:val="uk-UA"/>
        </w:rPr>
        <w:t xml:space="preserve"> </w:t>
      </w:r>
      <w:r w:rsidR="006866E9" w:rsidRPr="006866E9">
        <w:rPr>
          <w:rFonts w:ascii="Bookman Old Style" w:hAnsi="Bookman Old Style"/>
          <w:sz w:val="24"/>
          <w:szCs w:val="24"/>
        </w:rPr>
        <w:t>«Безпека дорожнього руху. Автомобільні дороги, вулиці та залізничні переїзди. Вимо</w:t>
      </w:r>
      <w:r w:rsidR="006866E9">
        <w:rPr>
          <w:rFonts w:ascii="Bookman Old Style" w:hAnsi="Bookman Old Style"/>
          <w:sz w:val="24"/>
          <w:szCs w:val="24"/>
        </w:rPr>
        <w:t xml:space="preserve">ги до експлуатаційного стану». </w:t>
      </w:r>
      <w:r w:rsidR="006866E9" w:rsidRPr="006866E9">
        <w:rPr>
          <w:rFonts w:ascii="Bookman Old Style" w:hAnsi="Bookman Old Style"/>
          <w:sz w:val="24"/>
          <w:szCs w:val="24"/>
        </w:rPr>
        <w:t>Ремонт і утримання штучних споруд вулично-д</w:t>
      </w:r>
      <w:r w:rsidR="006866E9">
        <w:rPr>
          <w:rFonts w:ascii="Bookman Old Style" w:hAnsi="Bookman Old Style"/>
          <w:sz w:val="24"/>
          <w:szCs w:val="24"/>
        </w:rPr>
        <w:t>орожньої мережі регламентується</w:t>
      </w:r>
      <w:r w:rsidR="006866E9" w:rsidRPr="006866E9">
        <w:rPr>
          <w:rFonts w:ascii="Bookman Old Style" w:hAnsi="Bookman Old Style"/>
          <w:sz w:val="24"/>
          <w:szCs w:val="24"/>
        </w:rPr>
        <w:t xml:space="preserve"> Наказом Державного комітету України з питань житлово-комунального господарства від 23.09.2003 № 154 «Про затвердження Порядку проведення ремонту та утримання об’єктів благоустрою населених пунктів».</w:t>
      </w:r>
    </w:p>
    <w:p w14:paraId="7C306574" w14:textId="77777777" w:rsidR="00436CD7" w:rsidRPr="001B1F4B" w:rsidRDefault="00436CD7" w:rsidP="00436CD7">
      <w:pPr>
        <w:ind w:firstLine="720"/>
        <w:jc w:val="both"/>
        <w:rPr>
          <w:rFonts w:ascii="Bookman Old Style" w:hAnsi="Bookman Old Style"/>
          <w:sz w:val="24"/>
          <w:szCs w:val="24"/>
          <w:lang w:val="uk-UA"/>
        </w:rPr>
      </w:pPr>
      <w:r w:rsidRPr="001B1F4B">
        <w:rPr>
          <w:rFonts w:ascii="Bookman Old Style" w:hAnsi="Bookman Old Style"/>
          <w:sz w:val="24"/>
          <w:szCs w:val="24"/>
        </w:rPr>
        <w:t>7.1.</w:t>
      </w:r>
      <w:r w:rsidR="006866E9" w:rsidRPr="001B1F4B">
        <w:rPr>
          <w:rFonts w:ascii="Bookman Old Style" w:hAnsi="Bookman Old Style"/>
          <w:sz w:val="24"/>
          <w:szCs w:val="24"/>
          <w:lang w:val="uk-UA"/>
        </w:rPr>
        <w:t>15</w:t>
      </w:r>
      <w:r w:rsidRPr="001B1F4B">
        <w:rPr>
          <w:rFonts w:ascii="Bookman Old Style" w:hAnsi="Bookman Old Style"/>
          <w:sz w:val="24"/>
          <w:szCs w:val="24"/>
        </w:rPr>
        <w:t xml:space="preserve">. </w:t>
      </w:r>
      <w:r w:rsidR="006866E9" w:rsidRPr="001B1F4B">
        <w:rPr>
          <w:rFonts w:ascii="Bookman Old Style" w:hAnsi="Bookman Old Style"/>
          <w:sz w:val="24"/>
          <w:szCs w:val="24"/>
          <w:lang w:val="uk-UA"/>
        </w:rPr>
        <w:t xml:space="preserve">Ремонт і утримання дорожніх об'єктів повинні виконуватися відповідно до технічних правил ремонту і утримання автомобільних доріг загального користування і технічних правил ремонту і утримання сільських вулиць і доріг, інших будівельних та санітарних норм та правил, у тому числі </w:t>
      </w:r>
      <w:r w:rsidR="001B1F4B" w:rsidRPr="001B1F4B">
        <w:rPr>
          <w:rFonts w:ascii="Bookman Old Style" w:hAnsi="Bookman Old Style"/>
          <w:sz w:val="24"/>
          <w:szCs w:val="24"/>
          <w:shd w:val="clear" w:color="auto" w:fill="FEFEFE"/>
          <w:lang w:val="uk-UA"/>
        </w:rPr>
        <w:t>Г</w:t>
      </w:r>
      <w:r w:rsidR="001B1F4B" w:rsidRPr="001B1F4B">
        <w:rPr>
          <w:rFonts w:ascii="Bookman Old Style" w:hAnsi="Bookman Old Style"/>
          <w:sz w:val="24"/>
          <w:szCs w:val="24"/>
          <w:shd w:val="clear" w:color="auto" w:fill="FEFEFE"/>
        </w:rPr>
        <w:t>БН Г.1-218-182:2011</w:t>
      </w:r>
      <w:r w:rsidR="006866E9" w:rsidRPr="001B1F4B">
        <w:rPr>
          <w:rFonts w:ascii="Bookman Old Style" w:hAnsi="Bookman Old Style"/>
          <w:sz w:val="24"/>
          <w:szCs w:val="24"/>
          <w:lang w:val="uk-UA"/>
        </w:rPr>
        <w:t xml:space="preserve"> «Організаційно-методичні, економічні і технічні нормативи. </w:t>
      </w:r>
      <w:r w:rsidR="001B1F4B" w:rsidRPr="001B1F4B">
        <w:rPr>
          <w:rFonts w:ascii="Bookman Old Style" w:hAnsi="Bookman Old Style"/>
          <w:sz w:val="24"/>
          <w:szCs w:val="24"/>
          <w:lang w:val="uk-UA"/>
        </w:rPr>
        <w:t>Ремонт</w:t>
      </w:r>
      <w:r w:rsidR="006866E9" w:rsidRPr="001B1F4B">
        <w:rPr>
          <w:rFonts w:ascii="Bookman Old Style" w:hAnsi="Bookman Old Style"/>
          <w:sz w:val="24"/>
          <w:szCs w:val="24"/>
          <w:lang w:val="uk-UA"/>
        </w:rPr>
        <w:t xml:space="preserve"> автомобільних доріг загального користування</w:t>
      </w:r>
      <w:r w:rsidR="001B1F4B" w:rsidRPr="001B1F4B">
        <w:rPr>
          <w:rFonts w:ascii="Bookman Old Style" w:hAnsi="Bookman Old Style"/>
          <w:sz w:val="24"/>
          <w:szCs w:val="24"/>
          <w:lang w:val="uk-UA"/>
        </w:rPr>
        <w:t>. Види ремонтів та перелік робіт</w:t>
      </w:r>
      <w:r w:rsidR="006866E9" w:rsidRPr="001B1F4B">
        <w:rPr>
          <w:rFonts w:ascii="Bookman Old Style" w:hAnsi="Bookman Old Style"/>
          <w:sz w:val="24"/>
          <w:szCs w:val="24"/>
          <w:lang w:val="uk-UA"/>
        </w:rPr>
        <w:t xml:space="preserve">». </w:t>
      </w:r>
    </w:p>
    <w:p w14:paraId="67B10268" w14:textId="77777777" w:rsidR="00436CD7" w:rsidRPr="006866E9" w:rsidRDefault="00436CD7" w:rsidP="00436CD7">
      <w:pPr>
        <w:ind w:firstLine="720"/>
        <w:jc w:val="both"/>
        <w:rPr>
          <w:rFonts w:ascii="Bookman Old Style" w:hAnsi="Bookman Old Style"/>
          <w:sz w:val="24"/>
          <w:szCs w:val="24"/>
          <w:lang w:val="uk-UA"/>
        </w:rPr>
      </w:pPr>
      <w:r w:rsidRPr="001B1F4B">
        <w:rPr>
          <w:rFonts w:ascii="Bookman Old Style" w:hAnsi="Bookman Old Style"/>
          <w:sz w:val="24"/>
          <w:szCs w:val="24"/>
          <w:lang w:val="uk-UA"/>
        </w:rPr>
        <w:t>7.1.</w:t>
      </w:r>
      <w:r w:rsidR="006866E9" w:rsidRPr="001B1F4B">
        <w:rPr>
          <w:rFonts w:ascii="Bookman Old Style" w:hAnsi="Bookman Old Style"/>
          <w:sz w:val="24"/>
          <w:szCs w:val="24"/>
          <w:lang w:val="uk-UA"/>
        </w:rPr>
        <w:t>16</w:t>
      </w:r>
      <w:r w:rsidRPr="001B1F4B">
        <w:rPr>
          <w:rFonts w:ascii="Bookman Old Style" w:hAnsi="Bookman Old Style"/>
          <w:sz w:val="24"/>
          <w:szCs w:val="24"/>
          <w:lang w:val="uk-UA"/>
        </w:rPr>
        <w:t xml:space="preserve">. </w:t>
      </w:r>
      <w:r w:rsidR="006866E9" w:rsidRPr="001B1F4B">
        <w:rPr>
          <w:rFonts w:ascii="Bookman Old Style" w:hAnsi="Bookman Old Style"/>
          <w:sz w:val="24"/>
          <w:szCs w:val="24"/>
          <w:lang w:val="uk-UA"/>
        </w:rPr>
        <w:t>Питання виробничої діяльності комунальних служб, пов'язані із закриттям або обмеженням</w:t>
      </w:r>
      <w:r w:rsidR="006866E9" w:rsidRPr="006866E9">
        <w:rPr>
          <w:rFonts w:ascii="Bookman Old Style" w:hAnsi="Bookman Old Style"/>
          <w:sz w:val="24"/>
          <w:szCs w:val="24"/>
          <w:lang w:val="uk-UA"/>
        </w:rPr>
        <w:t xml:space="preserve"> руху, погоджуються з відповідними державними органами з безпеки дорожнього руху.</w:t>
      </w:r>
    </w:p>
    <w:p w14:paraId="0CB645F2" w14:textId="77777777" w:rsidR="00436CD7" w:rsidRPr="006866E9" w:rsidRDefault="00436CD7" w:rsidP="00436CD7">
      <w:pPr>
        <w:ind w:firstLine="720"/>
        <w:jc w:val="both"/>
        <w:rPr>
          <w:rFonts w:ascii="Bookman Old Style" w:hAnsi="Bookman Old Style"/>
          <w:sz w:val="24"/>
          <w:szCs w:val="24"/>
          <w:lang w:val="uk-UA"/>
        </w:rPr>
      </w:pPr>
      <w:r w:rsidRPr="006866E9">
        <w:rPr>
          <w:rFonts w:ascii="Bookman Old Style" w:hAnsi="Bookman Old Style"/>
          <w:sz w:val="24"/>
          <w:szCs w:val="24"/>
          <w:lang w:val="uk-UA"/>
        </w:rPr>
        <w:t>7.2.</w:t>
      </w:r>
      <w:r w:rsidRPr="006866E9">
        <w:rPr>
          <w:rFonts w:ascii="Bookman Old Style" w:hAnsi="Bookman Old Style"/>
          <w:sz w:val="24"/>
          <w:szCs w:val="24"/>
          <w:lang w:val="uk-UA"/>
        </w:rPr>
        <w:tab/>
        <w:t>Порядок здійснення благоустрою, утримання</w:t>
      </w:r>
      <w:r w:rsidR="006866E9">
        <w:rPr>
          <w:rFonts w:ascii="Bookman Old Style" w:hAnsi="Bookman Old Style"/>
          <w:sz w:val="24"/>
          <w:szCs w:val="24"/>
          <w:lang w:val="uk-UA"/>
        </w:rPr>
        <w:t xml:space="preserve"> </w:t>
      </w:r>
      <w:r w:rsidRPr="006866E9">
        <w:rPr>
          <w:rFonts w:ascii="Bookman Old Style" w:hAnsi="Bookman Old Style"/>
          <w:sz w:val="24"/>
          <w:szCs w:val="24"/>
          <w:lang w:val="uk-UA"/>
        </w:rPr>
        <w:t>об'єктів та елементів благоустрою суб'єктами господарювання</w:t>
      </w:r>
      <w:r w:rsidR="006866E9">
        <w:rPr>
          <w:rFonts w:ascii="Bookman Old Style" w:hAnsi="Bookman Old Style"/>
          <w:sz w:val="24"/>
          <w:szCs w:val="24"/>
          <w:lang w:val="uk-UA"/>
        </w:rPr>
        <w:t>,</w:t>
      </w:r>
      <w:r w:rsidRPr="006866E9">
        <w:rPr>
          <w:rFonts w:ascii="Bookman Old Style" w:hAnsi="Bookman Old Style"/>
          <w:sz w:val="24"/>
          <w:szCs w:val="24"/>
          <w:lang w:val="uk-UA"/>
        </w:rPr>
        <w:t xml:space="preserve"> що здійснюють перевезення пасажирів та вантажів.</w:t>
      </w:r>
    </w:p>
    <w:p w14:paraId="47A6198C" w14:textId="77777777" w:rsidR="00436CD7" w:rsidRPr="00615A42" w:rsidRDefault="00436CD7" w:rsidP="00436CD7">
      <w:pPr>
        <w:ind w:firstLine="720"/>
        <w:jc w:val="both"/>
        <w:rPr>
          <w:rFonts w:ascii="Bookman Old Style" w:hAnsi="Bookman Old Style"/>
          <w:sz w:val="24"/>
          <w:szCs w:val="24"/>
        </w:rPr>
      </w:pPr>
      <w:r w:rsidRPr="0053744D">
        <w:rPr>
          <w:rFonts w:ascii="Bookman Old Style" w:hAnsi="Bookman Old Style"/>
          <w:sz w:val="24"/>
          <w:szCs w:val="24"/>
          <w:lang w:val="uk-UA"/>
        </w:rPr>
        <w:t xml:space="preserve">7.2.1. Поряд з місцем зупинки або пасажирським майданчиком підприємства та організації, що утримують вказані території, зобов'язані встановлювати урни для сміття. </w:t>
      </w:r>
      <w:r w:rsidRPr="00615A42">
        <w:rPr>
          <w:rFonts w:ascii="Bookman Old Style" w:hAnsi="Bookman Old Style"/>
          <w:sz w:val="24"/>
          <w:szCs w:val="24"/>
        </w:rPr>
        <w:t>У разі призначення зупинки для 1 виду транспорту - 1 урна. У раз</w:t>
      </w:r>
      <w:r w:rsidR="006866E9">
        <w:rPr>
          <w:rFonts w:ascii="Bookman Old Style" w:hAnsi="Bookman Old Style"/>
          <w:sz w:val="24"/>
          <w:szCs w:val="24"/>
          <w:lang w:val="uk-UA"/>
        </w:rPr>
        <w:t>і</w:t>
      </w:r>
      <w:r w:rsidRPr="00615A42">
        <w:rPr>
          <w:rFonts w:ascii="Bookman Old Style" w:hAnsi="Bookman Old Style"/>
          <w:sz w:val="24"/>
          <w:szCs w:val="24"/>
        </w:rPr>
        <w:t xml:space="preserve"> призначення зупинки для двох та більше видів транспорту - не менше ніж 2 урни. Прибирання сміття з цих урн вказані підприємства, або інші особи відповідно до укладеного договору здійснюють по</w:t>
      </w:r>
      <w:r w:rsidR="006866E9">
        <w:rPr>
          <w:rFonts w:ascii="Bookman Old Style" w:hAnsi="Bookman Old Style"/>
          <w:sz w:val="24"/>
          <w:szCs w:val="24"/>
          <w:lang w:val="uk-UA"/>
        </w:rPr>
        <w:t xml:space="preserve"> </w:t>
      </w:r>
      <w:r w:rsidRPr="00615A42">
        <w:rPr>
          <w:rFonts w:ascii="Bookman Old Style" w:hAnsi="Bookman Old Style"/>
          <w:sz w:val="24"/>
          <w:szCs w:val="24"/>
        </w:rPr>
        <w:t>мірі їх наповнення, але не менш ніж 1 раз на добу.</w:t>
      </w:r>
    </w:p>
    <w:p w14:paraId="4A2EF862" w14:textId="77777777" w:rsidR="00436CD7" w:rsidRPr="006866E9"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7.2.2.</w:t>
      </w:r>
      <w:r w:rsidR="006866E9">
        <w:rPr>
          <w:rFonts w:ascii="Bookman Old Style" w:hAnsi="Bookman Old Style"/>
          <w:sz w:val="24"/>
          <w:szCs w:val="24"/>
          <w:lang w:val="uk-UA"/>
        </w:rPr>
        <w:t xml:space="preserve"> </w:t>
      </w:r>
      <w:r w:rsidRPr="006866E9">
        <w:rPr>
          <w:rFonts w:ascii="Bookman Old Style" w:hAnsi="Bookman Old Style"/>
          <w:sz w:val="24"/>
          <w:szCs w:val="24"/>
          <w:lang w:val="uk-UA"/>
        </w:rPr>
        <w:t>Залізниця здійснює утримання та прибирання залізничних колій, що проходять через територію н</w:t>
      </w:r>
      <w:r w:rsidR="006866E9" w:rsidRPr="006866E9">
        <w:rPr>
          <w:rFonts w:ascii="Bookman Old Style" w:hAnsi="Bookman Old Style"/>
          <w:sz w:val="24"/>
          <w:szCs w:val="24"/>
          <w:lang w:val="uk-UA"/>
        </w:rPr>
        <w:t>аселеного пункту, в межах земле</w:t>
      </w:r>
      <w:r w:rsidRPr="006866E9">
        <w:rPr>
          <w:rFonts w:ascii="Bookman Old Style" w:hAnsi="Bookman Old Style"/>
          <w:sz w:val="24"/>
          <w:szCs w:val="24"/>
          <w:lang w:val="uk-UA"/>
        </w:rPr>
        <w:t xml:space="preserve">відводу та зон відчуження (по </w:t>
      </w:r>
      <w:smartTag w:uri="urn:schemas-microsoft-com:office:smarttags" w:element="metricconverter">
        <w:smartTagPr>
          <w:attr w:name="ProductID" w:val="4 м"/>
        </w:smartTagPr>
        <w:r w:rsidRPr="006866E9">
          <w:rPr>
            <w:rFonts w:ascii="Bookman Old Style" w:hAnsi="Bookman Old Style"/>
            <w:sz w:val="24"/>
            <w:szCs w:val="24"/>
            <w:lang w:val="uk-UA"/>
          </w:rPr>
          <w:t>4 м</w:t>
        </w:r>
      </w:smartTag>
      <w:r w:rsidRPr="006866E9">
        <w:rPr>
          <w:rFonts w:ascii="Bookman Old Style" w:hAnsi="Bookman Old Style"/>
          <w:sz w:val="24"/>
          <w:szCs w:val="24"/>
          <w:lang w:val="uk-UA"/>
        </w:rPr>
        <w:t xml:space="preserve"> від меж</w:t>
      </w:r>
      <w:r w:rsidR="006866E9">
        <w:rPr>
          <w:rFonts w:ascii="Bookman Old Style" w:hAnsi="Bookman Old Style"/>
          <w:sz w:val="24"/>
          <w:szCs w:val="24"/>
          <w:lang w:val="uk-UA"/>
        </w:rPr>
        <w:t>і</w:t>
      </w:r>
      <w:r w:rsidRPr="006866E9">
        <w:rPr>
          <w:rFonts w:ascii="Bookman Old Style" w:hAnsi="Bookman Old Style"/>
          <w:sz w:val="24"/>
          <w:szCs w:val="24"/>
          <w:lang w:val="uk-UA"/>
        </w:rPr>
        <w:t xml:space="preserve"> землевідводу </w:t>
      </w:r>
      <w:r w:rsidR="006866E9">
        <w:rPr>
          <w:rFonts w:ascii="Bookman Old Style" w:hAnsi="Bookman Old Style"/>
          <w:sz w:val="24"/>
          <w:szCs w:val="24"/>
          <w:lang w:val="uk-UA"/>
        </w:rPr>
        <w:t>по</w:t>
      </w:r>
      <w:r w:rsidRPr="006866E9">
        <w:rPr>
          <w:rFonts w:ascii="Bookman Old Style" w:hAnsi="Bookman Old Style"/>
          <w:sz w:val="24"/>
          <w:szCs w:val="24"/>
          <w:lang w:val="uk-UA"/>
        </w:rPr>
        <w:t xml:space="preserve"> обидва боки), залізничних мостів, відкосів, насипів, переїздів, переходів через колії, що знаходяться в межах населеного пункту, виїмок (до верхніх кромок в обидва боки).</w:t>
      </w:r>
    </w:p>
    <w:p w14:paraId="06FBB05B" w14:textId="77777777" w:rsidR="00436CD7" w:rsidRPr="0053744D" w:rsidRDefault="00436CD7" w:rsidP="00436CD7">
      <w:pPr>
        <w:ind w:firstLine="720"/>
        <w:jc w:val="both"/>
        <w:rPr>
          <w:rFonts w:ascii="Bookman Old Style" w:hAnsi="Bookman Old Style"/>
          <w:sz w:val="24"/>
          <w:szCs w:val="24"/>
          <w:lang w:val="uk-UA"/>
        </w:rPr>
      </w:pPr>
      <w:r w:rsidRPr="0053744D">
        <w:rPr>
          <w:rFonts w:ascii="Bookman Old Style" w:hAnsi="Bookman Old Style"/>
          <w:sz w:val="24"/>
          <w:szCs w:val="24"/>
          <w:lang w:val="uk-UA"/>
        </w:rPr>
        <w:t>7.2.3. Утримання у належному стані павільйонів або іншого облаштування місць для зупинки маршрутних транспортних засобів здійснюють балансоутримувачі вказаних об'єктів.</w:t>
      </w:r>
    </w:p>
    <w:p w14:paraId="00A943FE" w14:textId="77777777" w:rsidR="00436CD7" w:rsidRPr="00F35F44" w:rsidRDefault="00436CD7" w:rsidP="00436CD7">
      <w:pPr>
        <w:ind w:firstLine="720"/>
        <w:jc w:val="both"/>
        <w:rPr>
          <w:rFonts w:ascii="Bookman Old Style" w:hAnsi="Bookman Old Style"/>
          <w:sz w:val="24"/>
          <w:szCs w:val="24"/>
        </w:rPr>
      </w:pPr>
      <w:r w:rsidRPr="00F35F44">
        <w:rPr>
          <w:rFonts w:ascii="Bookman Old Style" w:hAnsi="Bookman Old Style"/>
          <w:sz w:val="24"/>
          <w:szCs w:val="24"/>
        </w:rPr>
        <w:t>7.3.</w:t>
      </w:r>
      <w:r w:rsidRPr="00F35F44">
        <w:rPr>
          <w:rFonts w:ascii="Bookman Old Style" w:hAnsi="Bookman Old Style"/>
          <w:sz w:val="24"/>
          <w:szCs w:val="24"/>
          <w:lang w:val="uk-UA"/>
        </w:rPr>
        <w:tab/>
      </w:r>
      <w:r w:rsidRPr="00F35F44">
        <w:rPr>
          <w:rFonts w:ascii="Bookman Old Style" w:hAnsi="Bookman Old Style"/>
          <w:sz w:val="24"/>
          <w:szCs w:val="24"/>
        </w:rPr>
        <w:t>Порядок здійснення благоустрою, утримання об'єктів та елементів благоустрою під час будівництва, земляних, монтажних, ремонтних та інших робіт.</w:t>
      </w:r>
    </w:p>
    <w:p w14:paraId="78A20BD6"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7.3.1.</w:t>
      </w:r>
      <w:r w:rsidRPr="00615A42">
        <w:rPr>
          <w:rFonts w:ascii="Bookman Old Style" w:hAnsi="Bookman Old Style"/>
          <w:sz w:val="24"/>
          <w:szCs w:val="24"/>
        </w:rPr>
        <w:tab/>
        <w:t>Будівельні підприємства зобов'язані належним чином утримувати земельні ділянки, виділені під будівництво з прилеглими до них тротуарами і дорогами, будівельні майданчики та прилеглі до них території, зелені насадження, місця прокладання інженерних комунікацій від дня передачі таких ділянок для будівництва.</w:t>
      </w:r>
    </w:p>
    <w:p w14:paraId="7BAD0328"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7.3.2.</w:t>
      </w:r>
      <w:r w:rsidRPr="00615A42">
        <w:rPr>
          <w:rFonts w:ascii="Bookman Old Style" w:hAnsi="Bookman Old Style"/>
          <w:sz w:val="24"/>
          <w:szCs w:val="24"/>
        </w:rPr>
        <w:tab/>
        <w:t>При проектуванні, будівництві, реконструкції об'єктів містобудування обов'язково передбачається:</w:t>
      </w:r>
    </w:p>
    <w:p w14:paraId="375F08FF"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1) комплексний благоустрій відповідно</w:t>
      </w:r>
      <w:r w:rsidRPr="00615A42">
        <w:rPr>
          <w:rFonts w:ascii="Bookman Old Style" w:hAnsi="Bookman Old Style"/>
          <w:sz w:val="24"/>
          <w:szCs w:val="24"/>
          <w:lang w:val="uk-UA"/>
        </w:rPr>
        <w:t>ї</w:t>
      </w:r>
      <w:r w:rsidRPr="00615A42">
        <w:rPr>
          <w:rFonts w:ascii="Bookman Old Style" w:hAnsi="Bookman Old Style"/>
          <w:sz w:val="24"/>
          <w:szCs w:val="24"/>
        </w:rPr>
        <w:t xml:space="preserve"> території, у</w:t>
      </w:r>
      <w:r w:rsidR="00F35F44">
        <w:rPr>
          <w:rFonts w:ascii="Bookman Old Style" w:hAnsi="Bookman Old Style"/>
          <w:sz w:val="24"/>
          <w:szCs w:val="24"/>
          <w:lang w:val="uk-UA"/>
        </w:rPr>
        <w:t xml:space="preserve"> </w:t>
      </w:r>
      <w:r w:rsidRPr="00615A42">
        <w:rPr>
          <w:rFonts w:ascii="Bookman Old Style" w:hAnsi="Bookman Old Style"/>
          <w:sz w:val="24"/>
          <w:szCs w:val="24"/>
        </w:rPr>
        <w:t>тому числі безперешкодний доступ до об'єктів та елементів благоустрою і можливість їх</w:t>
      </w:r>
      <w:r w:rsidRPr="00615A42">
        <w:rPr>
          <w:rFonts w:ascii="Bookman Old Style" w:hAnsi="Bookman Old Style"/>
          <w:sz w:val="24"/>
          <w:szCs w:val="24"/>
        </w:rPr>
        <w:br/>
        <w:t>використання інвалідами та маломобільними группами населення;</w:t>
      </w:r>
    </w:p>
    <w:p w14:paraId="53E8F507"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2)</w:t>
      </w:r>
      <w:r w:rsidR="00CA3A30" w:rsidRPr="00615A42">
        <w:rPr>
          <w:rFonts w:ascii="Bookman Old Style" w:hAnsi="Bookman Old Style"/>
          <w:sz w:val="24"/>
          <w:szCs w:val="24"/>
        </w:rPr>
        <w:t xml:space="preserve"> </w:t>
      </w:r>
      <w:r w:rsidRPr="00615A42">
        <w:rPr>
          <w:rFonts w:ascii="Bookman Old Style" w:hAnsi="Bookman Old Style"/>
          <w:sz w:val="24"/>
          <w:szCs w:val="24"/>
        </w:rPr>
        <w:t>розміщення гаражів-стоянок або улаштування спеціальних майданчиків для паркування з нормативною кількістю машино-місць відповідно до чинних державних будівельних норм;</w:t>
      </w:r>
    </w:p>
    <w:p w14:paraId="2B0CF7F1"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3) організація архітектурно-декоративного освітлення об'єктів благоустрою з додержанням вимог органів архітектури та будівельних норм та правил.</w:t>
      </w:r>
    </w:p>
    <w:p w14:paraId="2B90AFB2" w14:textId="77777777" w:rsidR="00436CD7" w:rsidRPr="00F35F44" w:rsidRDefault="00436CD7" w:rsidP="00436CD7">
      <w:pPr>
        <w:jc w:val="both"/>
        <w:rPr>
          <w:rFonts w:ascii="Bookman Old Style" w:hAnsi="Bookman Old Style"/>
          <w:sz w:val="24"/>
          <w:szCs w:val="24"/>
        </w:rPr>
      </w:pPr>
      <w:r w:rsidRPr="00615A42">
        <w:rPr>
          <w:rFonts w:ascii="Bookman Old Style" w:hAnsi="Bookman Old Style"/>
          <w:sz w:val="24"/>
          <w:szCs w:val="24"/>
        </w:rPr>
        <w:tab/>
      </w:r>
      <w:r w:rsidR="00F35F44">
        <w:rPr>
          <w:rFonts w:ascii="Bookman Old Style" w:hAnsi="Bookman Old Style"/>
          <w:sz w:val="24"/>
          <w:szCs w:val="24"/>
        </w:rPr>
        <w:t>7.3</w:t>
      </w:r>
      <w:r w:rsidRPr="00F35F44">
        <w:rPr>
          <w:rFonts w:ascii="Bookman Old Style" w:hAnsi="Bookman Old Style"/>
          <w:sz w:val="24"/>
          <w:szCs w:val="24"/>
        </w:rPr>
        <w:t>.</w:t>
      </w:r>
      <w:r w:rsidR="00F35F44">
        <w:rPr>
          <w:rFonts w:ascii="Bookman Old Style" w:hAnsi="Bookman Old Style"/>
          <w:sz w:val="24"/>
          <w:szCs w:val="24"/>
          <w:lang w:val="uk-UA"/>
        </w:rPr>
        <w:t>3.</w:t>
      </w:r>
      <w:r w:rsidRPr="00F35F44">
        <w:rPr>
          <w:rFonts w:ascii="Bookman Old Style" w:hAnsi="Bookman Old Style"/>
          <w:sz w:val="24"/>
          <w:szCs w:val="24"/>
          <w:lang w:val="uk-UA"/>
        </w:rPr>
        <w:tab/>
      </w:r>
      <w:r w:rsidRPr="00F35F44">
        <w:rPr>
          <w:rFonts w:ascii="Bookman Old Style" w:hAnsi="Bookman Old Style"/>
          <w:sz w:val="24"/>
          <w:szCs w:val="24"/>
        </w:rPr>
        <w:t>Проектування, будівництво та реконструкція об'єктів комплексного благоустрою територій здійснюються на основі проектів забудови території житлових районів, мікрорайонів (кварталів), санітарних норм і правил, умов безпеки руху транспорту та пішоходів, етапності будівництва, реконструкції і капітального ремонту на підставі проекту, погодженого органом архітектури.</w:t>
      </w:r>
    </w:p>
    <w:p w14:paraId="68B0FCA7" w14:textId="77777777" w:rsidR="00436CD7" w:rsidRPr="00615A42" w:rsidRDefault="00F35F44" w:rsidP="00436CD7">
      <w:pPr>
        <w:jc w:val="both"/>
        <w:rPr>
          <w:rFonts w:ascii="Bookman Old Style" w:hAnsi="Bookman Old Style"/>
          <w:sz w:val="24"/>
          <w:szCs w:val="24"/>
        </w:rPr>
      </w:pPr>
      <w:r>
        <w:rPr>
          <w:rFonts w:ascii="Bookman Old Style" w:hAnsi="Bookman Old Style"/>
          <w:sz w:val="24"/>
          <w:szCs w:val="24"/>
        </w:rPr>
        <w:tab/>
        <w:t>7.3</w:t>
      </w:r>
      <w:r w:rsidR="00436CD7" w:rsidRPr="00615A42">
        <w:rPr>
          <w:rFonts w:ascii="Bookman Old Style" w:hAnsi="Bookman Old Style"/>
          <w:sz w:val="24"/>
          <w:szCs w:val="24"/>
        </w:rPr>
        <w:t>.</w:t>
      </w:r>
      <w:r>
        <w:rPr>
          <w:rFonts w:ascii="Bookman Old Style" w:hAnsi="Bookman Old Style"/>
          <w:sz w:val="24"/>
          <w:szCs w:val="24"/>
          <w:lang w:val="uk-UA"/>
        </w:rPr>
        <w:t>4</w:t>
      </w:r>
      <w:r w:rsidR="00436CD7" w:rsidRPr="00615A42">
        <w:rPr>
          <w:rFonts w:ascii="Bookman Old Style" w:hAnsi="Bookman Old Style"/>
          <w:sz w:val="24"/>
          <w:szCs w:val="24"/>
        </w:rPr>
        <w:t>.</w:t>
      </w:r>
      <w:r>
        <w:rPr>
          <w:rFonts w:ascii="Bookman Old Style" w:hAnsi="Bookman Old Style"/>
          <w:sz w:val="24"/>
          <w:szCs w:val="24"/>
          <w:lang w:val="uk-UA"/>
        </w:rPr>
        <w:t xml:space="preserve"> </w:t>
      </w:r>
      <w:r w:rsidR="00436CD7" w:rsidRPr="00615A42">
        <w:rPr>
          <w:rFonts w:ascii="Bookman Old Style" w:hAnsi="Bookman Old Style"/>
          <w:sz w:val="24"/>
          <w:szCs w:val="24"/>
        </w:rPr>
        <w:t>Роботи з комплексного благоустрою територій, розташованих над інженерними мережами та комунікаціями, виконуються з дотриманням умов та нормативів щодо безпечної експлуатації таких інженерних мереж та комунікацій.</w:t>
      </w:r>
    </w:p>
    <w:p w14:paraId="68D98D53" w14:textId="77777777" w:rsidR="00436CD7" w:rsidRPr="00615A42" w:rsidRDefault="00F35F44" w:rsidP="00436CD7">
      <w:pPr>
        <w:jc w:val="both"/>
        <w:rPr>
          <w:rFonts w:ascii="Bookman Old Style" w:hAnsi="Bookman Old Style"/>
          <w:sz w:val="24"/>
          <w:szCs w:val="24"/>
        </w:rPr>
      </w:pPr>
      <w:r>
        <w:rPr>
          <w:rFonts w:ascii="Bookman Old Style" w:hAnsi="Bookman Old Style"/>
          <w:sz w:val="24"/>
          <w:szCs w:val="24"/>
        </w:rPr>
        <w:tab/>
        <w:t>7.3</w:t>
      </w:r>
      <w:r w:rsidR="00436CD7" w:rsidRPr="00615A42">
        <w:rPr>
          <w:rFonts w:ascii="Bookman Old Style" w:hAnsi="Bookman Old Style"/>
          <w:sz w:val="24"/>
          <w:szCs w:val="24"/>
        </w:rPr>
        <w:t>.</w:t>
      </w:r>
      <w:r>
        <w:rPr>
          <w:rFonts w:ascii="Bookman Old Style" w:hAnsi="Bookman Old Style"/>
          <w:sz w:val="24"/>
          <w:szCs w:val="24"/>
          <w:lang w:val="uk-UA"/>
        </w:rPr>
        <w:t>5</w:t>
      </w:r>
      <w:r w:rsidR="00436CD7" w:rsidRPr="00615A42">
        <w:rPr>
          <w:rFonts w:ascii="Bookman Old Style" w:hAnsi="Bookman Old Style"/>
          <w:sz w:val="24"/>
          <w:szCs w:val="24"/>
        </w:rPr>
        <w:t>.</w:t>
      </w:r>
      <w:r>
        <w:rPr>
          <w:rFonts w:ascii="Bookman Old Style" w:hAnsi="Bookman Old Style"/>
          <w:sz w:val="24"/>
          <w:szCs w:val="24"/>
          <w:lang w:val="uk-UA"/>
        </w:rPr>
        <w:t xml:space="preserve"> </w:t>
      </w:r>
      <w:r w:rsidR="00436CD7" w:rsidRPr="00615A42">
        <w:rPr>
          <w:rFonts w:ascii="Bookman Old Style" w:hAnsi="Bookman Old Style"/>
          <w:sz w:val="24"/>
          <w:szCs w:val="24"/>
        </w:rPr>
        <w:t>Планування і забудова населеного пункту, формування жилих районів, розробка проектних рішень, будівництво і реконструкція будинків, споруд та їх комплексів без пристосування для використання інвалідами не допускається. У тих випадках, коли з об'єктивних причин неможливо пристосувати для інвалідів діючі об'єкти, за рішенням органів місцевого самоврядування за участю відповідних підприємств (об'єднань), установ і організацій створюються інші сприятливі умови життєдіяльності інвалідів, зокрема будівництво спеціальних об'єктів. Фінансування зазначених заходів здійснюється за рахунок коштів місцевого бюджету, а також підприємств (об'єднань), установ і організацій, які не мають можливості пристосувати свої об'єкти для інвалідів та інших джерел та у спосіб не заборонених</w:t>
      </w:r>
      <w:r>
        <w:rPr>
          <w:rFonts w:ascii="Bookman Old Style" w:hAnsi="Bookman Old Style"/>
          <w:sz w:val="24"/>
          <w:szCs w:val="24"/>
        </w:rPr>
        <w:t xml:space="preserve"> діючим законодавством України.</w:t>
      </w:r>
    </w:p>
    <w:p w14:paraId="7D0F9040"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w:t>
      </w:r>
      <w:r w:rsidR="00F35F44">
        <w:rPr>
          <w:rFonts w:ascii="Bookman Old Style" w:hAnsi="Bookman Old Style"/>
          <w:sz w:val="24"/>
          <w:szCs w:val="24"/>
          <w:lang w:val="uk-UA"/>
        </w:rPr>
        <w:t>3.</w:t>
      </w:r>
      <w:r w:rsidR="00F35F44">
        <w:rPr>
          <w:rFonts w:ascii="Bookman Old Style" w:hAnsi="Bookman Old Style"/>
          <w:sz w:val="24"/>
          <w:szCs w:val="24"/>
        </w:rPr>
        <w:t>6</w:t>
      </w:r>
      <w:r w:rsidRPr="00615A42">
        <w:rPr>
          <w:rFonts w:ascii="Bookman Old Style" w:hAnsi="Bookman Old Style"/>
          <w:sz w:val="24"/>
          <w:szCs w:val="24"/>
        </w:rPr>
        <w:t>.</w:t>
      </w:r>
      <w:r w:rsidRPr="00615A42">
        <w:rPr>
          <w:rFonts w:ascii="Bookman Old Style" w:hAnsi="Bookman Old Style"/>
          <w:sz w:val="24"/>
          <w:szCs w:val="24"/>
          <w:lang w:val="uk-UA"/>
        </w:rPr>
        <w:tab/>
      </w:r>
      <w:r w:rsidRPr="00615A42">
        <w:rPr>
          <w:rFonts w:ascii="Bookman Old Style" w:hAnsi="Bookman Old Style"/>
          <w:sz w:val="24"/>
          <w:szCs w:val="24"/>
        </w:rPr>
        <w:t>Замовники, суб'єкти господарювання у сфері будівництва та інші особи зобов'язані:</w:t>
      </w:r>
    </w:p>
    <w:p w14:paraId="591DE50E"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1) утримувати в належному стані та у встановленому порядку огороджувати земельні ділянки, що відведені уповноваженими органами під будівництво;</w:t>
      </w:r>
    </w:p>
    <w:p w14:paraId="6AE92306"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2)</w:t>
      </w:r>
      <w:r w:rsidR="00CA3A30" w:rsidRPr="00615A42">
        <w:rPr>
          <w:rFonts w:ascii="Bookman Old Style" w:hAnsi="Bookman Old Style"/>
          <w:sz w:val="24"/>
          <w:szCs w:val="24"/>
        </w:rPr>
        <w:t xml:space="preserve"> </w:t>
      </w:r>
      <w:r w:rsidR="00F35F44" w:rsidRPr="00F35F44">
        <w:rPr>
          <w:rFonts w:ascii="Bookman Old Style" w:hAnsi="Bookman Old Style"/>
          <w:sz w:val="24"/>
          <w:szCs w:val="24"/>
          <w:lang w:val="uk-UA"/>
        </w:rPr>
        <w:t>здійснювати виконання будівельних (монтажних) робіт (у тому числі з реконструкції та нового будівництва) з додержанням будівельних норм та правил на підставі дозволу</w:t>
      </w:r>
      <w:r w:rsidR="00D133AF">
        <w:rPr>
          <w:rFonts w:ascii="Bookman Old Style" w:hAnsi="Bookman Old Style"/>
          <w:sz w:val="24"/>
          <w:szCs w:val="24"/>
          <w:lang w:val="uk-UA"/>
        </w:rPr>
        <w:t xml:space="preserve"> на виконання будівельних робіт</w:t>
      </w:r>
      <w:r w:rsidR="00F35F44" w:rsidRPr="00F35F44">
        <w:rPr>
          <w:rFonts w:ascii="Bookman Old Style" w:hAnsi="Bookman Old Style"/>
          <w:sz w:val="24"/>
          <w:szCs w:val="24"/>
          <w:lang w:val="uk-UA"/>
        </w:rPr>
        <w:t>. Забороняється закриття вказаних робіт без належного та якісного п</w:t>
      </w:r>
      <w:r w:rsidR="00F35F44">
        <w:rPr>
          <w:rFonts w:ascii="Bookman Old Style" w:hAnsi="Bookman Old Style"/>
          <w:sz w:val="24"/>
          <w:szCs w:val="24"/>
          <w:lang w:val="uk-UA"/>
        </w:rPr>
        <w:t>роведення благоустрою території</w:t>
      </w:r>
      <w:r w:rsidRPr="00615A42">
        <w:rPr>
          <w:rFonts w:ascii="Bookman Old Style" w:hAnsi="Bookman Old Style"/>
          <w:sz w:val="24"/>
          <w:szCs w:val="24"/>
        </w:rPr>
        <w:t>.</w:t>
      </w:r>
    </w:p>
    <w:p w14:paraId="0CF18E53" w14:textId="77777777" w:rsidR="00436CD7" w:rsidRPr="00A73DD6" w:rsidRDefault="00436CD7" w:rsidP="00436CD7">
      <w:pPr>
        <w:ind w:firstLine="720"/>
        <w:jc w:val="both"/>
        <w:rPr>
          <w:rFonts w:ascii="Bookman Old Style" w:hAnsi="Bookman Old Style"/>
          <w:sz w:val="24"/>
          <w:szCs w:val="24"/>
          <w:lang w:val="uk-UA"/>
        </w:rPr>
      </w:pPr>
      <w:r w:rsidRPr="00A73DD6">
        <w:rPr>
          <w:rFonts w:ascii="Bookman Old Style" w:hAnsi="Bookman Old Style"/>
          <w:sz w:val="24"/>
          <w:szCs w:val="24"/>
        </w:rPr>
        <w:t>7.</w:t>
      </w:r>
      <w:r w:rsidR="00A73DD6" w:rsidRPr="00A73DD6">
        <w:rPr>
          <w:rFonts w:ascii="Bookman Old Style" w:hAnsi="Bookman Old Style"/>
          <w:sz w:val="24"/>
          <w:szCs w:val="24"/>
          <w:lang w:val="uk-UA"/>
        </w:rPr>
        <w:t>4.</w:t>
      </w:r>
      <w:r w:rsidRPr="00A73DD6">
        <w:rPr>
          <w:rFonts w:ascii="Bookman Old Style" w:hAnsi="Bookman Old Style"/>
          <w:sz w:val="24"/>
          <w:szCs w:val="24"/>
        </w:rPr>
        <w:tab/>
        <w:t>Обмеження щодо куріння тютюнових виробів.</w:t>
      </w:r>
    </w:p>
    <w:p w14:paraId="29EDC46B" w14:textId="7385C938"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7.</w:t>
      </w:r>
      <w:r w:rsidR="00A73DD6">
        <w:rPr>
          <w:rFonts w:ascii="Bookman Old Style" w:hAnsi="Bookman Old Style"/>
          <w:sz w:val="24"/>
          <w:szCs w:val="24"/>
          <w:lang w:val="uk-UA"/>
        </w:rPr>
        <w:t>4</w:t>
      </w:r>
      <w:r w:rsidRPr="00615A42">
        <w:rPr>
          <w:rFonts w:ascii="Bookman Old Style" w:hAnsi="Bookman Old Style"/>
          <w:sz w:val="24"/>
          <w:szCs w:val="24"/>
          <w:lang w:val="uk-UA"/>
        </w:rPr>
        <w:t xml:space="preserve">.1.Забороняється куріння тютюнових виробів на територіях закладів освіти, у тому числі дитячих </w:t>
      </w:r>
      <w:r w:rsidR="00A73DD6">
        <w:rPr>
          <w:rFonts w:ascii="Bookman Old Style" w:hAnsi="Bookman Old Style"/>
          <w:sz w:val="24"/>
          <w:szCs w:val="24"/>
          <w:lang w:val="uk-UA"/>
        </w:rPr>
        <w:t xml:space="preserve">дошкільних навчальних закладів, </w:t>
      </w:r>
      <w:r w:rsidRPr="00615A42">
        <w:rPr>
          <w:rFonts w:ascii="Bookman Old Style" w:hAnsi="Bookman Old Style"/>
          <w:sz w:val="24"/>
          <w:szCs w:val="24"/>
          <w:lang w:val="uk-UA"/>
        </w:rPr>
        <w:t>шкіл, вищих та середніх навчальних закл</w:t>
      </w:r>
      <w:r w:rsidR="00A73DD6">
        <w:rPr>
          <w:rFonts w:ascii="Bookman Old Style" w:hAnsi="Bookman Old Style"/>
          <w:sz w:val="24"/>
          <w:szCs w:val="24"/>
          <w:lang w:val="uk-UA"/>
        </w:rPr>
        <w:t>адів, закладів охорони здоров'я,</w:t>
      </w:r>
      <w:r w:rsidRPr="00615A42">
        <w:rPr>
          <w:rFonts w:ascii="Bookman Old Style" w:hAnsi="Bookman Old Style"/>
          <w:sz w:val="24"/>
          <w:szCs w:val="24"/>
          <w:lang w:val="uk-UA"/>
        </w:rPr>
        <w:t xml:space="preserve"> на територіях  дитячих майданчиків, дитячих розважальних атракціонів, майданч</w:t>
      </w:r>
      <w:r w:rsidR="00A73DD6">
        <w:rPr>
          <w:rFonts w:ascii="Bookman Old Style" w:hAnsi="Bookman Old Style"/>
          <w:sz w:val="24"/>
          <w:szCs w:val="24"/>
          <w:lang w:val="uk-UA"/>
        </w:rPr>
        <w:t>иків для відпочинку та дозвілля,</w:t>
      </w:r>
      <w:r w:rsidRPr="00615A42">
        <w:rPr>
          <w:rFonts w:ascii="Bookman Old Style" w:hAnsi="Bookman Old Style"/>
          <w:sz w:val="24"/>
          <w:szCs w:val="24"/>
          <w:lang w:val="uk-UA"/>
        </w:rPr>
        <w:t xml:space="preserve"> </w:t>
      </w:r>
      <w:ins w:id="86" w:author="Garbuz Maksym 5UA" w:date="2021-09-08T17:12:00Z">
        <w:r w:rsidR="00634A87" w:rsidRPr="00634A87">
          <w:rPr>
            <w:rFonts w:ascii="Bookman Old Style" w:hAnsi="Bookman Old Style"/>
            <w:sz w:val="24"/>
            <w:szCs w:val="24"/>
            <w:highlight w:val="yellow"/>
            <w:lang w:val="uk-UA"/>
            <w:rPrChange w:id="87" w:author="Garbuz Maksym 5UA" w:date="2021-09-08T17:12:00Z">
              <w:rPr>
                <w:rFonts w:ascii="Bookman Old Style" w:hAnsi="Bookman Old Style"/>
                <w:sz w:val="24"/>
                <w:szCs w:val="24"/>
                <w:lang w:val="uk-UA"/>
              </w:rPr>
            </w:rPrChange>
          </w:rPr>
          <w:t>спортивних спорудах,</w:t>
        </w:r>
        <w:r w:rsidR="00634A87">
          <w:rPr>
            <w:rFonts w:ascii="Bookman Old Style" w:hAnsi="Bookman Old Style"/>
            <w:sz w:val="24"/>
            <w:szCs w:val="24"/>
            <w:lang w:val="uk-UA"/>
          </w:rPr>
          <w:t xml:space="preserve"> </w:t>
        </w:r>
      </w:ins>
      <w:r w:rsidRPr="00615A42">
        <w:rPr>
          <w:rFonts w:ascii="Bookman Old Style" w:hAnsi="Bookman Old Style"/>
          <w:sz w:val="24"/>
          <w:szCs w:val="24"/>
          <w:lang w:val="uk-UA"/>
        </w:rPr>
        <w:t>у приміщеннях органів державної влади та органів місцевого самоврядування, інших державних установ.</w:t>
      </w:r>
    </w:p>
    <w:p w14:paraId="2195148A"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7.</w:t>
      </w:r>
      <w:r w:rsidR="00A73DD6">
        <w:rPr>
          <w:rFonts w:ascii="Bookman Old Style" w:hAnsi="Bookman Old Style"/>
          <w:sz w:val="24"/>
          <w:szCs w:val="24"/>
          <w:lang w:val="uk-UA"/>
        </w:rPr>
        <w:t>4</w:t>
      </w:r>
      <w:r w:rsidRPr="00615A42">
        <w:rPr>
          <w:rFonts w:ascii="Bookman Old Style" w:hAnsi="Bookman Old Style"/>
          <w:sz w:val="24"/>
          <w:szCs w:val="24"/>
          <w:lang w:val="uk-UA"/>
        </w:rPr>
        <w:t xml:space="preserve">.2. Забороняється куріння тютюнових виробів на балконах в багатоповерхових будинках з міркувань пожежобезпечної ситуації на нижніх відкритих балконах. </w:t>
      </w:r>
    </w:p>
    <w:p w14:paraId="6F41B989"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lang w:val="uk-UA"/>
        </w:rPr>
        <w:tab/>
      </w:r>
      <w:r w:rsidRPr="00615A42">
        <w:rPr>
          <w:rFonts w:ascii="Bookman Old Style" w:hAnsi="Bookman Old Style"/>
          <w:sz w:val="24"/>
          <w:szCs w:val="24"/>
        </w:rPr>
        <w:t>7.</w:t>
      </w:r>
      <w:r w:rsidR="00A73DD6">
        <w:rPr>
          <w:rFonts w:ascii="Bookman Old Style" w:hAnsi="Bookman Old Style"/>
          <w:sz w:val="24"/>
          <w:szCs w:val="24"/>
          <w:lang w:val="uk-UA"/>
        </w:rPr>
        <w:t>4</w:t>
      </w:r>
      <w:r w:rsidRPr="00615A42">
        <w:rPr>
          <w:rFonts w:ascii="Bookman Old Style" w:hAnsi="Bookman Old Style"/>
          <w:sz w:val="24"/>
          <w:szCs w:val="24"/>
        </w:rPr>
        <w:t>.3. У громадських місцях для осіб, які не курять, відводиться не менше ніж 50 відсотків площі цих громадських місць, розміщеної так, щоб тютюновий дим не поширювався на цю територію.</w:t>
      </w:r>
    </w:p>
    <w:p w14:paraId="4777C0F1" w14:textId="77777777" w:rsidR="00436CD7" w:rsidRPr="00615A42" w:rsidRDefault="00436CD7" w:rsidP="00436CD7">
      <w:pPr>
        <w:ind w:firstLine="720"/>
        <w:jc w:val="both"/>
        <w:rPr>
          <w:rFonts w:ascii="Bookman Old Style" w:hAnsi="Bookman Old Style"/>
          <w:sz w:val="24"/>
          <w:szCs w:val="24"/>
          <w:lang w:val="uk-UA"/>
        </w:rPr>
      </w:pPr>
      <w:r w:rsidRPr="00A73DD6">
        <w:rPr>
          <w:rFonts w:ascii="Bookman Old Style" w:hAnsi="Bookman Old Style"/>
          <w:sz w:val="24"/>
          <w:szCs w:val="24"/>
        </w:rPr>
        <w:t>7.</w:t>
      </w:r>
      <w:r w:rsidR="00A73DD6" w:rsidRPr="00A73DD6">
        <w:rPr>
          <w:rFonts w:ascii="Bookman Old Style" w:hAnsi="Bookman Old Style"/>
          <w:sz w:val="24"/>
          <w:szCs w:val="24"/>
          <w:lang w:val="uk-UA"/>
        </w:rPr>
        <w:t>5</w:t>
      </w:r>
      <w:r w:rsidRPr="00A73DD6">
        <w:rPr>
          <w:rFonts w:ascii="Bookman Old Style" w:hAnsi="Bookman Old Style"/>
          <w:sz w:val="24"/>
          <w:szCs w:val="24"/>
        </w:rPr>
        <w:t>.</w:t>
      </w:r>
      <w:r w:rsidRPr="00A73DD6">
        <w:rPr>
          <w:rFonts w:ascii="Bookman Old Style" w:hAnsi="Bookman Old Style"/>
          <w:sz w:val="24"/>
          <w:szCs w:val="24"/>
        </w:rPr>
        <w:tab/>
        <w:t>Вимоги щодо дотримання тиші в громадських місцях</w:t>
      </w:r>
      <w:r w:rsidRPr="00A73DD6">
        <w:rPr>
          <w:rFonts w:ascii="Bookman Old Style" w:hAnsi="Bookman Old Style"/>
          <w:b/>
          <w:sz w:val="24"/>
          <w:szCs w:val="24"/>
        </w:rPr>
        <w:t>.</w:t>
      </w:r>
    </w:p>
    <w:p w14:paraId="5831C746"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7.</w:t>
      </w:r>
      <w:r w:rsidR="00A73DD6">
        <w:rPr>
          <w:rFonts w:ascii="Bookman Old Style" w:hAnsi="Bookman Old Style"/>
          <w:sz w:val="24"/>
          <w:szCs w:val="24"/>
          <w:lang w:val="uk-UA"/>
        </w:rPr>
        <w:t>5</w:t>
      </w:r>
      <w:r w:rsidRPr="00615A42">
        <w:rPr>
          <w:rFonts w:ascii="Bookman Old Style" w:hAnsi="Bookman Old Style"/>
          <w:sz w:val="24"/>
          <w:szCs w:val="24"/>
          <w:lang w:val="uk-UA"/>
        </w:rPr>
        <w:t>.1. Підприємства, установи, організації та громадяни при здійсненні будь-яких видів діяльності з метою відвернення і зменшення шкідливого впливу на здоров'я населення шуму та інших фізичних факторів зобов'язані:</w:t>
      </w:r>
    </w:p>
    <w:p w14:paraId="08B6AD96"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1)</w:t>
      </w:r>
      <w:r w:rsidR="00CA3A30" w:rsidRPr="00615A42">
        <w:rPr>
          <w:rFonts w:ascii="Bookman Old Style" w:hAnsi="Bookman Old Style"/>
          <w:sz w:val="24"/>
          <w:szCs w:val="24"/>
          <w:lang w:val="uk-UA"/>
        </w:rPr>
        <w:t xml:space="preserve"> </w:t>
      </w:r>
      <w:r w:rsidRPr="00615A42">
        <w:rPr>
          <w:rFonts w:ascii="Bookman Old Style" w:hAnsi="Bookman Old Style"/>
          <w:sz w:val="24"/>
          <w:szCs w:val="24"/>
          <w:lang w:val="uk-UA"/>
        </w:rPr>
        <w:t>здійснювати відповідні організаційні, господарські, технічні,</w:t>
      </w:r>
      <w:r w:rsidR="00A73DD6">
        <w:rPr>
          <w:rFonts w:ascii="Bookman Old Style" w:hAnsi="Bookman Old Style"/>
          <w:sz w:val="24"/>
          <w:szCs w:val="24"/>
          <w:lang w:val="uk-UA"/>
        </w:rPr>
        <w:t xml:space="preserve"> </w:t>
      </w:r>
      <w:r w:rsidRPr="00615A42">
        <w:rPr>
          <w:rFonts w:ascii="Bookman Old Style" w:hAnsi="Bookman Old Style"/>
          <w:sz w:val="24"/>
          <w:szCs w:val="24"/>
          <w:lang w:val="uk-UA"/>
        </w:rPr>
        <w:t>технологічні, архітектурно-будівельні та інші заходи щодо попередження утворення та зниження шуму до рівнів, установлених санітарними нормами;</w:t>
      </w:r>
    </w:p>
    <w:p w14:paraId="632E0F35" w14:textId="6C1831EB"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2) забезпечувати в прилеглих житлових будинках, прилеглих жилих та нежилих приміщеннях дотримання такого рівня шуму працюючого обладнання, вентиляційних систем, радіоприймачів, телевізорів, гучномовних установок, музичних інструментів, засобів індивідуальної трудової діяльності, а також інших джерел шуму, щоб він не проникав за межі відповідног</w:t>
      </w:r>
      <w:r w:rsidR="00A73DD6">
        <w:rPr>
          <w:rFonts w:ascii="Bookman Old Style" w:hAnsi="Bookman Old Style"/>
          <w:sz w:val="24"/>
          <w:szCs w:val="24"/>
          <w:lang w:val="uk-UA"/>
        </w:rPr>
        <w:t xml:space="preserve">о приміщення та не перевищував </w:t>
      </w:r>
      <w:r w:rsidRPr="00615A42">
        <w:rPr>
          <w:rFonts w:ascii="Bookman Old Style" w:hAnsi="Bookman Old Style"/>
          <w:sz w:val="24"/>
          <w:szCs w:val="24"/>
          <w:lang w:val="uk-UA"/>
        </w:rPr>
        <w:t xml:space="preserve">40 </w:t>
      </w:r>
      <w:del w:id="88" w:author="Garbuz Maksym 5UA" w:date="2021-09-08T17:12:00Z">
        <w:r w:rsidRPr="00615A42" w:rsidDel="00634A87">
          <w:rPr>
            <w:rFonts w:ascii="Bookman Old Style" w:hAnsi="Bookman Old Style"/>
            <w:sz w:val="24"/>
            <w:szCs w:val="24"/>
            <w:lang w:val="uk-UA"/>
          </w:rPr>
          <w:delText xml:space="preserve">Дцб </w:delText>
        </w:r>
      </w:del>
      <w:ins w:id="89" w:author="Garbuz Maksym 5UA" w:date="2021-09-08T17:12:00Z">
        <w:r w:rsidR="00634A87" w:rsidRPr="00634A87">
          <w:rPr>
            <w:rFonts w:ascii="Bookman Old Style" w:hAnsi="Bookman Old Style"/>
            <w:sz w:val="24"/>
            <w:szCs w:val="24"/>
            <w:highlight w:val="yellow"/>
            <w:lang w:val="uk-UA"/>
            <w:rPrChange w:id="90" w:author="Garbuz Maksym 5UA" w:date="2021-09-08T17:12:00Z">
              <w:rPr>
                <w:rFonts w:ascii="Bookman Old Style" w:hAnsi="Bookman Old Style"/>
                <w:sz w:val="24"/>
                <w:szCs w:val="24"/>
                <w:lang w:val="uk-UA"/>
              </w:rPr>
            </w:rPrChange>
          </w:rPr>
          <w:t>дБА</w:t>
        </w:r>
        <w:r w:rsidR="00634A87" w:rsidRPr="00615A42">
          <w:rPr>
            <w:rFonts w:ascii="Bookman Old Style" w:hAnsi="Bookman Old Style"/>
            <w:sz w:val="24"/>
            <w:szCs w:val="24"/>
            <w:lang w:val="uk-UA"/>
          </w:rPr>
          <w:t xml:space="preserve"> </w:t>
        </w:r>
      </w:ins>
      <w:r w:rsidRPr="00615A42">
        <w:rPr>
          <w:rFonts w:ascii="Bookman Old Style" w:hAnsi="Bookman Old Style"/>
          <w:sz w:val="24"/>
          <w:szCs w:val="24"/>
          <w:lang w:val="uk-UA"/>
        </w:rPr>
        <w:t xml:space="preserve">в денний та ЗО </w:t>
      </w:r>
      <w:ins w:id="91" w:author="Garbuz Maksym 5UA" w:date="2021-09-08T17:13:00Z">
        <w:r w:rsidR="00634A87" w:rsidRPr="00354AA3">
          <w:rPr>
            <w:rFonts w:ascii="Bookman Old Style" w:hAnsi="Bookman Old Style"/>
            <w:sz w:val="24"/>
            <w:szCs w:val="24"/>
            <w:highlight w:val="yellow"/>
            <w:lang w:val="uk-UA"/>
          </w:rPr>
          <w:t>дБА</w:t>
        </w:r>
        <w:r w:rsidR="00634A87" w:rsidRPr="00615A42">
          <w:rPr>
            <w:rFonts w:ascii="Bookman Old Style" w:hAnsi="Bookman Old Style"/>
            <w:sz w:val="24"/>
            <w:szCs w:val="24"/>
            <w:lang w:val="uk-UA"/>
          </w:rPr>
          <w:t xml:space="preserve"> </w:t>
        </w:r>
      </w:ins>
      <w:del w:id="92" w:author="Garbuz Maksym 5UA" w:date="2021-09-08T17:13:00Z">
        <w:r w:rsidRPr="00615A42" w:rsidDel="00634A87">
          <w:rPr>
            <w:rFonts w:ascii="Bookman Old Style" w:hAnsi="Bookman Old Style"/>
            <w:sz w:val="24"/>
            <w:szCs w:val="24"/>
            <w:lang w:val="uk-UA"/>
          </w:rPr>
          <w:delText xml:space="preserve">Дцб </w:delText>
        </w:r>
      </w:del>
      <w:r w:rsidRPr="00615A42">
        <w:rPr>
          <w:rFonts w:ascii="Bookman Old Style" w:hAnsi="Bookman Old Style"/>
          <w:sz w:val="24"/>
          <w:szCs w:val="24"/>
          <w:lang w:val="uk-UA"/>
        </w:rPr>
        <w:t>в нічний час;</w:t>
      </w:r>
    </w:p>
    <w:p w14:paraId="790A5B89" w14:textId="596BF8E8"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 xml:space="preserve">3) додержуватися під час роботи закладів громадського харчування, торгівлі, побутового обслуговування, розважального та грального бізнесу, культури, при проведенні концертів, дискотек, масових святкових і розважальних заходів тощо рівня звучання та таких рівнів шуму звуковідтворювальної апаратури та музичних інструментів у приміщеннях і на відкритих площадках, щоб у прилеглих житлових будинках він становив не більше 40 </w:t>
      </w:r>
      <w:ins w:id="93" w:author="Garbuz Maksym 5UA" w:date="2021-09-08T17:13:00Z">
        <w:r w:rsidR="00634A87" w:rsidRPr="00354AA3">
          <w:rPr>
            <w:rFonts w:ascii="Bookman Old Style" w:hAnsi="Bookman Old Style"/>
            <w:sz w:val="24"/>
            <w:szCs w:val="24"/>
            <w:highlight w:val="yellow"/>
            <w:lang w:val="uk-UA"/>
          </w:rPr>
          <w:t>дБА</w:t>
        </w:r>
        <w:r w:rsidR="00634A87" w:rsidRPr="00615A42">
          <w:rPr>
            <w:rFonts w:ascii="Bookman Old Style" w:hAnsi="Bookman Old Style"/>
            <w:sz w:val="24"/>
            <w:szCs w:val="24"/>
            <w:lang w:val="uk-UA"/>
          </w:rPr>
          <w:t xml:space="preserve"> </w:t>
        </w:r>
      </w:ins>
      <w:del w:id="94" w:author="Garbuz Maksym 5UA" w:date="2021-09-08T17:13:00Z">
        <w:r w:rsidRPr="00615A42" w:rsidDel="00634A87">
          <w:rPr>
            <w:rFonts w:ascii="Bookman Old Style" w:hAnsi="Bookman Old Style"/>
            <w:sz w:val="24"/>
            <w:szCs w:val="24"/>
            <w:lang w:val="uk-UA"/>
          </w:rPr>
          <w:delText xml:space="preserve">Дцб </w:delText>
        </w:r>
      </w:del>
      <w:r w:rsidRPr="00615A42">
        <w:rPr>
          <w:rFonts w:ascii="Bookman Old Style" w:hAnsi="Bookman Old Style"/>
          <w:sz w:val="24"/>
          <w:szCs w:val="24"/>
          <w:lang w:val="uk-UA"/>
        </w:rPr>
        <w:t xml:space="preserve">в денний час і 30 </w:t>
      </w:r>
      <w:ins w:id="95" w:author="Garbuz Maksym 5UA" w:date="2021-09-08T17:13:00Z">
        <w:r w:rsidR="00634A87" w:rsidRPr="00354AA3">
          <w:rPr>
            <w:rFonts w:ascii="Bookman Old Style" w:hAnsi="Bookman Old Style"/>
            <w:sz w:val="24"/>
            <w:szCs w:val="24"/>
            <w:highlight w:val="yellow"/>
            <w:lang w:val="uk-UA"/>
          </w:rPr>
          <w:t>дБА</w:t>
        </w:r>
        <w:r w:rsidR="00634A87" w:rsidRPr="00615A42">
          <w:rPr>
            <w:rFonts w:ascii="Bookman Old Style" w:hAnsi="Bookman Old Style"/>
            <w:sz w:val="24"/>
            <w:szCs w:val="24"/>
            <w:lang w:val="uk-UA"/>
          </w:rPr>
          <w:t xml:space="preserve"> </w:t>
        </w:r>
      </w:ins>
      <w:del w:id="96" w:author="Garbuz Maksym 5UA" w:date="2021-09-08T17:13:00Z">
        <w:r w:rsidRPr="00615A42" w:rsidDel="00634A87">
          <w:rPr>
            <w:rFonts w:ascii="Bookman Old Style" w:hAnsi="Bookman Old Style"/>
            <w:sz w:val="24"/>
            <w:szCs w:val="24"/>
            <w:lang w:val="uk-UA"/>
          </w:rPr>
          <w:delText xml:space="preserve">Дцб </w:delText>
        </w:r>
      </w:del>
      <w:r w:rsidRPr="00615A42">
        <w:rPr>
          <w:rFonts w:ascii="Bookman Old Style" w:hAnsi="Bookman Old Style"/>
          <w:sz w:val="24"/>
          <w:szCs w:val="24"/>
          <w:lang w:val="uk-UA"/>
        </w:rPr>
        <w:t>в нічний час;</w:t>
      </w:r>
    </w:p>
    <w:p w14:paraId="1D669D91" w14:textId="02C91CC1"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 xml:space="preserve">4) додержуватися під час роботи підприємств торгівлі та громадського харчування (ресторани, бари, кафе, заклади розважального та грального бізнесу), побутового обслуговування, які розташовані в жилих будинках, таких рівнів шуму, щоб у прилеглих жилих будинках і в прилеглих жилих приміщеннях він становив не більше 30 </w:t>
      </w:r>
      <w:ins w:id="97" w:author="Garbuz Maksym 5UA" w:date="2021-09-08T17:13:00Z">
        <w:r w:rsidR="00634A87" w:rsidRPr="00354AA3">
          <w:rPr>
            <w:rFonts w:ascii="Bookman Old Style" w:hAnsi="Bookman Old Style"/>
            <w:sz w:val="24"/>
            <w:szCs w:val="24"/>
            <w:highlight w:val="yellow"/>
            <w:lang w:val="uk-UA"/>
          </w:rPr>
          <w:t>дБА</w:t>
        </w:r>
      </w:ins>
      <w:del w:id="98" w:author="Garbuz Maksym 5UA" w:date="2021-09-08T17:13:00Z">
        <w:r w:rsidRPr="00615A42" w:rsidDel="00634A87">
          <w:rPr>
            <w:rFonts w:ascii="Bookman Old Style" w:hAnsi="Bookman Old Style"/>
            <w:sz w:val="24"/>
            <w:szCs w:val="24"/>
            <w:lang w:val="uk-UA"/>
          </w:rPr>
          <w:delText>Дцб</w:delText>
        </w:r>
      </w:del>
      <w:r w:rsidR="00A73DD6">
        <w:rPr>
          <w:rFonts w:ascii="Bookman Old Style" w:hAnsi="Bookman Old Style"/>
          <w:sz w:val="24"/>
          <w:szCs w:val="24"/>
          <w:lang w:val="uk-UA"/>
        </w:rPr>
        <w:t>.</w:t>
      </w:r>
    </w:p>
    <w:p w14:paraId="04B794D4"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lang w:val="uk-UA"/>
        </w:rPr>
        <w:tab/>
      </w:r>
      <w:r w:rsidRPr="00615A42">
        <w:rPr>
          <w:rFonts w:ascii="Bookman Old Style" w:hAnsi="Bookman Old Style"/>
          <w:sz w:val="24"/>
          <w:szCs w:val="24"/>
        </w:rPr>
        <w:t>7.</w:t>
      </w:r>
      <w:r w:rsidR="00A73DD6">
        <w:rPr>
          <w:rFonts w:ascii="Bookman Old Style" w:hAnsi="Bookman Old Style"/>
          <w:sz w:val="24"/>
          <w:szCs w:val="24"/>
          <w:lang w:val="uk-UA"/>
        </w:rPr>
        <w:t>5</w:t>
      </w:r>
      <w:r w:rsidR="00A73DD6">
        <w:rPr>
          <w:rFonts w:ascii="Bookman Old Style" w:hAnsi="Bookman Old Style"/>
          <w:sz w:val="24"/>
          <w:szCs w:val="24"/>
        </w:rPr>
        <w:t xml:space="preserve">.2. </w:t>
      </w:r>
      <w:r w:rsidR="00A73DD6">
        <w:rPr>
          <w:rFonts w:ascii="Bookman Old Style" w:hAnsi="Bookman Old Style"/>
          <w:sz w:val="24"/>
          <w:szCs w:val="24"/>
          <w:lang w:val="uk-UA"/>
        </w:rPr>
        <w:t>В</w:t>
      </w:r>
      <w:r w:rsidRPr="00615A42">
        <w:rPr>
          <w:rFonts w:ascii="Bookman Old Style" w:hAnsi="Bookman Old Style"/>
          <w:sz w:val="24"/>
          <w:szCs w:val="24"/>
        </w:rPr>
        <w:t>живати заходи щодо недопущення впродовж доби перевищень рівнів шуму, встановлених санітарними нормами, в таких приміщеннях і на таких територіях (захищені об'єкти):</w:t>
      </w:r>
    </w:p>
    <w:p w14:paraId="11D531A1"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1) житлових будинках і прибудинкових територіях;</w:t>
      </w:r>
    </w:p>
    <w:p w14:paraId="3ADDB233"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2)</w:t>
      </w:r>
      <w:r w:rsidR="00CA3A30" w:rsidRPr="00615A42">
        <w:rPr>
          <w:rFonts w:ascii="Bookman Old Style" w:hAnsi="Bookman Old Style"/>
          <w:sz w:val="24"/>
          <w:szCs w:val="24"/>
        </w:rPr>
        <w:t xml:space="preserve"> </w:t>
      </w:r>
      <w:r w:rsidRPr="00615A42">
        <w:rPr>
          <w:rFonts w:ascii="Bookman Old Style" w:hAnsi="Bookman Old Style"/>
          <w:sz w:val="24"/>
          <w:szCs w:val="24"/>
        </w:rPr>
        <w:t>лікувальних, санаторно-курортних закладах, будинках-інтернатах, закладах освіти, культури;</w:t>
      </w:r>
    </w:p>
    <w:p w14:paraId="660A17A8"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3) готелях і гуртожитках;</w:t>
      </w:r>
    </w:p>
    <w:p w14:paraId="2C3A6CA9"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4) закладах громадського харчування, торгівлі, побутового обслуговування, розважального та грального бізнесу;</w:t>
      </w:r>
    </w:p>
    <w:p w14:paraId="5867670F"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інших будівлях і спорудах, у яких постійно чи тимчасово перебувають люди;</w:t>
      </w:r>
    </w:p>
    <w:p w14:paraId="11E99839"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r>
      <w:r w:rsidRPr="00615A42">
        <w:rPr>
          <w:rFonts w:ascii="Bookman Old Style" w:hAnsi="Bookman Old Style"/>
          <w:sz w:val="24"/>
          <w:szCs w:val="24"/>
          <w:lang w:val="uk-UA"/>
        </w:rPr>
        <w:t xml:space="preserve">5) </w:t>
      </w:r>
      <w:r w:rsidRPr="00615A42">
        <w:rPr>
          <w:rFonts w:ascii="Bookman Old Style" w:hAnsi="Bookman Old Style"/>
          <w:sz w:val="24"/>
          <w:szCs w:val="24"/>
        </w:rPr>
        <w:t>парках, скверах, зонах відпочинку, розташованих на територіїмікрорайонів і груп житлових будинків.</w:t>
      </w:r>
    </w:p>
    <w:p w14:paraId="49817A27" w14:textId="77777777" w:rsidR="00436CD7" w:rsidRPr="00A73DD6" w:rsidRDefault="00436CD7" w:rsidP="00436CD7">
      <w:pPr>
        <w:ind w:firstLine="720"/>
        <w:jc w:val="both"/>
        <w:rPr>
          <w:rFonts w:ascii="Bookman Old Style" w:hAnsi="Bookman Old Style"/>
          <w:sz w:val="24"/>
          <w:szCs w:val="24"/>
          <w:lang w:val="uk-UA"/>
        </w:rPr>
      </w:pPr>
      <w:r w:rsidRPr="00A73DD6">
        <w:rPr>
          <w:rFonts w:ascii="Bookman Old Style" w:hAnsi="Bookman Old Style"/>
          <w:sz w:val="24"/>
          <w:szCs w:val="24"/>
          <w:lang w:val="uk-UA"/>
        </w:rPr>
        <w:t>7.</w:t>
      </w:r>
      <w:r w:rsidR="00A73DD6" w:rsidRPr="00A73DD6">
        <w:rPr>
          <w:rFonts w:ascii="Bookman Old Style" w:hAnsi="Bookman Old Style"/>
          <w:sz w:val="24"/>
          <w:szCs w:val="24"/>
          <w:lang w:val="uk-UA"/>
        </w:rPr>
        <w:t>5</w:t>
      </w:r>
      <w:r w:rsidRPr="00A73DD6">
        <w:rPr>
          <w:rFonts w:ascii="Bookman Old Style" w:hAnsi="Bookman Old Style"/>
          <w:sz w:val="24"/>
          <w:szCs w:val="24"/>
          <w:lang w:val="uk-UA"/>
        </w:rPr>
        <w:t>.3.Забороняється:</w:t>
      </w:r>
    </w:p>
    <w:p w14:paraId="073813E5"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1) порушення спокою, включення не більше ніж звичайний рівень потужності радіоприймачів, телевізорів, іншого звуковідтворюючого обладнання, створювання шуму при використанні виробничого обладнання та інструментів, вибухових матеріалів та піротехнічних виробів та інших гучномовних установок, створювання іншого шуму на вулицях, в будинках, гуртожитках, на прибудинкових територіях, у зонах відпочинку та інших захищених об'єктах у нічний час з 2</w:t>
      </w:r>
      <w:r w:rsidR="00FF6595">
        <w:rPr>
          <w:rFonts w:ascii="Bookman Old Style" w:hAnsi="Bookman Old Style"/>
          <w:sz w:val="24"/>
          <w:szCs w:val="24"/>
          <w:lang w:val="uk-UA"/>
        </w:rPr>
        <w:t>2</w:t>
      </w:r>
      <w:r w:rsidRPr="00615A42">
        <w:rPr>
          <w:rFonts w:ascii="Bookman Old Style" w:hAnsi="Bookman Old Style"/>
          <w:sz w:val="24"/>
          <w:szCs w:val="24"/>
          <w:lang w:val="uk-UA"/>
        </w:rPr>
        <w:t xml:space="preserve">.00 </w:t>
      </w:r>
      <w:r w:rsidR="00FF6595">
        <w:rPr>
          <w:rFonts w:ascii="Bookman Old Style" w:hAnsi="Bookman Old Style"/>
          <w:sz w:val="24"/>
          <w:szCs w:val="24"/>
          <w:lang w:val="uk-UA"/>
        </w:rPr>
        <w:t xml:space="preserve">год. </w:t>
      </w:r>
      <w:r w:rsidRPr="00615A42">
        <w:rPr>
          <w:rFonts w:ascii="Bookman Old Style" w:hAnsi="Bookman Old Style"/>
          <w:sz w:val="24"/>
          <w:szCs w:val="24"/>
          <w:lang w:val="uk-UA"/>
        </w:rPr>
        <w:t>до 8.00</w:t>
      </w:r>
      <w:r w:rsidR="00FF6595">
        <w:rPr>
          <w:rFonts w:ascii="Bookman Old Style" w:hAnsi="Bookman Old Style"/>
          <w:sz w:val="24"/>
          <w:szCs w:val="24"/>
          <w:lang w:val="uk-UA"/>
        </w:rPr>
        <w:t xml:space="preserve"> год.</w:t>
      </w:r>
      <w:r w:rsidRPr="00615A42">
        <w:rPr>
          <w:rFonts w:ascii="Bookman Old Style" w:hAnsi="Bookman Old Style"/>
          <w:sz w:val="24"/>
          <w:szCs w:val="24"/>
          <w:lang w:val="uk-UA"/>
        </w:rPr>
        <w:t xml:space="preserve"> ранку;</w:t>
      </w:r>
    </w:p>
    <w:p w14:paraId="0D5FF6FC"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2) проводити ремонтні та будівельні роботи в житлових будинках, квартирах, офісних приміщеннях, приміщеннях підприємств торгівлі та громадського харчування (ресторани, бари, кафе), розважальних та гральних закладів, розташованих в житлових будинках, у вбудованих і прибудованих до житлових будинків нежилих приміщеннях, інших захищених об'єктах без попередження мешканців прилеглих житлових будинків, жилих приміщень про початок робіт і час їх завершення. </w:t>
      </w:r>
      <w:r w:rsidRPr="00615A42">
        <w:rPr>
          <w:rFonts w:ascii="Bookman Old Style" w:hAnsi="Bookman Old Style"/>
          <w:sz w:val="24"/>
          <w:szCs w:val="24"/>
        </w:rPr>
        <w:t xml:space="preserve">Забороняється проводити вказані роботи з </w:t>
      </w:r>
      <w:r w:rsidRPr="00A73DD6">
        <w:rPr>
          <w:rFonts w:ascii="Bookman Old Style" w:hAnsi="Bookman Old Style"/>
          <w:sz w:val="24"/>
          <w:szCs w:val="24"/>
        </w:rPr>
        <w:t>21.00</w:t>
      </w:r>
      <w:r w:rsidR="00FF6595">
        <w:rPr>
          <w:rFonts w:ascii="Bookman Old Style" w:hAnsi="Bookman Old Style"/>
          <w:sz w:val="24"/>
          <w:szCs w:val="24"/>
          <w:lang w:val="uk-UA"/>
        </w:rPr>
        <w:t xml:space="preserve"> год.</w:t>
      </w:r>
      <w:r w:rsidRPr="00A73DD6">
        <w:rPr>
          <w:rFonts w:ascii="Bookman Old Style" w:hAnsi="Bookman Old Style"/>
          <w:sz w:val="24"/>
          <w:szCs w:val="24"/>
        </w:rPr>
        <w:t xml:space="preserve"> до 9.00</w:t>
      </w:r>
      <w:r w:rsidR="00FF6595">
        <w:rPr>
          <w:rFonts w:ascii="Bookman Old Style" w:hAnsi="Bookman Old Style"/>
          <w:sz w:val="24"/>
          <w:szCs w:val="24"/>
          <w:lang w:val="uk-UA"/>
        </w:rPr>
        <w:t xml:space="preserve"> год.</w:t>
      </w:r>
      <w:r w:rsidRPr="00A73DD6">
        <w:rPr>
          <w:rFonts w:ascii="Bookman Old Style" w:hAnsi="Bookman Old Style"/>
          <w:sz w:val="24"/>
          <w:szCs w:val="24"/>
        </w:rPr>
        <w:t xml:space="preserve"> </w:t>
      </w:r>
      <w:r w:rsidRPr="00615A42">
        <w:rPr>
          <w:rFonts w:ascii="Bookman Old Style" w:hAnsi="Bookman Old Style"/>
          <w:sz w:val="24"/>
          <w:szCs w:val="24"/>
        </w:rPr>
        <w:t>та у святкові і неробочі дні впродовж доби. За згодою мешканців усіх прилеглих квартир ремонтні та будівельні роботи можуть проводитися у святкові та неробочі дні. Шум, що утворюється під час проведення будівельних робіт, не повинен перевищувати санітарних норм цілодобово;</w:t>
      </w:r>
    </w:p>
    <w:p w14:paraId="3592DD44"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3) встановлювати на балконах, лоджіях, відкритих вікнах та сходах будинків, будівель і споруд та інших місцях радіоапаратуру і включати її на значну потужність протягом доби;</w:t>
      </w:r>
    </w:p>
    <w:p w14:paraId="5E3F4AA0"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4)</w:t>
      </w:r>
      <w:r w:rsidR="00CA3A30" w:rsidRPr="00615A42">
        <w:rPr>
          <w:rFonts w:ascii="Bookman Old Style" w:hAnsi="Bookman Old Style"/>
          <w:sz w:val="24"/>
          <w:szCs w:val="24"/>
        </w:rPr>
        <w:t xml:space="preserve"> </w:t>
      </w:r>
      <w:r w:rsidRPr="00615A42">
        <w:rPr>
          <w:rFonts w:ascii="Bookman Old Style" w:hAnsi="Bookman Old Style"/>
          <w:sz w:val="24"/>
          <w:szCs w:val="24"/>
        </w:rPr>
        <w:t>проводити реконструкції доріг та збільшувати пропускну спроможність</w:t>
      </w:r>
      <w:r w:rsidRPr="00615A42">
        <w:rPr>
          <w:rFonts w:ascii="Bookman Old Style" w:hAnsi="Bookman Old Style"/>
          <w:sz w:val="24"/>
          <w:szCs w:val="24"/>
          <w:lang w:val="uk-UA"/>
        </w:rPr>
        <w:t xml:space="preserve"> </w:t>
      </w:r>
      <w:r w:rsidRPr="00615A42">
        <w:rPr>
          <w:rFonts w:ascii="Bookman Old Style" w:hAnsi="Bookman Old Style"/>
          <w:sz w:val="24"/>
          <w:szCs w:val="24"/>
        </w:rPr>
        <w:t xml:space="preserve">та якісний склад автотранспортних потоків без узгодження з органом </w:t>
      </w:r>
      <w:r w:rsidRPr="00615A42">
        <w:rPr>
          <w:rFonts w:ascii="Bookman Old Style" w:hAnsi="Bookman Old Style"/>
          <w:sz w:val="24"/>
          <w:szCs w:val="24"/>
          <w:lang w:val="uk-UA"/>
        </w:rPr>
        <w:t>санітарно-епідемічної служби</w:t>
      </w:r>
      <w:r w:rsidRPr="00615A42">
        <w:rPr>
          <w:rFonts w:ascii="Bookman Old Style" w:hAnsi="Bookman Old Style"/>
          <w:sz w:val="24"/>
          <w:szCs w:val="24"/>
        </w:rPr>
        <w:t>;</w:t>
      </w:r>
    </w:p>
    <w:p w14:paraId="3D1EBC8F"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5)</w:t>
      </w:r>
      <w:r w:rsidR="00CA3A30" w:rsidRPr="00615A42">
        <w:rPr>
          <w:rFonts w:ascii="Bookman Old Style" w:hAnsi="Bookman Old Style"/>
          <w:sz w:val="24"/>
          <w:szCs w:val="24"/>
        </w:rPr>
        <w:t xml:space="preserve"> </w:t>
      </w:r>
      <w:r w:rsidRPr="00615A42">
        <w:rPr>
          <w:rFonts w:ascii="Bookman Old Style" w:hAnsi="Bookman Old Style"/>
          <w:sz w:val="24"/>
          <w:szCs w:val="24"/>
        </w:rPr>
        <w:t>стоянка автотранспорту з постійно працюючими двигунами на</w:t>
      </w:r>
      <w:r w:rsidRPr="00615A42">
        <w:rPr>
          <w:rFonts w:ascii="Bookman Old Style" w:hAnsi="Bookman Old Style"/>
          <w:sz w:val="24"/>
          <w:szCs w:val="24"/>
          <w:lang w:val="uk-UA"/>
        </w:rPr>
        <w:t xml:space="preserve"> </w:t>
      </w:r>
      <w:r w:rsidRPr="00615A42">
        <w:rPr>
          <w:rFonts w:ascii="Bookman Old Style" w:hAnsi="Bookman Old Style"/>
          <w:sz w:val="24"/>
          <w:szCs w:val="24"/>
        </w:rPr>
        <w:t>прибудинкових територіях житлових будинків з 23.00</w:t>
      </w:r>
      <w:r w:rsidR="00FF6595">
        <w:rPr>
          <w:rFonts w:ascii="Bookman Old Style" w:hAnsi="Bookman Old Style"/>
          <w:sz w:val="24"/>
          <w:szCs w:val="24"/>
          <w:lang w:val="uk-UA"/>
        </w:rPr>
        <w:t xml:space="preserve"> год.</w:t>
      </w:r>
      <w:r w:rsidRPr="00615A42">
        <w:rPr>
          <w:rFonts w:ascii="Bookman Old Style" w:hAnsi="Bookman Old Style"/>
          <w:sz w:val="24"/>
          <w:szCs w:val="24"/>
        </w:rPr>
        <w:t xml:space="preserve"> до 6.00</w:t>
      </w:r>
      <w:r w:rsidR="00FF6595">
        <w:rPr>
          <w:rFonts w:ascii="Bookman Old Style" w:hAnsi="Bookman Old Style"/>
          <w:sz w:val="24"/>
          <w:szCs w:val="24"/>
          <w:lang w:val="uk-UA"/>
        </w:rPr>
        <w:t xml:space="preserve"> год.</w:t>
      </w:r>
    </w:p>
    <w:p w14:paraId="5F348B05" w14:textId="77777777" w:rsidR="00436CD7" w:rsidRPr="00615A42" w:rsidRDefault="00FF6595" w:rsidP="00436CD7">
      <w:pPr>
        <w:ind w:firstLine="720"/>
        <w:jc w:val="both"/>
        <w:rPr>
          <w:rFonts w:ascii="Bookman Old Style" w:hAnsi="Bookman Old Style"/>
          <w:sz w:val="24"/>
          <w:szCs w:val="24"/>
        </w:rPr>
      </w:pPr>
      <w:r>
        <w:rPr>
          <w:rFonts w:ascii="Bookman Old Style" w:hAnsi="Bookman Old Style"/>
          <w:sz w:val="24"/>
          <w:szCs w:val="24"/>
        </w:rPr>
        <w:t>7.</w:t>
      </w:r>
      <w:r>
        <w:rPr>
          <w:rFonts w:ascii="Bookman Old Style" w:hAnsi="Bookman Old Style"/>
          <w:sz w:val="24"/>
          <w:szCs w:val="24"/>
          <w:lang w:val="uk-UA"/>
        </w:rPr>
        <w:t>5</w:t>
      </w:r>
      <w:r w:rsidR="00436CD7" w:rsidRPr="00615A42">
        <w:rPr>
          <w:rFonts w:ascii="Bookman Old Style" w:hAnsi="Bookman Old Style"/>
          <w:sz w:val="24"/>
          <w:szCs w:val="24"/>
        </w:rPr>
        <w:t>.4.</w:t>
      </w:r>
      <w:r>
        <w:rPr>
          <w:rFonts w:ascii="Bookman Old Style" w:hAnsi="Bookman Old Style"/>
          <w:sz w:val="24"/>
          <w:szCs w:val="24"/>
          <w:lang w:val="uk-UA"/>
        </w:rPr>
        <w:t xml:space="preserve"> </w:t>
      </w:r>
      <w:r w:rsidR="00436CD7" w:rsidRPr="00615A42">
        <w:rPr>
          <w:rFonts w:ascii="Bookman Old Style" w:hAnsi="Bookman Old Style"/>
          <w:sz w:val="24"/>
          <w:szCs w:val="24"/>
        </w:rPr>
        <w:t>Передбачені вимоги щодо додержання тиші та обмежень певних</w:t>
      </w:r>
      <w:r w:rsidR="00436CD7" w:rsidRPr="00615A42">
        <w:rPr>
          <w:rFonts w:ascii="Bookman Old Style" w:hAnsi="Bookman Old Style"/>
          <w:sz w:val="24"/>
          <w:szCs w:val="24"/>
          <w:lang w:val="uk-UA"/>
        </w:rPr>
        <w:t xml:space="preserve"> </w:t>
      </w:r>
      <w:r w:rsidR="00436CD7" w:rsidRPr="00615A42">
        <w:rPr>
          <w:rFonts w:ascii="Bookman Old Style" w:hAnsi="Bookman Old Style"/>
          <w:sz w:val="24"/>
          <w:szCs w:val="24"/>
        </w:rPr>
        <w:t>видів діяльності, що супроводжуються шумом, не поширюються на випадки:</w:t>
      </w:r>
    </w:p>
    <w:p w14:paraId="7DC62D2F"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1) </w:t>
      </w:r>
      <w:r w:rsidRPr="00615A42">
        <w:rPr>
          <w:rFonts w:ascii="Bookman Old Style" w:hAnsi="Bookman Old Style"/>
          <w:sz w:val="24"/>
          <w:szCs w:val="24"/>
        </w:rPr>
        <w:t>здійснення в закритих приміщеннях будь-яких видів діяльності, що супроводжуються шумом, за умови, що виключають проникнення шуму в прилеглі приміщення, в яких постійно чи тимчасово перебувають люди;</w:t>
      </w:r>
    </w:p>
    <w:p w14:paraId="36C05345"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2) </w:t>
      </w:r>
      <w:r w:rsidRPr="00615A42">
        <w:rPr>
          <w:rFonts w:ascii="Bookman Old Style" w:hAnsi="Bookman Old Style"/>
          <w:sz w:val="24"/>
          <w:szCs w:val="24"/>
        </w:rPr>
        <w:t>здійснення в закритих приміщеннях будь-яких видів діяльності, що супроводжуються шумом, за умови, що виключають проникнення шуму за межі таких приміщень;</w:t>
      </w:r>
    </w:p>
    <w:p w14:paraId="0B4746D3"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3) попередження та/або ліквідації наслідків аварій, стихійного лиха, інших</w:t>
      </w:r>
      <w:r w:rsidRPr="00615A42">
        <w:rPr>
          <w:rFonts w:ascii="Bookman Old Style" w:hAnsi="Bookman Old Style"/>
          <w:sz w:val="24"/>
          <w:szCs w:val="24"/>
          <w:lang w:val="uk-UA"/>
        </w:rPr>
        <w:br/>
        <w:t>надзвичайних ситуацій;</w:t>
      </w:r>
    </w:p>
    <w:p w14:paraId="4874CE70"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4)</w:t>
      </w:r>
      <w:r w:rsidR="00CA3A30" w:rsidRPr="00615A42">
        <w:rPr>
          <w:rFonts w:ascii="Bookman Old Style" w:hAnsi="Bookman Old Style"/>
          <w:sz w:val="24"/>
          <w:szCs w:val="24"/>
        </w:rPr>
        <w:t xml:space="preserve"> </w:t>
      </w:r>
      <w:r w:rsidRPr="00615A42">
        <w:rPr>
          <w:rFonts w:ascii="Bookman Old Style" w:hAnsi="Bookman Old Style"/>
          <w:sz w:val="24"/>
          <w:szCs w:val="24"/>
        </w:rPr>
        <w:t>надання невідкладної допомоги, попередження або припинення</w:t>
      </w:r>
      <w:r w:rsidRPr="00615A42">
        <w:rPr>
          <w:rFonts w:ascii="Bookman Old Style" w:hAnsi="Bookman Old Style"/>
          <w:sz w:val="24"/>
          <w:szCs w:val="24"/>
          <w:lang w:val="uk-UA"/>
        </w:rPr>
        <w:t xml:space="preserve"> </w:t>
      </w:r>
      <w:r w:rsidRPr="00615A42">
        <w:rPr>
          <w:rFonts w:ascii="Bookman Old Style" w:hAnsi="Bookman Old Style"/>
          <w:sz w:val="24"/>
          <w:szCs w:val="24"/>
        </w:rPr>
        <w:t>правопорушень;</w:t>
      </w:r>
    </w:p>
    <w:p w14:paraId="44208AF5"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5)</w:t>
      </w:r>
      <w:r w:rsidR="00CA3A30" w:rsidRPr="00615A42">
        <w:rPr>
          <w:rFonts w:ascii="Bookman Old Style" w:hAnsi="Bookman Old Style"/>
          <w:sz w:val="24"/>
          <w:szCs w:val="24"/>
        </w:rPr>
        <w:t xml:space="preserve"> </w:t>
      </w:r>
      <w:r w:rsidRPr="00615A42">
        <w:rPr>
          <w:rFonts w:ascii="Bookman Old Style" w:hAnsi="Bookman Old Style"/>
          <w:sz w:val="24"/>
          <w:szCs w:val="24"/>
        </w:rPr>
        <w:t>попередження крадіжок, пожеж, а також виконання завдань цивільної оборони;</w:t>
      </w:r>
    </w:p>
    <w:p w14:paraId="2F7FC4E7"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6) </w:t>
      </w:r>
      <w:r w:rsidRPr="00615A42">
        <w:rPr>
          <w:rFonts w:ascii="Bookman Old Style" w:hAnsi="Bookman Old Style"/>
          <w:sz w:val="24"/>
          <w:szCs w:val="24"/>
        </w:rPr>
        <w:t>проведення зборів, мітингів, демонстрацій, походів, інших масових заходів, про які завчасно сповіщено органи виконавчої влади чи органи місцевого самоврядування,</w:t>
      </w:r>
    </w:p>
    <w:p w14:paraId="53B19AF9"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7) роботи обладнання і механізмів, що забезпечують життєдіяльність жилих і громадських будівель, за умов ужиття невідкладних заходів щодо максимального обмеження проникнення шуму в прилеглі приміщення, в яких постійно чи тимчасово перебувають люди;</w:t>
      </w:r>
    </w:p>
    <w:p w14:paraId="5F93201E"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8) </w:t>
      </w:r>
      <w:r w:rsidRPr="00615A42">
        <w:rPr>
          <w:rFonts w:ascii="Bookman Old Style" w:hAnsi="Bookman Old Style"/>
          <w:sz w:val="24"/>
          <w:szCs w:val="24"/>
        </w:rPr>
        <w:t>відзначення встановлених законом святкових і неробочих днів. Дня населеного пункту, інших свят відповідно до рішення місцевої ради, проведення спортивних змагань;</w:t>
      </w:r>
    </w:p>
    <w:p w14:paraId="2A43FAB0"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9)</w:t>
      </w:r>
      <w:r w:rsidR="00CA3A30" w:rsidRPr="00615A42">
        <w:rPr>
          <w:rFonts w:ascii="Bookman Old Style" w:hAnsi="Bookman Old Style"/>
          <w:sz w:val="24"/>
          <w:szCs w:val="24"/>
        </w:rPr>
        <w:t xml:space="preserve"> </w:t>
      </w:r>
      <w:r w:rsidRPr="00615A42">
        <w:rPr>
          <w:rFonts w:ascii="Bookman Old Style" w:hAnsi="Bookman Old Style"/>
          <w:sz w:val="24"/>
          <w:szCs w:val="24"/>
        </w:rPr>
        <w:t>проведення салютів, феєрверків, інших заходів із використанням</w:t>
      </w:r>
      <w:r w:rsidRPr="00615A42">
        <w:rPr>
          <w:rFonts w:ascii="Bookman Old Style" w:hAnsi="Bookman Old Style"/>
          <w:sz w:val="24"/>
          <w:szCs w:val="24"/>
        </w:rPr>
        <w:br/>
        <w:t>вибухових речовин і піротехнічних засобів у заборонений час за погодженням із</w:t>
      </w:r>
      <w:r w:rsidRPr="00615A42">
        <w:rPr>
          <w:rFonts w:ascii="Bookman Old Style" w:hAnsi="Bookman Old Style"/>
          <w:sz w:val="24"/>
          <w:szCs w:val="24"/>
        </w:rPr>
        <w:br/>
        <w:t>уповноваженим органом місцевого самоврядування.</w:t>
      </w:r>
    </w:p>
    <w:p w14:paraId="0CF4F8F9" w14:textId="77777777" w:rsidR="00436CD7" w:rsidRPr="00B022E8" w:rsidRDefault="00436CD7" w:rsidP="00436CD7">
      <w:pPr>
        <w:ind w:firstLine="720"/>
        <w:jc w:val="both"/>
        <w:rPr>
          <w:rFonts w:ascii="Bookman Old Style" w:hAnsi="Bookman Old Style"/>
          <w:sz w:val="24"/>
          <w:szCs w:val="24"/>
          <w:lang w:val="uk-UA"/>
        </w:rPr>
      </w:pPr>
      <w:r w:rsidRPr="00B022E8">
        <w:rPr>
          <w:rFonts w:ascii="Bookman Old Style" w:hAnsi="Bookman Old Style"/>
          <w:sz w:val="24"/>
          <w:szCs w:val="24"/>
        </w:rPr>
        <w:t>7.</w:t>
      </w:r>
      <w:r w:rsidR="00B022E8" w:rsidRPr="00B022E8">
        <w:rPr>
          <w:rFonts w:ascii="Bookman Old Style" w:hAnsi="Bookman Old Style"/>
          <w:sz w:val="24"/>
          <w:szCs w:val="24"/>
          <w:lang w:val="uk-UA"/>
        </w:rPr>
        <w:t>6</w:t>
      </w:r>
      <w:r w:rsidRPr="00B022E8">
        <w:rPr>
          <w:rFonts w:ascii="Bookman Old Style" w:hAnsi="Bookman Old Style"/>
          <w:sz w:val="24"/>
          <w:szCs w:val="24"/>
        </w:rPr>
        <w:t>.</w:t>
      </w:r>
      <w:r w:rsidRPr="00B022E8">
        <w:rPr>
          <w:rFonts w:ascii="Bookman Old Style" w:hAnsi="Bookman Old Style"/>
          <w:sz w:val="24"/>
          <w:szCs w:val="24"/>
          <w:lang w:val="uk-UA"/>
        </w:rPr>
        <w:tab/>
      </w:r>
      <w:r w:rsidRPr="00B022E8">
        <w:rPr>
          <w:rFonts w:ascii="Bookman Old Style" w:hAnsi="Bookman Old Style"/>
          <w:sz w:val="24"/>
          <w:szCs w:val="24"/>
        </w:rPr>
        <w:t>Охорона атмосферного повітря.</w:t>
      </w:r>
    </w:p>
    <w:p w14:paraId="2D00236D"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w:t>
      </w:r>
      <w:r w:rsidR="00B022E8">
        <w:rPr>
          <w:rFonts w:ascii="Bookman Old Style" w:hAnsi="Bookman Old Style"/>
          <w:sz w:val="24"/>
          <w:szCs w:val="24"/>
          <w:lang w:val="uk-UA"/>
        </w:rPr>
        <w:t>.6</w:t>
      </w:r>
      <w:r w:rsidRPr="00615A42">
        <w:rPr>
          <w:rFonts w:ascii="Bookman Old Style" w:hAnsi="Bookman Old Style"/>
          <w:sz w:val="24"/>
          <w:szCs w:val="24"/>
        </w:rPr>
        <w:t>.1. Власники автомобільного транспорту несуть відповідальність за забруднення атмосферного повітря вихлопними газами у разі перевищення допустимих норм.</w:t>
      </w:r>
    </w:p>
    <w:p w14:paraId="795BE48F" w14:textId="51ACF994"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w:t>
      </w:r>
      <w:r w:rsidR="00B022E8">
        <w:rPr>
          <w:rFonts w:ascii="Bookman Old Style" w:hAnsi="Bookman Old Style"/>
          <w:sz w:val="24"/>
          <w:szCs w:val="24"/>
          <w:lang w:val="uk-UA"/>
        </w:rPr>
        <w:t>6</w:t>
      </w:r>
      <w:r w:rsidRPr="00615A42">
        <w:rPr>
          <w:rFonts w:ascii="Bookman Old Style" w:hAnsi="Bookman Old Style"/>
          <w:sz w:val="24"/>
          <w:szCs w:val="24"/>
        </w:rPr>
        <w:t>.2. Домовласники несуть персональну відповідальність за спалювання</w:t>
      </w:r>
      <w:r w:rsidR="00B022E8">
        <w:rPr>
          <w:rFonts w:ascii="Bookman Old Style" w:hAnsi="Bookman Old Style"/>
          <w:sz w:val="24"/>
          <w:szCs w:val="24"/>
        </w:rPr>
        <w:t xml:space="preserve"> сміття, опалого листя, трави</w:t>
      </w:r>
      <w:ins w:id="99" w:author="Garbuz Maksym 5UA" w:date="2021-09-08T17:16:00Z">
        <w:r w:rsidR="00634A87">
          <w:rPr>
            <w:rFonts w:ascii="Bookman Old Style" w:hAnsi="Bookman Old Style"/>
            <w:sz w:val="24"/>
            <w:szCs w:val="24"/>
            <w:lang w:val="uk-UA"/>
          </w:rPr>
          <w:t>, рослинних рештків</w:t>
        </w:r>
      </w:ins>
      <w:r w:rsidR="00B022E8">
        <w:rPr>
          <w:rFonts w:ascii="Bookman Old Style" w:hAnsi="Bookman Old Style"/>
          <w:sz w:val="24"/>
          <w:szCs w:val="24"/>
        </w:rPr>
        <w:t xml:space="preserve"> </w:t>
      </w:r>
      <w:r w:rsidR="00B022E8">
        <w:rPr>
          <w:rFonts w:ascii="Bookman Old Style" w:hAnsi="Bookman Old Style"/>
          <w:sz w:val="24"/>
          <w:szCs w:val="24"/>
          <w:lang w:val="uk-UA"/>
        </w:rPr>
        <w:t xml:space="preserve">на території </w:t>
      </w:r>
      <w:del w:id="100" w:author="Garbuz Maksym 5UA" w:date="2021-09-08T17:16:00Z">
        <w:r w:rsidR="00B022E8" w:rsidDel="00634A87">
          <w:rPr>
            <w:rFonts w:ascii="Bookman Old Style" w:hAnsi="Bookman Old Style"/>
            <w:sz w:val="24"/>
            <w:szCs w:val="24"/>
            <w:lang w:val="uk-UA"/>
          </w:rPr>
          <w:delText>ОТГ</w:delText>
        </w:r>
      </w:del>
      <w:ins w:id="101" w:author="Garbuz Maksym 5UA" w:date="2021-09-08T17:16:00Z">
        <w:r w:rsidR="00634A87">
          <w:rPr>
            <w:rFonts w:ascii="Bookman Old Style" w:hAnsi="Bookman Old Style"/>
            <w:sz w:val="24"/>
            <w:szCs w:val="24"/>
            <w:lang w:val="uk-UA"/>
          </w:rPr>
          <w:t xml:space="preserve">своїх </w:t>
        </w:r>
      </w:ins>
      <w:ins w:id="102" w:author="Garbuz Maksym 5UA" w:date="2021-09-08T17:17:00Z">
        <w:r w:rsidR="00634A87">
          <w:rPr>
            <w:rFonts w:ascii="Bookman Old Style" w:hAnsi="Bookman Old Style"/>
            <w:sz w:val="24"/>
            <w:szCs w:val="24"/>
            <w:lang w:val="uk-UA"/>
          </w:rPr>
          <w:t>домогосподарств та на загальних територіях</w:t>
        </w:r>
      </w:ins>
      <w:r w:rsidR="00B022E8">
        <w:rPr>
          <w:rFonts w:ascii="Bookman Old Style" w:hAnsi="Bookman Old Style"/>
          <w:sz w:val="24"/>
          <w:szCs w:val="24"/>
          <w:lang w:val="uk-UA"/>
        </w:rPr>
        <w:t>,</w:t>
      </w:r>
      <w:r w:rsidRPr="00615A42">
        <w:rPr>
          <w:rFonts w:ascii="Bookman Old Style" w:hAnsi="Bookman Old Style"/>
          <w:sz w:val="24"/>
          <w:szCs w:val="24"/>
        </w:rPr>
        <w:t xml:space="preserve"> </w:t>
      </w:r>
      <w:r w:rsidRPr="00615A42">
        <w:rPr>
          <w:rFonts w:ascii="Bookman Old Style" w:hAnsi="Bookman Old Style"/>
          <w:sz w:val="24"/>
          <w:szCs w:val="24"/>
          <w:lang w:val="uk-UA"/>
        </w:rPr>
        <w:t>згідно чинного законодавства України</w:t>
      </w:r>
      <w:r w:rsidRPr="00615A42">
        <w:rPr>
          <w:rFonts w:ascii="Bookman Old Style" w:hAnsi="Bookman Old Style"/>
          <w:sz w:val="24"/>
          <w:szCs w:val="24"/>
        </w:rPr>
        <w:t xml:space="preserve">. </w:t>
      </w:r>
    </w:p>
    <w:p w14:paraId="555C4B97" w14:textId="77777777" w:rsidR="00436CD7" w:rsidRPr="00B022E8" w:rsidRDefault="00436CD7" w:rsidP="00436CD7">
      <w:pPr>
        <w:ind w:firstLine="720"/>
        <w:jc w:val="both"/>
        <w:rPr>
          <w:rFonts w:ascii="Bookman Old Style" w:hAnsi="Bookman Old Style"/>
          <w:sz w:val="24"/>
          <w:szCs w:val="24"/>
          <w:lang w:val="uk-UA"/>
        </w:rPr>
      </w:pPr>
      <w:r w:rsidRPr="00B022E8">
        <w:rPr>
          <w:rFonts w:ascii="Bookman Old Style" w:hAnsi="Bookman Old Style"/>
          <w:sz w:val="24"/>
          <w:szCs w:val="24"/>
        </w:rPr>
        <w:t>7.</w:t>
      </w:r>
      <w:r w:rsidR="00B022E8" w:rsidRPr="00B022E8">
        <w:rPr>
          <w:rFonts w:ascii="Bookman Old Style" w:hAnsi="Bookman Old Style"/>
          <w:sz w:val="24"/>
          <w:szCs w:val="24"/>
          <w:lang w:val="uk-UA"/>
        </w:rPr>
        <w:t>7</w:t>
      </w:r>
      <w:r w:rsidRPr="00B022E8">
        <w:rPr>
          <w:rFonts w:ascii="Bookman Old Style" w:hAnsi="Bookman Old Style"/>
          <w:sz w:val="24"/>
          <w:szCs w:val="24"/>
        </w:rPr>
        <w:t>. Утримання тварин.</w:t>
      </w:r>
    </w:p>
    <w:p w14:paraId="50CCD39E" w14:textId="4D2E4073" w:rsidR="00436CD7" w:rsidRPr="00615A42" w:rsidRDefault="00436CD7" w:rsidP="00436CD7">
      <w:pPr>
        <w:ind w:firstLine="720"/>
        <w:jc w:val="both"/>
        <w:rPr>
          <w:rFonts w:ascii="Bookman Old Style" w:hAnsi="Bookman Old Style"/>
          <w:sz w:val="24"/>
          <w:szCs w:val="24"/>
          <w:lang w:val="uk-UA"/>
        </w:rPr>
      </w:pPr>
      <w:r w:rsidRPr="00B022E8">
        <w:rPr>
          <w:rFonts w:ascii="Bookman Old Style" w:hAnsi="Bookman Old Style"/>
          <w:sz w:val="24"/>
          <w:szCs w:val="24"/>
          <w:lang w:val="uk-UA"/>
        </w:rPr>
        <w:t>7.</w:t>
      </w:r>
      <w:r w:rsidR="00B022E8">
        <w:rPr>
          <w:rFonts w:ascii="Bookman Old Style" w:hAnsi="Bookman Old Style"/>
          <w:sz w:val="24"/>
          <w:szCs w:val="24"/>
          <w:lang w:val="uk-UA"/>
        </w:rPr>
        <w:t>7</w:t>
      </w:r>
      <w:r w:rsidRPr="00B022E8">
        <w:rPr>
          <w:rFonts w:ascii="Bookman Old Style" w:hAnsi="Bookman Old Style"/>
          <w:sz w:val="24"/>
          <w:szCs w:val="24"/>
          <w:lang w:val="uk-UA"/>
        </w:rPr>
        <w:t>.</w:t>
      </w:r>
      <w:r w:rsidR="00B022E8">
        <w:rPr>
          <w:rFonts w:ascii="Bookman Old Style" w:hAnsi="Bookman Old Style"/>
          <w:sz w:val="24"/>
          <w:szCs w:val="24"/>
          <w:lang w:val="uk-UA"/>
        </w:rPr>
        <w:t>1</w:t>
      </w:r>
      <w:r w:rsidRPr="00B022E8">
        <w:rPr>
          <w:rFonts w:ascii="Bookman Old Style" w:hAnsi="Bookman Old Style"/>
          <w:sz w:val="24"/>
          <w:szCs w:val="24"/>
          <w:lang w:val="uk-UA"/>
        </w:rPr>
        <w:t>.</w:t>
      </w:r>
      <w:r w:rsidR="00B022E8">
        <w:rPr>
          <w:rFonts w:ascii="Bookman Old Style" w:hAnsi="Bookman Old Style"/>
          <w:sz w:val="24"/>
          <w:szCs w:val="24"/>
          <w:lang w:val="uk-UA"/>
        </w:rPr>
        <w:t xml:space="preserve"> </w:t>
      </w:r>
      <w:r w:rsidRPr="00615A42">
        <w:rPr>
          <w:rFonts w:ascii="Bookman Old Style" w:hAnsi="Bookman Old Style"/>
          <w:sz w:val="24"/>
          <w:szCs w:val="24"/>
          <w:lang w:val="uk-UA"/>
        </w:rPr>
        <w:t xml:space="preserve">Забороняється вигул собак в місцях масового відпочинку людей, на подвір'ях, дошкільних та загальноосвітніх  навчальних закладах, дитячих майданчиках, </w:t>
      </w:r>
      <w:del w:id="103" w:author="Garbuz Maksym 5UA" w:date="2021-09-08T17:25:00Z">
        <w:r w:rsidRPr="00615A42" w:rsidDel="00340B3F">
          <w:rPr>
            <w:rFonts w:ascii="Bookman Old Style" w:hAnsi="Bookman Old Style"/>
            <w:sz w:val="24"/>
            <w:szCs w:val="24"/>
            <w:lang w:val="uk-UA"/>
          </w:rPr>
          <w:delText xml:space="preserve">пляжі </w:delText>
        </w:r>
      </w:del>
      <w:ins w:id="104" w:author="Garbuz Maksym 5UA" w:date="2021-09-08T17:25:00Z">
        <w:r w:rsidR="00340B3F" w:rsidRPr="00615A42">
          <w:rPr>
            <w:rFonts w:ascii="Bookman Old Style" w:hAnsi="Bookman Old Style"/>
            <w:sz w:val="24"/>
            <w:szCs w:val="24"/>
            <w:lang w:val="uk-UA"/>
          </w:rPr>
          <w:t>пляж</w:t>
        </w:r>
        <w:r w:rsidR="00340B3F">
          <w:rPr>
            <w:rFonts w:ascii="Bookman Old Style" w:hAnsi="Bookman Old Style"/>
            <w:sz w:val="24"/>
            <w:szCs w:val="24"/>
            <w:lang w:val="uk-UA"/>
          </w:rPr>
          <w:t>ах</w:t>
        </w:r>
        <w:r w:rsidR="00340B3F" w:rsidRPr="00615A42">
          <w:rPr>
            <w:rFonts w:ascii="Bookman Old Style" w:hAnsi="Bookman Old Style"/>
            <w:sz w:val="24"/>
            <w:szCs w:val="24"/>
            <w:lang w:val="uk-UA"/>
          </w:rPr>
          <w:t xml:space="preserve"> </w:t>
        </w:r>
      </w:ins>
      <w:r w:rsidRPr="00615A42">
        <w:rPr>
          <w:rFonts w:ascii="Bookman Old Style" w:hAnsi="Bookman Old Style"/>
          <w:sz w:val="24"/>
          <w:szCs w:val="24"/>
          <w:lang w:val="uk-UA"/>
        </w:rPr>
        <w:t>та інших громадських місцях загального користування, а також випасання худоби у не відведених для цього місцях.</w:t>
      </w:r>
    </w:p>
    <w:p w14:paraId="5CDF4696" w14:textId="2A216F44" w:rsidR="00436CD7" w:rsidRDefault="00436CD7" w:rsidP="00436CD7">
      <w:pPr>
        <w:ind w:firstLine="720"/>
        <w:jc w:val="both"/>
        <w:rPr>
          <w:ins w:id="105" w:author="Garbuz Maksym 5UA" w:date="2021-09-08T17:21:00Z"/>
          <w:rFonts w:ascii="Bookman Old Style" w:hAnsi="Bookman Old Style"/>
          <w:sz w:val="24"/>
          <w:szCs w:val="24"/>
        </w:rPr>
      </w:pPr>
      <w:r w:rsidRPr="00615A42">
        <w:rPr>
          <w:rFonts w:ascii="Bookman Old Style" w:hAnsi="Bookman Old Style"/>
          <w:sz w:val="24"/>
          <w:szCs w:val="24"/>
        </w:rPr>
        <w:t>7.</w:t>
      </w:r>
      <w:r w:rsidR="00B022E8">
        <w:rPr>
          <w:rFonts w:ascii="Bookman Old Style" w:hAnsi="Bookman Old Style"/>
          <w:sz w:val="24"/>
          <w:szCs w:val="24"/>
          <w:lang w:val="uk-UA"/>
        </w:rPr>
        <w:t>7</w:t>
      </w:r>
      <w:r w:rsidRPr="00615A42">
        <w:rPr>
          <w:rFonts w:ascii="Bookman Old Style" w:hAnsi="Bookman Old Style"/>
          <w:sz w:val="24"/>
          <w:szCs w:val="24"/>
        </w:rPr>
        <w:t>.</w:t>
      </w:r>
      <w:r w:rsidR="00B022E8">
        <w:rPr>
          <w:rFonts w:ascii="Bookman Old Style" w:hAnsi="Bookman Old Style"/>
          <w:sz w:val="24"/>
          <w:szCs w:val="24"/>
          <w:lang w:val="uk-UA"/>
        </w:rPr>
        <w:t>2</w:t>
      </w:r>
      <w:r w:rsidRPr="00615A42">
        <w:rPr>
          <w:rFonts w:ascii="Bookman Old Style" w:hAnsi="Bookman Old Style"/>
          <w:sz w:val="24"/>
          <w:szCs w:val="24"/>
        </w:rPr>
        <w:t>.</w:t>
      </w:r>
      <w:r w:rsidR="00B022E8">
        <w:rPr>
          <w:rFonts w:ascii="Bookman Old Style" w:hAnsi="Bookman Old Style"/>
          <w:sz w:val="24"/>
          <w:szCs w:val="24"/>
          <w:lang w:val="uk-UA"/>
        </w:rPr>
        <w:t xml:space="preserve"> </w:t>
      </w:r>
      <w:r w:rsidRPr="00615A42">
        <w:rPr>
          <w:rFonts w:ascii="Bookman Old Style" w:hAnsi="Bookman Old Style"/>
          <w:sz w:val="24"/>
          <w:szCs w:val="24"/>
        </w:rPr>
        <w:t>Забороняється жорстоке поводження з тваринами та неналежне їх утримання. Таке поводження тягне за собою притягнення до адміністративної відповідальності.</w:t>
      </w:r>
    </w:p>
    <w:p w14:paraId="5FB64A49" w14:textId="745DDAC4" w:rsidR="00340B3F" w:rsidRPr="00340B3F" w:rsidRDefault="00340B3F" w:rsidP="00436CD7">
      <w:pPr>
        <w:ind w:firstLine="720"/>
        <w:jc w:val="both"/>
        <w:rPr>
          <w:ins w:id="106" w:author="Garbuz Maksym 5UA" w:date="2021-09-08T17:23:00Z"/>
          <w:rFonts w:ascii="Bookman Old Style" w:hAnsi="Bookman Old Style"/>
          <w:sz w:val="24"/>
          <w:szCs w:val="24"/>
          <w:highlight w:val="yellow"/>
          <w:lang w:val="uk-UA"/>
          <w:rPrChange w:id="107" w:author="Garbuz Maksym 5UA" w:date="2021-09-08T17:25:00Z">
            <w:rPr>
              <w:ins w:id="108" w:author="Garbuz Maksym 5UA" w:date="2021-09-08T17:23:00Z"/>
              <w:rFonts w:ascii="Bookman Old Style" w:hAnsi="Bookman Old Style"/>
              <w:sz w:val="24"/>
              <w:szCs w:val="24"/>
              <w:lang w:val="uk-UA"/>
            </w:rPr>
          </w:rPrChange>
        </w:rPr>
      </w:pPr>
      <w:ins w:id="109" w:author="Garbuz Maksym 5UA" w:date="2021-09-08T17:21:00Z">
        <w:r w:rsidRPr="00340B3F">
          <w:rPr>
            <w:rFonts w:ascii="Bookman Old Style" w:hAnsi="Bookman Old Style"/>
            <w:sz w:val="24"/>
            <w:szCs w:val="24"/>
            <w:highlight w:val="yellow"/>
            <w:lang w:val="uk-UA"/>
            <w:rPrChange w:id="110" w:author="Garbuz Maksym 5UA" w:date="2021-09-08T17:25:00Z">
              <w:rPr>
                <w:rFonts w:ascii="Bookman Old Style" w:hAnsi="Bookman Old Style"/>
                <w:sz w:val="24"/>
                <w:szCs w:val="24"/>
                <w:lang w:val="uk-UA"/>
              </w:rPr>
            </w:rPrChange>
          </w:rPr>
          <w:t xml:space="preserve">7.7.3 Власники собак зобов’язані прибирати </w:t>
        </w:r>
      </w:ins>
      <w:ins w:id="111" w:author="Garbuz Maksym 5UA" w:date="2021-09-08T17:22:00Z">
        <w:r w:rsidRPr="00340B3F">
          <w:rPr>
            <w:rFonts w:ascii="Bookman Old Style" w:hAnsi="Bookman Old Style"/>
            <w:sz w:val="24"/>
            <w:szCs w:val="24"/>
            <w:highlight w:val="yellow"/>
            <w:lang w:val="uk-UA"/>
            <w:rPrChange w:id="112" w:author="Garbuz Maksym 5UA" w:date="2021-09-08T17:25:00Z">
              <w:rPr>
                <w:rFonts w:ascii="Bookman Old Style" w:hAnsi="Bookman Old Style"/>
                <w:sz w:val="24"/>
                <w:szCs w:val="24"/>
                <w:lang w:val="uk-UA"/>
              </w:rPr>
            </w:rPrChange>
          </w:rPr>
          <w:t xml:space="preserve">фекалії, залишені собаками </w:t>
        </w:r>
      </w:ins>
      <w:ins w:id="113" w:author="Garbuz Maksym 5UA" w:date="2021-09-08T17:23:00Z">
        <w:r w:rsidRPr="00340B3F">
          <w:rPr>
            <w:rFonts w:ascii="Bookman Old Style" w:hAnsi="Bookman Old Style"/>
            <w:sz w:val="24"/>
            <w:szCs w:val="24"/>
            <w:highlight w:val="yellow"/>
            <w:lang w:val="uk-UA"/>
            <w:rPrChange w:id="114" w:author="Garbuz Maksym 5UA" w:date="2021-09-08T17:25:00Z">
              <w:rPr>
                <w:rFonts w:ascii="Bookman Old Style" w:hAnsi="Bookman Old Style"/>
                <w:sz w:val="24"/>
                <w:szCs w:val="24"/>
                <w:lang w:val="uk-UA"/>
              </w:rPr>
            </w:rPrChange>
          </w:rPr>
          <w:t xml:space="preserve">на території загального користування </w:t>
        </w:r>
      </w:ins>
      <w:ins w:id="115" w:author="Garbuz Maksym 5UA" w:date="2021-09-08T17:22:00Z">
        <w:r w:rsidRPr="00340B3F">
          <w:rPr>
            <w:rFonts w:ascii="Bookman Old Style" w:hAnsi="Bookman Old Style"/>
            <w:sz w:val="24"/>
            <w:szCs w:val="24"/>
            <w:highlight w:val="yellow"/>
            <w:lang w:val="uk-UA"/>
            <w:rPrChange w:id="116" w:author="Garbuz Maksym 5UA" w:date="2021-09-08T17:25:00Z">
              <w:rPr>
                <w:rFonts w:ascii="Bookman Old Style" w:hAnsi="Bookman Old Style"/>
                <w:sz w:val="24"/>
                <w:szCs w:val="24"/>
                <w:lang w:val="uk-UA"/>
              </w:rPr>
            </w:rPrChange>
          </w:rPr>
          <w:t>під час вигул</w:t>
        </w:r>
      </w:ins>
      <w:ins w:id="117" w:author="Garbuz Maksym 5UA" w:date="2021-09-08T17:23:00Z">
        <w:r w:rsidRPr="00340B3F">
          <w:rPr>
            <w:rFonts w:ascii="Bookman Old Style" w:hAnsi="Bookman Old Style"/>
            <w:sz w:val="24"/>
            <w:szCs w:val="24"/>
            <w:highlight w:val="yellow"/>
            <w:lang w:val="uk-UA"/>
            <w:rPrChange w:id="118" w:author="Garbuz Maksym 5UA" w:date="2021-09-08T17:25:00Z">
              <w:rPr>
                <w:rFonts w:ascii="Bookman Old Style" w:hAnsi="Bookman Old Style"/>
                <w:sz w:val="24"/>
                <w:szCs w:val="24"/>
                <w:lang w:val="uk-UA"/>
              </w:rPr>
            </w:rPrChange>
          </w:rPr>
          <w:t>у.</w:t>
        </w:r>
      </w:ins>
    </w:p>
    <w:p w14:paraId="4F9E9813" w14:textId="2D393AAC" w:rsidR="00340B3F" w:rsidRPr="00340B3F" w:rsidRDefault="00340B3F" w:rsidP="00436CD7">
      <w:pPr>
        <w:ind w:firstLine="720"/>
        <w:jc w:val="both"/>
        <w:rPr>
          <w:rFonts w:ascii="Bookman Old Style" w:hAnsi="Bookman Old Style"/>
          <w:sz w:val="24"/>
          <w:szCs w:val="24"/>
          <w:lang w:val="uk-UA"/>
          <w:rPrChange w:id="119" w:author="Garbuz Maksym 5UA" w:date="2021-09-08T17:21:00Z">
            <w:rPr>
              <w:rFonts w:ascii="Bookman Old Style" w:hAnsi="Bookman Old Style"/>
              <w:sz w:val="24"/>
              <w:szCs w:val="24"/>
            </w:rPr>
          </w:rPrChange>
        </w:rPr>
      </w:pPr>
      <w:ins w:id="120" w:author="Garbuz Maksym 5UA" w:date="2021-09-08T17:23:00Z">
        <w:r w:rsidRPr="00340B3F">
          <w:rPr>
            <w:rFonts w:ascii="Bookman Old Style" w:hAnsi="Bookman Old Style"/>
            <w:sz w:val="24"/>
            <w:szCs w:val="24"/>
            <w:highlight w:val="yellow"/>
            <w:lang w:val="uk-UA"/>
            <w:rPrChange w:id="121" w:author="Garbuz Maksym 5UA" w:date="2021-09-08T17:25:00Z">
              <w:rPr>
                <w:rFonts w:ascii="Bookman Old Style" w:hAnsi="Bookman Old Style"/>
                <w:sz w:val="24"/>
                <w:szCs w:val="24"/>
                <w:lang w:val="uk-UA"/>
              </w:rPr>
            </w:rPrChange>
          </w:rPr>
          <w:t xml:space="preserve">7.7.4 Заборонено </w:t>
        </w:r>
      </w:ins>
      <w:ins w:id="122" w:author="Garbuz Maksym 5UA" w:date="2021-09-08T17:24:00Z">
        <w:r w:rsidRPr="00340B3F">
          <w:rPr>
            <w:rFonts w:ascii="Bookman Old Style" w:hAnsi="Bookman Old Style"/>
            <w:sz w:val="24"/>
            <w:szCs w:val="24"/>
            <w:highlight w:val="yellow"/>
            <w:lang w:val="uk-UA"/>
            <w:rPrChange w:id="123" w:author="Garbuz Maksym 5UA" w:date="2021-09-08T17:25:00Z">
              <w:rPr>
                <w:rFonts w:ascii="Bookman Old Style" w:hAnsi="Bookman Old Style"/>
                <w:sz w:val="24"/>
                <w:szCs w:val="24"/>
                <w:lang w:val="uk-UA"/>
              </w:rPr>
            </w:rPrChange>
          </w:rPr>
          <w:t>утримання собак та котів в місцях загального коритування в багатоквартирних будинках – під’їздах, сходах, підвалах.</w:t>
        </w:r>
        <w:r>
          <w:rPr>
            <w:rFonts w:ascii="Bookman Old Style" w:hAnsi="Bookman Old Style"/>
            <w:sz w:val="24"/>
            <w:szCs w:val="24"/>
            <w:lang w:val="uk-UA"/>
          </w:rPr>
          <w:t xml:space="preserve"> </w:t>
        </w:r>
      </w:ins>
    </w:p>
    <w:p w14:paraId="7CA3E1CC" w14:textId="77777777" w:rsidR="00436CD7" w:rsidRPr="00615A42" w:rsidRDefault="00436CD7" w:rsidP="00B022E8">
      <w:pPr>
        <w:jc w:val="center"/>
        <w:rPr>
          <w:rFonts w:ascii="Bookman Old Style" w:hAnsi="Bookman Old Style"/>
          <w:b/>
          <w:sz w:val="24"/>
          <w:szCs w:val="24"/>
          <w:lang w:val="uk-UA"/>
        </w:rPr>
      </w:pPr>
      <w:r w:rsidRPr="00615A42">
        <w:rPr>
          <w:rFonts w:ascii="Bookman Old Style" w:hAnsi="Bookman Old Style"/>
          <w:b/>
          <w:sz w:val="24"/>
          <w:szCs w:val="24"/>
        </w:rPr>
        <w:t xml:space="preserve">Розділ </w:t>
      </w:r>
      <w:r w:rsidRPr="00615A42">
        <w:rPr>
          <w:rFonts w:ascii="Bookman Old Style" w:hAnsi="Bookman Old Style"/>
          <w:b/>
          <w:sz w:val="24"/>
          <w:szCs w:val="24"/>
          <w:lang w:val="en-US"/>
        </w:rPr>
        <w:t>VIII</w:t>
      </w:r>
      <w:r w:rsidRPr="00615A42">
        <w:rPr>
          <w:rFonts w:ascii="Bookman Old Style" w:hAnsi="Bookman Old Style"/>
          <w:b/>
          <w:sz w:val="24"/>
          <w:szCs w:val="24"/>
        </w:rPr>
        <w:t xml:space="preserve">. Контроль у сфері благоустрою </w:t>
      </w:r>
      <w:r w:rsidR="00B022E8">
        <w:rPr>
          <w:rFonts w:ascii="Bookman Old Style" w:hAnsi="Bookman Old Style"/>
          <w:b/>
          <w:sz w:val="24"/>
          <w:szCs w:val="24"/>
          <w:lang w:val="uk-UA"/>
        </w:rPr>
        <w:t>на території Пристоличної об</w:t>
      </w:r>
      <w:r w:rsidR="00B022E8">
        <w:rPr>
          <w:rStyle w:val="af1"/>
          <w:rFonts w:ascii="Arial" w:hAnsi="Arial" w:cs="Arial"/>
          <w:b/>
          <w:bCs/>
          <w:i w:val="0"/>
          <w:iCs w:val="0"/>
          <w:color w:val="5F6368"/>
          <w:sz w:val="21"/>
          <w:szCs w:val="21"/>
          <w:shd w:val="clear" w:color="auto" w:fill="FFFFFF"/>
        </w:rPr>
        <w:t>'є</w:t>
      </w:r>
      <w:r w:rsidR="00B022E8">
        <w:rPr>
          <w:rFonts w:ascii="Bookman Old Style" w:hAnsi="Bookman Old Style"/>
          <w:b/>
          <w:sz w:val="24"/>
          <w:szCs w:val="24"/>
          <w:lang w:val="uk-UA"/>
        </w:rPr>
        <w:t>данної територіальної громади</w:t>
      </w:r>
    </w:p>
    <w:p w14:paraId="361A523C" w14:textId="026B5313" w:rsidR="00436CD7" w:rsidRPr="00615A42" w:rsidDel="00340B3F" w:rsidRDefault="00436CD7" w:rsidP="00436CD7">
      <w:pPr>
        <w:ind w:firstLine="720"/>
        <w:jc w:val="both"/>
        <w:rPr>
          <w:del w:id="124" w:author="Garbuz Maksym 5UA" w:date="2021-09-08T17:26:00Z"/>
          <w:rFonts w:ascii="Bookman Old Style" w:hAnsi="Bookman Old Style"/>
          <w:sz w:val="24"/>
          <w:szCs w:val="24"/>
          <w:lang w:val="uk-UA"/>
        </w:rPr>
      </w:pPr>
      <w:r w:rsidRPr="00615A42">
        <w:rPr>
          <w:rFonts w:ascii="Bookman Old Style" w:hAnsi="Bookman Old Style"/>
          <w:sz w:val="24"/>
          <w:szCs w:val="24"/>
          <w:lang w:val="uk-UA"/>
        </w:rPr>
        <w:t>8.1.</w:t>
      </w:r>
      <w:r w:rsidRPr="00615A42">
        <w:rPr>
          <w:rFonts w:ascii="Bookman Old Style" w:hAnsi="Bookman Old Style"/>
          <w:sz w:val="24"/>
          <w:szCs w:val="24"/>
          <w:lang w:val="uk-UA"/>
        </w:rPr>
        <w:tab/>
        <w:t>Контроль у сфері благоустрою</w:t>
      </w:r>
      <w:r w:rsidR="00B022E8">
        <w:rPr>
          <w:rFonts w:ascii="Bookman Old Style" w:hAnsi="Bookman Old Style"/>
          <w:sz w:val="24"/>
          <w:szCs w:val="24"/>
          <w:lang w:val="uk-UA"/>
        </w:rPr>
        <w:t xml:space="preserve"> на</w:t>
      </w:r>
      <w:r w:rsidRPr="00615A42">
        <w:rPr>
          <w:rFonts w:ascii="Bookman Old Style" w:hAnsi="Bookman Old Style"/>
          <w:sz w:val="24"/>
          <w:szCs w:val="24"/>
          <w:lang w:val="uk-UA"/>
        </w:rPr>
        <w:t xml:space="preserve"> </w:t>
      </w:r>
      <w:r w:rsidR="00B022E8" w:rsidRPr="00B022E8">
        <w:rPr>
          <w:rFonts w:ascii="Bookman Old Style" w:hAnsi="Bookman Old Style"/>
          <w:sz w:val="24"/>
          <w:szCs w:val="24"/>
          <w:lang w:val="uk-UA"/>
        </w:rPr>
        <w:t>території Пристоличної об</w:t>
      </w:r>
      <w:r w:rsidR="00B022E8" w:rsidRPr="00B022E8">
        <w:rPr>
          <w:rFonts w:ascii="Bookman Old Style" w:hAnsi="Bookman Old Style"/>
          <w:bCs/>
          <w:sz w:val="24"/>
          <w:szCs w:val="24"/>
        </w:rPr>
        <w:t>'є</w:t>
      </w:r>
      <w:r w:rsidR="00B022E8" w:rsidRPr="00B022E8">
        <w:rPr>
          <w:rFonts w:ascii="Bookman Old Style" w:hAnsi="Bookman Old Style"/>
          <w:sz w:val="24"/>
          <w:szCs w:val="24"/>
          <w:lang w:val="uk-UA"/>
        </w:rPr>
        <w:t xml:space="preserve">данної територіальної громади </w:t>
      </w:r>
      <w:r w:rsidRPr="00615A42">
        <w:rPr>
          <w:rFonts w:ascii="Bookman Old Style" w:hAnsi="Bookman Old Style"/>
          <w:sz w:val="24"/>
          <w:szCs w:val="24"/>
          <w:lang w:val="uk-UA"/>
        </w:rPr>
        <w:t>спрямований на забезпечення дотримання органами місцевого самоврядування, всіма підприємствами, установами, організаціями незалежно від форм власності та підпорядкування, приватними підприємцями, громадянами, у тому числі іноземцями та особами без гро</w:t>
      </w:r>
      <w:r w:rsidR="00B022E8">
        <w:rPr>
          <w:rFonts w:ascii="Bookman Old Style" w:hAnsi="Bookman Old Style"/>
          <w:sz w:val="24"/>
          <w:szCs w:val="24"/>
          <w:lang w:val="uk-UA"/>
        </w:rPr>
        <w:t>мадянства, вимог Закону України</w:t>
      </w:r>
      <w:r w:rsidRPr="00615A42">
        <w:rPr>
          <w:rFonts w:ascii="Bookman Old Style" w:hAnsi="Bookman Old Style"/>
          <w:sz w:val="24"/>
          <w:szCs w:val="24"/>
          <w:lang w:val="uk-UA"/>
        </w:rPr>
        <w:t xml:space="preserve"> «Про благоустрій населених пунктів», цих Правил та інших нормативно-правовихактів.</w:t>
      </w:r>
    </w:p>
    <w:p w14:paraId="2AD19CD8" w14:textId="6A5EA477" w:rsidR="00436CD7" w:rsidRPr="00615A42" w:rsidDel="00340B3F" w:rsidRDefault="00436CD7">
      <w:pPr>
        <w:ind w:firstLine="720"/>
        <w:jc w:val="both"/>
        <w:rPr>
          <w:del w:id="125" w:author="Garbuz Maksym 5UA" w:date="2021-09-08T17:26:00Z"/>
          <w:rFonts w:ascii="Bookman Old Style" w:hAnsi="Bookman Old Style"/>
          <w:sz w:val="24"/>
          <w:szCs w:val="24"/>
          <w:lang w:val="uk-UA"/>
        </w:rPr>
        <w:pPrChange w:id="126" w:author="Garbuz Maksym 5UA" w:date="2021-09-08T17:26:00Z">
          <w:pPr>
            <w:jc w:val="both"/>
          </w:pPr>
        </w:pPrChange>
      </w:pPr>
    </w:p>
    <w:p w14:paraId="467AC42A"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8.2.</w:t>
      </w:r>
      <w:r w:rsidRPr="00615A42">
        <w:rPr>
          <w:rFonts w:ascii="Bookman Old Style" w:hAnsi="Bookman Old Style"/>
          <w:sz w:val="24"/>
          <w:szCs w:val="24"/>
          <w:lang w:val="uk-UA"/>
        </w:rPr>
        <w:tab/>
        <w:t xml:space="preserve">Контроль </w:t>
      </w:r>
      <w:r w:rsidR="00B022E8">
        <w:rPr>
          <w:rFonts w:ascii="Bookman Old Style" w:hAnsi="Bookman Old Style"/>
          <w:sz w:val="24"/>
          <w:szCs w:val="24"/>
          <w:lang w:val="uk-UA"/>
        </w:rPr>
        <w:t>за станом</w:t>
      </w:r>
      <w:r w:rsidRPr="00615A42">
        <w:rPr>
          <w:rFonts w:ascii="Bookman Old Style" w:hAnsi="Bookman Old Style"/>
          <w:sz w:val="24"/>
          <w:szCs w:val="24"/>
          <w:lang w:val="uk-UA"/>
        </w:rPr>
        <w:t xml:space="preserve"> благоустрою, виконанням цих Правил, у тому</w:t>
      </w:r>
      <w:r w:rsidR="00B022E8">
        <w:rPr>
          <w:rFonts w:ascii="Bookman Old Style" w:hAnsi="Bookman Old Style"/>
          <w:sz w:val="24"/>
          <w:szCs w:val="24"/>
          <w:lang w:val="uk-UA"/>
        </w:rPr>
        <w:t xml:space="preserve"> </w:t>
      </w:r>
      <w:r w:rsidRPr="00615A42">
        <w:rPr>
          <w:rFonts w:ascii="Bookman Old Style" w:hAnsi="Bookman Old Style"/>
          <w:sz w:val="24"/>
          <w:szCs w:val="24"/>
          <w:lang w:val="uk-UA"/>
        </w:rPr>
        <w:t xml:space="preserve">числі охорону зелених насаджень, водоймищ, пам'ятників культури, археології та історичної спадщини, створення міст відпочинку громадян, контроль за утриманням в належному стані закріплених за підприємствами, установами, організаціями територій  сільська рада </w:t>
      </w:r>
      <w:r w:rsidR="00B022E8" w:rsidRPr="00B022E8">
        <w:rPr>
          <w:rFonts w:ascii="Bookman Old Style" w:hAnsi="Bookman Old Style"/>
          <w:sz w:val="24"/>
          <w:szCs w:val="24"/>
          <w:lang w:val="uk-UA"/>
        </w:rPr>
        <w:t xml:space="preserve">покладає на уповноважений нею орган, про </w:t>
      </w:r>
      <w:r w:rsidR="00B022E8">
        <w:rPr>
          <w:rFonts w:ascii="Bookman Old Style" w:hAnsi="Bookman Old Style"/>
          <w:sz w:val="24"/>
          <w:szCs w:val="24"/>
          <w:lang w:val="uk-UA"/>
        </w:rPr>
        <w:t xml:space="preserve">що приймає відповідне рішення. </w:t>
      </w:r>
      <w:r w:rsidRPr="00615A42">
        <w:rPr>
          <w:rFonts w:ascii="Bookman Old Style" w:hAnsi="Bookman Old Style"/>
          <w:sz w:val="24"/>
          <w:szCs w:val="24"/>
          <w:lang w:val="uk-UA"/>
        </w:rPr>
        <w:t>.</w:t>
      </w:r>
    </w:p>
    <w:p w14:paraId="6EC453D9"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8.3.</w:t>
      </w:r>
      <w:r w:rsidRPr="00615A42">
        <w:rPr>
          <w:rFonts w:ascii="Bookman Old Style" w:hAnsi="Bookman Old Style"/>
          <w:sz w:val="24"/>
          <w:szCs w:val="24"/>
          <w:lang w:val="uk-UA"/>
        </w:rPr>
        <w:tab/>
      </w:r>
      <w:r w:rsidRPr="00615A42">
        <w:rPr>
          <w:rFonts w:ascii="Bookman Old Style" w:hAnsi="Bookman Old Style"/>
          <w:sz w:val="24"/>
          <w:szCs w:val="24"/>
        </w:rPr>
        <w:t>Самоврядний контроль за станом благоустрою населеного пункту здійснюється</w:t>
      </w:r>
      <w:r w:rsidRPr="00615A42">
        <w:rPr>
          <w:rFonts w:ascii="Bookman Old Style" w:hAnsi="Bookman Old Style"/>
          <w:sz w:val="24"/>
          <w:szCs w:val="24"/>
          <w:lang w:val="uk-UA"/>
        </w:rPr>
        <w:t xml:space="preserve"> </w:t>
      </w:r>
      <w:r w:rsidRPr="00615A42">
        <w:rPr>
          <w:rFonts w:ascii="Bookman Old Style" w:hAnsi="Bookman Old Style"/>
          <w:sz w:val="24"/>
          <w:szCs w:val="24"/>
        </w:rPr>
        <w:t>шляхом:</w:t>
      </w:r>
    </w:p>
    <w:p w14:paraId="7CD1AECE"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1) </w:t>
      </w:r>
      <w:r w:rsidRPr="00615A42">
        <w:rPr>
          <w:rFonts w:ascii="Bookman Old Style" w:hAnsi="Bookman Old Style"/>
          <w:sz w:val="24"/>
          <w:szCs w:val="24"/>
        </w:rPr>
        <w:t>проведення перевірок території;</w:t>
      </w:r>
    </w:p>
    <w:p w14:paraId="132C0229" w14:textId="77777777" w:rsidR="00B022E8" w:rsidRDefault="00436CD7" w:rsidP="00B022E8">
      <w:pPr>
        <w:ind w:firstLine="720"/>
        <w:jc w:val="both"/>
        <w:rPr>
          <w:rFonts w:ascii="Bookman Old Style" w:hAnsi="Bookman Old Style"/>
          <w:sz w:val="24"/>
          <w:szCs w:val="24"/>
          <w:lang w:val="uk-UA"/>
        </w:rPr>
      </w:pPr>
      <w:r w:rsidRPr="00615A42">
        <w:rPr>
          <w:rFonts w:ascii="Bookman Old Style" w:hAnsi="Bookman Old Style"/>
          <w:sz w:val="24"/>
          <w:szCs w:val="24"/>
          <w:lang w:val="uk-UA"/>
        </w:rPr>
        <w:t xml:space="preserve">2) </w:t>
      </w:r>
      <w:r w:rsidRPr="00615A42">
        <w:rPr>
          <w:rFonts w:ascii="Bookman Old Style" w:hAnsi="Bookman Old Style"/>
          <w:sz w:val="24"/>
          <w:szCs w:val="24"/>
        </w:rPr>
        <w:t>розгляду звернень підприємств, установ, організ</w:t>
      </w:r>
      <w:r w:rsidR="00B022E8">
        <w:rPr>
          <w:rFonts w:ascii="Bookman Old Style" w:hAnsi="Bookman Old Style"/>
          <w:sz w:val="24"/>
          <w:szCs w:val="24"/>
        </w:rPr>
        <w:t>ацій та громадян;</w:t>
      </w:r>
      <w:r w:rsidR="00B022E8">
        <w:rPr>
          <w:rFonts w:ascii="Bookman Old Style" w:hAnsi="Bookman Old Style"/>
          <w:sz w:val="24"/>
          <w:szCs w:val="24"/>
          <w:lang w:val="uk-UA"/>
        </w:rPr>
        <w:t xml:space="preserve"> </w:t>
      </w:r>
    </w:p>
    <w:p w14:paraId="1A5B92F9" w14:textId="77777777" w:rsidR="00436CD7" w:rsidRPr="00B022E8" w:rsidRDefault="00B022E8" w:rsidP="00B022E8">
      <w:pPr>
        <w:ind w:firstLine="720"/>
        <w:jc w:val="both"/>
        <w:rPr>
          <w:rFonts w:ascii="Bookman Old Style" w:hAnsi="Bookman Old Style"/>
          <w:sz w:val="24"/>
          <w:szCs w:val="24"/>
          <w:lang w:val="uk-UA"/>
        </w:rPr>
      </w:pPr>
      <w:r>
        <w:rPr>
          <w:rFonts w:ascii="Bookman Old Style" w:hAnsi="Bookman Old Style"/>
          <w:sz w:val="24"/>
          <w:szCs w:val="24"/>
          <w:lang w:val="uk-UA"/>
        </w:rPr>
        <w:t xml:space="preserve">3) </w:t>
      </w:r>
      <w:r w:rsidR="00436CD7" w:rsidRPr="00B022E8">
        <w:rPr>
          <w:rFonts w:ascii="Bookman Old Style" w:hAnsi="Bookman Old Style"/>
          <w:sz w:val="24"/>
          <w:szCs w:val="24"/>
          <w:lang w:val="uk-UA"/>
        </w:rPr>
        <w:t>участі в обговоренні проектів благоустрою територій населених пунктів, іншої технічної документації з питань благоустрою і внесення відповідних пропозицій на розгляд органів місцевого самоврядування, підприємств, установ, організацій;</w:t>
      </w:r>
    </w:p>
    <w:p w14:paraId="46221726" w14:textId="77777777" w:rsidR="00436CD7" w:rsidRPr="00615A42" w:rsidRDefault="00B022E8" w:rsidP="00436CD7">
      <w:pPr>
        <w:ind w:firstLine="720"/>
        <w:jc w:val="both"/>
        <w:rPr>
          <w:rFonts w:ascii="Bookman Old Style" w:hAnsi="Bookman Old Style"/>
          <w:sz w:val="24"/>
          <w:szCs w:val="24"/>
        </w:rPr>
      </w:pPr>
      <w:r>
        <w:rPr>
          <w:rFonts w:ascii="Bookman Old Style" w:hAnsi="Bookman Old Style"/>
          <w:sz w:val="24"/>
          <w:szCs w:val="24"/>
          <w:lang w:val="uk-UA"/>
        </w:rPr>
        <w:t>4</w:t>
      </w:r>
      <w:r w:rsidR="00436CD7" w:rsidRPr="00615A42">
        <w:rPr>
          <w:rFonts w:ascii="Bookman Old Style" w:hAnsi="Bookman Old Style"/>
          <w:sz w:val="24"/>
          <w:szCs w:val="24"/>
          <w:lang w:val="uk-UA"/>
        </w:rPr>
        <w:t xml:space="preserve">) </w:t>
      </w:r>
      <w:r w:rsidR="00436CD7" w:rsidRPr="00615A42">
        <w:rPr>
          <w:rFonts w:ascii="Bookman Old Style" w:hAnsi="Bookman Old Style"/>
          <w:sz w:val="24"/>
          <w:szCs w:val="24"/>
        </w:rPr>
        <w:t xml:space="preserve">подання позовів до суду про відшкодування шкоди, завданої об'єктам благоустрою внаслідок порушення законодавства з питань благоустрою </w:t>
      </w:r>
      <w:r>
        <w:rPr>
          <w:rFonts w:ascii="Bookman Old Style" w:hAnsi="Bookman Old Style"/>
          <w:sz w:val="24"/>
          <w:szCs w:val="24"/>
          <w:lang w:val="uk-UA"/>
        </w:rPr>
        <w:t>на території ОТГ</w:t>
      </w:r>
      <w:r w:rsidR="00436CD7" w:rsidRPr="00615A42">
        <w:rPr>
          <w:rFonts w:ascii="Bookman Old Style" w:hAnsi="Bookman Old Style"/>
          <w:sz w:val="24"/>
          <w:szCs w:val="24"/>
        </w:rPr>
        <w:t>.</w:t>
      </w:r>
    </w:p>
    <w:p w14:paraId="24DEEB97"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8.4.</w:t>
      </w:r>
      <w:r w:rsidRPr="00615A42">
        <w:rPr>
          <w:rFonts w:ascii="Bookman Old Style" w:hAnsi="Bookman Old Style"/>
          <w:sz w:val="24"/>
          <w:szCs w:val="24"/>
          <w:lang w:val="uk-UA"/>
        </w:rPr>
        <w:tab/>
      </w:r>
      <w:r w:rsidRPr="00615A42">
        <w:rPr>
          <w:rFonts w:ascii="Bookman Old Style" w:hAnsi="Bookman Old Style"/>
          <w:sz w:val="24"/>
          <w:szCs w:val="24"/>
        </w:rPr>
        <w:t>Громадський контроль у сфері благоустрою населеного пункту здійснюється</w:t>
      </w:r>
      <w:r w:rsidRPr="00615A42">
        <w:rPr>
          <w:rFonts w:ascii="Bookman Old Style" w:hAnsi="Bookman Old Style"/>
          <w:sz w:val="24"/>
          <w:szCs w:val="24"/>
          <w:lang w:val="uk-UA"/>
        </w:rPr>
        <w:t xml:space="preserve"> </w:t>
      </w:r>
      <w:r w:rsidRPr="00615A42">
        <w:rPr>
          <w:rFonts w:ascii="Bookman Old Style" w:hAnsi="Bookman Old Style"/>
          <w:sz w:val="24"/>
          <w:szCs w:val="24"/>
        </w:rPr>
        <w:t xml:space="preserve">громадськими інспекторами з благоустрою населеного пункту згідно з положенням додаток до цих правил. </w:t>
      </w:r>
    </w:p>
    <w:p w14:paraId="1700D115" w14:textId="77777777" w:rsidR="00B022E8" w:rsidRDefault="00436CD7" w:rsidP="00B022E8">
      <w:pPr>
        <w:ind w:firstLine="720"/>
        <w:jc w:val="both"/>
        <w:rPr>
          <w:rFonts w:ascii="Bookman Old Style" w:hAnsi="Bookman Old Style"/>
          <w:sz w:val="24"/>
          <w:szCs w:val="24"/>
          <w:lang w:val="uk-UA"/>
        </w:rPr>
      </w:pPr>
      <w:r w:rsidRPr="00615A42">
        <w:rPr>
          <w:rFonts w:ascii="Bookman Old Style" w:hAnsi="Bookman Old Style"/>
          <w:sz w:val="24"/>
          <w:szCs w:val="24"/>
        </w:rPr>
        <w:t>8.4.</w:t>
      </w:r>
      <w:r w:rsidRPr="00615A42">
        <w:rPr>
          <w:rFonts w:ascii="Bookman Old Style" w:hAnsi="Bookman Old Style"/>
          <w:sz w:val="24"/>
          <w:szCs w:val="24"/>
          <w:lang w:val="uk-UA"/>
        </w:rPr>
        <w:t xml:space="preserve">1. </w:t>
      </w:r>
      <w:r w:rsidR="00B022E8" w:rsidRPr="00B022E8">
        <w:rPr>
          <w:rFonts w:ascii="Bookman Old Style" w:hAnsi="Bookman Old Style"/>
          <w:sz w:val="24"/>
          <w:szCs w:val="24"/>
          <w:lang w:val="uk-UA"/>
        </w:rPr>
        <w:t>Громадський контроль у сфері благоустрою населеного пункту здійснюється громадськими інспекторами благоустрою населеного пункту згідно з положенням, яке затверджується спеціально уповноваженим центральним органом виконавчої влади з питань жит</w:t>
      </w:r>
      <w:r w:rsidR="00B022E8">
        <w:rPr>
          <w:rFonts w:ascii="Bookman Old Style" w:hAnsi="Bookman Old Style"/>
          <w:sz w:val="24"/>
          <w:szCs w:val="24"/>
          <w:lang w:val="uk-UA"/>
        </w:rPr>
        <w:t>лово-комунального господарства.</w:t>
      </w:r>
    </w:p>
    <w:p w14:paraId="1561C236" w14:textId="77777777" w:rsidR="00B022E8" w:rsidRDefault="00B022E8" w:rsidP="00B022E8">
      <w:pPr>
        <w:ind w:firstLine="720"/>
        <w:jc w:val="both"/>
        <w:rPr>
          <w:rFonts w:ascii="Bookman Old Style" w:hAnsi="Bookman Old Style"/>
          <w:sz w:val="24"/>
          <w:szCs w:val="24"/>
          <w:lang w:val="uk-UA"/>
        </w:rPr>
      </w:pPr>
      <w:r w:rsidRPr="00B022E8">
        <w:rPr>
          <w:rFonts w:ascii="Bookman Old Style" w:hAnsi="Bookman Old Style"/>
          <w:sz w:val="24"/>
          <w:szCs w:val="24"/>
          <w:lang w:val="uk-UA"/>
        </w:rPr>
        <w:t>Громадські інспектори бла</w:t>
      </w:r>
      <w:r>
        <w:rPr>
          <w:rFonts w:ascii="Bookman Old Style" w:hAnsi="Bookman Old Style"/>
          <w:sz w:val="24"/>
          <w:szCs w:val="24"/>
          <w:lang w:val="uk-UA"/>
        </w:rPr>
        <w:t xml:space="preserve">гоустрою населеного пункту: </w:t>
      </w:r>
    </w:p>
    <w:p w14:paraId="62645234" w14:textId="77777777" w:rsidR="00B022E8" w:rsidRDefault="00B022E8" w:rsidP="00B022E8">
      <w:pPr>
        <w:ind w:firstLine="720"/>
        <w:jc w:val="both"/>
        <w:rPr>
          <w:rFonts w:ascii="Bookman Old Style" w:hAnsi="Bookman Old Style"/>
          <w:sz w:val="24"/>
          <w:szCs w:val="24"/>
          <w:lang w:val="uk-UA"/>
        </w:rPr>
      </w:pPr>
      <w:r w:rsidRPr="00B022E8">
        <w:rPr>
          <w:rFonts w:ascii="Bookman Old Style" w:hAnsi="Bookman Old Style"/>
          <w:sz w:val="24"/>
          <w:szCs w:val="24"/>
          <w:lang w:val="uk-UA"/>
        </w:rPr>
        <w:t xml:space="preserve">1) беруть участь у проведенні спільно з працівниками органів державного контролю рейдів та перевірок додержання підприємствами, установами, організаціями та громадянами законодавства у сфері </w:t>
      </w:r>
      <w:r>
        <w:rPr>
          <w:rFonts w:ascii="Bookman Old Style" w:hAnsi="Bookman Old Style"/>
          <w:sz w:val="24"/>
          <w:szCs w:val="24"/>
          <w:lang w:val="uk-UA"/>
        </w:rPr>
        <w:t xml:space="preserve">благоустрою населеного пункту; </w:t>
      </w:r>
    </w:p>
    <w:p w14:paraId="3DB284C2" w14:textId="77777777" w:rsidR="00B022E8" w:rsidRDefault="00B022E8" w:rsidP="00B022E8">
      <w:pPr>
        <w:ind w:firstLine="720"/>
        <w:jc w:val="both"/>
        <w:rPr>
          <w:rFonts w:ascii="Bookman Old Style" w:hAnsi="Bookman Old Style"/>
          <w:sz w:val="24"/>
          <w:szCs w:val="24"/>
          <w:lang w:val="uk-UA"/>
        </w:rPr>
      </w:pPr>
      <w:r w:rsidRPr="00B022E8">
        <w:rPr>
          <w:rFonts w:ascii="Bookman Old Style" w:hAnsi="Bookman Old Style"/>
          <w:sz w:val="24"/>
          <w:szCs w:val="24"/>
          <w:lang w:val="uk-UA"/>
        </w:rPr>
        <w:t>2) проводять перевірки і складають протоколи про порушення законодавства у сфері благоустрою населених пунктів і подають їх органам державного контролю у цій сфері та правоохоронним органам для притягне</w:t>
      </w:r>
      <w:r>
        <w:rPr>
          <w:rFonts w:ascii="Bookman Old Style" w:hAnsi="Bookman Old Style"/>
          <w:sz w:val="24"/>
          <w:szCs w:val="24"/>
          <w:lang w:val="uk-UA"/>
        </w:rPr>
        <w:t>ння винних до відповідальності;</w:t>
      </w:r>
    </w:p>
    <w:p w14:paraId="049BE796" w14:textId="77777777" w:rsidR="00B022E8" w:rsidRDefault="00B022E8" w:rsidP="00B022E8">
      <w:pPr>
        <w:ind w:firstLine="720"/>
        <w:jc w:val="both"/>
        <w:rPr>
          <w:rFonts w:ascii="Bookman Old Style" w:hAnsi="Bookman Old Style"/>
          <w:sz w:val="24"/>
          <w:szCs w:val="24"/>
          <w:lang w:val="uk-UA"/>
        </w:rPr>
      </w:pPr>
      <w:r w:rsidRPr="00B022E8">
        <w:rPr>
          <w:rFonts w:ascii="Bookman Old Style" w:hAnsi="Bookman Old Style"/>
          <w:sz w:val="24"/>
          <w:szCs w:val="24"/>
          <w:lang w:val="uk-UA"/>
        </w:rPr>
        <w:t xml:space="preserve">3) надають допомогу органам державного контролю у сфері благоустрою населеного пункту у діяльності щодо запобігання порушенням законодавства про </w:t>
      </w:r>
      <w:r>
        <w:rPr>
          <w:rFonts w:ascii="Bookman Old Style" w:hAnsi="Bookman Old Style"/>
          <w:sz w:val="24"/>
          <w:szCs w:val="24"/>
          <w:lang w:val="uk-UA"/>
        </w:rPr>
        <w:t xml:space="preserve">благоустрій населених пунктів; </w:t>
      </w:r>
    </w:p>
    <w:p w14:paraId="6C10288D" w14:textId="77777777" w:rsidR="00B022E8" w:rsidRDefault="00B022E8" w:rsidP="00B022E8">
      <w:pPr>
        <w:ind w:firstLine="720"/>
        <w:jc w:val="both"/>
        <w:rPr>
          <w:rFonts w:ascii="Bookman Old Style" w:hAnsi="Bookman Old Style"/>
          <w:sz w:val="24"/>
          <w:szCs w:val="24"/>
          <w:lang w:val="uk-UA"/>
        </w:rPr>
      </w:pPr>
      <w:r w:rsidRPr="00B022E8">
        <w:rPr>
          <w:rFonts w:ascii="Bookman Old Style" w:hAnsi="Bookman Old Style"/>
          <w:sz w:val="24"/>
          <w:szCs w:val="24"/>
          <w:lang w:val="uk-UA"/>
        </w:rPr>
        <w:t>4) здійснюють інші повн</w:t>
      </w:r>
      <w:r>
        <w:rPr>
          <w:rFonts w:ascii="Bookman Old Style" w:hAnsi="Bookman Old Style"/>
          <w:sz w:val="24"/>
          <w:szCs w:val="24"/>
          <w:lang w:val="uk-UA"/>
        </w:rPr>
        <w:t xml:space="preserve">оваження відповідно до закону. </w:t>
      </w:r>
    </w:p>
    <w:p w14:paraId="42F098DE" w14:textId="77777777" w:rsidR="00436CD7" w:rsidRPr="00615A42" w:rsidRDefault="00B022E8" w:rsidP="00B022E8">
      <w:pPr>
        <w:ind w:firstLine="720"/>
        <w:jc w:val="both"/>
        <w:rPr>
          <w:rFonts w:ascii="Bookman Old Style" w:hAnsi="Bookman Old Style"/>
          <w:sz w:val="24"/>
          <w:szCs w:val="24"/>
          <w:lang w:val="uk-UA"/>
        </w:rPr>
      </w:pPr>
      <w:r>
        <w:rPr>
          <w:rFonts w:ascii="Bookman Old Style" w:hAnsi="Bookman Old Style"/>
          <w:sz w:val="24"/>
          <w:szCs w:val="24"/>
          <w:lang w:val="uk-UA"/>
        </w:rPr>
        <w:t>8.4.2.</w:t>
      </w:r>
      <w:r w:rsidRPr="00B022E8">
        <w:rPr>
          <w:rFonts w:ascii="Bookman Old Style" w:hAnsi="Bookman Old Style"/>
          <w:sz w:val="24"/>
          <w:szCs w:val="24"/>
          <w:lang w:val="uk-UA"/>
        </w:rPr>
        <w:t xml:space="preserve"> Результати громадського контролю за станом благоустрою територій підлягають оприлюдненню на зборах мешканців відповідної території та розгляду органами місцевого самоврядування в порядку, визначеному законодавством.</w:t>
      </w:r>
    </w:p>
    <w:p w14:paraId="23254901" w14:textId="77777777" w:rsidR="00436CD7" w:rsidRPr="00615A42" w:rsidRDefault="00436CD7" w:rsidP="00B022E8">
      <w:pPr>
        <w:jc w:val="center"/>
        <w:rPr>
          <w:rFonts w:ascii="Bookman Old Style" w:hAnsi="Bookman Old Style"/>
          <w:b/>
          <w:sz w:val="24"/>
          <w:szCs w:val="24"/>
          <w:lang w:val="uk-UA"/>
        </w:rPr>
      </w:pPr>
      <w:r w:rsidRPr="00615A42">
        <w:rPr>
          <w:rFonts w:ascii="Bookman Old Style" w:hAnsi="Bookman Old Style"/>
          <w:b/>
          <w:sz w:val="24"/>
          <w:szCs w:val="24"/>
        </w:rPr>
        <w:t xml:space="preserve">Розділ </w:t>
      </w:r>
      <w:r w:rsidRPr="00615A42">
        <w:rPr>
          <w:rFonts w:ascii="Bookman Old Style" w:hAnsi="Bookman Old Style"/>
          <w:b/>
          <w:sz w:val="24"/>
          <w:szCs w:val="24"/>
          <w:lang w:val="en-US"/>
        </w:rPr>
        <w:t>IX</w:t>
      </w:r>
      <w:r w:rsidRPr="00615A42">
        <w:rPr>
          <w:rFonts w:ascii="Bookman Old Style" w:hAnsi="Bookman Old Style"/>
          <w:b/>
          <w:sz w:val="24"/>
          <w:szCs w:val="24"/>
        </w:rPr>
        <w:t>. Відповідальність громадян та юридичних осіб за порушення</w:t>
      </w:r>
      <w:r w:rsidRPr="00615A42">
        <w:rPr>
          <w:rFonts w:ascii="Bookman Old Style" w:hAnsi="Bookman Old Style"/>
          <w:b/>
          <w:sz w:val="24"/>
          <w:szCs w:val="24"/>
          <w:lang w:val="uk-UA"/>
        </w:rPr>
        <w:t xml:space="preserve"> </w:t>
      </w:r>
      <w:r w:rsidRPr="00615A42">
        <w:rPr>
          <w:rFonts w:ascii="Bookman Old Style" w:hAnsi="Bookman Old Style"/>
          <w:b/>
          <w:sz w:val="24"/>
          <w:szCs w:val="24"/>
        </w:rPr>
        <w:t>Правил благоустрою</w:t>
      </w:r>
    </w:p>
    <w:p w14:paraId="686E625C"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9.1.</w:t>
      </w:r>
      <w:r w:rsidRPr="00615A42">
        <w:rPr>
          <w:rFonts w:ascii="Bookman Old Style" w:hAnsi="Bookman Old Style"/>
          <w:sz w:val="24"/>
          <w:szCs w:val="24"/>
          <w:lang w:val="uk-UA"/>
        </w:rPr>
        <w:tab/>
      </w:r>
      <w:r w:rsidRPr="00615A42">
        <w:rPr>
          <w:rFonts w:ascii="Bookman Old Style" w:hAnsi="Bookman Old Style"/>
          <w:sz w:val="24"/>
          <w:szCs w:val="24"/>
        </w:rPr>
        <w:t>Невиконання або порушення передбачених</w:t>
      </w:r>
      <w:r w:rsidR="00B022E8">
        <w:rPr>
          <w:rFonts w:ascii="Bookman Old Style" w:hAnsi="Bookman Old Style"/>
          <w:sz w:val="24"/>
          <w:szCs w:val="24"/>
          <w:lang w:val="uk-UA"/>
        </w:rPr>
        <w:t xml:space="preserve"> </w:t>
      </w:r>
      <w:r w:rsidRPr="00615A42">
        <w:rPr>
          <w:rFonts w:ascii="Bookman Old Style" w:hAnsi="Bookman Old Style"/>
          <w:sz w:val="24"/>
          <w:szCs w:val="24"/>
        </w:rPr>
        <w:t>Правилами вимог та</w:t>
      </w:r>
      <w:r w:rsidRPr="00615A42">
        <w:rPr>
          <w:rFonts w:ascii="Bookman Old Style" w:hAnsi="Bookman Old Style"/>
          <w:sz w:val="24"/>
          <w:szCs w:val="24"/>
          <w:lang w:val="uk-UA"/>
        </w:rPr>
        <w:t xml:space="preserve"> </w:t>
      </w:r>
      <w:r w:rsidRPr="00615A42">
        <w:rPr>
          <w:rFonts w:ascii="Bookman Old Style" w:hAnsi="Bookman Old Style"/>
          <w:sz w:val="24"/>
          <w:szCs w:val="24"/>
        </w:rPr>
        <w:t>обов'язків</w:t>
      </w:r>
      <w:r w:rsidR="00B022E8">
        <w:rPr>
          <w:rFonts w:ascii="Bookman Old Style" w:hAnsi="Bookman Old Style"/>
          <w:sz w:val="24"/>
          <w:szCs w:val="24"/>
          <w:lang w:val="uk-UA"/>
        </w:rPr>
        <w:t>,</w:t>
      </w:r>
      <w:r w:rsidRPr="00615A42">
        <w:rPr>
          <w:rFonts w:ascii="Bookman Old Style" w:hAnsi="Bookman Old Style"/>
          <w:sz w:val="24"/>
          <w:szCs w:val="24"/>
        </w:rPr>
        <w:t xml:space="preserve"> вважається порушенням цих Правил. За порушення цих Правил винні</w:t>
      </w:r>
      <w:r w:rsidRPr="00615A42">
        <w:rPr>
          <w:rFonts w:ascii="Bookman Old Style" w:hAnsi="Bookman Old Style"/>
          <w:sz w:val="24"/>
          <w:szCs w:val="24"/>
          <w:lang w:val="uk-UA"/>
        </w:rPr>
        <w:t xml:space="preserve"> </w:t>
      </w:r>
      <w:r w:rsidRPr="00615A42">
        <w:rPr>
          <w:rFonts w:ascii="Bookman Old Style" w:hAnsi="Bookman Old Style"/>
          <w:sz w:val="24"/>
          <w:szCs w:val="24"/>
        </w:rPr>
        <w:t>особи несуть відповідальність, встановлену Кодексом України про</w:t>
      </w:r>
      <w:r w:rsidRPr="00615A42">
        <w:rPr>
          <w:rFonts w:ascii="Bookman Old Style" w:hAnsi="Bookman Old Style"/>
          <w:sz w:val="24"/>
          <w:szCs w:val="24"/>
          <w:lang w:val="uk-UA"/>
        </w:rPr>
        <w:t xml:space="preserve"> </w:t>
      </w:r>
      <w:r w:rsidRPr="00615A42">
        <w:rPr>
          <w:rFonts w:ascii="Bookman Old Style" w:hAnsi="Bookman Old Style"/>
          <w:sz w:val="24"/>
          <w:szCs w:val="24"/>
        </w:rPr>
        <w:t>адміністративні п</w:t>
      </w:r>
      <w:r w:rsidR="00B022E8">
        <w:rPr>
          <w:rFonts w:ascii="Bookman Old Style" w:hAnsi="Bookman Old Style"/>
          <w:sz w:val="24"/>
          <w:szCs w:val="24"/>
        </w:rPr>
        <w:t xml:space="preserve">равопорушення, Законом України </w:t>
      </w:r>
      <w:r w:rsidR="00B022E8">
        <w:rPr>
          <w:rFonts w:ascii="Bookman Old Style" w:hAnsi="Bookman Old Style"/>
          <w:sz w:val="24"/>
          <w:szCs w:val="24"/>
          <w:lang w:val="uk-UA"/>
        </w:rPr>
        <w:t>«</w:t>
      </w:r>
      <w:r w:rsidRPr="00615A42">
        <w:rPr>
          <w:rFonts w:ascii="Bookman Old Style" w:hAnsi="Bookman Old Style"/>
          <w:sz w:val="24"/>
          <w:szCs w:val="24"/>
        </w:rPr>
        <w:t>Про благоустрій населених</w:t>
      </w:r>
      <w:r w:rsidRPr="00615A42">
        <w:rPr>
          <w:rFonts w:ascii="Bookman Old Style" w:hAnsi="Bookman Old Style"/>
          <w:sz w:val="24"/>
          <w:szCs w:val="24"/>
          <w:lang w:val="uk-UA"/>
        </w:rPr>
        <w:t xml:space="preserve"> </w:t>
      </w:r>
      <w:r w:rsidRPr="00615A42">
        <w:rPr>
          <w:rFonts w:ascii="Bookman Old Style" w:hAnsi="Bookman Old Style"/>
          <w:sz w:val="24"/>
          <w:szCs w:val="24"/>
        </w:rPr>
        <w:t>пунктів</w:t>
      </w:r>
      <w:r w:rsidR="00B022E8">
        <w:rPr>
          <w:rFonts w:ascii="Bookman Old Style" w:hAnsi="Bookman Old Style"/>
          <w:sz w:val="24"/>
          <w:szCs w:val="24"/>
          <w:lang w:val="uk-UA"/>
        </w:rPr>
        <w:t>»</w:t>
      </w:r>
      <w:r w:rsidRPr="00615A42">
        <w:rPr>
          <w:rFonts w:ascii="Bookman Old Style" w:hAnsi="Bookman Old Style"/>
          <w:sz w:val="24"/>
          <w:szCs w:val="24"/>
        </w:rPr>
        <w:t>, цими Правилами, іншими нормативно-правовими актами та рішеннями</w:t>
      </w:r>
      <w:r w:rsidRPr="00615A42">
        <w:rPr>
          <w:rFonts w:ascii="Bookman Old Style" w:hAnsi="Bookman Old Style"/>
          <w:sz w:val="24"/>
          <w:szCs w:val="24"/>
          <w:lang w:val="uk-UA"/>
        </w:rPr>
        <w:t xml:space="preserve"> Пристоличної сільської ради</w:t>
      </w:r>
      <w:r w:rsidRPr="00615A42">
        <w:rPr>
          <w:rFonts w:ascii="Bookman Old Style" w:hAnsi="Bookman Old Style"/>
          <w:sz w:val="24"/>
          <w:szCs w:val="24"/>
        </w:rPr>
        <w:t>.</w:t>
      </w:r>
    </w:p>
    <w:p w14:paraId="6DC049B2"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9.2.</w:t>
      </w:r>
      <w:r w:rsidRPr="00615A42">
        <w:rPr>
          <w:rFonts w:ascii="Bookman Old Style" w:hAnsi="Bookman Old Style"/>
          <w:sz w:val="24"/>
          <w:szCs w:val="24"/>
          <w:lang w:val="uk-UA"/>
        </w:rPr>
        <w:tab/>
      </w:r>
      <w:r w:rsidRPr="00615A42">
        <w:rPr>
          <w:rFonts w:ascii="Bookman Old Style" w:hAnsi="Bookman Old Style"/>
          <w:sz w:val="24"/>
          <w:szCs w:val="24"/>
        </w:rPr>
        <w:t>До відповідальності за порушення законодавства у сфері благоустрою</w:t>
      </w:r>
      <w:r w:rsidRPr="00615A42">
        <w:rPr>
          <w:rFonts w:ascii="Bookman Old Style" w:hAnsi="Bookman Old Style"/>
          <w:sz w:val="24"/>
          <w:szCs w:val="24"/>
          <w:lang w:val="uk-UA"/>
        </w:rPr>
        <w:t xml:space="preserve"> </w:t>
      </w:r>
      <w:r w:rsidRPr="00615A42">
        <w:rPr>
          <w:rFonts w:ascii="Bookman Old Style" w:hAnsi="Bookman Old Style"/>
          <w:sz w:val="24"/>
          <w:szCs w:val="24"/>
        </w:rPr>
        <w:t>притягаються особи, винні у:</w:t>
      </w:r>
    </w:p>
    <w:p w14:paraId="04D82F8C"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1) </w:t>
      </w:r>
      <w:r w:rsidRPr="00615A42">
        <w:rPr>
          <w:rFonts w:ascii="Bookman Old Style" w:hAnsi="Bookman Old Style"/>
          <w:sz w:val="24"/>
          <w:szCs w:val="24"/>
        </w:rPr>
        <w:t>порушенні встановлених державних стандартів, норм і правил у сфері благоустрою населених пунктів;</w:t>
      </w:r>
    </w:p>
    <w:p w14:paraId="74A4C754"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2) </w:t>
      </w:r>
      <w:r w:rsidRPr="00615A42">
        <w:rPr>
          <w:rFonts w:ascii="Bookman Old Style" w:hAnsi="Bookman Old Style"/>
          <w:sz w:val="24"/>
          <w:szCs w:val="24"/>
        </w:rPr>
        <w:t>проектуванні об'єктів благоустрою населеного пункту з порушенням затвердженої в установленому законодавством порядку містобудівної документації та державних будівельних норм;</w:t>
      </w:r>
    </w:p>
    <w:p w14:paraId="707FC791"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3) порушенні встановлених законодавством екологічних, санітарно-гігієнічних вимог та санітарних норм під час проектування, розміщення, будівництва та експлуатації об'єктів благоустрою;</w:t>
      </w:r>
    </w:p>
    <w:p w14:paraId="7117EECC" w14:textId="77777777" w:rsidR="00436CD7"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4) </w:t>
      </w:r>
      <w:r w:rsidRPr="00615A42">
        <w:rPr>
          <w:rFonts w:ascii="Bookman Old Style" w:hAnsi="Bookman Old Style"/>
          <w:sz w:val="24"/>
          <w:szCs w:val="24"/>
        </w:rPr>
        <w:t>порушенні режиму використання й охорони територій та об'єктів рекреаційного призначення;</w:t>
      </w:r>
    </w:p>
    <w:p w14:paraId="3E310251" w14:textId="77777777" w:rsidR="00B022E8" w:rsidRPr="00B022E8" w:rsidRDefault="00B022E8" w:rsidP="00436CD7">
      <w:pPr>
        <w:ind w:firstLine="720"/>
        <w:jc w:val="both"/>
        <w:rPr>
          <w:rFonts w:ascii="Bookman Old Style" w:hAnsi="Bookman Old Style"/>
          <w:sz w:val="24"/>
          <w:szCs w:val="24"/>
          <w:lang w:val="uk-UA"/>
        </w:rPr>
      </w:pPr>
      <w:r>
        <w:rPr>
          <w:rFonts w:ascii="Bookman Old Style" w:hAnsi="Bookman Old Style"/>
          <w:sz w:val="24"/>
          <w:szCs w:val="24"/>
          <w:lang w:val="uk-UA"/>
        </w:rPr>
        <w:t>5) порушення Правил благосутрою Пристоличної об</w:t>
      </w:r>
      <w:r w:rsidRPr="00B022E8">
        <w:rPr>
          <w:rStyle w:val="af1"/>
          <w:rFonts w:ascii="Arial" w:hAnsi="Arial" w:cs="Arial"/>
          <w:bCs/>
          <w:i w:val="0"/>
          <w:iCs w:val="0"/>
          <w:color w:val="5F6368"/>
          <w:sz w:val="21"/>
          <w:szCs w:val="21"/>
          <w:shd w:val="clear" w:color="auto" w:fill="FFFFFF"/>
        </w:rPr>
        <w:t>'є</w:t>
      </w:r>
      <w:r>
        <w:rPr>
          <w:rFonts w:ascii="Bookman Old Style" w:hAnsi="Bookman Old Style"/>
          <w:sz w:val="24"/>
          <w:szCs w:val="24"/>
          <w:lang w:val="uk-UA"/>
        </w:rPr>
        <w:t>днаної територіальної громади;</w:t>
      </w:r>
    </w:p>
    <w:p w14:paraId="7932C127" w14:textId="77777777" w:rsidR="00436CD7" w:rsidRPr="00615A42" w:rsidRDefault="00B022E8" w:rsidP="00436CD7">
      <w:pPr>
        <w:ind w:firstLine="720"/>
        <w:jc w:val="both"/>
        <w:rPr>
          <w:rFonts w:ascii="Bookman Old Style" w:hAnsi="Bookman Old Style"/>
          <w:sz w:val="24"/>
          <w:szCs w:val="24"/>
        </w:rPr>
      </w:pPr>
      <w:r>
        <w:rPr>
          <w:rFonts w:ascii="Bookman Old Style" w:hAnsi="Bookman Old Style"/>
          <w:sz w:val="24"/>
          <w:szCs w:val="24"/>
          <w:lang w:val="uk-UA"/>
        </w:rPr>
        <w:t>6</w:t>
      </w:r>
      <w:r w:rsidR="00436CD7" w:rsidRPr="00615A42">
        <w:rPr>
          <w:rFonts w:ascii="Bookman Old Style" w:hAnsi="Bookman Old Style"/>
          <w:sz w:val="24"/>
          <w:szCs w:val="24"/>
          <w:lang w:val="uk-UA"/>
        </w:rPr>
        <w:t xml:space="preserve">) </w:t>
      </w:r>
      <w:r w:rsidR="00436CD7" w:rsidRPr="00615A42">
        <w:rPr>
          <w:rFonts w:ascii="Bookman Old Style" w:hAnsi="Bookman Old Style"/>
          <w:sz w:val="24"/>
          <w:szCs w:val="24"/>
        </w:rPr>
        <w:t>самовільному зайнятті без дозволу (ордеру) на розміщення об’єкту на території (частини території) і на об'єкті</w:t>
      </w:r>
      <w:r w:rsidR="00436CD7" w:rsidRPr="00615A42">
        <w:rPr>
          <w:rFonts w:ascii="Bookman Old Style" w:hAnsi="Bookman Old Style"/>
          <w:sz w:val="24"/>
          <w:szCs w:val="24"/>
          <w:lang w:val="uk-UA"/>
        </w:rPr>
        <w:t xml:space="preserve"> </w:t>
      </w:r>
      <w:r w:rsidR="00436CD7" w:rsidRPr="00615A42">
        <w:rPr>
          <w:rFonts w:ascii="Bookman Old Style" w:hAnsi="Bookman Old Style"/>
          <w:sz w:val="24"/>
          <w:szCs w:val="24"/>
        </w:rPr>
        <w:t>чи елементі благоустрою населеного пункту;</w:t>
      </w:r>
    </w:p>
    <w:p w14:paraId="2B28EC4E" w14:textId="77777777" w:rsidR="00436CD7" w:rsidRPr="00615A42" w:rsidRDefault="00B022E8" w:rsidP="00436CD7">
      <w:pPr>
        <w:ind w:firstLine="720"/>
        <w:jc w:val="both"/>
        <w:rPr>
          <w:rFonts w:ascii="Bookman Old Style" w:hAnsi="Bookman Old Style"/>
          <w:sz w:val="24"/>
          <w:szCs w:val="24"/>
          <w:lang w:val="uk-UA"/>
        </w:rPr>
      </w:pPr>
      <w:r>
        <w:rPr>
          <w:rFonts w:ascii="Bookman Old Style" w:hAnsi="Bookman Old Style"/>
          <w:sz w:val="24"/>
          <w:szCs w:val="24"/>
          <w:lang w:val="uk-UA"/>
        </w:rPr>
        <w:t>7</w:t>
      </w:r>
      <w:r w:rsidR="00436CD7" w:rsidRPr="00615A42">
        <w:rPr>
          <w:rFonts w:ascii="Bookman Old Style" w:hAnsi="Bookman Old Style"/>
          <w:sz w:val="24"/>
          <w:szCs w:val="24"/>
          <w:lang w:val="uk-UA"/>
        </w:rPr>
        <w:t>) пошкодженні (руйнуванні чи псуванні) вулично-дорожньої мережі, інших об'єктів та елементів благоустрою населеного пункту;</w:t>
      </w:r>
    </w:p>
    <w:p w14:paraId="5BFE3EFB" w14:textId="77777777" w:rsidR="00436CD7" w:rsidRPr="00615A42" w:rsidRDefault="00B022E8" w:rsidP="00436CD7">
      <w:pPr>
        <w:ind w:firstLine="720"/>
        <w:jc w:val="both"/>
        <w:rPr>
          <w:rFonts w:ascii="Bookman Old Style" w:hAnsi="Bookman Old Style"/>
          <w:sz w:val="24"/>
          <w:szCs w:val="24"/>
          <w:lang w:val="uk-UA"/>
        </w:rPr>
      </w:pPr>
      <w:r>
        <w:rPr>
          <w:rFonts w:ascii="Bookman Old Style" w:hAnsi="Bookman Old Style"/>
          <w:sz w:val="24"/>
          <w:szCs w:val="24"/>
          <w:lang w:val="uk-UA"/>
        </w:rPr>
        <w:t>8</w:t>
      </w:r>
      <w:r w:rsidR="00436CD7" w:rsidRPr="00615A42">
        <w:rPr>
          <w:rFonts w:ascii="Bookman Old Style" w:hAnsi="Bookman Old Style"/>
          <w:sz w:val="24"/>
          <w:szCs w:val="24"/>
          <w:lang w:val="uk-UA"/>
        </w:rPr>
        <w:t>) знищенні або пошкодженні зелених насаджень чи інших об'єктів озеленення населеного пункту, крім випадків, передбачених законом;</w:t>
      </w:r>
    </w:p>
    <w:p w14:paraId="43C30A6F" w14:textId="77777777" w:rsidR="00436CD7" w:rsidRPr="00615A42" w:rsidRDefault="00B022E8" w:rsidP="00436CD7">
      <w:pPr>
        <w:ind w:firstLine="720"/>
        <w:jc w:val="both"/>
        <w:rPr>
          <w:rFonts w:ascii="Bookman Old Style" w:hAnsi="Bookman Old Style"/>
          <w:sz w:val="24"/>
          <w:szCs w:val="24"/>
        </w:rPr>
      </w:pPr>
      <w:r>
        <w:rPr>
          <w:rFonts w:ascii="Bookman Old Style" w:hAnsi="Bookman Old Style"/>
          <w:sz w:val="24"/>
          <w:szCs w:val="24"/>
          <w:lang w:val="uk-UA"/>
        </w:rPr>
        <w:t>9</w:t>
      </w:r>
      <w:r w:rsidR="00436CD7" w:rsidRPr="00615A42">
        <w:rPr>
          <w:rFonts w:ascii="Bookman Old Style" w:hAnsi="Bookman Old Style"/>
          <w:sz w:val="24"/>
          <w:szCs w:val="24"/>
          <w:lang w:val="uk-UA"/>
        </w:rPr>
        <w:t xml:space="preserve">) </w:t>
      </w:r>
      <w:r w:rsidR="00436CD7" w:rsidRPr="00615A42">
        <w:rPr>
          <w:rFonts w:ascii="Bookman Old Style" w:hAnsi="Bookman Old Style"/>
          <w:sz w:val="24"/>
          <w:szCs w:val="24"/>
        </w:rPr>
        <w:t>забрудненні (засміченні) території населеного пункту;</w:t>
      </w:r>
    </w:p>
    <w:p w14:paraId="2C7429B4" w14:textId="77777777" w:rsidR="00436CD7" w:rsidRPr="00615A42" w:rsidRDefault="00B022E8" w:rsidP="00436CD7">
      <w:pPr>
        <w:ind w:firstLine="720"/>
        <w:jc w:val="both"/>
        <w:rPr>
          <w:rFonts w:ascii="Bookman Old Style" w:hAnsi="Bookman Old Style"/>
          <w:sz w:val="24"/>
          <w:szCs w:val="24"/>
          <w:lang w:val="uk-UA"/>
        </w:rPr>
      </w:pPr>
      <w:r>
        <w:rPr>
          <w:rFonts w:ascii="Bookman Old Style" w:hAnsi="Bookman Old Style"/>
          <w:sz w:val="24"/>
          <w:szCs w:val="24"/>
          <w:lang w:val="uk-UA"/>
        </w:rPr>
        <w:t>10</w:t>
      </w:r>
      <w:r w:rsidR="00436CD7" w:rsidRPr="00615A42">
        <w:rPr>
          <w:rFonts w:ascii="Bookman Old Style" w:hAnsi="Bookman Old Style"/>
          <w:sz w:val="24"/>
          <w:szCs w:val="24"/>
          <w:lang w:val="uk-UA"/>
        </w:rPr>
        <w:t>) неналежному утриманні об'єктів благоустрою, зокрема покриття доріг, тротуарів, освітлення територій населеного пункту, викрадення та по</w:t>
      </w:r>
      <w:r>
        <w:rPr>
          <w:rFonts w:ascii="Bookman Old Style" w:hAnsi="Bookman Old Style"/>
          <w:sz w:val="24"/>
          <w:szCs w:val="24"/>
          <w:lang w:val="uk-UA"/>
        </w:rPr>
        <w:t>шкодження люків та решіток тощо.</w:t>
      </w:r>
    </w:p>
    <w:p w14:paraId="7F70AF03"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9.3.</w:t>
      </w:r>
      <w:r w:rsidRPr="00615A42">
        <w:rPr>
          <w:rFonts w:ascii="Bookman Old Style" w:hAnsi="Bookman Old Style"/>
          <w:sz w:val="24"/>
          <w:szCs w:val="24"/>
          <w:lang w:val="uk-UA"/>
        </w:rPr>
        <w:tab/>
        <w:t>Допущення порушень не позбавляє винну особу від обов'язку припинення порушення та вчинення дій по відновленню благоустрою. У разі порушення Правил благоустрою особи, винні у їх порушенні, зобов'язані вчинити всі необхідні дії для усунення наслідків т</w:t>
      </w:r>
      <w:r w:rsidRPr="00615A42">
        <w:rPr>
          <w:rFonts w:ascii="Bookman Old Style" w:hAnsi="Bookman Old Style"/>
          <w:sz w:val="24"/>
          <w:szCs w:val="24"/>
        </w:rPr>
        <w:t>акого порушення. Усунення наслідків</w:t>
      </w:r>
      <w:r w:rsidRPr="00615A42">
        <w:rPr>
          <w:rFonts w:ascii="Bookman Old Style" w:hAnsi="Bookman Old Style"/>
          <w:sz w:val="24"/>
          <w:szCs w:val="24"/>
          <w:lang w:val="uk-UA"/>
        </w:rPr>
        <w:t xml:space="preserve"> </w:t>
      </w:r>
      <w:r w:rsidRPr="00615A42">
        <w:rPr>
          <w:rFonts w:ascii="Bookman Old Style" w:hAnsi="Bookman Old Style"/>
          <w:sz w:val="24"/>
          <w:szCs w:val="24"/>
        </w:rPr>
        <w:t>порушення здійснюється негайно. У виняткових випадках, коли усунення</w:t>
      </w:r>
      <w:r w:rsidRPr="00615A42">
        <w:rPr>
          <w:rFonts w:ascii="Bookman Old Style" w:hAnsi="Bookman Old Style"/>
          <w:sz w:val="24"/>
          <w:szCs w:val="24"/>
          <w:lang w:val="uk-UA"/>
        </w:rPr>
        <w:t xml:space="preserve"> </w:t>
      </w:r>
      <w:r w:rsidRPr="00615A42">
        <w:rPr>
          <w:rFonts w:ascii="Bookman Old Style" w:hAnsi="Bookman Old Style"/>
          <w:sz w:val="24"/>
          <w:szCs w:val="24"/>
        </w:rPr>
        <w:t>зазначених наслідків пов'язане із значним об'ємом робіт або необхідністю</w:t>
      </w:r>
      <w:r w:rsidRPr="00615A42">
        <w:rPr>
          <w:rFonts w:ascii="Bookman Old Style" w:hAnsi="Bookman Old Style"/>
          <w:sz w:val="24"/>
          <w:szCs w:val="24"/>
          <w:lang w:val="uk-UA"/>
        </w:rPr>
        <w:t xml:space="preserve"> </w:t>
      </w:r>
      <w:r w:rsidRPr="00615A42">
        <w:rPr>
          <w:rFonts w:ascii="Bookman Old Style" w:hAnsi="Bookman Old Style"/>
          <w:sz w:val="24"/>
          <w:szCs w:val="24"/>
        </w:rPr>
        <w:t>залучення третіх осіб для виконання відповідних робіт, усунення порушення</w:t>
      </w:r>
      <w:r w:rsidRPr="00615A42">
        <w:rPr>
          <w:rFonts w:ascii="Bookman Old Style" w:hAnsi="Bookman Old Style"/>
          <w:sz w:val="24"/>
          <w:szCs w:val="24"/>
          <w:lang w:val="uk-UA"/>
        </w:rPr>
        <w:t xml:space="preserve"> </w:t>
      </w:r>
      <w:r w:rsidRPr="00615A42">
        <w:rPr>
          <w:rFonts w:ascii="Bookman Old Style" w:hAnsi="Bookman Old Style"/>
          <w:sz w:val="24"/>
          <w:szCs w:val="24"/>
        </w:rPr>
        <w:t>може бути здійснено у триденний строк. У випадках, коли порушення вимог цих</w:t>
      </w:r>
      <w:r w:rsidRPr="00615A42">
        <w:rPr>
          <w:rFonts w:ascii="Bookman Old Style" w:hAnsi="Bookman Old Style"/>
          <w:sz w:val="24"/>
          <w:szCs w:val="24"/>
          <w:lang w:val="uk-UA"/>
        </w:rPr>
        <w:t xml:space="preserve"> </w:t>
      </w:r>
      <w:r w:rsidRPr="00615A42">
        <w:rPr>
          <w:rFonts w:ascii="Bookman Old Style" w:hAnsi="Bookman Old Style"/>
          <w:sz w:val="24"/>
          <w:szCs w:val="24"/>
        </w:rPr>
        <w:t>Правил пов'язане із аварією, стихійним лихом, усунення наслідків такого</w:t>
      </w:r>
      <w:r w:rsidRPr="00615A42">
        <w:rPr>
          <w:rFonts w:ascii="Bookman Old Style" w:hAnsi="Bookman Old Style"/>
          <w:sz w:val="24"/>
          <w:szCs w:val="24"/>
          <w:lang w:val="uk-UA"/>
        </w:rPr>
        <w:t xml:space="preserve"> </w:t>
      </w:r>
      <w:r w:rsidRPr="00615A42">
        <w:rPr>
          <w:rFonts w:ascii="Bookman Old Style" w:hAnsi="Bookman Old Style"/>
          <w:sz w:val="24"/>
          <w:szCs w:val="24"/>
        </w:rPr>
        <w:t>порушення здійснюється у п'ятиденний строк.</w:t>
      </w:r>
    </w:p>
    <w:p w14:paraId="20F6F104"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9.4.</w:t>
      </w:r>
      <w:r w:rsidRPr="00615A42">
        <w:rPr>
          <w:rFonts w:ascii="Bookman Old Style" w:hAnsi="Bookman Old Style"/>
          <w:sz w:val="24"/>
          <w:szCs w:val="24"/>
          <w:lang w:val="uk-UA"/>
        </w:rPr>
        <w:tab/>
        <w:t>У разі, коли особи, винні у порушенні цих Правил, не виконують обов'язок щодо усунення наслідків порушення у встановлений строк, балансоутримувач об'єкта або елементу благоустрою має право здійснити усунення наслідків порушення цих Правил власними силами або шляхом укладення відповідного договору залучити для виконання певних дій третіх осіб. У такому випадку балансоутримувач має право на відшкодування витрат</w:t>
      </w:r>
      <w:r w:rsidR="009307B7">
        <w:rPr>
          <w:rFonts w:ascii="Bookman Old Style" w:hAnsi="Bookman Old Style"/>
          <w:sz w:val="24"/>
          <w:szCs w:val="24"/>
          <w:lang w:val="uk-UA"/>
        </w:rPr>
        <w:t xml:space="preserve"> </w:t>
      </w:r>
      <w:r w:rsidRPr="00615A42">
        <w:rPr>
          <w:rFonts w:ascii="Bookman Old Style" w:hAnsi="Bookman Old Style"/>
          <w:sz w:val="24"/>
          <w:szCs w:val="24"/>
          <w:lang w:val="uk-UA"/>
        </w:rPr>
        <w:t>(збитків), понесених у зв'язку з усуненням наслідків порушення вимог цих Правил.</w:t>
      </w:r>
    </w:p>
    <w:p w14:paraId="3C88E1B9"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9.</w:t>
      </w:r>
      <w:r w:rsidRPr="00615A42">
        <w:rPr>
          <w:rFonts w:ascii="Bookman Old Style" w:hAnsi="Bookman Old Style"/>
          <w:sz w:val="24"/>
          <w:szCs w:val="24"/>
          <w:lang w:val="uk-UA"/>
        </w:rPr>
        <w:t>5</w:t>
      </w:r>
      <w:r w:rsidRPr="00615A42">
        <w:rPr>
          <w:rFonts w:ascii="Bookman Old Style" w:hAnsi="Bookman Old Style"/>
          <w:sz w:val="24"/>
          <w:szCs w:val="24"/>
        </w:rPr>
        <w:t>.</w:t>
      </w:r>
      <w:r w:rsidRPr="00615A42">
        <w:rPr>
          <w:rFonts w:ascii="Bookman Old Style" w:hAnsi="Bookman Old Style"/>
          <w:sz w:val="24"/>
          <w:szCs w:val="24"/>
          <w:lang w:val="uk-UA"/>
        </w:rPr>
        <w:tab/>
      </w:r>
      <w:r w:rsidRPr="00615A42">
        <w:rPr>
          <w:rFonts w:ascii="Bookman Old Style" w:hAnsi="Bookman Old Style"/>
          <w:sz w:val="24"/>
          <w:szCs w:val="24"/>
        </w:rPr>
        <w:t xml:space="preserve">Збитки, завдані </w:t>
      </w:r>
      <w:r w:rsidRPr="00615A42">
        <w:rPr>
          <w:rFonts w:ascii="Bookman Old Style" w:hAnsi="Bookman Old Style"/>
          <w:sz w:val="24"/>
          <w:szCs w:val="24"/>
          <w:lang w:val="uk-UA"/>
        </w:rPr>
        <w:t xml:space="preserve">підприємству, установі, організації, </w:t>
      </w:r>
      <w:r w:rsidRPr="00615A42">
        <w:rPr>
          <w:rFonts w:ascii="Bookman Old Style" w:hAnsi="Bookman Old Style"/>
          <w:sz w:val="24"/>
          <w:szCs w:val="24"/>
        </w:rPr>
        <w:t>об'єкту чи елементу благоустрою в результаті</w:t>
      </w:r>
      <w:r w:rsidRPr="00615A42">
        <w:rPr>
          <w:rFonts w:ascii="Bookman Old Style" w:hAnsi="Bookman Old Style"/>
          <w:sz w:val="24"/>
          <w:szCs w:val="24"/>
          <w:lang w:val="uk-UA"/>
        </w:rPr>
        <w:t xml:space="preserve"> </w:t>
      </w:r>
      <w:r w:rsidRPr="00615A42">
        <w:rPr>
          <w:rFonts w:ascii="Bookman Old Style" w:hAnsi="Bookman Old Style"/>
          <w:sz w:val="24"/>
          <w:szCs w:val="24"/>
        </w:rPr>
        <w:t>порушення законодавства з питань благоустрою населених пунктів, підлягають</w:t>
      </w:r>
      <w:r w:rsidRPr="00615A42">
        <w:rPr>
          <w:rFonts w:ascii="Bookman Old Style" w:hAnsi="Bookman Old Style"/>
          <w:sz w:val="24"/>
          <w:szCs w:val="24"/>
          <w:lang w:val="uk-UA"/>
        </w:rPr>
        <w:t xml:space="preserve"> </w:t>
      </w:r>
      <w:r w:rsidRPr="00615A42">
        <w:rPr>
          <w:rFonts w:ascii="Bookman Old Style" w:hAnsi="Bookman Old Style"/>
          <w:sz w:val="24"/>
          <w:szCs w:val="24"/>
        </w:rPr>
        <w:t>відшкодуванню в установленому порядку. Оцінка завданих збитків проводиться</w:t>
      </w:r>
      <w:r w:rsidRPr="00615A42">
        <w:rPr>
          <w:rFonts w:ascii="Bookman Old Style" w:hAnsi="Bookman Old Style"/>
          <w:sz w:val="24"/>
          <w:szCs w:val="24"/>
          <w:lang w:val="uk-UA"/>
        </w:rPr>
        <w:t xml:space="preserve"> </w:t>
      </w:r>
      <w:r w:rsidRPr="00615A42">
        <w:rPr>
          <w:rFonts w:ascii="Bookman Old Style" w:hAnsi="Bookman Old Style"/>
          <w:sz w:val="24"/>
          <w:szCs w:val="24"/>
        </w:rPr>
        <w:t>балансоутримувачем у разі протиправного пошкодження чи знищення елементів</w:t>
      </w:r>
      <w:r w:rsidRPr="00615A42">
        <w:rPr>
          <w:rFonts w:ascii="Bookman Old Style" w:hAnsi="Bookman Old Style"/>
          <w:sz w:val="24"/>
          <w:szCs w:val="24"/>
          <w:lang w:val="uk-UA"/>
        </w:rPr>
        <w:t xml:space="preserve"> </w:t>
      </w:r>
      <w:r w:rsidRPr="00615A42">
        <w:rPr>
          <w:rFonts w:ascii="Bookman Old Style" w:hAnsi="Bookman Old Style"/>
          <w:sz w:val="24"/>
          <w:szCs w:val="24"/>
        </w:rPr>
        <w:t>благоустрою;</w:t>
      </w:r>
    </w:p>
    <w:p w14:paraId="6A4843AE" w14:textId="77777777" w:rsidR="00436CD7" w:rsidRPr="00615A42" w:rsidRDefault="00436CD7" w:rsidP="009307B7">
      <w:pPr>
        <w:ind w:firstLine="720"/>
        <w:jc w:val="both"/>
        <w:rPr>
          <w:rFonts w:ascii="Bookman Old Style" w:hAnsi="Bookman Old Style"/>
          <w:sz w:val="24"/>
          <w:szCs w:val="24"/>
          <w:lang w:val="uk-UA"/>
        </w:rPr>
      </w:pPr>
      <w:r w:rsidRPr="00615A42">
        <w:rPr>
          <w:rFonts w:ascii="Bookman Old Style" w:hAnsi="Bookman Old Style"/>
          <w:sz w:val="24"/>
          <w:szCs w:val="24"/>
          <w:lang w:val="uk-UA"/>
        </w:rPr>
        <w:t>9.6.</w:t>
      </w:r>
      <w:r w:rsidRPr="00615A42">
        <w:rPr>
          <w:rFonts w:ascii="Bookman Old Style" w:hAnsi="Bookman Old Style"/>
          <w:sz w:val="24"/>
          <w:szCs w:val="24"/>
          <w:lang w:val="uk-UA"/>
        </w:rPr>
        <w:tab/>
        <w:t>Порушники вимог цих Правил зобов'язані компенсувати в повному обсязі витрати, пов'язані з ліквідацією порушення та розмір заподіяної шкоди, що обраховуються згідно до затвердженої сільською радою Методикою обрахування заподіяної шкоди</w:t>
      </w:r>
      <w:r w:rsidR="009307B7">
        <w:rPr>
          <w:rFonts w:ascii="Bookman Old Style" w:hAnsi="Bookman Old Style"/>
          <w:sz w:val="24"/>
          <w:szCs w:val="24"/>
          <w:lang w:val="uk-UA"/>
        </w:rPr>
        <w:t xml:space="preserve"> благоустрою населеного пункту.</w:t>
      </w:r>
    </w:p>
    <w:p w14:paraId="7159635E" w14:textId="77777777" w:rsidR="00436CD7" w:rsidRPr="00615A42" w:rsidRDefault="00436CD7" w:rsidP="00436CD7">
      <w:pPr>
        <w:ind w:left="720" w:firstLine="720"/>
        <w:jc w:val="both"/>
        <w:rPr>
          <w:rFonts w:ascii="Bookman Old Style" w:hAnsi="Bookman Old Style"/>
          <w:b/>
          <w:sz w:val="24"/>
          <w:szCs w:val="24"/>
          <w:lang w:val="uk-UA"/>
        </w:rPr>
      </w:pPr>
      <w:r w:rsidRPr="00615A42">
        <w:rPr>
          <w:rFonts w:ascii="Bookman Old Style" w:hAnsi="Bookman Old Style"/>
          <w:b/>
          <w:sz w:val="24"/>
          <w:szCs w:val="24"/>
        </w:rPr>
        <w:t xml:space="preserve">Розділ </w:t>
      </w:r>
      <w:r w:rsidRPr="00615A42">
        <w:rPr>
          <w:rFonts w:ascii="Bookman Old Style" w:hAnsi="Bookman Old Style"/>
          <w:b/>
          <w:sz w:val="24"/>
          <w:szCs w:val="24"/>
          <w:lang w:val="en-US"/>
        </w:rPr>
        <w:t>X</w:t>
      </w:r>
      <w:r w:rsidRPr="00615A42">
        <w:rPr>
          <w:rFonts w:ascii="Bookman Old Style" w:hAnsi="Bookman Old Style"/>
          <w:b/>
          <w:sz w:val="24"/>
          <w:szCs w:val="24"/>
        </w:rPr>
        <w:t>. Порядок внесення змін та доповнень до Правил.</w:t>
      </w:r>
    </w:p>
    <w:p w14:paraId="0D460257"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10.1.</w:t>
      </w:r>
      <w:r w:rsidRPr="00615A42">
        <w:rPr>
          <w:rFonts w:ascii="Bookman Old Style" w:hAnsi="Bookman Old Style"/>
          <w:sz w:val="24"/>
          <w:szCs w:val="24"/>
        </w:rPr>
        <w:tab/>
        <w:t>Зміни та доповнення до Правил вносяться шляхом прийняття</w:t>
      </w:r>
      <w:r w:rsidRPr="00615A42">
        <w:rPr>
          <w:rFonts w:ascii="Bookman Old Style" w:hAnsi="Bookman Old Style"/>
          <w:sz w:val="24"/>
          <w:szCs w:val="24"/>
          <w:lang w:val="uk-UA"/>
        </w:rPr>
        <w:t xml:space="preserve"> </w:t>
      </w:r>
      <w:r w:rsidRPr="00615A42">
        <w:rPr>
          <w:rFonts w:ascii="Bookman Old Style" w:hAnsi="Bookman Old Style"/>
          <w:sz w:val="24"/>
          <w:szCs w:val="24"/>
        </w:rPr>
        <w:t>відповідного рішення на сесії</w:t>
      </w:r>
      <w:r w:rsidR="009307B7">
        <w:rPr>
          <w:rFonts w:ascii="Bookman Old Style" w:hAnsi="Bookman Old Style"/>
          <w:sz w:val="24"/>
          <w:szCs w:val="24"/>
          <w:lang w:val="uk-UA"/>
        </w:rPr>
        <w:t xml:space="preserve"> Пристоличної сільської ради</w:t>
      </w:r>
      <w:r w:rsidRPr="00615A42">
        <w:rPr>
          <w:rFonts w:ascii="Bookman Old Style" w:hAnsi="Bookman Old Style"/>
          <w:sz w:val="24"/>
          <w:szCs w:val="24"/>
        </w:rPr>
        <w:t>.</w:t>
      </w:r>
      <w:r w:rsidR="009307B7">
        <w:rPr>
          <w:rFonts w:ascii="Bookman Old Style" w:hAnsi="Bookman Old Style"/>
          <w:sz w:val="24"/>
          <w:szCs w:val="24"/>
          <w:lang w:val="uk-UA"/>
        </w:rPr>
        <w:t xml:space="preserve"> </w:t>
      </w:r>
    </w:p>
    <w:p w14:paraId="51D47A61" w14:textId="77777777" w:rsidR="00B32B06" w:rsidRPr="00615A42" w:rsidRDefault="00B32B06">
      <w:pPr>
        <w:rPr>
          <w:rFonts w:ascii="Bookman Old Style" w:hAnsi="Bookman Old Style"/>
          <w:sz w:val="24"/>
          <w:szCs w:val="24"/>
          <w:lang w:val="uk-UA"/>
        </w:rPr>
      </w:pPr>
    </w:p>
    <w:sectPr w:rsidR="00B32B06" w:rsidRPr="00615A42" w:rsidSect="00436CD7">
      <w:pgSz w:w="11906" w:h="16838"/>
      <w:pgMar w:top="850" w:right="566"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76E38F2"/>
    <w:lvl w:ilvl="0">
      <w:numFmt w:val="bullet"/>
      <w:lvlText w:val="*"/>
      <w:lvlJc w:val="left"/>
    </w:lvl>
  </w:abstractNum>
  <w:abstractNum w:abstractNumId="1" w15:restartNumberingAfterBreak="0">
    <w:nsid w:val="03C601F5"/>
    <w:multiLevelType w:val="hybridMultilevel"/>
    <w:tmpl w:val="06AC5092"/>
    <w:lvl w:ilvl="0" w:tplc="4EB87020">
      <w:start w:val="1"/>
      <w:numFmt w:val="decimal"/>
      <w:lvlText w:val="%1."/>
      <w:lvlJc w:val="left"/>
      <w:pPr>
        <w:tabs>
          <w:tab w:val="num" w:pos="720"/>
        </w:tabs>
        <w:ind w:left="720" w:hanging="360"/>
      </w:pPr>
      <w:rPr>
        <w:rFonts w:hint="default"/>
      </w:rPr>
    </w:lvl>
    <w:lvl w:ilvl="1" w:tplc="0984786A">
      <w:numFmt w:val="none"/>
      <w:lvlText w:val=""/>
      <w:lvlJc w:val="left"/>
      <w:pPr>
        <w:tabs>
          <w:tab w:val="num" w:pos="360"/>
        </w:tabs>
      </w:pPr>
    </w:lvl>
    <w:lvl w:ilvl="2" w:tplc="1C400DF2">
      <w:numFmt w:val="none"/>
      <w:lvlText w:val=""/>
      <w:lvlJc w:val="left"/>
      <w:pPr>
        <w:tabs>
          <w:tab w:val="num" w:pos="360"/>
        </w:tabs>
      </w:pPr>
    </w:lvl>
    <w:lvl w:ilvl="3" w:tplc="3D741036">
      <w:numFmt w:val="none"/>
      <w:lvlText w:val=""/>
      <w:lvlJc w:val="left"/>
      <w:pPr>
        <w:tabs>
          <w:tab w:val="num" w:pos="360"/>
        </w:tabs>
      </w:pPr>
    </w:lvl>
    <w:lvl w:ilvl="4" w:tplc="3CEA46EC">
      <w:numFmt w:val="none"/>
      <w:lvlText w:val=""/>
      <w:lvlJc w:val="left"/>
      <w:pPr>
        <w:tabs>
          <w:tab w:val="num" w:pos="360"/>
        </w:tabs>
      </w:pPr>
    </w:lvl>
    <w:lvl w:ilvl="5" w:tplc="3F0E49F2">
      <w:numFmt w:val="none"/>
      <w:lvlText w:val=""/>
      <w:lvlJc w:val="left"/>
      <w:pPr>
        <w:tabs>
          <w:tab w:val="num" w:pos="360"/>
        </w:tabs>
      </w:pPr>
    </w:lvl>
    <w:lvl w:ilvl="6" w:tplc="5978A950">
      <w:numFmt w:val="none"/>
      <w:lvlText w:val=""/>
      <w:lvlJc w:val="left"/>
      <w:pPr>
        <w:tabs>
          <w:tab w:val="num" w:pos="360"/>
        </w:tabs>
      </w:pPr>
    </w:lvl>
    <w:lvl w:ilvl="7" w:tplc="E5AA4920">
      <w:numFmt w:val="none"/>
      <w:lvlText w:val=""/>
      <w:lvlJc w:val="left"/>
      <w:pPr>
        <w:tabs>
          <w:tab w:val="num" w:pos="360"/>
        </w:tabs>
      </w:pPr>
    </w:lvl>
    <w:lvl w:ilvl="8" w:tplc="CB4A5D80">
      <w:numFmt w:val="none"/>
      <w:lvlText w:val=""/>
      <w:lvlJc w:val="left"/>
      <w:pPr>
        <w:tabs>
          <w:tab w:val="num" w:pos="360"/>
        </w:tabs>
      </w:pPr>
    </w:lvl>
  </w:abstractNum>
  <w:abstractNum w:abstractNumId="2" w15:restartNumberingAfterBreak="0">
    <w:nsid w:val="08303A25"/>
    <w:multiLevelType w:val="multilevel"/>
    <w:tmpl w:val="71C898B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9DE3044"/>
    <w:multiLevelType w:val="multilevel"/>
    <w:tmpl w:val="980A4A78"/>
    <w:lvl w:ilvl="0">
      <w:start w:val="5"/>
      <w:numFmt w:val="decimal"/>
      <w:lvlText w:val="%1."/>
      <w:lvlJc w:val="left"/>
      <w:pPr>
        <w:tabs>
          <w:tab w:val="num" w:pos="420"/>
        </w:tabs>
        <w:ind w:left="420" w:hanging="420"/>
      </w:pPr>
      <w:rPr>
        <w:rFonts w:hint="default"/>
      </w:rPr>
    </w:lvl>
    <w:lvl w:ilvl="1">
      <w:start w:val="4"/>
      <w:numFmt w:val="decimal"/>
      <w:lvlText w:val="%1.%2."/>
      <w:lvlJc w:val="left"/>
      <w:pPr>
        <w:tabs>
          <w:tab w:val="num" w:pos="1800"/>
        </w:tabs>
        <w:ind w:left="180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AAC077A"/>
    <w:multiLevelType w:val="singleLevel"/>
    <w:tmpl w:val="14182CC8"/>
    <w:lvl w:ilvl="0">
      <w:start w:val="6"/>
      <w:numFmt w:val="decimal"/>
      <w:lvlText w:val="10.%1."/>
      <w:legacy w:legacy="1" w:legacySpace="0" w:legacyIndent="574"/>
      <w:lvlJc w:val="left"/>
      <w:rPr>
        <w:rFonts w:ascii="Times New Roman" w:hAnsi="Times New Roman" w:cs="Times New Roman" w:hint="default"/>
      </w:rPr>
    </w:lvl>
  </w:abstractNum>
  <w:abstractNum w:abstractNumId="5" w15:restartNumberingAfterBreak="0">
    <w:nsid w:val="0B70099A"/>
    <w:multiLevelType w:val="hybridMultilevel"/>
    <w:tmpl w:val="3BD249D6"/>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C7E7E49"/>
    <w:multiLevelType w:val="hybridMultilevel"/>
    <w:tmpl w:val="5532C5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D273732"/>
    <w:multiLevelType w:val="multilevel"/>
    <w:tmpl w:val="7B6A239C"/>
    <w:lvl w:ilvl="0">
      <w:start w:val="8"/>
      <w:numFmt w:val="decimal"/>
      <w:lvlText w:val="%1."/>
      <w:lvlJc w:val="left"/>
      <w:pPr>
        <w:tabs>
          <w:tab w:val="num" w:pos="420"/>
        </w:tabs>
        <w:ind w:left="420" w:hanging="4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0E0D3F8D"/>
    <w:multiLevelType w:val="singleLevel"/>
    <w:tmpl w:val="8168F9E4"/>
    <w:lvl w:ilvl="0">
      <w:start w:val="1"/>
      <w:numFmt w:val="decimal"/>
      <w:lvlText w:val="5.%1."/>
      <w:legacy w:legacy="1" w:legacySpace="0" w:legacyIndent="441"/>
      <w:lvlJc w:val="left"/>
      <w:rPr>
        <w:rFonts w:ascii="Times New Roman" w:hAnsi="Times New Roman" w:cs="Times New Roman" w:hint="default"/>
      </w:rPr>
    </w:lvl>
  </w:abstractNum>
  <w:abstractNum w:abstractNumId="9" w15:restartNumberingAfterBreak="0">
    <w:nsid w:val="0E421F0A"/>
    <w:multiLevelType w:val="multilevel"/>
    <w:tmpl w:val="3F7A8736"/>
    <w:lvl w:ilvl="0">
      <w:start w:val="7"/>
      <w:numFmt w:val="decimal"/>
      <w:lvlText w:val="%1."/>
      <w:lvlJc w:val="left"/>
      <w:pPr>
        <w:tabs>
          <w:tab w:val="num" w:pos="390"/>
        </w:tabs>
        <w:ind w:left="390" w:hanging="39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20B6851"/>
    <w:multiLevelType w:val="multilevel"/>
    <w:tmpl w:val="71C898B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15725DF6"/>
    <w:multiLevelType w:val="hybridMultilevel"/>
    <w:tmpl w:val="9F4EF64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C300233"/>
    <w:multiLevelType w:val="multilevel"/>
    <w:tmpl w:val="28F0FE70"/>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210A33A3"/>
    <w:multiLevelType w:val="singleLevel"/>
    <w:tmpl w:val="44D2878A"/>
    <w:lvl w:ilvl="0">
      <w:start w:val="4"/>
      <w:numFmt w:val="decimal"/>
      <w:lvlText w:val="7.%1."/>
      <w:legacy w:legacy="1" w:legacySpace="0" w:legacyIndent="516"/>
      <w:lvlJc w:val="left"/>
      <w:rPr>
        <w:rFonts w:ascii="Times New Roman" w:hAnsi="Times New Roman" w:cs="Times New Roman" w:hint="default"/>
        <w:lang w:val="ru-RU"/>
      </w:rPr>
    </w:lvl>
  </w:abstractNum>
  <w:abstractNum w:abstractNumId="14" w15:restartNumberingAfterBreak="0">
    <w:nsid w:val="211E3626"/>
    <w:multiLevelType w:val="multilevel"/>
    <w:tmpl w:val="3438BEAC"/>
    <w:lvl w:ilvl="0">
      <w:start w:val="5"/>
      <w:numFmt w:val="decimal"/>
      <w:lvlText w:val="%1."/>
      <w:lvlJc w:val="left"/>
      <w:pPr>
        <w:tabs>
          <w:tab w:val="num" w:pos="765"/>
        </w:tabs>
        <w:ind w:left="765" w:hanging="765"/>
      </w:pPr>
      <w:rPr>
        <w:rFonts w:hint="default"/>
      </w:rPr>
    </w:lvl>
    <w:lvl w:ilvl="1">
      <w:start w:val="1"/>
      <w:numFmt w:val="decimal"/>
      <w:lvlText w:val="%1.%2."/>
      <w:lvlJc w:val="left"/>
      <w:pPr>
        <w:tabs>
          <w:tab w:val="num" w:pos="765"/>
        </w:tabs>
        <w:ind w:left="765" w:hanging="765"/>
      </w:pPr>
      <w:rPr>
        <w:rFonts w:hint="default"/>
      </w:rPr>
    </w:lvl>
    <w:lvl w:ilvl="2">
      <w:start w:val="16"/>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25167D65"/>
    <w:multiLevelType w:val="singleLevel"/>
    <w:tmpl w:val="C394A380"/>
    <w:lvl w:ilvl="0">
      <w:start w:val="4"/>
      <w:numFmt w:val="decimal"/>
      <w:lvlText w:val="2.%1."/>
      <w:legacy w:legacy="1" w:legacySpace="0" w:legacyIndent="504"/>
      <w:lvlJc w:val="left"/>
      <w:rPr>
        <w:rFonts w:ascii="Times New Roman" w:hAnsi="Times New Roman" w:cs="Times New Roman" w:hint="default"/>
      </w:rPr>
    </w:lvl>
  </w:abstractNum>
  <w:abstractNum w:abstractNumId="16" w15:restartNumberingAfterBreak="0">
    <w:nsid w:val="265A0313"/>
    <w:multiLevelType w:val="singleLevel"/>
    <w:tmpl w:val="4F20FBE6"/>
    <w:lvl w:ilvl="0">
      <w:start w:val="10"/>
      <w:numFmt w:val="decimal"/>
      <w:lvlText w:val="6.5.%1."/>
      <w:legacy w:legacy="1" w:legacySpace="0" w:legacyIndent="749"/>
      <w:lvlJc w:val="left"/>
      <w:rPr>
        <w:rFonts w:ascii="Times New Roman" w:hAnsi="Times New Roman" w:cs="Times New Roman" w:hint="default"/>
      </w:rPr>
    </w:lvl>
  </w:abstractNum>
  <w:abstractNum w:abstractNumId="17" w15:restartNumberingAfterBreak="0">
    <w:nsid w:val="30EA3AD4"/>
    <w:multiLevelType w:val="multilevel"/>
    <w:tmpl w:val="6CC67308"/>
    <w:lvl w:ilvl="0">
      <w:start w:val="5"/>
      <w:numFmt w:val="decimal"/>
      <w:lvlText w:val="%1."/>
      <w:lvlJc w:val="left"/>
      <w:pPr>
        <w:tabs>
          <w:tab w:val="num" w:pos="555"/>
        </w:tabs>
        <w:ind w:left="555" w:hanging="555"/>
      </w:pPr>
      <w:rPr>
        <w:rFonts w:hint="default"/>
      </w:rPr>
    </w:lvl>
    <w:lvl w:ilvl="1">
      <w:start w:val="1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314D1B7D"/>
    <w:multiLevelType w:val="multilevel"/>
    <w:tmpl w:val="9CF2956E"/>
    <w:lvl w:ilvl="0">
      <w:start w:val="7"/>
      <w:numFmt w:val="decimal"/>
      <w:lvlText w:val="%1."/>
      <w:lvlJc w:val="left"/>
      <w:pPr>
        <w:tabs>
          <w:tab w:val="num" w:pos="600"/>
        </w:tabs>
        <w:ind w:left="600" w:hanging="600"/>
      </w:pPr>
      <w:rPr>
        <w:rFonts w:hint="default"/>
      </w:rPr>
    </w:lvl>
    <w:lvl w:ilvl="1">
      <w:start w:val="7"/>
      <w:numFmt w:val="decimal"/>
      <w:lvlText w:val="%1.%2."/>
      <w:lvlJc w:val="left"/>
      <w:pPr>
        <w:tabs>
          <w:tab w:val="num" w:pos="720"/>
        </w:tabs>
        <w:ind w:left="720" w:hanging="720"/>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18336AD"/>
    <w:multiLevelType w:val="singleLevel"/>
    <w:tmpl w:val="8D7C34E0"/>
    <w:lvl w:ilvl="0">
      <w:start w:val="7"/>
      <w:numFmt w:val="decimal"/>
      <w:lvlText w:val="7.%1."/>
      <w:legacy w:legacy="1" w:legacySpace="0" w:legacyIndent="431"/>
      <w:lvlJc w:val="left"/>
      <w:rPr>
        <w:rFonts w:ascii="Times New Roman" w:hAnsi="Times New Roman" w:cs="Times New Roman" w:hint="default"/>
      </w:rPr>
    </w:lvl>
  </w:abstractNum>
  <w:abstractNum w:abstractNumId="20" w15:restartNumberingAfterBreak="0">
    <w:nsid w:val="31D5733A"/>
    <w:multiLevelType w:val="singleLevel"/>
    <w:tmpl w:val="76CE4EE4"/>
    <w:lvl w:ilvl="0">
      <w:start w:val="4"/>
      <w:numFmt w:val="decimal"/>
      <w:lvlText w:val="5.%1."/>
      <w:legacy w:legacy="1" w:legacySpace="0" w:legacyIndent="425"/>
      <w:lvlJc w:val="left"/>
      <w:rPr>
        <w:rFonts w:ascii="Times New Roman" w:hAnsi="Times New Roman" w:cs="Times New Roman" w:hint="default"/>
      </w:rPr>
    </w:lvl>
  </w:abstractNum>
  <w:abstractNum w:abstractNumId="21" w15:restartNumberingAfterBreak="0">
    <w:nsid w:val="34514486"/>
    <w:multiLevelType w:val="multilevel"/>
    <w:tmpl w:val="358A6750"/>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22" w15:restartNumberingAfterBreak="0">
    <w:nsid w:val="37865BC9"/>
    <w:multiLevelType w:val="singleLevel"/>
    <w:tmpl w:val="00FAB250"/>
    <w:lvl w:ilvl="0">
      <w:start w:val="2"/>
      <w:numFmt w:val="decimal"/>
      <w:lvlText w:val="2.%1."/>
      <w:legacy w:legacy="1" w:legacySpace="0" w:legacyIndent="577"/>
      <w:lvlJc w:val="left"/>
      <w:rPr>
        <w:rFonts w:ascii="Times New Roman" w:hAnsi="Times New Roman" w:cs="Times New Roman" w:hint="default"/>
      </w:rPr>
    </w:lvl>
  </w:abstractNum>
  <w:abstractNum w:abstractNumId="23" w15:restartNumberingAfterBreak="0">
    <w:nsid w:val="38F602FA"/>
    <w:multiLevelType w:val="singleLevel"/>
    <w:tmpl w:val="BAB43F9C"/>
    <w:lvl w:ilvl="0">
      <w:start w:val="9"/>
      <w:numFmt w:val="decimal"/>
      <w:lvlText w:val="3.2.%1."/>
      <w:legacy w:legacy="1" w:legacySpace="0" w:legacyIndent="725"/>
      <w:lvlJc w:val="left"/>
      <w:rPr>
        <w:rFonts w:ascii="Times New Roman" w:hAnsi="Times New Roman" w:cs="Times New Roman" w:hint="default"/>
      </w:rPr>
    </w:lvl>
  </w:abstractNum>
  <w:abstractNum w:abstractNumId="24" w15:restartNumberingAfterBreak="0">
    <w:nsid w:val="40B93A6D"/>
    <w:multiLevelType w:val="hybridMultilevel"/>
    <w:tmpl w:val="ED3CD80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4ED01F6"/>
    <w:multiLevelType w:val="multilevel"/>
    <w:tmpl w:val="B244464C"/>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475F3E78"/>
    <w:multiLevelType w:val="hybridMultilevel"/>
    <w:tmpl w:val="7B4CB19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D6A2E8D"/>
    <w:multiLevelType w:val="hybridMultilevel"/>
    <w:tmpl w:val="2932F19C"/>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4E056349"/>
    <w:multiLevelType w:val="singleLevel"/>
    <w:tmpl w:val="522A6E8A"/>
    <w:lvl w:ilvl="0">
      <w:start w:val="6"/>
      <w:numFmt w:val="decimal"/>
      <w:lvlText w:val="4.1.%1."/>
      <w:legacy w:legacy="1" w:legacySpace="0" w:legacyIndent="626"/>
      <w:lvlJc w:val="left"/>
      <w:rPr>
        <w:rFonts w:ascii="Times New Roman" w:hAnsi="Times New Roman" w:cs="Times New Roman" w:hint="default"/>
      </w:rPr>
    </w:lvl>
  </w:abstractNum>
  <w:abstractNum w:abstractNumId="29" w15:restartNumberingAfterBreak="0">
    <w:nsid w:val="524F5FE6"/>
    <w:multiLevelType w:val="hybridMultilevel"/>
    <w:tmpl w:val="C758043A"/>
    <w:lvl w:ilvl="0" w:tplc="03FADC2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0" w15:restartNumberingAfterBreak="0">
    <w:nsid w:val="63810D2D"/>
    <w:multiLevelType w:val="hybridMultilevel"/>
    <w:tmpl w:val="635E76CC"/>
    <w:lvl w:ilvl="0" w:tplc="EB40840C">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E20B09"/>
    <w:multiLevelType w:val="singleLevel"/>
    <w:tmpl w:val="0C40396A"/>
    <w:lvl w:ilvl="0">
      <w:start w:val="1"/>
      <w:numFmt w:val="decimal"/>
      <w:lvlText w:val="10.%1."/>
      <w:legacy w:legacy="1" w:legacySpace="0" w:legacyIndent="670"/>
      <w:lvlJc w:val="left"/>
      <w:rPr>
        <w:rFonts w:ascii="Times New Roman" w:hAnsi="Times New Roman" w:cs="Times New Roman" w:hint="default"/>
      </w:rPr>
    </w:lvl>
  </w:abstractNum>
  <w:abstractNum w:abstractNumId="32" w15:restartNumberingAfterBreak="0">
    <w:nsid w:val="6BC646AA"/>
    <w:multiLevelType w:val="multilevel"/>
    <w:tmpl w:val="743452D0"/>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33" w15:restartNumberingAfterBreak="0">
    <w:nsid w:val="6CDF7034"/>
    <w:multiLevelType w:val="multilevel"/>
    <w:tmpl w:val="83164E64"/>
    <w:lvl w:ilvl="0">
      <w:start w:val="10"/>
      <w:numFmt w:val="decimal"/>
      <w:lvlText w:val="%1."/>
      <w:lvlJc w:val="left"/>
      <w:pPr>
        <w:tabs>
          <w:tab w:val="num" w:pos="555"/>
        </w:tabs>
        <w:ind w:left="555" w:hanging="555"/>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E9C1654"/>
    <w:multiLevelType w:val="singleLevel"/>
    <w:tmpl w:val="7FD2072A"/>
    <w:lvl w:ilvl="0">
      <w:start w:val="8"/>
      <w:numFmt w:val="decimal"/>
      <w:lvlText w:val="6.5.%1."/>
      <w:legacy w:legacy="1" w:legacySpace="0" w:legacyIndent="640"/>
      <w:lvlJc w:val="left"/>
      <w:rPr>
        <w:rFonts w:ascii="Times New Roman" w:hAnsi="Times New Roman" w:cs="Times New Roman" w:hint="default"/>
      </w:rPr>
    </w:lvl>
  </w:abstractNum>
  <w:abstractNum w:abstractNumId="35" w15:restartNumberingAfterBreak="0">
    <w:nsid w:val="6FF275F7"/>
    <w:multiLevelType w:val="hybridMultilevel"/>
    <w:tmpl w:val="A0845250"/>
    <w:lvl w:ilvl="0" w:tplc="D6D65D4C">
      <w:start w:val="1"/>
      <w:numFmt w:val="decimal"/>
      <w:lvlText w:val="%1."/>
      <w:lvlJc w:val="left"/>
      <w:pPr>
        <w:ind w:left="1788" w:hanging="1068"/>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6" w15:restartNumberingAfterBreak="0">
    <w:nsid w:val="71325094"/>
    <w:multiLevelType w:val="singleLevel"/>
    <w:tmpl w:val="EA1A6E02"/>
    <w:lvl w:ilvl="0">
      <w:start w:val="1"/>
      <w:numFmt w:val="decimal"/>
      <w:lvlText w:val="6.5.%1."/>
      <w:legacy w:legacy="1" w:legacySpace="0" w:legacyIndent="707"/>
      <w:lvlJc w:val="left"/>
      <w:rPr>
        <w:rFonts w:ascii="Times New Roman" w:hAnsi="Times New Roman" w:cs="Times New Roman" w:hint="default"/>
      </w:rPr>
    </w:lvl>
  </w:abstractNum>
  <w:abstractNum w:abstractNumId="37" w15:restartNumberingAfterBreak="0">
    <w:nsid w:val="71A21786"/>
    <w:multiLevelType w:val="singleLevel"/>
    <w:tmpl w:val="6EA63158"/>
    <w:lvl w:ilvl="0">
      <w:start w:val="2"/>
      <w:numFmt w:val="decimal"/>
      <w:lvlText w:val="3.2.%1."/>
      <w:legacy w:legacy="1" w:legacySpace="0" w:legacyIndent="629"/>
      <w:lvlJc w:val="left"/>
      <w:rPr>
        <w:rFonts w:ascii="Times New Roman" w:hAnsi="Times New Roman" w:cs="Times New Roman" w:hint="default"/>
      </w:rPr>
    </w:lvl>
  </w:abstractNum>
  <w:abstractNum w:abstractNumId="38" w15:restartNumberingAfterBreak="0">
    <w:nsid w:val="768D3DEB"/>
    <w:multiLevelType w:val="singleLevel"/>
    <w:tmpl w:val="49E448B6"/>
    <w:lvl w:ilvl="0">
      <w:start w:val="4"/>
      <w:numFmt w:val="decimal"/>
      <w:lvlText w:val="6.%1."/>
      <w:legacy w:legacy="1" w:legacySpace="0" w:legacyIndent="444"/>
      <w:lvlJc w:val="left"/>
      <w:rPr>
        <w:rFonts w:ascii="Times New Roman" w:hAnsi="Times New Roman" w:cs="Times New Roman" w:hint="default"/>
      </w:rPr>
    </w:lvl>
  </w:abstractNum>
  <w:abstractNum w:abstractNumId="39" w15:restartNumberingAfterBreak="0">
    <w:nsid w:val="7C937040"/>
    <w:multiLevelType w:val="singleLevel"/>
    <w:tmpl w:val="1AAA35F6"/>
    <w:lvl w:ilvl="0">
      <w:start w:val="1"/>
      <w:numFmt w:val="decimal"/>
      <w:lvlText w:val="1.%1."/>
      <w:legacy w:legacy="1" w:legacySpace="0" w:legacyIndent="511"/>
      <w:lvlJc w:val="left"/>
      <w:rPr>
        <w:rFonts w:ascii="Times New Roman" w:hAnsi="Times New Roman" w:cs="Times New Roman" w:hint="default"/>
      </w:rPr>
    </w:lvl>
  </w:abstractNum>
  <w:abstractNum w:abstractNumId="40" w15:restartNumberingAfterBreak="0">
    <w:nsid w:val="7F7E6734"/>
    <w:multiLevelType w:val="hybridMultilevel"/>
    <w:tmpl w:val="C1AEE9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0"/>
  </w:num>
  <w:num w:numId="2">
    <w:abstractNumId w:val="1"/>
  </w:num>
  <w:num w:numId="3">
    <w:abstractNumId w:val="27"/>
  </w:num>
  <w:num w:numId="4">
    <w:abstractNumId w:val="24"/>
  </w:num>
  <w:num w:numId="5">
    <w:abstractNumId w:val="11"/>
  </w:num>
  <w:num w:numId="6">
    <w:abstractNumId w:val="5"/>
  </w:num>
  <w:num w:numId="7">
    <w:abstractNumId w:val="25"/>
  </w:num>
  <w:num w:numId="8">
    <w:abstractNumId w:val="12"/>
  </w:num>
  <w:num w:numId="9">
    <w:abstractNumId w:val="10"/>
  </w:num>
  <w:num w:numId="10">
    <w:abstractNumId w:val="2"/>
  </w:num>
  <w:num w:numId="11">
    <w:abstractNumId w:val="40"/>
  </w:num>
  <w:num w:numId="12">
    <w:abstractNumId w:val="39"/>
  </w:num>
  <w:num w:numId="13">
    <w:abstractNumId w:val="22"/>
  </w:num>
  <w:num w:numId="14">
    <w:abstractNumId w:val="15"/>
  </w:num>
  <w:num w:numId="15">
    <w:abstractNumId w:val="0"/>
    <w:lvlOverride w:ilvl="0">
      <w:lvl w:ilvl="0">
        <w:start w:val="65535"/>
        <w:numFmt w:val="bullet"/>
        <w:lvlText w:val="-"/>
        <w:legacy w:legacy="1" w:legacySpace="0" w:legacyIndent="176"/>
        <w:lvlJc w:val="left"/>
        <w:rPr>
          <w:rFonts w:ascii="Times New Roman" w:hAnsi="Times New Roman" w:cs="Times New Roman" w:hint="default"/>
        </w:rPr>
      </w:lvl>
    </w:lvlOverride>
  </w:num>
  <w:num w:numId="16">
    <w:abstractNumId w:val="37"/>
  </w:num>
  <w:num w:numId="17">
    <w:abstractNumId w:val="23"/>
  </w:num>
  <w:num w:numId="18">
    <w:abstractNumId w:val="28"/>
  </w:num>
  <w:num w:numId="19">
    <w:abstractNumId w:val="28"/>
    <w:lvlOverride w:ilvl="0">
      <w:lvl w:ilvl="0">
        <w:start w:val="6"/>
        <w:numFmt w:val="decimal"/>
        <w:lvlText w:val="4.1.%1."/>
        <w:legacy w:legacy="1" w:legacySpace="0" w:legacyIndent="627"/>
        <w:lvlJc w:val="left"/>
        <w:rPr>
          <w:rFonts w:ascii="Times New Roman" w:hAnsi="Times New Roman" w:cs="Times New Roman" w:hint="default"/>
        </w:rPr>
      </w:lvl>
    </w:lvlOverride>
  </w:num>
  <w:num w:numId="20">
    <w:abstractNumId w:val="8"/>
  </w:num>
  <w:num w:numId="21">
    <w:abstractNumId w:val="20"/>
  </w:num>
  <w:num w:numId="22">
    <w:abstractNumId w:val="0"/>
    <w:lvlOverride w:ilvl="0">
      <w:lvl w:ilvl="0">
        <w:start w:val="65535"/>
        <w:numFmt w:val="bullet"/>
        <w:lvlText w:val="-"/>
        <w:legacy w:legacy="1" w:legacySpace="0" w:legacyIndent="129"/>
        <w:lvlJc w:val="left"/>
        <w:rPr>
          <w:rFonts w:ascii="Times New Roman" w:hAnsi="Times New Roman" w:cs="Times New Roman" w:hint="default"/>
        </w:rPr>
      </w:lvl>
    </w:lvlOverride>
  </w:num>
  <w:num w:numId="23">
    <w:abstractNumId w:val="38"/>
  </w:num>
  <w:num w:numId="24">
    <w:abstractNumId w:val="36"/>
  </w:num>
  <w:num w:numId="25">
    <w:abstractNumId w:val="34"/>
  </w:num>
  <w:num w:numId="26">
    <w:abstractNumId w:val="16"/>
  </w:num>
  <w:num w:numId="27">
    <w:abstractNumId w:val="13"/>
  </w:num>
  <w:num w:numId="28">
    <w:abstractNumId w:val="19"/>
  </w:num>
  <w:num w:numId="29">
    <w:abstractNumId w:val="31"/>
  </w:num>
  <w:num w:numId="30">
    <w:abstractNumId w:val="4"/>
  </w:num>
  <w:num w:numId="31">
    <w:abstractNumId w:val="14"/>
  </w:num>
  <w:num w:numId="32">
    <w:abstractNumId w:val="3"/>
  </w:num>
  <w:num w:numId="33">
    <w:abstractNumId w:val="21"/>
  </w:num>
  <w:num w:numId="34">
    <w:abstractNumId w:val="32"/>
  </w:num>
  <w:num w:numId="35">
    <w:abstractNumId w:val="9"/>
  </w:num>
  <w:num w:numId="36">
    <w:abstractNumId w:val="18"/>
  </w:num>
  <w:num w:numId="37">
    <w:abstractNumId w:val="7"/>
  </w:num>
  <w:num w:numId="38">
    <w:abstractNumId w:val="33"/>
  </w:num>
  <w:num w:numId="39">
    <w:abstractNumId w:val="17"/>
  </w:num>
  <w:num w:numId="40">
    <w:abstractNumId w:val="35"/>
  </w:num>
  <w:num w:numId="41">
    <w:abstractNumId w:val="29"/>
  </w:num>
  <w:num w:numId="42">
    <w:abstractNumId w:val="26"/>
  </w:num>
  <w:num w:numId="4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rbuz Maksym 5UA">
    <w15:presenceInfo w15:providerId="AD" w15:userId="S-1-5-21-2192267283-3503987877-2706462575-811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CD7"/>
    <w:rsid w:val="00076EAB"/>
    <w:rsid w:val="000828D8"/>
    <w:rsid w:val="000F6A29"/>
    <w:rsid w:val="0012210A"/>
    <w:rsid w:val="00142545"/>
    <w:rsid w:val="001B1F4B"/>
    <w:rsid w:val="0022667A"/>
    <w:rsid w:val="0025037F"/>
    <w:rsid w:val="00340B3F"/>
    <w:rsid w:val="00346602"/>
    <w:rsid w:val="00353F2E"/>
    <w:rsid w:val="00360C9D"/>
    <w:rsid w:val="0037079B"/>
    <w:rsid w:val="003E1578"/>
    <w:rsid w:val="003E5546"/>
    <w:rsid w:val="004344A0"/>
    <w:rsid w:val="00436CD7"/>
    <w:rsid w:val="00467AB2"/>
    <w:rsid w:val="00492DEB"/>
    <w:rsid w:val="00516F49"/>
    <w:rsid w:val="00520EC6"/>
    <w:rsid w:val="0053744D"/>
    <w:rsid w:val="005A0BCD"/>
    <w:rsid w:val="005E2B1C"/>
    <w:rsid w:val="00615A42"/>
    <w:rsid w:val="00634A87"/>
    <w:rsid w:val="006866E9"/>
    <w:rsid w:val="006B7D5E"/>
    <w:rsid w:val="006C48E8"/>
    <w:rsid w:val="006D6641"/>
    <w:rsid w:val="006F710A"/>
    <w:rsid w:val="00740208"/>
    <w:rsid w:val="007B5E63"/>
    <w:rsid w:val="007C3134"/>
    <w:rsid w:val="007D7A61"/>
    <w:rsid w:val="00851662"/>
    <w:rsid w:val="008602F2"/>
    <w:rsid w:val="00890D4B"/>
    <w:rsid w:val="00896668"/>
    <w:rsid w:val="00900B6A"/>
    <w:rsid w:val="00926AA0"/>
    <w:rsid w:val="009307B7"/>
    <w:rsid w:val="0095040A"/>
    <w:rsid w:val="00A05805"/>
    <w:rsid w:val="00A25628"/>
    <w:rsid w:val="00A4583B"/>
    <w:rsid w:val="00A73DD6"/>
    <w:rsid w:val="00AA3130"/>
    <w:rsid w:val="00B022E8"/>
    <w:rsid w:val="00B11CDD"/>
    <w:rsid w:val="00B22463"/>
    <w:rsid w:val="00B32B06"/>
    <w:rsid w:val="00B9529B"/>
    <w:rsid w:val="00BC0799"/>
    <w:rsid w:val="00C26FA8"/>
    <w:rsid w:val="00CA3A30"/>
    <w:rsid w:val="00CF1D3F"/>
    <w:rsid w:val="00CF78E5"/>
    <w:rsid w:val="00D133AF"/>
    <w:rsid w:val="00D3547A"/>
    <w:rsid w:val="00D35D8D"/>
    <w:rsid w:val="00E1344D"/>
    <w:rsid w:val="00E75B58"/>
    <w:rsid w:val="00F046EB"/>
    <w:rsid w:val="00F05C4A"/>
    <w:rsid w:val="00F35F44"/>
    <w:rsid w:val="00F70420"/>
    <w:rsid w:val="00FD318F"/>
    <w:rsid w:val="00FF65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755C08E"/>
  <w15:docId w15:val="{CD0FACB8-6FC6-4217-8E87-AEF129BD7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6CD7"/>
    <w:pPr>
      <w:widowControl w:val="0"/>
      <w:spacing w:after="0" w:line="240" w:lineRule="auto"/>
    </w:pPr>
    <w:rPr>
      <w:rFonts w:ascii="Times New Roman" w:eastAsia="Times New Roman" w:hAnsi="Times New Roman" w:cs="Times New Roman"/>
      <w:snapToGrid w:val="0"/>
      <w:sz w:val="20"/>
      <w:szCs w:val="20"/>
      <w:lang w:val="ru-RU" w:eastAsia="ru-RU"/>
    </w:rPr>
  </w:style>
  <w:style w:type="paragraph" w:styleId="1">
    <w:name w:val="heading 1"/>
    <w:basedOn w:val="a"/>
    <w:next w:val="a"/>
    <w:link w:val="10"/>
    <w:qFormat/>
    <w:rsid w:val="00436CD7"/>
    <w:pPr>
      <w:keepNext/>
      <w:widowControl/>
      <w:spacing w:before="240" w:after="60"/>
      <w:outlineLvl w:val="0"/>
    </w:pPr>
    <w:rPr>
      <w:rFonts w:ascii="Arial" w:hAnsi="Arial" w:cs="Arial"/>
      <w:b/>
      <w:bCs/>
      <w:snapToGrid/>
      <w:kern w:val="32"/>
      <w:sz w:val="32"/>
      <w:szCs w:val="32"/>
      <w:lang w:val="uk-UA"/>
    </w:rPr>
  </w:style>
  <w:style w:type="paragraph" w:styleId="3">
    <w:name w:val="heading 3"/>
    <w:basedOn w:val="a"/>
    <w:link w:val="30"/>
    <w:qFormat/>
    <w:rsid w:val="00436CD7"/>
    <w:pPr>
      <w:widowControl/>
      <w:spacing w:before="100" w:beforeAutospacing="1" w:after="100" w:afterAutospacing="1"/>
      <w:outlineLvl w:val="2"/>
    </w:pPr>
    <w:rPr>
      <w:b/>
      <w:bCs/>
      <w:snapToGrid/>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36CD7"/>
    <w:rPr>
      <w:rFonts w:ascii="Arial" w:eastAsia="Times New Roman" w:hAnsi="Arial" w:cs="Arial"/>
      <w:b/>
      <w:bCs/>
      <w:kern w:val="32"/>
      <w:sz w:val="32"/>
      <w:szCs w:val="32"/>
      <w:lang w:eastAsia="ru-RU"/>
    </w:rPr>
  </w:style>
  <w:style w:type="character" w:customStyle="1" w:styleId="30">
    <w:name w:val="Заголовок 3 Знак"/>
    <w:basedOn w:val="a0"/>
    <w:link w:val="3"/>
    <w:rsid w:val="00436CD7"/>
    <w:rPr>
      <w:rFonts w:ascii="Times New Roman" w:eastAsia="Times New Roman" w:hAnsi="Times New Roman" w:cs="Times New Roman"/>
      <w:b/>
      <w:bCs/>
      <w:sz w:val="27"/>
      <w:szCs w:val="27"/>
      <w:lang w:val="ru-RU" w:eastAsia="ru-RU"/>
    </w:rPr>
  </w:style>
  <w:style w:type="paragraph" w:styleId="a3">
    <w:name w:val="Normal (Web)"/>
    <w:basedOn w:val="a"/>
    <w:rsid w:val="00436CD7"/>
    <w:pPr>
      <w:widowControl/>
      <w:spacing w:before="100" w:beforeAutospacing="1" w:after="100" w:afterAutospacing="1"/>
    </w:pPr>
    <w:rPr>
      <w:snapToGrid/>
      <w:sz w:val="24"/>
      <w:szCs w:val="24"/>
    </w:rPr>
  </w:style>
  <w:style w:type="character" w:styleId="a4">
    <w:name w:val="Hyperlink"/>
    <w:rsid w:val="00436CD7"/>
    <w:rPr>
      <w:strike w:val="0"/>
      <w:dstrike w:val="0"/>
      <w:color w:val="0F4D95"/>
      <w:u w:val="none"/>
      <w:effect w:val="none"/>
    </w:rPr>
  </w:style>
  <w:style w:type="table" w:styleId="a5">
    <w:name w:val="Table Grid"/>
    <w:basedOn w:val="a1"/>
    <w:rsid w:val="00436CD7"/>
    <w:pPr>
      <w:widowControl w:val="0"/>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Document Map"/>
    <w:basedOn w:val="a"/>
    <w:link w:val="a7"/>
    <w:semiHidden/>
    <w:rsid w:val="00436CD7"/>
    <w:pPr>
      <w:shd w:val="clear" w:color="auto" w:fill="000080"/>
    </w:pPr>
    <w:rPr>
      <w:rFonts w:ascii="Tahoma" w:hAnsi="Tahoma" w:cs="Tahoma"/>
    </w:rPr>
  </w:style>
  <w:style w:type="character" w:customStyle="1" w:styleId="a7">
    <w:name w:val="Схема документа Знак"/>
    <w:basedOn w:val="a0"/>
    <w:link w:val="a6"/>
    <w:semiHidden/>
    <w:rsid w:val="00436CD7"/>
    <w:rPr>
      <w:rFonts w:ascii="Tahoma" w:eastAsia="Times New Roman" w:hAnsi="Tahoma" w:cs="Tahoma"/>
      <w:snapToGrid w:val="0"/>
      <w:sz w:val="20"/>
      <w:szCs w:val="20"/>
      <w:shd w:val="clear" w:color="auto" w:fill="000080"/>
      <w:lang w:val="ru-RU" w:eastAsia="ru-RU"/>
    </w:rPr>
  </w:style>
  <w:style w:type="character" w:styleId="a8">
    <w:name w:val="FollowedHyperlink"/>
    <w:rsid w:val="00436CD7"/>
    <w:rPr>
      <w:color w:val="800080"/>
      <w:u w:val="single"/>
    </w:rPr>
  </w:style>
  <w:style w:type="paragraph" w:styleId="a9">
    <w:name w:val="footer"/>
    <w:basedOn w:val="a"/>
    <w:link w:val="aa"/>
    <w:uiPriority w:val="99"/>
    <w:rsid w:val="00436CD7"/>
    <w:pPr>
      <w:widowControl/>
      <w:tabs>
        <w:tab w:val="center" w:pos="4153"/>
        <w:tab w:val="right" w:pos="8306"/>
      </w:tabs>
    </w:pPr>
    <w:rPr>
      <w:snapToGrid/>
      <w:sz w:val="24"/>
      <w:szCs w:val="24"/>
    </w:rPr>
  </w:style>
  <w:style w:type="character" w:customStyle="1" w:styleId="aa">
    <w:name w:val="Нижний колонтитул Знак"/>
    <w:basedOn w:val="a0"/>
    <w:link w:val="a9"/>
    <w:uiPriority w:val="99"/>
    <w:rsid w:val="00436CD7"/>
    <w:rPr>
      <w:rFonts w:ascii="Times New Roman" w:eastAsia="Times New Roman" w:hAnsi="Times New Roman" w:cs="Times New Roman"/>
      <w:sz w:val="24"/>
      <w:szCs w:val="24"/>
      <w:lang w:val="ru-RU" w:eastAsia="ru-RU"/>
    </w:rPr>
  </w:style>
  <w:style w:type="paragraph" w:styleId="ab">
    <w:name w:val="Balloon Text"/>
    <w:basedOn w:val="a"/>
    <w:link w:val="ac"/>
    <w:rsid w:val="00436CD7"/>
    <w:rPr>
      <w:rFonts w:ascii="Tahoma" w:hAnsi="Tahoma" w:cs="Tahoma"/>
      <w:sz w:val="16"/>
      <w:szCs w:val="16"/>
    </w:rPr>
  </w:style>
  <w:style w:type="character" w:customStyle="1" w:styleId="ac">
    <w:name w:val="Текст выноски Знак"/>
    <w:basedOn w:val="a0"/>
    <w:link w:val="ab"/>
    <w:rsid w:val="00436CD7"/>
    <w:rPr>
      <w:rFonts w:ascii="Tahoma" w:eastAsia="Times New Roman" w:hAnsi="Tahoma" w:cs="Tahoma"/>
      <w:snapToGrid w:val="0"/>
      <w:sz w:val="16"/>
      <w:szCs w:val="16"/>
      <w:lang w:val="ru-RU" w:eastAsia="ru-RU"/>
    </w:rPr>
  </w:style>
  <w:style w:type="paragraph" w:styleId="ad">
    <w:name w:val="header"/>
    <w:basedOn w:val="a"/>
    <w:link w:val="ae"/>
    <w:uiPriority w:val="99"/>
    <w:rsid w:val="00436CD7"/>
    <w:pPr>
      <w:tabs>
        <w:tab w:val="center" w:pos="4677"/>
        <w:tab w:val="right" w:pos="9355"/>
      </w:tabs>
    </w:pPr>
  </w:style>
  <w:style w:type="character" w:customStyle="1" w:styleId="ae">
    <w:name w:val="Верхний колонтитул Знак"/>
    <w:basedOn w:val="a0"/>
    <w:link w:val="ad"/>
    <w:uiPriority w:val="99"/>
    <w:rsid w:val="00436CD7"/>
    <w:rPr>
      <w:rFonts w:ascii="Times New Roman" w:eastAsia="Times New Roman" w:hAnsi="Times New Roman" w:cs="Times New Roman"/>
      <w:snapToGrid w:val="0"/>
      <w:sz w:val="20"/>
      <w:szCs w:val="20"/>
      <w:lang w:val="ru-RU" w:eastAsia="ru-RU"/>
    </w:rPr>
  </w:style>
  <w:style w:type="paragraph" w:styleId="af">
    <w:name w:val="caption"/>
    <w:basedOn w:val="a"/>
    <w:next w:val="a"/>
    <w:qFormat/>
    <w:rsid w:val="00436CD7"/>
    <w:pPr>
      <w:widowControl/>
      <w:jc w:val="center"/>
    </w:pPr>
    <w:rPr>
      <w:rFonts w:ascii="Arial" w:hAnsi="Arial"/>
      <w:b/>
      <w:snapToGrid/>
      <w:sz w:val="28"/>
      <w:lang w:val="uk-UA"/>
    </w:rPr>
  </w:style>
  <w:style w:type="paragraph" w:styleId="af0">
    <w:name w:val="List Paragraph"/>
    <w:basedOn w:val="a"/>
    <w:uiPriority w:val="34"/>
    <w:qFormat/>
    <w:rsid w:val="00436CD7"/>
    <w:pPr>
      <w:ind w:left="720"/>
      <w:contextualSpacing/>
    </w:pPr>
  </w:style>
  <w:style w:type="character" w:styleId="af1">
    <w:name w:val="Emphasis"/>
    <w:basedOn w:val="a0"/>
    <w:uiPriority w:val="20"/>
    <w:qFormat/>
    <w:rsid w:val="00615A4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4261842">
      <w:bodyDiv w:val="1"/>
      <w:marLeft w:val="0"/>
      <w:marRight w:val="0"/>
      <w:marTop w:val="0"/>
      <w:marBottom w:val="0"/>
      <w:divBdr>
        <w:top w:val="none" w:sz="0" w:space="0" w:color="auto"/>
        <w:left w:val="none" w:sz="0" w:space="0" w:color="auto"/>
        <w:bottom w:val="none" w:sz="0" w:space="0" w:color="auto"/>
        <w:right w:val="none" w:sz="0" w:space="0" w:color="auto"/>
      </w:divBdr>
    </w:div>
    <w:div w:id="923337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nau.ua/doc/?code=2780-12" TargetMode="External"/><Relationship Id="rId3" Type="http://schemas.openxmlformats.org/officeDocument/2006/relationships/settings" Target="settings.xml"/><Relationship Id="rId7" Type="http://schemas.openxmlformats.org/officeDocument/2006/relationships/hyperlink" Target="http://zakon.nau.ua/doc/?code=1264-1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nau.ua/doc/?code=280/97-&#1042;&#1056;" TargetMode="External"/><Relationship Id="rId11" Type="http://schemas.microsoft.com/office/2011/relationships/people" Target="people.xml"/><Relationship Id="rId5" Type="http://schemas.openxmlformats.org/officeDocument/2006/relationships/hyperlink" Target="http://zakon.nau.ua/doc/?code=2807-15"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zakon.nau.ua/doc/?code=3353-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67417</Words>
  <Characters>38429</Characters>
  <Application>Microsoft Office Word</Application>
  <DocSecurity>0</DocSecurity>
  <Lines>320</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Company>
  <LinksUpToDate>false</LinksUpToDate>
  <CharactersWithSpaces>105635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Andrey</dc:creator>
  <cp:lastModifiedBy>1111</cp:lastModifiedBy>
  <cp:revision>2</cp:revision>
  <dcterms:created xsi:type="dcterms:W3CDTF">2021-09-09T16:29:00Z</dcterms:created>
  <dcterms:modified xsi:type="dcterms:W3CDTF">2021-09-09T16:29:00Z</dcterms:modified>
</cp:coreProperties>
</file>