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8A81F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C865EC9" w14:textId="77777777" w:rsidR="006A1A4E" w:rsidRDefault="006A1A4E" w:rsidP="0066722D">
      <w:pPr>
        <w:spacing w:after="0" w:line="240" w:lineRule="auto"/>
        <w:ind w:left="4395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ЗАТВЕРДЖЕНО</w:t>
      </w:r>
    </w:p>
    <w:p w14:paraId="79EF47B1" w14:textId="77777777" w:rsidR="006A1A4E" w:rsidRDefault="006A1A4E" w:rsidP="0066722D">
      <w:pPr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66722D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рішенням Пристоличної </w:t>
      </w:r>
      <w:r w:rsidR="0066722D">
        <w:rPr>
          <w:rFonts w:ascii="Times New Roman" w:hAnsi="Times New Roman"/>
          <w:sz w:val="28"/>
          <w:szCs w:val="28"/>
        </w:rPr>
        <w:t>сільської ради</w:t>
      </w:r>
    </w:p>
    <w:p w14:paraId="6B9E491C" w14:textId="77777777" w:rsidR="0066722D" w:rsidRDefault="006A1A4E" w:rsidP="0066722D">
      <w:pPr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66722D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від</w:t>
      </w:r>
      <w:r w:rsidR="00303C60">
        <w:rPr>
          <w:rFonts w:ascii="Times New Roman" w:hAnsi="Times New Roman"/>
          <w:sz w:val="28"/>
          <w:szCs w:val="28"/>
        </w:rPr>
        <w:t xml:space="preserve"> </w:t>
      </w:r>
      <w:r w:rsidR="0066722D">
        <w:rPr>
          <w:rFonts w:ascii="Times New Roman" w:hAnsi="Times New Roman"/>
          <w:sz w:val="28"/>
          <w:szCs w:val="28"/>
        </w:rPr>
        <w:t>04 листопада</w:t>
      </w:r>
      <w:r w:rsidR="00303C60">
        <w:rPr>
          <w:rFonts w:ascii="Times New Roman" w:hAnsi="Times New Roman"/>
          <w:sz w:val="28"/>
          <w:szCs w:val="28"/>
        </w:rPr>
        <w:t xml:space="preserve"> 2021 року</w:t>
      </w:r>
    </w:p>
    <w:p w14:paraId="3267A219" w14:textId="77777777" w:rsidR="00435A3F" w:rsidRPr="0066722D" w:rsidRDefault="006A1A4E" w:rsidP="0066722D">
      <w:pPr>
        <w:spacing w:after="0" w:line="240" w:lineRule="auto"/>
        <w:ind w:left="439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303C60">
        <w:rPr>
          <w:rFonts w:ascii="Times New Roman" w:hAnsi="Times New Roman"/>
          <w:sz w:val="28"/>
          <w:szCs w:val="28"/>
        </w:rPr>
        <w:t xml:space="preserve"> </w:t>
      </w:r>
      <w:r w:rsidR="0066722D">
        <w:rPr>
          <w:rFonts w:ascii="Times New Roman" w:hAnsi="Times New Roman"/>
          <w:sz w:val="28"/>
          <w:szCs w:val="28"/>
        </w:rPr>
        <w:t>_______-_______</w:t>
      </w:r>
      <w:r w:rsidR="00303C60">
        <w:rPr>
          <w:rFonts w:ascii="Times New Roman" w:hAnsi="Times New Roman"/>
          <w:sz w:val="28"/>
          <w:szCs w:val="28"/>
        </w:rPr>
        <w:t xml:space="preserve"> - </w:t>
      </w:r>
      <w:r w:rsidR="00303C60">
        <w:rPr>
          <w:rFonts w:ascii="Times New Roman" w:hAnsi="Times New Roman"/>
          <w:sz w:val="28"/>
          <w:szCs w:val="28"/>
          <w:lang w:val="en-US"/>
        </w:rPr>
        <w:t>VIII</w:t>
      </w:r>
    </w:p>
    <w:p w14:paraId="4CC2545A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62ACE2C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3440C8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6A6077B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A79D6D1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F3307A9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3B9C246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85ED624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949ED54" w14:textId="77777777" w:rsidR="00435A3F" w:rsidRPr="00635ED9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422AFF2" w14:textId="77777777" w:rsidR="00435A3F" w:rsidRPr="006C2025" w:rsidRDefault="00EA5EBD">
      <w:pPr>
        <w:pStyle w:val="a9"/>
        <w:shd w:val="clear" w:color="auto" w:fill="FFFFFF"/>
        <w:tabs>
          <w:tab w:val="left" w:pos="2505"/>
        </w:tabs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20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ПРОГРАМА </w:t>
      </w:r>
    </w:p>
    <w:p w14:paraId="61C49747" w14:textId="77777777" w:rsidR="006C2025" w:rsidRDefault="00EA5EBD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«РОЗВИТ</w:t>
      </w:r>
      <w:r w:rsidR="00E34BDE"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</w:t>
      </w:r>
      <w:r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 ТА ПІДТРИМК</w:t>
      </w:r>
      <w:r w:rsidR="00E34BDE"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</w:t>
      </w:r>
      <w:r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</w:p>
    <w:p w14:paraId="4DEC59C1" w14:textId="77777777" w:rsidR="00435A3F" w:rsidRPr="006C2025" w:rsidRDefault="00A52CB7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Комунальних підприємств Пристоличної сільської ради Бориспільського району Київської області</w:t>
      </w:r>
      <w:r w:rsidR="00EA5EBD" w:rsidRPr="006C202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»</w:t>
      </w:r>
    </w:p>
    <w:p w14:paraId="7F3C2E94" w14:textId="77777777" w:rsidR="00435A3F" w:rsidRPr="006C2025" w:rsidRDefault="00AD12C2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C2025">
        <w:rPr>
          <w:rFonts w:ascii="Times New Roman" w:hAnsi="Times New Roman" w:cs="Times New Roman"/>
          <w:sz w:val="28"/>
          <w:szCs w:val="28"/>
          <w:lang w:val="uk-UA"/>
        </w:rPr>
        <w:t xml:space="preserve"> на 2021-2023</w:t>
      </w:r>
      <w:r w:rsidR="00107D32" w:rsidRPr="006C202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</w:p>
    <w:p w14:paraId="42D3F26E" w14:textId="77777777" w:rsidR="00435A3F" w:rsidRPr="006A1A4E" w:rsidRDefault="00435A3F">
      <w:pPr>
        <w:pStyle w:val="a9"/>
        <w:shd w:val="clear" w:color="auto" w:fill="FFFFFF"/>
        <w:spacing w:beforeAutospacing="0" w:after="135" w:afterAutospacing="0" w:line="270" w:lineRule="atLeast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</w:p>
    <w:p w14:paraId="580839CE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4E9E777D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305AE694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2A4C9262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5698928A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363AA947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037CC6EA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64E7A25F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254D0C87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17E64DBE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79413C6D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56B80999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6D5510EA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7376D525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30DBDB43" w14:textId="77777777" w:rsidR="00A52CB7" w:rsidRPr="00635ED9" w:rsidRDefault="00A52C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7D7765B0" w14:textId="77777777" w:rsidR="00556718" w:rsidRPr="00635ED9" w:rsidRDefault="00556718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14:paraId="688514A9" w14:textId="77777777" w:rsidR="00435A3F" w:rsidRPr="00635ED9" w:rsidRDefault="00EA5EBD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ПАСПОРТ</w:t>
      </w:r>
    </w:p>
    <w:p w14:paraId="54767DD2" w14:textId="77777777" w:rsidR="00556718" w:rsidRPr="00635ED9" w:rsidRDefault="00EA5EBD" w:rsidP="00A52CB7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Програми </w:t>
      </w:r>
      <w:r w:rsidR="00A52CB7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«РОЗВИТ</w:t>
      </w:r>
      <w:r w:rsidR="00556718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О</w:t>
      </w:r>
      <w:r w:rsidR="00A52CB7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К ТА ПІДТРИМК</w:t>
      </w:r>
      <w:r w:rsidR="00556718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А</w:t>
      </w:r>
    </w:p>
    <w:p w14:paraId="60C5C6BE" w14:textId="77777777" w:rsidR="00435A3F" w:rsidRPr="00635ED9" w:rsidRDefault="00A52CB7" w:rsidP="00A52CB7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Комунальних підприємств Пристоличної сільської ради Бориспільського району Київської області»</w:t>
      </w:r>
      <w:r w:rsidR="00AD12C2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на 2021-2023</w:t>
      </w:r>
      <w:r w:rsidR="00EA5EBD"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val="ru-RU" w:eastAsia="ru-RU"/>
        </w:rPr>
        <w:t xml:space="preserve"> роки</w:t>
      </w:r>
    </w:p>
    <w:p w14:paraId="1E663E9E" w14:textId="77777777" w:rsidR="00435A3F" w:rsidRPr="00635ED9" w:rsidRDefault="00EA5E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tbl>
      <w:tblPr>
        <w:tblW w:w="9825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5"/>
        <w:gridCol w:w="4845"/>
        <w:gridCol w:w="4335"/>
      </w:tblGrid>
      <w:tr w:rsidR="00435A3F" w:rsidRPr="00635ED9" w14:paraId="112EF135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37CF3D6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A33AAC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00EC1D5" w14:textId="77777777" w:rsidR="00435A3F" w:rsidRPr="00635ED9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Пристолична сільська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рада.</w:t>
            </w:r>
          </w:p>
        </w:tc>
      </w:tr>
      <w:tr w:rsidR="00435A3F" w:rsidRPr="00635ED9" w14:paraId="5547C837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0E83626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7723CF9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49A0F3F" w14:textId="77777777" w:rsidR="00435A3F" w:rsidRPr="00635ED9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Виконавчий орган Пристоличної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сільської  ради.</w:t>
            </w:r>
          </w:p>
        </w:tc>
      </w:tr>
      <w:tr w:rsidR="00435A3F" w:rsidRPr="00635ED9" w14:paraId="44BE2169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DD8C836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0859E7A" w14:textId="77777777" w:rsidR="00435A3F" w:rsidRPr="00635ED9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Співрозробники</w:t>
            </w:r>
            <w:proofErr w:type="spellEnd"/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11D8682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Депутатський ко</w:t>
            </w:r>
            <w:r w:rsidR="00AD12C2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рпус, голови постійних комісій,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сільська рада </w:t>
            </w:r>
          </w:p>
        </w:tc>
      </w:tr>
      <w:tr w:rsidR="00435A3F" w:rsidRPr="00635ED9" w14:paraId="31C55F05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14A078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B5D07F1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B06750E" w14:textId="77777777" w:rsidR="00435A3F" w:rsidRPr="00635ED9" w:rsidRDefault="00AD12C2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Виконавчий орган Пристоличної сільської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ради, депутати сільської  ради, КП ЖКК </w:t>
            </w:r>
            <w:proofErr w:type="spellStart"/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Щасливський</w:t>
            </w:r>
            <w:proofErr w:type="spellEnd"/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КП “Щасливе Сервіс”</w:t>
            </w:r>
            <w:r w:rsidR="00E37FCF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КП КУП "Олександрівкажитлобудсервіс"</w:t>
            </w:r>
            <w:r w:rsidR="00467F9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ins w:id="0" w:author="AMD" w:date="2021-10-28T09:01:00Z">
              <w:r w:rsidR="00467F90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КНП «</w:t>
              </w:r>
              <w:proofErr w:type="spellStart"/>
              <w:r w:rsidR="00467F90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Пристоличний</w:t>
              </w:r>
              <w:proofErr w:type="spellEnd"/>
              <w:r w:rsidR="00467F90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 медичний центр» Пристоличної сільської ради, КНП «БЦПМСД»</w:t>
              </w:r>
            </w:ins>
            <w:ins w:id="1" w:author="AMD" w:date="2021-10-28T09:06:00Z">
              <w:r w:rsidR="00425F1A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, КНП </w:t>
              </w:r>
            </w:ins>
            <w:ins w:id="2" w:author="AMD" w:date="2021-10-28T09:07:00Z">
              <w:r w:rsidR="00425F1A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«ББЛІЛ»</w:t>
              </w:r>
            </w:ins>
          </w:p>
        </w:tc>
      </w:tr>
      <w:tr w:rsidR="00435A3F" w:rsidRPr="00635ED9" w14:paraId="270755FB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DB20D9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0882377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1C53ECF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Виконавчий  орган </w:t>
            </w:r>
            <w:r w:rsidR="00AD12C2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Пристоличної 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ради, депутати сільської  ради</w:t>
            </w:r>
          </w:p>
        </w:tc>
      </w:tr>
      <w:tr w:rsidR="00435A3F" w:rsidRPr="00635ED9" w14:paraId="58FBB8C4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F7A3C4C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F681FB3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8950C0B" w14:textId="77777777" w:rsidR="00435A3F" w:rsidRPr="00635ED9" w:rsidRDefault="00AD12C2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2021 – 2023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роки</w:t>
            </w:r>
          </w:p>
        </w:tc>
      </w:tr>
      <w:tr w:rsidR="00435A3F" w:rsidRPr="00635ED9" w14:paraId="1A7951E9" w14:textId="77777777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BEC2EF0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ED19111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8B717E4" w14:textId="77777777" w:rsidR="00435A3F" w:rsidRPr="00635ED9" w:rsidRDefault="00AD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Місцевий бюджет </w:t>
            </w:r>
          </w:p>
          <w:p w14:paraId="731C29B7" w14:textId="77777777" w:rsidR="00435A3F" w:rsidRPr="00635ED9" w:rsidRDefault="00AD12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Пристоличної</w:t>
            </w:r>
            <w:r w:rsidR="00EA5EBD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</w:tbl>
    <w:p w14:paraId="3B481802" w14:textId="77777777" w:rsidR="00435A3F" w:rsidRPr="00635ED9" w:rsidRDefault="00EA5E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57CDDFB0" w14:textId="77777777" w:rsidR="00435A3F" w:rsidRPr="00635ED9" w:rsidRDefault="00EA5E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 </w:t>
      </w:r>
    </w:p>
    <w:p w14:paraId="100B5069" w14:textId="77777777" w:rsidR="00435A3F" w:rsidRPr="00635ED9" w:rsidRDefault="00435A3F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1D188E15" w14:textId="77777777" w:rsidR="00435A3F" w:rsidRPr="00635ED9" w:rsidRDefault="00435A3F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520F8F79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39FFF89D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2BF168D7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674FD6B8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7CED5025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37288C96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29A614C2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63772E24" w14:textId="77777777" w:rsidR="004B61BD" w:rsidRPr="00635ED9" w:rsidRDefault="004B61BD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6E3208D8" w14:textId="77777777" w:rsidR="00635ED9" w:rsidRDefault="00635ED9" w:rsidP="00DA6F9E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108A4AA5" w14:textId="77777777" w:rsidR="00DA6F9E" w:rsidRDefault="00DA6F9E" w:rsidP="00DA6F9E">
      <w:pPr>
        <w:widowControl w:val="0"/>
        <w:spacing w:after="0" w:line="240" w:lineRule="auto"/>
        <w:contextualSpacing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245E5F4E" w14:textId="77777777" w:rsidR="00435A3F" w:rsidRPr="00635ED9" w:rsidRDefault="00EA5EBD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  <w:r w:rsidRPr="00635ED9"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  <w:lastRenderedPageBreak/>
        <w:t>І. Загальні положення</w:t>
      </w:r>
    </w:p>
    <w:p w14:paraId="537AF220" w14:textId="77777777" w:rsidR="00435A3F" w:rsidRPr="00635ED9" w:rsidRDefault="00435A3F">
      <w:pPr>
        <w:widowControl w:val="0"/>
        <w:spacing w:after="0" w:line="240" w:lineRule="auto"/>
        <w:ind w:firstLine="567"/>
        <w:contextualSpacing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bidi="uk-UA"/>
        </w:rPr>
      </w:pPr>
    </w:p>
    <w:p w14:paraId="2EA797B5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Нинішній стан житлово-комунального господарства</w:t>
      </w:r>
      <w:ins w:id="3" w:author="AMD" w:date="2021-10-28T09:02:00Z">
        <w:r w:rsidR="00467F90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 xml:space="preserve"> та закладів охорони </w:t>
        </w:r>
      </w:ins>
      <w:ins w:id="4" w:author="AMD" w:date="2021-10-28T09:03:00Z">
        <w:r w:rsidR="00467F90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>здоров’я</w:t>
        </w:r>
      </w:ins>
      <w:ins w:id="5" w:author="AMD" w:date="2021-10-28T09:02:00Z">
        <w:r w:rsidR="00467F90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 xml:space="preserve"> </w:t>
        </w:r>
      </w:ins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свідчить про необхідність реформування </w:t>
      </w:r>
      <w:del w:id="6" w:author="AMD" w:date="2021-10-28T09:03:00Z">
        <w:r w:rsidRPr="00635ED9" w:rsidDel="00467F90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delText xml:space="preserve">цієї </w:delText>
        </w:r>
      </w:del>
      <w:ins w:id="7" w:author="AMD" w:date="2021-10-28T09:03:00Z">
        <w:r w:rsidR="00467F90" w:rsidRPr="00635ED9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>ц</w:t>
        </w:r>
        <w:r w:rsidR="00467F90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>их</w:t>
        </w:r>
        <w:r w:rsidR="00467F90" w:rsidRPr="00635ED9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 xml:space="preserve"> </w:t>
        </w:r>
      </w:ins>
      <w:del w:id="8" w:author="AMD" w:date="2021-10-28T09:03:00Z">
        <w:r w:rsidRPr="00635ED9" w:rsidDel="00467F90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delText>галузі</w:delText>
        </w:r>
      </w:del>
      <w:ins w:id="9" w:author="AMD" w:date="2021-10-28T09:03:00Z">
        <w:r w:rsidR="00467F90" w:rsidRPr="00635ED9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>галу</w:t>
        </w:r>
        <w:r w:rsidR="00467F90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>зей</w:t>
        </w:r>
      </w:ins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Дана Програма розроблена з метою підвищення ефективності та надійності функціонування житлово-комунального підприємства КП </w:t>
      </w:r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“</w:t>
      </w: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ЖКК </w:t>
      </w:r>
      <w:proofErr w:type="spellStart"/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Щасливський</w:t>
      </w:r>
      <w:proofErr w:type="spellEnd"/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”</w:t>
      </w: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КП</w:t>
      </w:r>
      <w:r w:rsidR="00633B22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“Щасливе Сервіс”</w:t>
      </w:r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</w:t>
      </w: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КП КУП "Олександрівкажитлобудсервіс"</w:t>
      </w:r>
      <w:ins w:id="10" w:author="AMD" w:date="2021-10-28T09:03:00Z">
        <w:r w:rsidR="00467F90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 xml:space="preserve"> та комунальних некомерційних підприємств, що надають медико-санітарну допомогу</w:t>
        </w:r>
      </w:ins>
      <w:ins w:id="11" w:author="AMD" w:date="2021-10-28T09:05:00Z">
        <w:r w:rsidR="00467F90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>:</w:t>
        </w:r>
      </w:ins>
      <w:ins w:id="12" w:author="AMD" w:date="2021-10-28T09:03:00Z">
        <w:r w:rsidR="00467F90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 xml:space="preserve"> </w:t>
        </w:r>
      </w:ins>
      <w:ins w:id="13" w:author="AMD" w:date="2021-10-28T09:04:00Z">
        <w:r w:rsidR="00467F90" w:rsidRPr="00467F90">
          <w:rPr>
            <w:rFonts w:ascii="Times New Roman" w:hAnsi="Times New Roman" w:cs="Times New Roman"/>
            <w:sz w:val="24"/>
            <w:szCs w:val="24"/>
            <w:lang w:val="uk-UA"/>
          </w:rPr>
          <w:t>КНП «</w:t>
        </w:r>
        <w:proofErr w:type="spellStart"/>
        <w:r w:rsidR="00467F90" w:rsidRPr="00467F90">
          <w:rPr>
            <w:rFonts w:ascii="Times New Roman" w:hAnsi="Times New Roman" w:cs="Times New Roman"/>
            <w:sz w:val="24"/>
            <w:szCs w:val="24"/>
            <w:lang w:val="uk-UA"/>
          </w:rPr>
          <w:t>Пристоличний</w:t>
        </w:r>
        <w:proofErr w:type="spellEnd"/>
        <w:r w:rsidR="00467F90" w:rsidRPr="00467F90">
          <w:rPr>
            <w:rFonts w:ascii="Times New Roman" w:hAnsi="Times New Roman" w:cs="Times New Roman"/>
            <w:sz w:val="24"/>
            <w:szCs w:val="24"/>
            <w:lang w:val="uk-UA"/>
          </w:rPr>
          <w:t xml:space="preserve"> медичний центр» Пристоличної сільської ради, КНП «Б</w:t>
        </w:r>
      </w:ins>
      <w:ins w:id="14" w:author="AMD" w:date="2021-10-28T09:05:00Z">
        <w:r w:rsidR="00467F90">
          <w:rPr>
            <w:rFonts w:ascii="Times New Roman" w:hAnsi="Times New Roman" w:cs="Times New Roman"/>
            <w:sz w:val="24"/>
            <w:szCs w:val="24"/>
            <w:lang w:val="uk-UA"/>
          </w:rPr>
          <w:t>ориспільський центр первинної медико-санітарної допомоги</w:t>
        </w:r>
      </w:ins>
      <w:ins w:id="15" w:author="AMD" w:date="2021-10-28T09:04:00Z">
        <w:r w:rsidR="00467F90" w:rsidRPr="00467F90">
          <w:rPr>
            <w:rFonts w:ascii="Times New Roman" w:hAnsi="Times New Roman" w:cs="Times New Roman"/>
            <w:sz w:val="24"/>
            <w:szCs w:val="24"/>
            <w:lang w:val="uk-UA"/>
          </w:rPr>
          <w:t>»</w:t>
        </w:r>
      </w:ins>
      <w:ins w:id="16" w:author="AMD" w:date="2021-10-28T09:05:00Z">
        <w:r w:rsidR="00467F90">
          <w:rPr>
            <w:rFonts w:ascii="Times New Roman" w:hAnsi="Times New Roman" w:cs="Times New Roman"/>
            <w:sz w:val="24"/>
            <w:szCs w:val="24"/>
            <w:lang w:val="uk-UA"/>
          </w:rPr>
          <w:t xml:space="preserve">, </w:t>
        </w:r>
      </w:ins>
      <w:ins w:id="17" w:author="AMD" w:date="2021-10-28T09:06:00Z">
        <w:r w:rsidR="00425F1A">
          <w:rPr>
            <w:rFonts w:ascii="Times New Roman" w:hAnsi="Times New Roman" w:cs="Times New Roman"/>
            <w:sz w:val="24"/>
            <w:szCs w:val="24"/>
            <w:lang w:val="uk-UA"/>
          </w:rPr>
          <w:t>КНП</w:t>
        </w:r>
        <w:r w:rsidR="00425F1A" w:rsidRPr="00425F1A">
          <w:rPr>
            <w:rFonts w:ascii="Times New Roman" w:hAnsi="Times New Roman" w:cs="Times New Roman"/>
            <w:sz w:val="24"/>
            <w:szCs w:val="24"/>
            <w:lang w:val="uk-UA"/>
          </w:rPr>
          <w:t xml:space="preserve"> "Бориспільська багатопрофільна лікарня інтенсивного лікування»</w:t>
        </w:r>
      </w:ins>
      <w:r w:rsidR="00E37FCF"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поліпшення якості надання послуг з одночасним зниженням нераціональних витрат. </w:t>
      </w:r>
    </w:p>
    <w:p w14:paraId="6E73CBAD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Виконання Програми передбачає: </w:t>
      </w:r>
    </w:p>
    <w:p w14:paraId="6B598C47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1) формування ринку житлово-комунальних послуг,</w:t>
      </w:r>
      <w:ins w:id="18" w:author="AMD" w:date="2021-10-28T09:10:00Z">
        <w:r w:rsidR="00425F1A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 xml:space="preserve"> медичних послуг,</w:t>
        </w:r>
      </w:ins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удосконалення тарифної політики; </w:t>
      </w:r>
    </w:p>
    <w:p w14:paraId="6567774D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2) забезпечення ефективної інвестиційної політики в галузі житлово-комунального господарства; </w:t>
      </w:r>
    </w:p>
    <w:p w14:paraId="4D58BA63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3) запровадження стимулів до економного і раціонального господарювання та використання ресурсів; </w:t>
      </w:r>
    </w:p>
    <w:p w14:paraId="5FF333A4" w14:textId="77777777" w:rsidR="00435A3F" w:rsidRPr="00635ED9" w:rsidRDefault="00EA5E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4) прозорість у прийнятті рішень щодо реформування житлово-комунального господарства, розвитку комунальних послуг та встановлення тарифів на них, залучення громадськості до проведення цих заходів.</w:t>
      </w:r>
    </w:p>
    <w:p w14:paraId="101105F4" w14:textId="77777777" w:rsidR="00435A3F" w:rsidRPr="00635ED9" w:rsidRDefault="00EA5EBD" w:rsidP="004B61BD">
      <w:pPr>
        <w:pStyle w:val="a9"/>
        <w:spacing w:beforeAutospacing="0" w:after="0" w:afterAutospacing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>5) доступність житлово-комунальних послуг</w:t>
      </w:r>
      <w:ins w:id="19" w:author="AMD" w:date="2021-10-28T09:13:00Z">
        <w:r w:rsidR="00425F1A">
          <w:rPr>
            <w:rFonts w:ascii="Times New Roman" w:hAnsi="Times New Roman" w:cs="Times New Roman"/>
            <w:color w:val="000000"/>
            <w:sz w:val="24"/>
            <w:szCs w:val="24"/>
            <w:lang w:val="uk-UA"/>
          </w:rPr>
          <w:t xml:space="preserve"> та медичних послуг</w:t>
        </w:r>
      </w:ins>
      <w:r w:rsidRPr="00635E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для громадян з низьким рівнем доходів, адресний соціальний захист населення в оплаті послуг.</w:t>
      </w:r>
    </w:p>
    <w:p w14:paraId="781E2047" w14:textId="77777777" w:rsidR="00435A3F" w:rsidRDefault="00EA5EBD">
      <w:pPr>
        <w:spacing w:after="0" w:line="240" w:lineRule="auto"/>
        <w:ind w:firstLine="567"/>
        <w:jc w:val="both"/>
        <w:rPr>
          <w:ins w:id="20" w:author="AMD" w:date="2021-10-28T09:14:00Z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 Житлово-комунальне господарство, як основа соціальної сфери життя кожного громадянина, є однією з найменш сучасно оснащених галузей господарства. Кризові явища в суспільстві та залишковий принцип фінансування галузі призвели до подальшого суттєвого загострення її проблем. Ситуація в житлово-комунальному господарстві продовжує ускладнюватися, відсутні позитивні зміни у становленні ринкових засад господарювання, розвитку конкуренції. Нестача власних ресурсів, відсутність дієвого механізму залучення додаткових коштів не сприяють вирішенню завдань з технічного переоснащення житлово-комунального підприємства КП ЖКК «</w:t>
      </w:r>
      <w:proofErr w:type="spellStart"/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Щасливський</w:t>
      </w:r>
      <w:proofErr w:type="spellEnd"/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КП “Щасливе Сервіс”</w:t>
      </w:r>
      <w:r w:rsidR="00E37FCF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37FCF" w:rsidRPr="00635ED9">
        <w:rPr>
          <w:rFonts w:ascii="Times New Roman" w:hAnsi="Times New Roman" w:cs="Times New Roman"/>
          <w:sz w:val="24"/>
          <w:szCs w:val="24"/>
        </w:rPr>
        <w:t>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розвитку комунальної інфраструктури.</w:t>
      </w:r>
    </w:p>
    <w:p w14:paraId="36C93E4D" w14:textId="77777777" w:rsidR="00425F1A" w:rsidRPr="00635ED9" w:rsidRDefault="00425F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ins w:id="21" w:author="AMD" w:date="2021-10-28T09:14:00Z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Складна епідеміологічна ситуація</w:t>
        </w:r>
      </w:ins>
      <w:ins w:id="22" w:author="AMD" w:date="2021-10-28T09:15:00Z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та </w:t>
        </w:r>
      </w:ins>
      <w:ins w:id="23" w:author="AMD" w:date="2021-10-28T09:14:00Z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наявні карантинні обмеження вимагають</w:t>
        </w:r>
      </w:ins>
      <w:ins w:id="24" w:author="AMD" w:date="2021-10-28T09:15:00Z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надання додаткової підтримки закладам охорони здоров’я</w:t>
        </w:r>
      </w:ins>
      <w:ins w:id="25" w:author="AMD" w:date="2021-10-28T09:16:00Z">
        <w:r w:rsidR="006801A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(</w:t>
        </w:r>
      </w:ins>
      <w:ins w:id="26" w:author="AMD" w:date="2021-10-28T09:17:00Z">
        <w:r w:rsidR="006801AE"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КНП «</w:t>
        </w:r>
        <w:proofErr w:type="spellStart"/>
        <w:r w:rsidR="006801AE"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Пристоличний</w:t>
        </w:r>
        <w:proofErr w:type="spellEnd"/>
        <w:r w:rsidR="006801AE"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 xml:space="preserve"> медичний центр» Пристоличної сільської ради, КНП «БЦПМСД», КНП «ББЛІЛ»</w:t>
        </w:r>
      </w:ins>
      <w:ins w:id="27" w:author="AMD" w:date="2021-10-28T09:16:00Z">
        <w:r w:rsidR="006801A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)</w:t>
        </w:r>
      </w:ins>
      <w:ins w:id="28" w:author="AMD" w:date="2021-10-28T09:15:00Z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з метою забезпечення населення Пристоличної ОТГ якісними та своєчасними медичними послугами. </w:t>
        </w:r>
      </w:ins>
      <w:ins w:id="29" w:author="AMD" w:date="2021-10-28T09:14:00Z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ins>
    </w:p>
    <w:p w14:paraId="6167E936" w14:textId="77777777" w:rsidR="006C2025" w:rsidRPr="00D823BC" w:rsidRDefault="00EA5EBD" w:rsidP="00D823BC">
      <w:pPr>
        <w:ind w:right="-2" w:firstLine="5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Програма розвитку та підтримки </w:t>
      </w:r>
      <w:r w:rsidR="00E37FCF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омунальн</w:t>
      </w:r>
      <w:r w:rsidR="00E37FCF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7FCF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розроблена відповідно до 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Конституції України від 28.06.1996 року №254/96, Бюджетного кодексу України від 08.07.2010 року №2456-VI, Наказу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бюджетів»,  Закону України «Про місцеве самоврядування в Україні» від 21.05.1997 року №280/97-ВР, Житловий кодекс Української РСР від 30.06.1983 року №5464-Х, Закону України «Про житлово-комунальні послуги» від 24.06.2004 року №1875-ІV, Наказу Державного комітету України з питань житло-комунального господарства «Про затвердження Примірного переліку послуг з утримання будинків і споруд та прибуд</w:t>
      </w:r>
      <w:r w:rsidR="00633B22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ин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кових територій та послуг з ремонту приміщень, будинків, споруд» від 21.08.2004 №150, Наказу Державного комітету з питань житло-комунального господарства «Про затвердження Правил утримання жилих будинків та прибудинкових тери</w:t>
      </w:r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торій» від 17.05.2005 року №76, </w:t>
      </w:r>
      <w:r w:rsidR="00E100FE" w:rsidRPr="00635ED9">
        <w:rPr>
          <w:rFonts w:ascii="Times New Roman" w:hAnsi="Times New Roman" w:cs="Times New Roman"/>
          <w:color w:val="auto"/>
          <w:sz w:val="24"/>
          <w:szCs w:val="24"/>
        </w:rPr>
        <w:t xml:space="preserve">рішення Пристоличної сільської ради №42-2-VIII </w:t>
      </w:r>
      <w:r w:rsidR="00E100FE" w:rsidRPr="00635ED9">
        <w:rPr>
          <w:rFonts w:ascii="Times New Roman" w:hAnsi="Times New Roman" w:cs="Times New Roman"/>
          <w:color w:val="auto"/>
          <w:sz w:val="24"/>
          <w:szCs w:val="24"/>
        </w:rPr>
        <w:br/>
      </w:r>
      <w:r w:rsidR="00E100FE" w:rsidRPr="00635ED9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від 20.12.2020 року «Про бюджет Пристоличної територіальної громади </w:t>
      </w:r>
      <w:r w:rsidR="00E100FE" w:rsidRPr="00635ED9">
        <w:rPr>
          <w:rFonts w:ascii="Times New Roman" w:hAnsi="Times New Roman" w:cs="Times New Roman"/>
          <w:color w:val="auto"/>
          <w:sz w:val="24"/>
          <w:szCs w:val="24"/>
        </w:rPr>
        <w:br/>
        <w:t xml:space="preserve">на 2021 рік». </w:t>
      </w:r>
    </w:p>
    <w:p w14:paraId="6A6AA344" w14:textId="77777777" w:rsidR="00435A3F" w:rsidRPr="00635ED9" w:rsidRDefault="00EA5EB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І.I Житловий фонд</w:t>
      </w:r>
    </w:p>
    <w:p w14:paraId="18066210" w14:textId="77777777" w:rsidR="00435A3F" w:rsidRPr="00635ED9" w:rsidRDefault="00435A3F">
      <w:pPr>
        <w:pStyle w:val="aa"/>
        <w:spacing w:after="0" w:line="240" w:lineRule="auto"/>
        <w:ind w:left="987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14:paraId="47ECCB0A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Передача житла у приватну власність громадян з балансів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господарюючих структур призвела до спільного володіння власниками багатоквартирних житлових будинків нежилими приміщеннями та загальними конструкціями будівель. Капітальні ремонти в таких будинках не проводяться у зв’язку з відсутністю коштів у мешканців цих будинків. В сучасних умовах ринкових стосунків таке житло стає аварійним.</w:t>
      </w:r>
    </w:p>
    <w:p w14:paraId="6236268E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Альтернативним варіантом утримання і експлуатації житла, а також реалізації права громадян щодо їх участі у місцевому самоврядуванні є створення об'єднань співвласників багатоквартирних будинків, запровадження нових форм діяльності з розмежуванням управлінських і виробничих функцій та залучення до управління і обслуговування житлового фонду суб'єктів підприємницької діяльності, як фізичних так і юридичних осіб. </w:t>
      </w:r>
    </w:p>
    <w:p w14:paraId="52721351" w14:textId="77777777" w:rsidR="00056A01" w:rsidRPr="00635ED9" w:rsidRDefault="00056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5BDC52" w14:textId="77777777" w:rsidR="00435A3F" w:rsidRPr="00635ED9" w:rsidRDefault="00EA5E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I.II Водопостачання і водовідведення</w:t>
      </w:r>
    </w:p>
    <w:p w14:paraId="48202415" w14:textId="77777777" w:rsidR="00435A3F" w:rsidRPr="00635ED9" w:rsidRDefault="00435A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1521DB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 питною водою є однією з пріоритетних проблем, розв’язання яких необхідно для збереження здоров’я, поліпшення умов діяльності і підвищення рівня життя населення.</w:t>
      </w:r>
    </w:p>
    <w:p w14:paraId="09C09B70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Сучасний стан водопровідного господарства характеризується дефіцитом фінансових ресурсів, необхідних для належної експлуатації та обслуговування системи водопостачання, недосконалістю управлінської діяльності та відсутністю прогнозованих економічних показників щодо ефективності її використання.</w:t>
      </w:r>
    </w:p>
    <w:p w14:paraId="3D17D91A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Внаслідок цього виникла гостра потреба в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проведенні капітального ремонту </w:t>
      </w:r>
      <w:r w:rsidR="004B61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оснащення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системи водопостачання в </w:t>
      </w:r>
      <w:r w:rsidR="003A242B" w:rsidRPr="00635ED9">
        <w:rPr>
          <w:rFonts w:ascii="Times New Roman" w:hAnsi="Times New Roman" w:cs="Times New Roman"/>
          <w:sz w:val="24"/>
          <w:szCs w:val="24"/>
        </w:rPr>
        <w:t>селах</w:t>
      </w:r>
      <w:r w:rsidR="00E100FE" w:rsidRPr="00635ED9">
        <w:rPr>
          <w:rFonts w:ascii="Times New Roman" w:hAnsi="Times New Roman" w:cs="Times New Roman"/>
          <w:sz w:val="24"/>
          <w:szCs w:val="24"/>
        </w:rPr>
        <w:t xml:space="preserve"> Щасливе, Проліски, Велика Олександрівка, Мала Олександрівка, Чубинське, Безуглівка, Дударків та Займище,</w:t>
      </w:r>
      <w:r w:rsidR="00E37FCF" w:rsidRPr="00635ED9">
        <w:rPr>
          <w:rFonts w:ascii="Times New Roman" w:hAnsi="Times New Roman" w:cs="Times New Roman"/>
          <w:sz w:val="24"/>
          <w:szCs w:val="24"/>
        </w:rPr>
        <w:t xml:space="preserve">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встановлення засобів обліку для забезпечення ощадливого споживання</w:t>
      </w:r>
      <w:r w:rsidR="00E100FE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та забезпечення населення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7FCF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високоякісною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питною водою.</w:t>
      </w:r>
    </w:p>
    <w:p w14:paraId="56F083E0" w14:textId="77777777" w:rsidR="00435A3F" w:rsidRPr="00635ED9" w:rsidRDefault="00435A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000283" w14:textId="77777777" w:rsidR="00435A3F" w:rsidRPr="00635ED9" w:rsidRDefault="00EA5E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I.III </w:t>
      </w:r>
      <w:r w:rsidRPr="00635ED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Комунальне господарство та благоустрій населених пунктів </w:t>
      </w:r>
    </w:p>
    <w:p w14:paraId="6F6D4922" w14:textId="77777777" w:rsidR="00435A3F" w:rsidRPr="00635ED9" w:rsidRDefault="00435A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</w:p>
    <w:p w14:paraId="4E9B8C9F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Рівень благоустрою населених пунктів та технічний стан його елементів на території сільської ради не відповідає сучасним вимогам в зв’язку з недостатнім фінансуванням та неефективною моделлю управління. Відсутній чіткий план дій та розвитку житлово-комунальн</w:t>
      </w:r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их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підприємств </w:t>
      </w:r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КП 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Ж</w:t>
      </w:r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КК “</w:t>
      </w:r>
      <w:proofErr w:type="spellStart"/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,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КП “Щасливе Сервіс”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та</w:t>
      </w:r>
      <w:r w:rsidR="00E37FCF" w:rsidRPr="00635ED9">
        <w:rPr>
          <w:rFonts w:ascii="Times New Roman" w:hAnsi="Times New Roman" w:cs="Times New Roman"/>
          <w:sz w:val="24"/>
          <w:szCs w:val="24"/>
        </w:rPr>
        <w:t xml:space="preserve"> КП КУП "Олександрівкажитлобудсервіс"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14:paraId="406E7F90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Несанкціоноване розміщення твердих побутових відходів є суттєвим чинником негативного впливу на земельні, водні та лісові ресурси і здоров’я людей. Масові накопичення побутового сміття в лісозахисних смугах вздовж автомобільних доріг та в лісонасадженнях в зоні житлової забудови є одним із потенційних джерел забруднення довкілля і підлягають терміновій утилізації.</w:t>
      </w:r>
    </w:p>
    <w:p w14:paraId="6A207BF2" w14:textId="77777777" w:rsidR="00435A3F" w:rsidRPr="00635ED9" w:rsidRDefault="00EA5E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Видалення дерев, що досягли вікової межі, аварійних та фаутних дерев а також</w:t>
      </w:r>
      <w:r w:rsidR="00E37FCF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відновлення зелених насаджень 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не носить системного характеру. Існує потреба у влаштуванні парків, скверів, розширенні зелених зон та місць для відпочинку громадян.</w:t>
      </w:r>
    </w:p>
    <w:p w14:paraId="7B3FDB70" w14:textId="77777777" w:rsidR="00435A3F" w:rsidRDefault="00EA5EBD" w:rsidP="00D823BC">
      <w:pPr>
        <w:spacing w:after="0" w:line="240" w:lineRule="auto"/>
        <w:ind w:firstLine="567"/>
        <w:jc w:val="both"/>
        <w:rPr>
          <w:ins w:id="30" w:author="AMD" w:date="2021-10-28T09:33:00Z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Здійснення  комплексу заходів, спрямованих на ліквідацію  несанкціонованих  сміттєзвалищ, поліпшення  екологічного та  санітарного стану населених пунктів сільської ради, забезпечення  виконання вимог законодавства, нормативних, директивних  документів  центра</w:t>
      </w:r>
      <w:r w:rsidR="00967EF3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льних органів  виконавчої влади у сфері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безпеки  та поліпшення  стану навколишнього природного</w:t>
      </w:r>
      <w:r w:rsidR="00967EF3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середовища, здійснення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комплексу заходів щодо впровадження роздільного збору сміття (сортування).</w:t>
      </w:r>
    </w:p>
    <w:p w14:paraId="5BD24070" w14:textId="77777777" w:rsidR="004F7FAB" w:rsidRPr="00400B9F" w:rsidRDefault="004F7FAB" w:rsidP="004F7FAB">
      <w:pPr>
        <w:spacing w:after="0" w:line="240" w:lineRule="auto"/>
        <w:ind w:firstLine="567"/>
        <w:jc w:val="center"/>
        <w:rPr>
          <w:ins w:id="31" w:author="AMD" w:date="2021-10-28T09:33:00Z"/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ins w:id="32" w:author="AMD" w:date="2021-10-28T09:33:00Z">
        <w:r w:rsidRPr="00400B9F">
          <w:rPr>
            <w:rFonts w:ascii="Times New Roman" w:eastAsia="Times New Roman" w:hAnsi="Times New Roman" w:cs="Times New Roman"/>
            <w:b/>
            <w:color w:val="auto"/>
            <w:sz w:val="24"/>
            <w:szCs w:val="24"/>
            <w:lang w:eastAsia="ru-RU"/>
          </w:rPr>
          <w:lastRenderedPageBreak/>
          <w:t>І.ІV Охорона здоров’я</w:t>
        </w:r>
      </w:ins>
    </w:p>
    <w:p w14:paraId="2BFEE021" w14:textId="77777777" w:rsidR="004F7FAB" w:rsidRDefault="004F7FAB" w:rsidP="004F7FAB">
      <w:pPr>
        <w:spacing w:after="0" w:line="240" w:lineRule="auto"/>
        <w:ind w:firstLine="567"/>
        <w:jc w:val="center"/>
        <w:rPr>
          <w:ins w:id="33" w:author="AMD" w:date="2021-10-28T09:33:00Z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6BE92ADA" w14:textId="77777777" w:rsidR="004F7FAB" w:rsidDel="00F36EC6" w:rsidRDefault="004F7FAB" w:rsidP="004F7FAB">
      <w:pPr>
        <w:spacing w:after="0" w:line="240" w:lineRule="auto"/>
        <w:ind w:firstLine="567"/>
        <w:jc w:val="both"/>
        <w:rPr>
          <w:del w:id="34" w:author="AMD" w:date="2021-10-28T09:34:00Z"/>
          <w:rFonts w:ascii="Times New Roman" w:hAnsi="Times New Roman" w:cs="Times New Roman"/>
          <w:sz w:val="24"/>
          <w:szCs w:val="24"/>
        </w:rPr>
      </w:pPr>
      <w:ins w:id="35" w:author="AMD" w:date="2021-10-28T09:34:00Z">
        <w:r w:rsidRPr="004F7FAB">
          <w:rPr>
            <w:rFonts w:ascii="Times New Roman" w:hAnsi="Times New Roman" w:cs="Times New Roman"/>
            <w:sz w:val="24"/>
            <w:szCs w:val="24"/>
          </w:rPr>
          <w:t xml:space="preserve">Доступність, якісність, сучасність, функціональність, ефективність, ресурсна забезпеченість та своєчасність медичної допомоги є основою для забезпечення високого рівня здоров’я та покращення якості життя населення. Значною складовою у забезпеченні висококваліфікованої медичної допомоги населенню </w:t>
        </w:r>
        <w:r>
          <w:rPr>
            <w:rFonts w:ascii="Times New Roman" w:hAnsi="Times New Roman" w:cs="Times New Roman"/>
            <w:sz w:val="24"/>
            <w:szCs w:val="24"/>
          </w:rPr>
          <w:t xml:space="preserve">Пристоличної ОТГ </w:t>
        </w:r>
        <w:r w:rsidRPr="004F7FAB">
          <w:rPr>
            <w:rFonts w:ascii="Times New Roman" w:hAnsi="Times New Roman" w:cs="Times New Roman"/>
            <w:sz w:val="24"/>
            <w:szCs w:val="24"/>
          </w:rPr>
          <w:t>є медична допомога, яка здійснюється у закладах охорони здоров’я</w:t>
        </w:r>
      </w:ins>
      <w:ins w:id="36" w:author="AMD" w:date="2021-10-28T09:35:00Z">
        <w:r>
          <w:rPr>
            <w:rFonts w:ascii="Times New Roman" w:hAnsi="Times New Roman" w:cs="Times New Roman"/>
            <w:sz w:val="24"/>
            <w:szCs w:val="24"/>
          </w:rPr>
          <w:t xml:space="preserve">: </w:t>
        </w:r>
        <w:r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КНП «</w:t>
        </w:r>
        <w:proofErr w:type="spellStart"/>
        <w:r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Пристоличний</w:t>
        </w:r>
        <w:proofErr w:type="spellEnd"/>
        <w:r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 xml:space="preserve"> медичний центр» Пристоличної сільської ради, КНП «БЦПМСД», КНП «ББЛІЛ»</w:t>
        </w:r>
      </w:ins>
      <w:ins w:id="37" w:author="AMD" w:date="2021-10-28T09:34:00Z">
        <w:r w:rsidRPr="004F7FAB">
          <w:rPr>
            <w:rFonts w:ascii="Times New Roman" w:hAnsi="Times New Roman" w:cs="Times New Roman"/>
            <w:sz w:val="24"/>
            <w:szCs w:val="24"/>
          </w:rPr>
          <w:t>. Зростання захворюваності і смертності серед дорослого населення</w:t>
        </w:r>
      </w:ins>
      <w:ins w:id="38" w:author="AMD" w:date="2021-10-28T09:35:00Z">
        <w:r>
          <w:rPr>
            <w:rFonts w:ascii="Times New Roman" w:hAnsi="Times New Roman" w:cs="Times New Roman"/>
            <w:sz w:val="24"/>
            <w:szCs w:val="24"/>
          </w:rPr>
          <w:t xml:space="preserve"> та складна епідеміологічна ситуація</w:t>
        </w:r>
      </w:ins>
      <w:ins w:id="39" w:author="AMD" w:date="2021-10-28T09:34:00Z">
        <w:r w:rsidRPr="004F7FAB">
          <w:rPr>
            <w:rFonts w:ascii="Times New Roman" w:hAnsi="Times New Roman" w:cs="Times New Roman"/>
            <w:sz w:val="24"/>
            <w:szCs w:val="24"/>
          </w:rPr>
          <w:t xml:space="preserve"> потребу</w:t>
        </w:r>
      </w:ins>
      <w:ins w:id="40" w:author="AMD" w:date="2021-10-28T09:36:00Z">
        <w:r>
          <w:rPr>
            <w:rFonts w:ascii="Times New Roman" w:hAnsi="Times New Roman" w:cs="Times New Roman"/>
            <w:sz w:val="24"/>
            <w:szCs w:val="24"/>
          </w:rPr>
          <w:t>ють</w:t>
        </w:r>
      </w:ins>
      <w:ins w:id="41" w:author="AMD" w:date="2021-10-28T09:34:00Z">
        <w:r w:rsidRPr="004F7FAB">
          <w:rPr>
            <w:rFonts w:ascii="Times New Roman" w:hAnsi="Times New Roman" w:cs="Times New Roman"/>
            <w:sz w:val="24"/>
            <w:szCs w:val="24"/>
          </w:rPr>
          <w:t xml:space="preserve"> пошуку нових ресурсів, використання високих технологій, покращення матеріально-технічної бази медичних закладів, удосконалення принципів практичної медицини в поліклінічних умовах та умовах стаціонарних відділень медичних закладів та прийняття невідкладних заходів. </w:t>
        </w:r>
      </w:ins>
      <w:ins w:id="42" w:author="AMD" w:date="2021-10-28T09:36:00Z">
        <w:r>
          <w:rPr>
            <w:rFonts w:ascii="Times New Roman" w:hAnsi="Times New Roman" w:cs="Times New Roman"/>
            <w:sz w:val="24"/>
            <w:szCs w:val="24"/>
          </w:rPr>
          <w:t>Ф</w:t>
        </w:r>
      </w:ins>
      <w:ins w:id="43" w:author="AMD" w:date="2021-10-28T09:34:00Z">
        <w:r w:rsidRPr="004F7FAB">
          <w:rPr>
            <w:rFonts w:ascii="Times New Roman" w:hAnsi="Times New Roman" w:cs="Times New Roman"/>
            <w:sz w:val="24"/>
            <w:szCs w:val="24"/>
          </w:rPr>
          <w:t>інансов</w:t>
        </w:r>
      </w:ins>
      <w:ins w:id="44" w:author="AMD" w:date="2021-10-28T09:36:00Z">
        <w:r>
          <w:rPr>
            <w:rFonts w:ascii="Times New Roman" w:hAnsi="Times New Roman" w:cs="Times New Roman"/>
            <w:sz w:val="24"/>
            <w:szCs w:val="24"/>
          </w:rPr>
          <w:t>а</w:t>
        </w:r>
      </w:ins>
      <w:ins w:id="45" w:author="AMD" w:date="2021-10-28T09:34:00Z">
        <w:r w:rsidRPr="004F7FAB">
          <w:rPr>
            <w:rFonts w:ascii="Times New Roman" w:hAnsi="Times New Roman" w:cs="Times New Roman"/>
            <w:sz w:val="24"/>
            <w:szCs w:val="24"/>
          </w:rPr>
          <w:t xml:space="preserve"> підтримк</w:t>
        </w:r>
      </w:ins>
      <w:ins w:id="46" w:author="AMD" w:date="2021-10-28T09:36:00Z">
        <w:r>
          <w:rPr>
            <w:rFonts w:ascii="Times New Roman" w:hAnsi="Times New Roman" w:cs="Times New Roman"/>
            <w:sz w:val="24"/>
            <w:szCs w:val="24"/>
          </w:rPr>
          <w:t>а</w:t>
        </w:r>
      </w:ins>
      <w:ins w:id="47" w:author="AMD" w:date="2021-10-28T09:34:00Z">
        <w:r w:rsidRPr="004F7FAB">
          <w:rPr>
            <w:rFonts w:ascii="Times New Roman" w:hAnsi="Times New Roman" w:cs="Times New Roman"/>
            <w:sz w:val="24"/>
            <w:szCs w:val="24"/>
          </w:rPr>
          <w:t xml:space="preserve"> закладів охорони здоров`я забезпечить надання медичної допомоги дорослому і дитячому населенню громади та своєчасної виплати заробітної плати медичним працівникам</w:t>
        </w:r>
      </w:ins>
      <w:ins w:id="48" w:author="AMD" w:date="2021-10-28T09:37:00Z">
        <w:r>
          <w:rPr>
            <w:rFonts w:ascii="Times New Roman" w:hAnsi="Times New Roman" w:cs="Times New Roman"/>
            <w:sz w:val="24"/>
            <w:szCs w:val="24"/>
          </w:rPr>
          <w:t>.</w:t>
        </w:r>
      </w:ins>
      <w:ins w:id="49" w:author="AMD" w:date="2021-10-28T09:38:00Z">
        <w:r w:rsidR="00F36EC6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</w:p>
    <w:p w14:paraId="6B1DD75E" w14:textId="77777777" w:rsidR="00F36EC6" w:rsidRPr="00F36EC6" w:rsidRDefault="00F36EC6" w:rsidP="004F7FAB">
      <w:pPr>
        <w:spacing w:after="0" w:line="240" w:lineRule="auto"/>
        <w:ind w:firstLine="567"/>
        <w:jc w:val="both"/>
        <w:rPr>
          <w:ins w:id="50" w:author="AMD" w:date="2021-10-28T09:38:00Z"/>
          <w:rFonts w:ascii="Times New Roman" w:hAnsi="Times New Roman" w:cs="Times New Roman"/>
          <w:sz w:val="24"/>
          <w:szCs w:val="24"/>
        </w:rPr>
      </w:pPr>
      <w:ins w:id="51" w:author="AMD" w:date="2021-10-28T09:38:00Z">
        <w:r w:rsidRPr="00F36EC6">
          <w:rPr>
            <w:rFonts w:ascii="Times New Roman" w:hAnsi="Times New Roman" w:cs="Times New Roman"/>
            <w:sz w:val="24"/>
            <w:szCs w:val="24"/>
          </w:rPr>
          <w:t>Основною проблемою, на яку буде спрямована Програма – проблема фінансового характеру – дефіцит коштів на оплату праці працівникам та на поточні витрати. Беручи до уваги необхідність надання вчасної та якісної медичної допомоги населенню громади, виникає вкрай необхідна потреба у наданні закладам охорони здоров`я фінансової підтримки з місцевого бюджету. Для розв'язання проблем, що виникли у зв'язку з фінансовою незабезпеченістю закладів охорони здоров’я пропонується залучити кошти бюджету Пристоличної  сільської ради для забезпечення їхньої діяльності.</w:t>
        </w:r>
      </w:ins>
    </w:p>
    <w:p w14:paraId="72DC19D2" w14:textId="77777777" w:rsidR="006C2025" w:rsidRDefault="006C202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D7840E" w14:textId="77777777" w:rsidR="00435A3F" w:rsidRPr="00635ED9" w:rsidRDefault="00EA5EBD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II. Мета Програми </w:t>
      </w:r>
    </w:p>
    <w:p w14:paraId="66F1BCD0" w14:textId="77777777" w:rsidR="00435A3F" w:rsidRPr="00635ED9" w:rsidRDefault="00435A3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E56C73" w14:textId="77777777" w:rsidR="00435A3F" w:rsidRPr="00635ED9" w:rsidRDefault="00967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 Програми полягає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визначенні засад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реалізації державної політики реформування житлово-комунального господарства, здійснення заходів щодо підвищення ефективності та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надійності його функціонування, забезпечення сталого розвитку для 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задоволення потреб населення і відповідно  до  встановлених  нормативів  і національних стандартів</w:t>
      </w:r>
      <w:ins w:id="52" w:author="AMD" w:date="2021-10-28T09:39:00Z">
        <w:r w:rsidR="00366455" w:rsidRPr="00366455">
          <w:rPr>
            <w:rFonts w:ascii="Times New Roman" w:hAnsi="Times New Roman" w:cs="Times New Roman"/>
            <w:sz w:val="24"/>
            <w:szCs w:val="24"/>
          </w:rPr>
          <w:t>,здійснення діяльності у напрямку покращення якості та тривалості життя жителів громади, підвищення доступу сільського населення до якісної медичної допомоги, модернізації та зміцнення матеріально-технічної бази закладів охорони здоров’я, забезпечення зниження рівня захворюваності, інвалідності та смертності населення шляхом формування та налагодження ефективного функціонування системи надання доступної і якісної медичної допомоги.</w:t>
        </w:r>
      </w:ins>
    </w:p>
    <w:p w14:paraId="167E6ADF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досягнення мети реформування галузі необхідно вирішити питання щодо:</w:t>
      </w:r>
    </w:p>
    <w:p w14:paraId="0AD6A07E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розроблення методики визначення нормативів фінансування витрат, пов’язаних з ремонтними та іншими господарськими роботами, які необхідно п</w:t>
      </w:r>
      <w:r w:rsidR="00967EF3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ровести на території Пристоличної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ради;</w:t>
      </w:r>
    </w:p>
    <w:p w14:paraId="66D7AD14" w14:textId="77777777" w:rsidR="00435A3F" w:rsidRPr="00635ED9" w:rsidRDefault="0058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67EF3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)розроблення Програми енергоефективності та заощадливого споживання;</w:t>
      </w:r>
    </w:p>
    <w:p w14:paraId="7B17D804" w14:textId="77777777" w:rsidR="00435A3F" w:rsidRPr="00635ED9" w:rsidRDefault="005855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bookmarkStart w:id="53" w:name="34"/>
      <w:bookmarkStart w:id="54" w:name="33"/>
      <w:bookmarkEnd w:id="53"/>
      <w:bookmarkEnd w:id="54"/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 умов для захисту прав споживачів, підвищення рівня забезпеченості населення житлово-комунальними послугами в необхідних обсягах, високої якості та за доступними цінами;</w:t>
      </w:r>
    </w:p>
    <w:p w14:paraId="5CC7060A" w14:textId="77777777" w:rsidR="00435A3F" w:rsidRPr="00635ED9" w:rsidRDefault="005855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42"/>
      <w:bookmarkStart w:id="56" w:name="41"/>
      <w:bookmarkStart w:id="57" w:name="35"/>
      <w:bookmarkEnd w:id="55"/>
      <w:bookmarkEnd w:id="56"/>
      <w:bookmarkEnd w:id="57"/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поліпшення якості управління комунальною інфраструктурою;</w:t>
      </w:r>
    </w:p>
    <w:p w14:paraId="5A3F9FBF" w14:textId="77777777" w:rsidR="00435A3F" w:rsidRPr="00635ED9" w:rsidRDefault="005855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поводження з твердими побутовими відходами та ліквідації стихійних сміттєзвалищ, </w:t>
      </w:r>
      <w:r w:rsidR="00967EF3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здійснення</w:t>
      </w:r>
      <w:r w:rsidR="00EA5EBD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комплексу заходів щодо впровадження роздільного збору сміття (сортування).</w:t>
      </w:r>
    </w:p>
    <w:p w14:paraId="55E054BA" w14:textId="77777777" w:rsidR="00435A3F" w:rsidRDefault="0058553A">
      <w:pPr>
        <w:spacing w:after="0" w:line="240" w:lineRule="auto"/>
        <w:ind w:firstLine="567"/>
        <w:jc w:val="both"/>
        <w:rPr>
          <w:ins w:id="58" w:author="AMD" w:date="2021-10-28T09:40:00Z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створення умов для розвитку, оновлення та ефективного функціонування всіх об'єктів комунальної власності, підприємств і організацій різних форм власності.</w:t>
      </w:r>
    </w:p>
    <w:p w14:paraId="1A1F4475" w14:textId="77777777" w:rsidR="00366455" w:rsidRPr="00635ED9" w:rsidRDefault="00366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ins w:id="59" w:author="AMD" w:date="2021-10-28T09:40:00Z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7) забезпечення населення якісними та своєчасними медичними послугами.</w:t>
        </w:r>
      </w:ins>
    </w:p>
    <w:p w14:paraId="3C91EAA9" w14:textId="77777777" w:rsidR="00435A3F" w:rsidRPr="00635ED9" w:rsidRDefault="00435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43"/>
      <w:bookmarkEnd w:id="60"/>
    </w:p>
    <w:p w14:paraId="44E42B0A" w14:textId="77777777" w:rsidR="00435A3F" w:rsidRPr="00635ED9" w:rsidRDefault="00967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50"/>
      <w:bookmarkEnd w:id="61"/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Передбачається здійснення заходів Програми в таких сферах:</w:t>
      </w:r>
    </w:p>
    <w:p w14:paraId="0053E9B7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благоустрою  та озеленення території сільської ради;</w:t>
      </w:r>
    </w:p>
    <w:p w14:paraId="2E39C51C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ремонту приміщень, будинків, споруд, що знаходяться у комунальній власності сільської ради;</w:t>
      </w:r>
    </w:p>
    <w:p w14:paraId="794B7C6A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3) реконструкція мереж водопостачання та водовідведення;</w:t>
      </w:r>
    </w:p>
    <w:p w14:paraId="5FF0F467" w14:textId="77777777" w:rsidR="00435A3F" w:rsidRPr="00635ED9" w:rsidRDefault="00EA5E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4) утримання</w:t>
      </w:r>
      <w:r w:rsidR="0058553A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очищення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ремонт доріг комунальної власності</w:t>
      </w:r>
      <w:r w:rsidR="0009517E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9DD0409" w14:textId="77777777" w:rsidR="0009517E" w:rsidRPr="00635ED9" w:rsidRDefault="0009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35EA5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придбання матеріалів та засобів для утримання та проведення ремонту територій;</w:t>
      </w:r>
    </w:p>
    <w:p w14:paraId="6EF0A755" w14:textId="77777777" w:rsidR="00435A3F" w:rsidRPr="00635ED9" w:rsidRDefault="0009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поводження з твердими побутовими відходами;</w:t>
      </w:r>
    </w:p>
    <w:p w14:paraId="21504E75" w14:textId="77777777" w:rsidR="00435A3F" w:rsidRPr="00635ED9" w:rsidRDefault="0009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ліквідація стихійних сміттєзвалищ;</w:t>
      </w:r>
    </w:p>
    <w:p w14:paraId="20DEAB9B" w14:textId="77777777" w:rsidR="00435A3F" w:rsidRPr="00635ED9" w:rsidRDefault="0009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поводження з безпритульними собаками та котами;</w:t>
      </w:r>
    </w:p>
    <w:p w14:paraId="196A2FA1" w14:textId="77777777" w:rsidR="00435A3F" w:rsidRDefault="000951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ins w:id="62" w:author="AMD" w:date="2021-10-28T09:41:00Z"/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A5EBD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поводження з твердими побутовими відходами та в</w:t>
      </w:r>
      <w:r w:rsidR="00EA5EBD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провадження роздільного збору сміття (сортування).</w:t>
      </w:r>
    </w:p>
    <w:p w14:paraId="19B1F08F" w14:textId="77777777" w:rsidR="00366455" w:rsidRPr="00635ED9" w:rsidRDefault="00366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ins w:id="63" w:author="AMD" w:date="2021-10-28T09:41:00Z">
        <w:r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 xml:space="preserve">10) охорона здоров’я. </w:t>
        </w:r>
      </w:ins>
    </w:p>
    <w:p w14:paraId="5A6652D9" w14:textId="77777777" w:rsidR="00435A3F" w:rsidRPr="00635ED9" w:rsidRDefault="00435A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8531D0" w14:textId="77777777" w:rsidR="00435A3F" w:rsidRPr="00635ED9" w:rsidRDefault="00EA5EBD">
      <w:pPr>
        <w:pStyle w:val="aa"/>
        <w:widowControl w:val="0"/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  <w:bookmarkStart w:id="64" w:name="58"/>
      <w:bookmarkStart w:id="65" w:name="57"/>
      <w:bookmarkStart w:id="66" w:name="53"/>
      <w:bookmarkStart w:id="67" w:name="52"/>
      <w:bookmarkStart w:id="68" w:name="51"/>
      <w:bookmarkEnd w:id="64"/>
      <w:bookmarkEnd w:id="65"/>
      <w:bookmarkEnd w:id="66"/>
      <w:bookmarkEnd w:id="67"/>
      <w:bookmarkEnd w:id="68"/>
      <w:r w:rsidRPr="00635ED9"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  <w:t>ІІІ. Завдання та заходи Програми</w:t>
      </w:r>
    </w:p>
    <w:p w14:paraId="6AD4D060" w14:textId="77777777" w:rsidR="00435A3F" w:rsidRPr="00635ED9" w:rsidRDefault="00435A3F">
      <w:pPr>
        <w:pStyle w:val="aa"/>
        <w:widowControl w:val="0"/>
        <w:suppressAutoHyphens/>
        <w:spacing w:after="0" w:line="240" w:lineRule="auto"/>
        <w:ind w:left="420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</w:p>
    <w:p w14:paraId="014AEE96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Основними заходами Програми є :</w:t>
      </w:r>
    </w:p>
    <w:p w14:paraId="32AF9FC6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удосконалення системи управління житлово-комунальним підприємством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”, КП “Щасливе Сервіс”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6913A03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забезпечення беззбиткового функціонування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”, КП “Щасливе Сервіс”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прозорій економічно обґрунтованій системі визначення рівня тарифів на послуги; </w:t>
      </w:r>
    </w:p>
    <w:p w14:paraId="5C6B4437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підвищення ефективності використання енергетичних та матеріальних ресурсів; </w:t>
      </w:r>
    </w:p>
    <w:p w14:paraId="1A24E03D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технічне переоснащення житлово-комунального господарства, в т. ч. закупівля господарської техніки, машин та механізмів</w:t>
      </w:r>
      <w:r w:rsidR="0058553A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матеріалів і виробів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BB55AF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комплексний благоустрій території  ради, запровадження енергозберігаючих технологій і засобів управління зовнішнім освітленням, оновлення зелених насаджень, запровадження передової техніки і технологій, направлених на підвищення якості робіт, економію матеріалів, коштів, енергоресурсів. </w:t>
      </w:r>
    </w:p>
    <w:p w14:paraId="14D2E608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залучення інвестицій; </w:t>
      </w:r>
    </w:p>
    <w:p w14:paraId="79CF7102" w14:textId="77777777" w:rsidR="00366455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залучення громадськості до процесів формування та реформування житлово-комунального господарства, шляхом їх участі у громадському проекті: написанні відповідних проектів та внесення ініціатив. </w:t>
      </w:r>
    </w:p>
    <w:p w14:paraId="262F4B18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управління повинна об'єднати зусилля сільської ради та підприємства житлово-комунального господарства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”, КП “Щасливе Сервіс” та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реформування та ефективного функціонування галузі в умовах ринкової економіки. </w:t>
      </w:r>
    </w:p>
    <w:p w14:paraId="7F60AAD0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Першочерговими заходами реформування галузі є розробка і затвердження тарифів на відповідні житлово-комунальні послуги, які мають надаватись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”, КП “Щасливе Сервіс”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визначення першочергового обсягу робіт, залучення кваліфікованих робітничих кадрів, інформування громадськості про можливість користування послугами житлово-комунального підприємства. </w:t>
      </w:r>
    </w:p>
    <w:p w14:paraId="3A85D843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Ефективне управління діяльністю житлово-комунального підприємства потребує розроблення виробничої та інвестиційної програм, формування та встановлення тарифів як засобу фінансового забезпечення цих програм; запровадження моніторингу діяльності підприємств, що дасть можливість виконавчому комітету реалізувати свої повноваження в галузі житлово-комунального господарства. </w:t>
      </w:r>
    </w:p>
    <w:p w14:paraId="3BC64EFE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Вироблення гнучкої та ефективної тарифної політики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”, КП “Щасливе Сервіс”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сучасному етапі реформування житлово-комунального господарства повинно ґрунтуватися на таких основних принципах: </w:t>
      </w:r>
    </w:p>
    <w:p w14:paraId="41D13925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розрахунку тарифів на послуги, що підлягають регулюванню, для забезпечення повного відшкодування операційних та капітальних витрат; </w:t>
      </w:r>
    </w:p>
    <w:p w14:paraId="128A163D" w14:textId="77777777" w:rsidR="00435A3F" w:rsidRDefault="00EA5EBD">
      <w:pPr>
        <w:spacing w:after="0" w:line="240" w:lineRule="auto"/>
        <w:jc w:val="both"/>
        <w:rPr>
          <w:ins w:id="69" w:author="AMD" w:date="2021-10-28T09:42:00Z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залученням громадськості до процесу  встановлення тарифів та проведення відповідних інформаційно-роз’яснювальних кампаній.</w:t>
      </w:r>
    </w:p>
    <w:p w14:paraId="5683D4D0" w14:textId="77777777" w:rsidR="00366455" w:rsidRPr="00366455" w:rsidRDefault="00366455" w:rsidP="00366455">
      <w:pPr>
        <w:spacing w:after="0" w:line="240" w:lineRule="auto"/>
        <w:ind w:firstLine="708"/>
        <w:jc w:val="both"/>
        <w:rPr>
          <w:ins w:id="70" w:author="AMD" w:date="2021-10-28T09:45:00Z"/>
          <w:rFonts w:ascii="Times New Roman" w:hAnsi="Times New Roman" w:cs="Times New Roman"/>
          <w:sz w:val="24"/>
          <w:szCs w:val="24"/>
        </w:rPr>
      </w:pPr>
      <w:ins w:id="71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Виконання завдань Програми в </w:t>
        </w:r>
      </w:ins>
      <w:ins w:id="72" w:author="AMD" w:date="2021-10-28T09:43:00Z">
        <w:r w:rsidRPr="00366455">
          <w:rPr>
            <w:rFonts w:ascii="Times New Roman" w:hAnsi="Times New Roman" w:cs="Times New Roman"/>
            <w:sz w:val="24"/>
            <w:szCs w:val="24"/>
          </w:rPr>
          <w:t>сфері</w:t>
        </w:r>
      </w:ins>
      <w:ins w:id="73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 охорони</w:t>
        </w:r>
      </w:ins>
      <w:ins w:id="74" w:author="AMD" w:date="2021-10-28T09:43:00Z">
        <w:r w:rsidRPr="00366455">
          <w:rPr>
            <w:rFonts w:ascii="Times New Roman" w:hAnsi="Times New Roman" w:cs="Times New Roman"/>
            <w:sz w:val="24"/>
            <w:szCs w:val="24"/>
          </w:rPr>
          <w:t xml:space="preserve"> здоров’я </w:t>
        </w:r>
      </w:ins>
      <w:ins w:id="75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>здійснюється за такими основними напрямами</w:t>
        </w:r>
      </w:ins>
      <w:ins w:id="76" w:author="AMD" w:date="2021-10-28T09:43:00Z">
        <w:r w:rsidRPr="00366455">
          <w:rPr>
            <w:rFonts w:ascii="Times New Roman" w:hAnsi="Times New Roman" w:cs="Times New Roman"/>
            <w:sz w:val="24"/>
            <w:szCs w:val="24"/>
          </w:rPr>
          <w:t>:</w:t>
        </w:r>
      </w:ins>
      <w:ins w:id="77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 надання субвенції для розвитку та підтримки закладів охорони здоров’я</w:t>
        </w:r>
      </w:ins>
      <w:ins w:id="78" w:author="AMD" w:date="2021-10-28T09:43:00Z">
        <w:r w:rsidRPr="00366455">
          <w:rPr>
            <w:rFonts w:ascii="Times New Roman" w:hAnsi="Times New Roman" w:cs="Times New Roman"/>
            <w:sz w:val="24"/>
            <w:szCs w:val="24"/>
          </w:rPr>
          <w:t>:</w:t>
        </w:r>
        <w:r w:rsidRPr="00366455"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 xml:space="preserve"> КНП «</w:t>
        </w:r>
        <w:proofErr w:type="spellStart"/>
        <w:r w:rsidRPr="00366455"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Пристоличний</w:t>
        </w:r>
        <w:proofErr w:type="spellEnd"/>
        <w:r w:rsidRPr="00366455">
          <w:rPr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 xml:space="preserve"> медичний центр» Пристоличної сільської ради, КНП «БЦПМСД», КНП «ББЛІЛ»</w:t>
        </w:r>
        <w:r w:rsidRPr="00366455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79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для забезпечення їх сталої та ефективної роботи, а також забезпечення лікарськими засобами жителів </w:t>
        </w:r>
      </w:ins>
      <w:ins w:id="80" w:author="AMD" w:date="2021-10-28T09:45:00Z">
        <w:r w:rsidRPr="00366455">
          <w:rPr>
            <w:rFonts w:ascii="Times New Roman" w:hAnsi="Times New Roman" w:cs="Times New Roman"/>
            <w:sz w:val="24"/>
            <w:szCs w:val="24"/>
          </w:rPr>
          <w:t>Пристоличної ОТГ</w:t>
        </w:r>
      </w:ins>
      <w:ins w:id="81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, а саме: </w:t>
        </w:r>
      </w:ins>
    </w:p>
    <w:p w14:paraId="1A880150" w14:textId="77777777" w:rsidR="00366455" w:rsidRPr="00366455" w:rsidRDefault="00366455" w:rsidP="00366455">
      <w:pPr>
        <w:spacing w:after="0" w:line="240" w:lineRule="auto"/>
        <w:ind w:firstLine="708"/>
        <w:jc w:val="both"/>
        <w:rPr>
          <w:ins w:id="82" w:author="AMD" w:date="2021-10-28T09:45:00Z"/>
          <w:rFonts w:ascii="Times New Roman" w:hAnsi="Times New Roman" w:cs="Times New Roman"/>
          <w:sz w:val="24"/>
          <w:szCs w:val="24"/>
        </w:rPr>
      </w:pPr>
      <w:ins w:id="83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1. Забезпечення доступної та якісної медичної допомоги населенню. </w:t>
        </w:r>
      </w:ins>
    </w:p>
    <w:p w14:paraId="6EA7140E" w14:textId="77777777" w:rsidR="00366455" w:rsidRPr="00366455" w:rsidRDefault="00366455" w:rsidP="00366455">
      <w:pPr>
        <w:spacing w:after="0" w:line="240" w:lineRule="auto"/>
        <w:ind w:firstLine="708"/>
        <w:jc w:val="both"/>
        <w:rPr>
          <w:ins w:id="84" w:author="AMD" w:date="2021-10-28T09:45:00Z"/>
          <w:rFonts w:ascii="Times New Roman" w:hAnsi="Times New Roman" w:cs="Times New Roman"/>
          <w:sz w:val="24"/>
          <w:szCs w:val="24"/>
        </w:rPr>
      </w:pPr>
      <w:ins w:id="85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2. Забезпечення лікарськими засобами та виробами медичного призначення для надання медичної допомоги мешканцям </w:t>
        </w:r>
      </w:ins>
      <w:ins w:id="86" w:author="AMD" w:date="2021-10-28T09:45:00Z">
        <w:r w:rsidRPr="00366455">
          <w:rPr>
            <w:rFonts w:ascii="Times New Roman" w:hAnsi="Times New Roman" w:cs="Times New Roman"/>
            <w:sz w:val="24"/>
            <w:szCs w:val="24"/>
          </w:rPr>
          <w:t>Пристоличної ОТГ</w:t>
        </w:r>
      </w:ins>
      <w:ins w:id="87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, в тому числі пільгових категорій населення. </w:t>
        </w:r>
      </w:ins>
    </w:p>
    <w:p w14:paraId="1AB94D8E" w14:textId="77777777" w:rsidR="00366455" w:rsidRPr="00366455" w:rsidRDefault="00366455" w:rsidP="00366455">
      <w:pPr>
        <w:spacing w:after="0" w:line="240" w:lineRule="auto"/>
        <w:ind w:firstLine="708"/>
        <w:jc w:val="both"/>
        <w:rPr>
          <w:ins w:id="88" w:author="AMD" w:date="2021-10-28T09:46:00Z"/>
          <w:rFonts w:ascii="Times New Roman" w:hAnsi="Times New Roman" w:cs="Times New Roman"/>
          <w:sz w:val="24"/>
          <w:szCs w:val="24"/>
        </w:rPr>
      </w:pPr>
      <w:ins w:id="89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>3. Створення належних умов для функціонування закладів охорони здоров’я (видатки на оплату праці, стимулююч</w:t>
        </w:r>
      </w:ins>
      <w:ins w:id="90" w:author="AMD" w:date="2021-10-28T09:45:00Z">
        <w:r w:rsidRPr="00366455">
          <w:rPr>
            <w:rFonts w:ascii="Times New Roman" w:hAnsi="Times New Roman" w:cs="Times New Roman"/>
            <w:sz w:val="24"/>
            <w:szCs w:val="24"/>
          </w:rPr>
          <w:t xml:space="preserve">і </w:t>
        </w:r>
      </w:ins>
      <w:ins w:id="91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>виплат</w:t>
        </w:r>
      </w:ins>
      <w:ins w:id="92" w:author="AMD" w:date="2021-10-28T09:46:00Z">
        <w:r w:rsidRPr="00366455">
          <w:rPr>
            <w:rFonts w:ascii="Times New Roman" w:hAnsi="Times New Roman" w:cs="Times New Roman"/>
            <w:sz w:val="24"/>
            <w:szCs w:val="24"/>
          </w:rPr>
          <w:t xml:space="preserve">и </w:t>
        </w:r>
      </w:ins>
      <w:ins w:id="93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 медичним працівникам сільської місцевості, оплата за спожиті енергоносії, поточн</w:t>
        </w:r>
      </w:ins>
      <w:ins w:id="94" w:author="AMD" w:date="2021-10-28T09:46:00Z">
        <w:r w:rsidRPr="00366455">
          <w:rPr>
            <w:rFonts w:ascii="Times New Roman" w:hAnsi="Times New Roman" w:cs="Times New Roman"/>
            <w:sz w:val="24"/>
            <w:szCs w:val="24"/>
          </w:rPr>
          <w:t>і</w:t>
        </w:r>
      </w:ins>
      <w:ins w:id="95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 ремонт</w:t>
        </w:r>
      </w:ins>
      <w:ins w:id="96" w:author="AMD" w:date="2021-10-28T09:46:00Z">
        <w:r w:rsidRPr="00366455">
          <w:rPr>
            <w:rFonts w:ascii="Times New Roman" w:hAnsi="Times New Roman" w:cs="Times New Roman"/>
            <w:sz w:val="24"/>
            <w:szCs w:val="24"/>
          </w:rPr>
          <w:t>и</w:t>
        </w:r>
      </w:ins>
      <w:ins w:id="97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, придбання твердого палива тощо). </w:t>
        </w:r>
      </w:ins>
    </w:p>
    <w:p w14:paraId="51E10CCA" w14:textId="77777777" w:rsidR="00366455" w:rsidRPr="00366455" w:rsidRDefault="00366455" w:rsidP="00366455">
      <w:pPr>
        <w:spacing w:after="0" w:line="240" w:lineRule="auto"/>
        <w:ind w:firstLine="708"/>
        <w:jc w:val="both"/>
        <w:rPr>
          <w:ins w:id="98" w:author="AMD" w:date="2021-10-28T09:46:00Z"/>
          <w:rFonts w:ascii="Times New Roman" w:hAnsi="Times New Roman" w:cs="Times New Roman"/>
          <w:sz w:val="24"/>
          <w:szCs w:val="24"/>
        </w:rPr>
      </w:pPr>
      <w:ins w:id="99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>4. Придбання предметів, матеріалів, обладнання та інвентар</w:t>
        </w:r>
      </w:ins>
      <w:ins w:id="100" w:author="AMD" w:date="2021-10-28T09:46:00Z">
        <w:r w:rsidRPr="00366455">
          <w:rPr>
            <w:rFonts w:ascii="Times New Roman" w:hAnsi="Times New Roman" w:cs="Times New Roman"/>
            <w:sz w:val="24"/>
            <w:szCs w:val="24"/>
          </w:rPr>
          <w:t>ю</w:t>
        </w:r>
      </w:ins>
      <w:ins w:id="101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 для потреб закладів охорони здоров’я. </w:t>
        </w:r>
      </w:ins>
    </w:p>
    <w:p w14:paraId="41B470CF" w14:textId="77777777" w:rsidR="00366455" w:rsidRPr="00366455" w:rsidRDefault="00366455" w:rsidP="00366455">
      <w:pPr>
        <w:spacing w:after="0" w:line="240" w:lineRule="auto"/>
        <w:ind w:firstLine="708"/>
        <w:jc w:val="both"/>
        <w:rPr>
          <w:ins w:id="102" w:author="AMD" w:date="2021-10-28T09:46:00Z"/>
          <w:rFonts w:ascii="Times New Roman" w:hAnsi="Times New Roman" w:cs="Times New Roman"/>
          <w:sz w:val="24"/>
          <w:szCs w:val="24"/>
        </w:rPr>
      </w:pPr>
      <w:ins w:id="103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 xml:space="preserve">5. Придбання обладнання і предметів довгострокового користування. </w:t>
        </w:r>
      </w:ins>
    </w:p>
    <w:p w14:paraId="42587D5B" w14:textId="77777777" w:rsidR="00366455" w:rsidRPr="00366455" w:rsidRDefault="00366455" w:rsidP="00366455">
      <w:pPr>
        <w:spacing w:after="0" w:line="240" w:lineRule="auto"/>
        <w:ind w:firstLine="708"/>
        <w:jc w:val="both"/>
        <w:rPr>
          <w:ins w:id="104" w:author="AMD" w:date="2021-10-28T09:42:00Z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05" w:author="AMD" w:date="2021-10-28T09:42:00Z">
        <w:r w:rsidRPr="00366455">
          <w:rPr>
            <w:rFonts w:ascii="Times New Roman" w:hAnsi="Times New Roman" w:cs="Times New Roman"/>
            <w:sz w:val="24"/>
            <w:szCs w:val="24"/>
          </w:rPr>
          <w:t>6. Відшкодування вартості лікарських засобів для лікування окремих захворювань.</w:t>
        </w:r>
      </w:ins>
    </w:p>
    <w:p w14:paraId="57CDE2D3" w14:textId="77777777" w:rsidR="00366455" w:rsidRPr="00635ED9" w:rsidRDefault="003664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839F88" w14:textId="77777777" w:rsidR="00435A3F" w:rsidRDefault="00EA5EBD" w:rsidP="00D82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Заходи Програми наведені у додатку до Програми.</w:t>
      </w:r>
    </w:p>
    <w:p w14:paraId="248BE6F2" w14:textId="77777777" w:rsidR="00D823BC" w:rsidRPr="00635ED9" w:rsidRDefault="00D823BC" w:rsidP="00D823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2790C8" w14:textId="77777777" w:rsidR="00435A3F" w:rsidRPr="00635ED9" w:rsidRDefault="00EA5EBD">
      <w:pPr>
        <w:widowControl w:val="0"/>
        <w:spacing w:after="124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IV. Фінансове забезпечення  Програми</w:t>
      </w:r>
    </w:p>
    <w:p w14:paraId="56EA0B57" w14:textId="77777777" w:rsidR="0058553A" w:rsidRPr="00635ED9" w:rsidRDefault="0058553A" w:rsidP="00585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Джерелами фінансування Програми є кошти з сільського бюджету  та кошти інших джерел, не заборонених законодавством України.</w:t>
      </w:r>
    </w:p>
    <w:p w14:paraId="6BC1FBC5" w14:textId="77777777" w:rsidR="0058553A" w:rsidRPr="00635ED9" w:rsidRDefault="0058553A" w:rsidP="00585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Ці кошти, відповідними рішеннями Пристоличної сільської ради, спрямовуються на виконання заходів Програми, затверджених рішенням сільської ради про сільський бюджет.</w:t>
      </w:r>
    </w:p>
    <w:p w14:paraId="0BE49561" w14:textId="77777777" w:rsidR="0058553A" w:rsidRPr="00635ED9" w:rsidRDefault="0058553A" w:rsidP="00585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 Програми здійснюється, виходячи з виділених реальних можливостей сільського бюджету</w:t>
      </w:r>
      <w:r w:rsidR="009F26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43516D" w14:textId="77777777" w:rsidR="00435A3F" w:rsidRPr="00635ED9" w:rsidRDefault="0058553A" w:rsidP="00585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Обсяги фінансування Програми уточнюються під час складання проекту сільського бюджету  на наступний фінансовий рік у межах видатків, що передбачаються для виконання заходів.</w:t>
      </w:r>
    </w:p>
    <w:p w14:paraId="40979C5D" w14:textId="77777777" w:rsidR="0058553A" w:rsidRPr="00635ED9" w:rsidRDefault="0058553A" w:rsidP="005855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56667E" w14:textId="77777777" w:rsidR="00435A3F" w:rsidRPr="00635ED9" w:rsidRDefault="00EA5EBD">
      <w:pPr>
        <w:pStyle w:val="aa"/>
        <w:widowControl w:val="0"/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  <w:t>V. Очікуванні результати</w:t>
      </w:r>
    </w:p>
    <w:p w14:paraId="74A6A6EB" w14:textId="77777777" w:rsidR="00435A3F" w:rsidRPr="00635ED9" w:rsidRDefault="00435A3F">
      <w:pPr>
        <w:pStyle w:val="aa"/>
        <w:widowControl w:val="0"/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bCs/>
          <w:color w:val="auto"/>
          <w:kern w:val="2"/>
          <w:sz w:val="24"/>
          <w:szCs w:val="24"/>
        </w:rPr>
      </w:pPr>
    </w:p>
    <w:p w14:paraId="385E7996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Основною умовою реалізації Програми є консолідація та спрямування дій сільської ради, виконавчого комітету, </w:t>
      </w:r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7A2495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”, КП “Щасливе Сервіс”</w:t>
      </w:r>
      <w:r w:rsidR="007A2495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створення дієвої системи управління та сприятливого середовища для формування ефективного результату роботи.</w:t>
      </w:r>
    </w:p>
    <w:p w14:paraId="1B6B3ED8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Виконання Програми дасть можливість: </w:t>
      </w:r>
    </w:p>
    <w:p w14:paraId="7C56A5A7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забезпечити реалізацію державної політики щодо регіонального розвитку, насамперед у сфері житлово-комунального господарства; </w:t>
      </w:r>
    </w:p>
    <w:p w14:paraId="231DF8EC" w14:textId="77777777" w:rsidR="00435A3F" w:rsidRPr="00635ED9" w:rsidRDefault="00EA5E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створити сприятливі умови для накопичення ресурсів з метою технічного переоснащення </w:t>
      </w:r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”, КП “Щасливе Сервіс”</w:t>
      </w:r>
      <w:r w:rsidR="005D4790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розвитку комунальної інфраструктури; </w:t>
      </w:r>
    </w:p>
    <w:p w14:paraId="4FE335F3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3) створити сприятливі умови для залучення додаткових коштів у розвиток об'єктів житлово-комунального господарства та ефективний механізм подальшого його реформування;</w:t>
      </w:r>
    </w:p>
    <w:p w14:paraId="5A99784D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забезпечити поступове відновлення сфери благоустрою території та впорядкування об'єктів комунальної власності на умовах фінансування з сільського бюджету та інших джерел, незаборонених законодавством; </w:t>
      </w:r>
    </w:p>
    <w:p w14:paraId="4CA917AF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забезпечити сталу та ефективну роботу </w:t>
      </w:r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”, КП “Щасливе Сервіс”</w:t>
      </w:r>
      <w:r w:rsidR="005D4790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DFE7C21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забезпечити надання населенню послуг з поточних видів ремонтних робіт та робіт по благоустрою; </w:t>
      </w:r>
    </w:p>
    <w:p w14:paraId="76ECB283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забезпечити прозорість у формуванні тарифної та цінової політики на послуги підприємства; </w:t>
      </w:r>
    </w:p>
    <w:p w14:paraId="71893217" w14:textId="77777777" w:rsidR="00435A3F" w:rsidRPr="00635ED9" w:rsidRDefault="00EA5E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підвищити рівень мотивації громадян до використання послуг саме </w:t>
      </w:r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КП ЖКК “</w:t>
      </w:r>
      <w:proofErr w:type="spellStart"/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Щасливський</w:t>
      </w:r>
      <w:proofErr w:type="spellEnd"/>
      <w:r w:rsidR="005D4790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”, КП “Щасливе Сервіс”</w:t>
      </w:r>
      <w:r w:rsidR="005D4790" w:rsidRPr="00635ED9">
        <w:rPr>
          <w:rFonts w:ascii="Times New Roman" w:hAnsi="Times New Roman" w:cs="Times New Roman"/>
          <w:sz w:val="24"/>
          <w:szCs w:val="24"/>
        </w:rPr>
        <w:t xml:space="preserve"> та КП КУП "Олександрівкажитлобудсервіс"</w:t>
      </w:r>
      <w:r w:rsidR="005D4790"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(доступ до матеріальних благ як стимул до зростання продуктивності праці і поліпшення якості робочої сили); </w:t>
      </w:r>
    </w:p>
    <w:p w14:paraId="375388C7" w14:textId="77777777" w:rsidR="00435A3F" w:rsidRDefault="00EA5EBD">
      <w:pPr>
        <w:spacing w:after="0" w:line="240" w:lineRule="auto"/>
        <w:jc w:val="both"/>
        <w:rPr>
          <w:ins w:id="106" w:author="AMD" w:date="2021-10-28T09:48:00Z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>9) забезпечити широку суспільну підтримку виконання основних завдань у рамках реформи житлово-комунального господарства.</w:t>
      </w:r>
    </w:p>
    <w:p w14:paraId="1AB30DD7" w14:textId="77777777" w:rsidR="00366455" w:rsidRPr="00366455" w:rsidRDefault="00366455">
      <w:pPr>
        <w:spacing w:after="0" w:line="240" w:lineRule="auto"/>
        <w:jc w:val="both"/>
        <w:rPr>
          <w:ins w:id="107" w:author="AMD" w:date="2021-10-28T09:48:00Z"/>
          <w:rFonts w:ascii="Times New Roman" w:hAnsi="Times New Roman" w:cs="Times New Roman"/>
          <w:sz w:val="24"/>
          <w:szCs w:val="24"/>
        </w:rPr>
      </w:pPr>
      <w:ins w:id="108" w:author="AMD" w:date="2021-10-28T09:48:00Z">
        <w:r w:rsidRPr="00366455">
          <w:rPr>
            <w:rFonts w:ascii="Times New Roman" w:hAnsi="Times New Roman" w:cs="Times New Roman"/>
            <w:sz w:val="24"/>
            <w:szCs w:val="24"/>
          </w:rPr>
          <w:t xml:space="preserve">10) Створити умови для стабільної роботи закладів охорони здоров’я при здійсненні своєї діяльності. </w:t>
        </w:r>
      </w:ins>
    </w:p>
    <w:p w14:paraId="6226B8E3" w14:textId="77777777" w:rsidR="00366455" w:rsidRPr="00366455" w:rsidRDefault="00366455">
      <w:pPr>
        <w:spacing w:after="0" w:line="240" w:lineRule="auto"/>
        <w:jc w:val="both"/>
        <w:rPr>
          <w:ins w:id="109" w:author="AMD" w:date="2021-10-28T09:48:00Z"/>
          <w:rFonts w:ascii="Times New Roman" w:hAnsi="Times New Roman" w:cs="Times New Roman"/>
          <w:sz w:val="24"/>
          <w:szCs w:val="24"/>
        </w:rPr>
      </w:pPr>
      <w:ins w:id="110" w:author="AMD" w:date="2021-10-28T09:48:00Z">
        <w:r w:rsidRPr="00366455">
          <w:rPr>
            <w:rFonts w:ascii="Times New Roman" w:hAnsi="Times New Roman" w:cs="Times New Roman"/>
            <w:sz w:val="24"/>
            <w:szCs w:val="24"/>
          </w:rPr>
          <w:t xml:space="preserve">11) Забезпечити своєчасні розрахунки закладів охорони здоров’я з бюджетами всіх рівнів. </w:t>
        </w:r>
      </w:ins>
    </w:p>
    <w:p w14:paraId="028FB6C2" w14:textId="77777777" w:rsidR="00366455" w:rsidRPr="00366455" w:rsidRDefault="00366455">
      <w:pPr>
        <w:spacing w:after="0" w:line="240" w:lineRule="auto"/>
        <w:jc w:val="both"/>
        <w:rPr>
          <w:ins w:id="111" w:author="AMD" w:date="2021-10-28T09:48:00Z"/>
          <w:rFonts w:ascii="Times New Roman" w:hAnsi="Times New Roman" w:cs="Times New Roman"/>
          <w:sz w:val="24"/>
          <w:szCs w:val="24"/>
        </w:rPr>
      </w:pPr>
      <w:ins w:id="112" w:author="AMD" w:date="2021-10-28T09:48:00Z">
        <w:r w:rsidRPr="00366455">
          <w:rPr>
            <w:rFonts w:ascii="Times New Roman" w:hAnsi="Times New Roman" w:cs="Times New Roman"/>
            <w:sz w:val="24"/>
            <w:szCs w:val="24"/>
          </w:rPr>
          <w:t xml:space="preserve">12) Надати вчасне, якісне та безперебійне медичне обслуговування населення. </w:t>
        </w:r>
      </w:ins>
    </w:p>
    <w:p w14:paraId="5E62DF3B" w14:textId="77777777" w:rsidR="00366455" w:rsidRPr="00366455" w:rsidRDefault="00366455">
      <w:pPr>
        <w:spacing w:after="0" w:line="240" w:lineRule="auto"/>
        <w:jc w:val="both"/>
        <w:rPr>
          <w:ins w:id="113" w:author="AMD" w:date="2021-10-28T09:48:00Z"/>
          <w:rFonts w:ascii="Times New Roman" w:hAnsi="Times New Roman" w:cs="Times New Roman"/>
          <w:sz w:val="24"/>
          <w:szCs w:val="24"/>
        </w:rPr>
      </w:pPr>
      <w:ins w:id="114" w:author="AMD" w:date="2021-10-28T09:48:00Z">
        <w:r w:rsidRPr="00366455">
          <w:rPr>
            <w:rFonts w:ascii="Times New Roman" w:hAnsi="Times New Roman" w:cs="Times New Roman"/>
            <w:sz w:val="24"/>
            <w:szCs w:val="24"/>
          </w:rPr>
          <w:t xml:space="preserve">13)  Забезпечити своєчасну та в повному обсязі виплату заробітної плати та нарахувань на неї. </w:t>
        </w:r>
      </w:ins>
    </w:p>
    <w:p w14:paraId="121AC177" w14:textId="77777777" w:rsidR="00366455" w:rsidRPr="00366455" w:rsidRDefault="003664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ins w:id="115" w:author="AMD" w:date="2021-10-28T09:49:00Z">
        <w:r w:rsidRPr="00366455">
          <w:rPr>
            <w:rFonts w:ascii="Times New Roman" w:hAnsi="Times New Roman" w:cs="Times New Roman"/>
            <w:sz w:val="24"/>
            <w:szCs w:val="24"/>
          </w:rPr>
          <w:t>14)  Забезпечити</w:t>
        </w:r>
      </w:ins>
      <w:ins w:id="116" w:author="AMD" w:date="2021-10-28T09:48:00Z">
        <w:r w:rsidRPr="00366455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17" w:author="AMD" w:date="2021-10-28T09:49:00Z">
        <w:r w:rsidRPr="00366455">
          <w:rPr>
            <w:rFonts w:ascii="Times New Roman" w:hAnsi="Times New Roman" w:cs="Times New Roman"/>
            <w:sz w:val="24"/>
            <w:szCs w:val="24"/>
          </w:rPr>
          <w:t>д</w:t>
        </w:r>
      </w:ins>
      <w:ins w:id="118" w:author="AMD" w:date="2021-10-28T09:48:00Z">
        <w:r w:rsidRPr="00366455">
          <w:rPr>
            <w:rFonts w:ascii="Times New Roman" w:hAnsi="Times New Roman" w:cs="Times New Roman"/>
            <w:sz w:val="24"/>
            <w:szCs w:val="24"/>
          </w:rPr>
          <w:t>отримання нормативів, норм, стандартів, порядків і правил при наданні медичних послуг.</w:t>
        </w:r>
      </w:ins>
    </w:p>
    <w:p w14:paraId="277CB358" w14:textId="77777777" w:rsidR="00435A3F" w:rsidRPr="00635ED9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75F90AE3" w14:textId="77777777" w:rsidR="00435A3F" w:rsidRPr="00635ED9" w:rsidRDefault="00EA5EB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kern w:val="2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b/>
          <w:color w:val="auto"/>
          <w:kern w:val="2"/>
          <w:sz w:val="24"/>
          <w:szCs w:val="24"/>
        </w:rPr>
        <w:t>VI. Організація виконання і контроль за виконання Програми</w:t>
      </w:r>
    </w:p>
    <w:p w14:paraId="6E239116" w14:textId="77777777" w:rsidR="00435A3F" w:rsidRPr="00635ED9" w:rsidRDefault="00435A3F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2"/>
          <w:sz w:val="24"/>
          <w:szCs w:val="24"/>
          <w:lang w:bidi="uk-UA"/>
        </w:rPr>
      </w:pPr>
    </w:p>
    <w:p w14:paraId="6581E51D" w14:textId="77777777" w:rsidR="00435A3F" w:rsidRPr="00635ED9" w:rsidRDefault="00EA5EBD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виконанням Програми здійснюється виконавчим комітетом сільської ради та 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постійною </w:t>
      </w:r>
      <w:bookmarkStart w:id="119" w:name="_Hlk504500193"/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плановою бюджетною комісією</w:t>
      </w:r>
      <w:r w:rsidRPr="00635ED9">
        <w:rPr>
          <w:rFonts w:ascii="Times New Roman" w:hAnsi="Times New Roman" w:cs="Times New Roman"/>
          <w:sz w:val="24"/>
          <w:szCs w:val="24"/>
        </w:rPr>
        <w:t xml:space="preserve">, постійною комісією з дотриманням законності, правопорядку та депутатської етики, </w:t>
      </w:r>
      <w:bookmarkEnd w:id="119"/>
      <w:r w:rsidRPr="00635ED9">
        <w:rPr>
          <w:rFonts w:ascii="Times New Roman" w:hAnsi="Times New Roman" w:cs="Times New Roman"/>
          <w:sz w:val="24"/>
          <w:szCs w:val="24"/>
        </w:rPr>
        <w:t>постійною комісією з питань управління комунальною власністю, житлово-комунальним господарством, будівництвом, екологією та благоустроєм населених пунктів.</w:t>
      </w:r>
    </w:p>
    <w:p w14:paraId="433F6792" w14:textId="77777777" w:rsidR="00435A3F" w:rsidRPr="00635ED9" w:rsidRDefault="00EA5E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використанням бюджетних коштів, спрямованих на забезпечення виконання Програми, здійснюється у встановленому законодавством порядку. </w:t>
      </w:r>
    </w:p>
    <w:p w14:paraId="7275244D" w14:textId="77777777" w:rsidR="00435A3F" w:rsidRPr="00635ED9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12FE9D21" w14:textId="77777777" w:rsidR="00435A3F" w:rsidRPr="00635ED9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4CDEB7E8" w14:textId="77777777" w:rsidR="00435A3F" w:rsidRPr="00635ED9" w:rsidRDefault="00D817F7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sectPr w:rsidR="00435A3F" w:rsidRPr="00635ED9" w:rsidSect="00967EF3">
          <w:pgSz w:w="11906" w:h="16838" w:code="9"/>
          <w:pgMar w:top="1134" w:right="851" w:bottom="1134" w:left="1701" w:header="0" w:footer="0" w:gutter="0"/>
          <w:cols w:space="720"/>
          <w:formProt w:val="0"/>
          <w:docGrid w:linePitch="360" w:charSpace="4096"/>
        </w:sect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Сільський голова</w:t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  <w:t xml:space="preserve">                  Микола КАСЬКІВ</w:t>
      </w:r>
    </w:p>
    <w:p w14:paraId="17420C9C" w14:textId="77777777" w:rsidR="00435A3F" w:rsidRPr="00635ED9" w:rsidRDefault="00EA5EBD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lastRenderedPageBreak/>
        <w:t xml:space="preserve">Заходи </w:t>
      </w:r>
      <w:r w:rsidR="00636F67" w:rsidRPr="00635ED9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Програми «РОЗВИТКУ ТА ПІДТРИМКИ Комунальних підприємств Пристоличної сільської ради Бориспільського району Київської області» на 2021-2023 роки</w:t>
      </w:r>
    </w:p>
    <w:tbl>
      <w:tblPr>
        <w:tblW w:w="15140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8"/>
        <w:gridCol w:w="3743"/>
        <w:gridCol w:w="1298"/>
        <w:gridCol w:w="44"/>
        <w:gridCol w:w="2171"/>
        <w:gridCol w:w="1608"/>
        <w:gridCol w:w="1728"/>
        <w:gridCol w:w="73"/>
        <w:gridCol w:w="3337"/>
      </w:tblGrid>
      <w:tr w:rsidR="00435A3F" w:rsidRPr="00635ED9" w14:paraId="5A423A93" w14:textId="77777777" w:rsidTr="00635ED9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BEA8188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E781579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3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FDC9F57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Строки виконання         заходу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DD9CB61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75C5555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8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C42528E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765DFA9" w14:textId="77777777" w:rsidR="00435A3F" w:rsidRPr="00635ED9" w:rsidRDefault="00EA5EBD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Очікувані результати</w:t>
            </w:r>
          </w:p>
        </w:tc>
      </w:tr>
      <w:tr w:rsidR="00435A3F" w:rsidRPr="00635ED9" w14:paraId="3B6CD613" w14:textId="77777777" w:rsidTr="00635ED9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9CDED9F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2C21CCE5" w14:textId="77777777" w:rsidR="00435A3F" w:rsidRPr="00635ED9" w:rsidRDefault="00EA5EBD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Фінансова підтримка </w:t>
            </w:r>
            <w:r w:rsidR="005D4790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КП ЖКК “</w:t>
            </w:r>
            <w:proofErr w:type="spellStart"/>
            <w:r w:rsidR="005D4790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Щасливський</w:t>
            </w:r>
            <w:proofErr w:type="spellEnd"/>
            <w:r w:rsidR="005D4790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”, КП “Щасливе Сервіс”</w:t>
            </w:r>
            <w:r w:rsidR="005D4790"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 та КП КУП "Олександрівкажитлобудсервіс"</w:t>
            </w:r>
            <w:ins w:id="120" w:author="AMD" w:date="2021-10-28T09:50:00Z">
              <w:r w:rsidR="00236BCC">
                <w:rPr>
                  <w:rFonts w:ascii="Times New Roman" w:hAnsi="Times New Roman" w:cs="Times New Roman"/>
                  <w:sz w:val="24"/>
                  <w:szCs w:val="24"/>
                </w:rPr>
                <w:t>,</w:t>
              </w:r>
              <w:r w:rsidR="00236BCC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 КНП «</w:t>
              </w:r>
              <w:proofErr w:type="spellStart"/>
              <w:r w:rsidR="00236BCC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Пристоличний</w:t>
              </w:r>
              <w:proofErr w:type="spellEnd"/>
              <w:r w:rsidR="00236BCC"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 медичний центр» Пристоличної сільської ради, КНП «БЦПМСД», КНП «ББЛІЛ»</w:t>
              </w:r>
            </w:ins>
          </w:p>
        </w:tc>
        <w:tc>
          <w:tcPr>
            <w:tcW w:w="13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7BE48C1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9F9EC9A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3F6BDA5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 бюджет</w:t>
            </w:r>
          </w:p>
        </w:tc>
        <w:tc>
          <w:tcPr>
            <w:tcW w:w="180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D6136B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 межах кошторисних призначень</w:t>
            </w:r>
          </w:p>
          <w:p w14:paraId="5EB3DDB7" w14:textId="77777777" w:rsidR="00435A3F" w:rsidRPr="00635ED9" w:rsidRDefault="00435A3F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54D9A69" w14:textId="77777777" w:rsidR="00435A3F" w:rsidRDefault="00EA5EBD">
            <w:pPr>
              <w:spacing w:after="135" w:line="240" w:lineRule="auto"/>
              <w:rPr>
                <w:ins w:id="121" w:author="AMD" w:date="2021-10-28T09:51:00Z"/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Забезпечення сталої та ефективної роботи </w:t>
            </w:r>
            <w:r w:rsidR="005D4790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КП ЖКК “</w:t>
            </w:r>
            <w:proofErr w:type="spellStart"/>
            <w:r w:rsidR="005D4790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Щасливський</w:t>
            </w:r>
            <w:proofErr w:type="spellEnd"/>
            <w:r w:rsidR="005D4790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”, КП “Щасливе Сервіс”</w:t>
            </w:r>
            <w:r w:rsidR="005D4790"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 та КП КУП "Олександрівкажитлобудсервіс"</w:t>
            </w:r>
          </w:p>
          <w:p w14:paraId="7D297B51" w14:textId="77777777" w:rsidR="00236BCC" w:rsidRPr="00635ED9" w:rsidRDefault="00236BCC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ins w:id="122" w:author="AMD" w:date="2021-10-28T09:51:00Z">
              <w: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КНП «</w:t>
              </w:r>
              <w:proofErr w:type="spellStart"/>
              <w: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Пристоличний</w:t>
              </w:r>
              <w:proofErr w:type="spellEnd"/>
              <w: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 xml:space="preserve"> медичний центр» Пристоличної сільської ради, КНП «БЦПМСД», КНП «ББЛІЛ»</w:t>
              </w:r>
            </w:ins>
          </w:p>
        </w:tc>
      </w:tr>
      <w:tr w:rsidR="00435A3F" w:rsidRPr="00635ED9" w14:paraId="0A8DE2AD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595D7649" w14:textId="77777777" w:rsidR="00435A3F" w:rsidRPr="00635ED9" w:rsidRDefault="009F2614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18FB11F" w14:textId="77777777" w:rsidR="00435A3F" w:rsidRPr="00635ED9" w:rsidRDefault="00EA5EBD" w:rsidP="009F2614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Капітальний ремонт мереж</w:t>
            </w:r>
            <w:r w:rsidR="009F261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водопостачання та водовідведення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08AF3F7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DBE0E64" w14:textId="77777777" w:rsidR="00435A3F" w:rsidRPr="00635ED9" w:rsidRDefault="00EA5EBD" w:rsidP="009F2614">
            <w:pPr>
              <w:spacing w:after="135" w:line="240" w:lineRule="auto"/>
              <w:ind w:firstLine="4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F3AECFD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2A29DDE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38F466E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Поліпшення житлових умов мешканців житлових будинків</w:t>
            </w:r>
          </w:p>
        </w:tc>
      </w:tr>
      <w:tr w:rsidR="00435A3F" w:rsidRPr="00635ED9" w14:paraId="41D03BE7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003DABDE" w14:textId="77777777" w:rsidR="00435A3F" w:rsidRPr="00635ED9" w:rsidRDefault="009F2614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8F70CC8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Капітальний ремонт свердловин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8B24A26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AD34E7A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7765A69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27761E9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8F3F378" w14:textId="77777777" w:rsidR="00435A3F" w:rsidRPr="00635ED9" w:rsidRDefault="00EA5EBD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Поліпшення житлових умов мешканців житлових будинків</w:t>
            </w:r>
          </w:p>
        </w:tc>
      </w:tr>
      <w:tr w:rsidR="00435A3F" w:rsidRPr="00635ED9" w14:paraId="502B3F8F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6C96E9C0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4926CF9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Придбання снігоприбиральної техніки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06B80F9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73F9551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501B7E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53B8D2A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У межах кошторисних призначень</w:t>
            </w:r>
          </w:p>
          <w:p w14:paraId="28A33650" w14:textId="77777777" w:rsidR="00435A3F" w:rsidRPr="00635ED9" w:rsidRDefault="00435A3F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8675B6E" w14:textId="77777777" w:rsidR="00435A3F" w:rsidRPr="00635ED9" w:rsidRDefault="00EA5EBD" w:rsidP="003B6688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мешканців 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населених пунктів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Пристоличної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0EF0B726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26323E6C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091772B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техніки </w:t>
            </w:r>
            <w:bookmarkStart w:id="123" w:name="__DdeLink__950_3193840785"/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proofErr w:type="spellStart"/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велотехніки</w:t>
            </w:r>
            <w:bookmarkEnd w:id="123"/>
            <w:proofErr w:type="spellEnd"/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 для покращення надання житлово-комунальних послуг (підмітання, прибирання, вивезення сміття)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795A6D5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32DF6BE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55FCE28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774CD63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6F84EB7" w14:textId="77777777" w:rsidR="00435A3F" w:rsidRPr="00635ED9" w:rsidRDefault="00EA5EBD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Поліпшення умов проживання жител</w:t>
            </w:r>
            <w:r w:rsidR="00477C41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ів населених пунктів Пристоличної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2FAD9F9E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43AED92A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5CDE81E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сміттєвих баків та контейнерів для роздільного збору (сортування) сміття 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74E81CA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9D619BE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5A6756D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F3A38C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6D6209B" w14:textId="77777777" w:rsidR="00435A3F" w:rsidRPr="00635ED9" w:rsidRDefault="00477C4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243912E4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2D14AEA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233B6AC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Придбання та встановлення МАФ, будівництво площадок для сміттєвих баків та контейнерів  для роздільного збору (сортування) сміття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4F398C9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039289F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BD807D2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9B0D5A4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000A7FB" w14:textId="77777777" w:rsidR="00435A3F" w:rsidRPr="00635ED9" w:rsidRDefault="00477C4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4CB895C6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C966BFA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1B923AB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Придбання техніки для покращення надання послуг з благоустрою населених пунктів (прибирання сміття)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69A4CC2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87F8F35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0A5D133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4576F69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959FFD6" w14:textId="77777777" w:rsidR="00435A3F" w:rsidRPr="00635ED9" w:rsidRDefault="00477C4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260D54BA" w14:textId="77777777" w:rsidTr="00635ED9">
        <w:trPr>
          <w:trHeight w:val="1534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6056AF62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893365D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Придбання обладнання для відлову безпритульних собак та котів</w:t>
            </w:r>
          </w:p>
        </w:tc>
        <w:tc>
          <w:tcPr>
            <w:tcW w:w="12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2997FFA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5CF6CC5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18C77F7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4E313A1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674B33F" w14:textId="77777777" w:rsidR="00435A3F" w:rsidRPr="00635ED9" w:rsidRDefault="00477C4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435A3F" w:rsidRPr="00635ED9" w14:paraId="5790E22F" w14:textId="77777777" w:rsidTr="00635ED9">
        <w:trPr>
          <w:trHeight w:val="1534"/>
        </w:trPr>
        <w:tc>
          <w:tcPr>
            <w:tcW w:w="1138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68781911" w14:textId="77777777" w:rsidR="00435A3F" w:rsidRPr="00635ED9" w:rsidRDefault="009F2614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3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266958A" w14:textId="77777777" w:rsidR="00435A3F" w:rsidRPr="00635ED9" w:rsidRDefault="003B6688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4" w:name="__DdeLink__908_1844243805"/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Придбання контейнерів (МАФ</w:t>
            </w:r>
            <w:r w:rsidR="00EA5EBD" w:rsidRPr="00635ED9">
              <w:rPr>
                <w:rFonts w:ascii="Times New Roman" w:hAnsi="Times New Roman" w:cs="Times New Roman"/>
                <w:sz w:val="24"/>
                <w:szCs w:val="24"/>
              </w:rPr>
              <w:t>) для зберігання інструментів та техніки</w:t>
            </w:r>
            <w:bookmarkEnd w:id="124"/>
          </w:p>
        </w:tc>
        <w:tc>
          <w:tcPr>
            <w:tcW w:w="1298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483AC59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Щороку</w:t>
            </w:r>
          </w:p>
        </w:tc>
        <w:tc>
          <w:tcPr>
            <w:tcW w:w="2215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A778450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Сільська рада</w:t>
            </w:r>
          </w:p>
        </w:tc>
        <w:tc>
          <w:tcPr>
            <w:tcW w:w="1608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1BAA74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1728" w:type="dxa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E672997" w14:textId="77777777" w:rsidR="00435A3F" w:rsidRPr="00635ED9" w:rsidRDefault="00EA5EBD">
            <w:pPr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hAnsi="Times New Roman" w:cs="Times New Roman"/>
                <w:sz w:val="24"/>
                <w:szCs w:val="24"/>
              </w:rPr>
              <w:t>В межах кошторисних  призначень</w:t>
            </w:r>
          </w:p>
        </w:tc>
        <w:tc>
          <w:tcPr>
            <w:tcW w:w="3410" w:type="dxa"/>
            <w:gridSpan w:val="2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6B34CA9" w14:textId="77777777" w:rsidR="00435A3F" w:rsidRPr="00635ED9" w:rsidRDefault="00477C41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Поліпшення умов проживання жителів населених пунктів Пристоличної мешканців </w:t>
            </w:r>
            <w:r w:rsidR="003B6688"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сільської</w:t>
            </w:r>
            <w:r w:rsidRPr="00635ED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ради</w:t>
            </w:r>
          </w:p>
        </w:tc>
      </w:tr>
    </w:tbl>
    <w:p w14:paraId="6C420967" w14:textId="77777777" w:rsidR="00435A3F" w:rsidRPr="00635ED9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3C6F9693" w14:textId="77777777" w:rsidR="00435A3F" w:rsidRPr="00635ED9" w:rsidRDefault="00435A3F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14:paraId="1FF05D72" w14:textId="77777777" w:rsidR="00435A3F" w:rsidRPr="00635ED9" w:rsidRDefault="00EA5EBD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Секретар сільської ради                                                                </w:t>
      </w:r>
      <w:r w:rsidR="00477C41" w:rsidRPr="00635E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___________________ Людмила КУЩЕНКО</w:t>
      </w:r>
    </w:p>
    <w:p w14:paraId="633DA24C" w14:textId="77777777" w:rsidR="00435A3F" w:rsidRDefault="00435A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882D2D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3A02F2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8FD176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6363A7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F2B197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93E957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6B6F45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987A89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A1DD1E" w14:textId="77777777" w:rsid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ACB1C6" w14:textId="77777777" w:rsidR="00635ED9" w:rsidRPr="00635ED9" w:rsidRDefault="00635E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35ED9" w:rsidRPr="00635ED9" w:rsidSect="009A2269">
      <w:pgSz w:w="16838" w:h="11906" w:orient="landscape"/>
      <w:pgMar w:top="170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F0938"/>
    <w:multiLevelType w:val="multilevel"/>
    <w:tmpl w:val="AC76C57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F3020FF"/>
    <w:multiLevelType w:val="multilevel"/>
    <w:tmpl w:val="2DA204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3F"/>
    <w:rsid w:val="00056A01"/>
    <w:rsid w:val="0009517E"/>
    <w:rsid w:val="000D60BA"/>
    <w:rsid w:val="00107D32"/>
    <w:rsid w:val="00135EA5"/>
    <w:rsid w:val="00236BCC"/>
    <w:rsid w:val="00303C60"/>
    <w:rsid w:val="00321279"/>
    <w:rsid w:val="0036143D"/>
    <w:rsid w:val="00366455"/>
    <w:rsid w:val="003A242B"/>
    <w:rsid w:val="003B6688"/>
    <w:rsid w:val="003C0312"/>
    <w:rsid w:val="00400B9F"/>
    <w:rsid w:val="00425F1A"/>
    <w:rsid w:val="00435A3F"/>
    <w:rsid w:val="00467F90"/>
    <w:rsid w:val="00477C41"/>
    <w:rsid w:val="004B61BD"/>
    <w:rsid w:val="004F7FAB"/>
    <w:rsid w:val="00556718"/>
    <w:rsid w:val="0058553A"/>
    <w:rsid w:val="005D4790"/>
    <w:rsid w:val="00633B22"/>
    <w:rsid w:val="00635ED9"/>
    <w:rsid w:val="00636F67"/>
    <w:rsid w:val="0066722D"/>
    <w:rsid w:val="006801AE"/>
    <w:rsid w:val="006A1A4E"/>
    <w:rsid w:val="006C2025"/>
    <w:rsid w:val="006C7A9F"/>
    <w:rsid w:val="007900EB"/>
    <w:rsid w:val="007A2495"/>
    <w:rsid w:val="00967EF3"/>
    <w:rsid w:val="009A2269"/>
    <w:rsid w:val="009F2614"/>
    <w:rsid w:val="00A21ECA"/>
    <w:rsid w:val="00A26BB4"/>
    <w:rsid w:val="00A52CB7"/>
    <w:rsid w:val="00AD12C2"/>
    <w:rsid w:val="00D817F7"/>
    <w:rsid w:val="00D823BC"/>
    <w:rsid w:val="00DA6F9E"/>
    <w:rsid w:val="00E100FE"/>
    <w:rsid w:val="00E34BDE"/>
    <w:rsid w:val="00E37FCF"/>
    <w:rsid w:val="00EA5EBD"/>
    <w:rsid w:val="00F36EC6"/>
    <w:rsid w:val="00FF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797DF"/>
  <w15:docId w15:val="{70E7103B-CE44-4426-91C9-E0150037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0F3"/>
    <w:pPr>
      <w:spacing w:after="160" w:line="259" w:lineRule="auto"/>
    </w:pPr>
    <w:rPr>
      <w:rFonts w:ascii="Calibri" w:eastAsia="Calibri" w:hAnsi="Calibri" w:cs="Calibri"/>
      <w:color w:val="000000"/>
      <w:sz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qFormat/>
    <w:rsid w:val="009B10F3"/>
    <w:rPr>
      <w:rFonts w:ascii="TimesNewRomanPS-BoldMT" w:hAnsi="TimesNewRomanPS-BoldMT"/>
      <w:b/>
      <w:bCs/>
      <w:i w:val="0"/>
      <w:iCs w:val="0"/>
      <w:color w:val="000000"/>
      <w:sz w:val="28"/>
      <w:szCs w:val="28"/>
    </w:rPr>
  </w:style>
  <w:style w:type="character" w:customStyle="1" w:styleId="4">
    <w:name w:val="Основной текст (4)_"/>
    <w:basedOn w:val="a0"/>
    <w:link w:val="40"/>
    <w:qFormat/>
    <w:rsid w:val="009B10F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basedOn w:val="a0"/>
    <w:uiPriority w:val="99"/>
    <w:semiHidden/>
    <w:qFormat/>
    <w:rsid w:val="00507F62"/>
    <w:rPr>
      <w:rFonts w:ascii="Segoe UI" w:eastAsia="Calibri" w:hAnsi="Segoe UI" w:cs="Segoe UI"/>
      <w:color w:val="000000"/>
      <w:sz w:val="18"/>
      <w:szCs w:val="18"/>
      <w:lang w:val="uk-UA" w:eastAsia="uk-UA"/>
    </w:rPr>
  </w:style>
  <w:style w:type="character" w:customStyle="1" w:styleId="ListLabel1">
    <w:name w:val="ListLabel 1"/>
    <w:qFormat/>
    <w:rsid w:val="009A2269"/>
    <w:rPr>
      <w:rFonts w:ascii="Times New Roman" w:eastAsia="Times New Roman" w:hAnsi="Times New Roman" w:cs="Times New Roman"/>
      <w:sz w:val="24"/>
    </w:rPr>
  </w:style>
  <w:style w:type="character" w:customStyle="1" w:styleId="ListLabel2">
    <w:name w:val="ListLabel 2"/>
    <w:qFormat/>
    <w:rsid w:val="009A2269"/>
    <w:rPr>
      <w:rFonts w:cs="Courier New"/>
    </w:rPr>
  </w:style>
  <w:style w:type="character" w:customStyle="1" w:styleId="ListLabel3">
    <w:name w:val="ListLabel 3"/>
    <w:qFormat/>
    <w:rsid w:val="009A2269"/>
    <w:rPr>
      <w:rFonts w:cs="Courier New"/>
    </w:rPr>
  </w:style>
  <w:style w:type="character" w:customStyle="1" w:styleId="ListLabel4">
    <w:name w:val="ListLabel 4"/>
    <w:qFormat/>
    <w:rsid w:val="009A2269"/>
    <w:rPr>
      <w:rFonts w:cs="Courier New"/>
    </w:rPr>
  </w:style>
  <w:style w:type="character" w:customStyle="1" w:styleId="ListLabel5">
    <w:name w:val="ListLabel 5"/>
    <w:qFormat/>
    <w:rsid w:val="009A2269"/>
    <w:rPr>
      <w:rFonts w:ascii="Times New Roman" w:hAnsi="Times New Roman" w:cs="Times New Roman"/>
      <w:sz w:val="24"/>
    </w:rPr>
  </w:style>
  <w:style w:type="character" w:customStyle="1" w:styleId="ListLabel6">
    <w:name w:val="ListLabel 6"/>
    <w:qFormat/>
    <w:rsid w:val="009A2269"/>
    <w:rPr>
      <w:rFonts w:cs="Courier New"/>
    </w:rPr>
  </w:style>
  <w:style w:type="character" w:customStyle="1" w:styleId="ListLabel7">
    <w:name w:val="ListLabel 7"/>
    <w:qFormat/>
    <w:rsid w:val="009A2269"/>
    <w:rPr>
      <w:rFonts w:cs="Wingdings"/>
    </w:rPr>
  </w:style>
  <w:style w:type="character" w:customStyle="1" w:styleId="ListLabel8">
    <w:name w:val="ListLabel 8"/>
    <w:qFormat/>
    <w:rsid w:val="009A2269"/>
    <w:rPr>
      <w:rFonts w:cs="Symbol"/>
    </w:rPr>
  </w:style>
  <w:style w:type="character" w:customStyle="1" w:styleId="ListLabel9">
    <w:name w:val="ListLabel 9"/>
    <w:qFormat/>
    <w:rsid w:val="009A2269"/>
    <w:rPr>
      <w:rFonts w:cs="Courier New"/>
    </w:rPr>
  </w:style>
  <w:style w:type="character" w:customStyle="1" w:styleId="ListLabel10">
    <w:name w:val="ListLabel 10"/>
    <w:qFormat/>
    <w:rsid w:val="009A2269"/>
    <w:rPr>
      <w:rFonts w:cs="Wingdings"/>
    </w:rPr>
  </w:style>
  <w:style w:type="character" w:customStyle="1" w:styleId="ListLabel11">
    <w:name w:val="ListLabel 11"/>
    <w:qFormat/>
    <w:rsid w:val="009A2269"/>
    <w:rPr>
      <w:rFonts w:cs="Symbol"/>
    </w:rPr>
  </w:style>
  <w:style w:type="character" w:customStyle="1" w:styleId="ListLabel12">
    <w:name w:val="ListLabel 12"/>
    <w:qFormat/>
    <w:rsid w:val="009A2269"/>
    <w:rPr>
      <w:rFonts w:cs="Courier New"/>
    </w:rPr>
  </w:style>
  <w:style w:type="character" w:customStyle="1" w:styleId="ListLabel13">
    <w:name w:val="ListLabel 13"/>
    <w:qFormat/>
    <w:rsid w:val="009A2269"/>
    <w:rPr>
      <w:rFonts w:cs="Wingdings"/>
    </w:rPr>
  </w:style>
  <w:style w:type="character" w:customStyle="1" w:styleId="ListLabel14">
    <w:name w:val="ListLabel 14"/>
    <w:qFormat/>
    <w:rsid w:val="009A2269"/>
    <w:rPr>
      <w:rFonts w:ascii="Times New Roman" w:hAnsi="Times New Roman" w:cs="Times New Roman"/>
      <w:sz w:val="24"/>
    </w:rPr>
  </w:style>
  <w:style w:type="character" w:customStyle="1" w:styleId="ListLabel15">
    <w:name w:val="ListLabel 15"/>
    <w:qFormat/>
    <w:rsid w:val="009A2269"/>
    <w:rPr>
      <w:rFonts w:cs="Courier New"/>
    </w:rPr>
  </w:style>
  <w:style w:type="character" w:customStyle="1" w:styleId="ListLabel16">
    <w:name w:val="ListLabel 16"/>
    <w:qFormat/>
    <w:rsid w:val="009A2269"/>
    <w:rPr>
      <w:rFonts w:cs="Wingdings"/>
    </w:rPr>
  </w:style>
  <w:style w:type="character" w:customStyle="1" w:styleId="ListLabel17">
    <w:name w:val="ListLabel 17"/>
    <w:qFormat/>
    <w:rsid w:val="009A2269"/>
    <w:rPr>
      <w:rFonts w:cs="Symbol"/>
    </w:rPr>
  </w:style>
  <w:style w:type="character" w:customStyle="1" w:styleId="ListLabel18">
    <w:name w:val="ListLabel 18"/>
    <w:qFormat/>
    <w:rsid w:val="009A2269"/>
    <w:rPr>
      <w:rFonts w:cs="Courier New"/>
    </w:rPr>
  </w:style>
  <w:style w:type="character" w:customStyle="1" w:styleId="ListLabel19">
    <w:name w:val="ListLabel 19"/>
    <w:qFormat/>
    <w:rsid w:val="009A2269"/>
    <w:rPr>
      <w:rFonts w:cs="Wingdings"/>
    </w:rPr>
  </w:style>
  <w:style w:type="character" w:customStyle="1" w:styleId="ListLabel20">
    <w:name w:val="ListLabel 20"/>
    <w:qFormat/>
    <w:rsid w:val="009A2269"/>
    <w:rPr>
      <w:rFonts w:cs="Symbol"/>
    </w:rPr>
  </w:style>
  <w:style w:type="character" w:customStyle="1" w:styleId="ListLabel21">
    <w:name w:val="ListLabel 21"/>
    <w:qFormat/>
    <w:rsid w:val="009A2269"/>
    <w:rPr>
      <w:rFonts w:cs="Courier New"/>
    </w:rPr>
  </w:style>
  <w:style w:type="character" w:customStyle="1" w:styleId="ListLabel22">
    <w:name w:val="ListLabel 22"/>
    <w:qFormat/>
    <w:rsid w:val="009A2269"/>
    <w:rPr>
      <w:rFonts w:cs="Wingdings"/>
    </w:rPr>
  </w:style>
  <w:style w:type="paragraph" w:styleId="a4">
    <w:name w:val="Title"/>
    <w:basedOn w:val="a"/>
    <w:next w:val="a5"/>
    <w:qFormat/>
    <w:rsid w:val="009A2269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5">
    <w:name w:val="Body Text"/>
    <w:basedOn w:val="a"/>
    <w:rsid w:val="009A2269"/>
    <w:pPr>
      <w:spacing w:after="140" w:line="276" w:lineRule="auto"/>
    </w:pPr>
  </w:style>
  <w:style w:type="paragraph" w:styleId="a6">
    <w:name w:val="List"/>
    <w:basedOn w:val="a5"/>
    <w:rsid w:val="009A2269"/>
    <w:rPr>
      <w:rFonts w:cs="FreeSans"/>
    </w:rPr>
  </w:style>
  <w:style w:type="paragraph" w:styleId="a7">
    <w:name w:val="caption"/>
    <w:basedOn w:val="a"/>
    <w:qFormat/>
    <w:rsid w:val="009A2269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a8">
    <w:name w:val="Покажчик"/>
    <w:basedOn w:val="a"/>
    <w:qFormat/>
    <w:rsid w:val="009A2269"/>
    <w:pPr>
      <w:suppressLineNumbers/>
    </w:pPr>
    <w:rPr>
      <w:rFonts w:cs="FreeSans"/>
    </w:rPr>
  </w:style>
  <w:style w:type="paragraph" w:customStyle="1" w:styleId="40">
    <w:name w:val="Основной текст (4)"/>
    <w:basedOn w:val="a"/>
    <w:link w:val="4"/>
    <w:qFormat/>
    <w:rsid w:val="009B10F3"/>
    <w:pPr>
      <w:widowControl w:val="0"/>
      <w:shd w:val="clear" w:color="auto" w:fill="FFFFFF"/>
      <w:spacing w:after="60" w:line="240" w:lineRule="auto"/>
      <w:jc w:val="center"/>
    </w:pPr>
    <w:rPr>
      <w:rFonts w:ascii="Times New Roman" w:eastAsia="Times New Roman" w:hAnsi="Times New Roman" w:cs="Times New Roman"/>
      <w:b/>
      <w:bCs/>
      <w:color w:val="auto"/>
      <w:lang w:val="ru-RU" w:eastAsia="en-US"/>
    </w:rPr>
  </w:style>
  <w:style w:type="paragraph" w:styleId="a9">
    <w:name w:val="Normal (Web)"/>
    <w:basedOn w:val="a"/>
    <w:qFormat/>
    <w:rsid w:val="009B10F3"/>
    <w:pPr>
      <w:spacing w:beforeAutospacing="1" w:afterAutospacing="1" w:line="240" w:lineRule="auto"/>
    </w:pPr>
    <w:rPr>
      <w:rFonts w:ascii="Arial" w:eastAsia="Times New Roman" w:hAnsi="Arial" w:cs="Arial"/>
      <w:color w:val="auto"/>
      <w:sz w:val="18"/>
      <w:szCs w:val="18"/>
      <w:lang w:val="ru-RU" w:eastAsia="ru-RU"/>
    </w:rPr>
  </w:style>
  <w:style w:type="paragraph" w:styleId="aa">
    <w:name w:val="List Paragraph"/>
    <w:basedOn w:val="a"/>
    <w:uiPriority w:val="34"/>
    <w:qFormat/>
    <w:rsid w:val="005D7DC3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07F6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c">
    <w:name w:val="Вміст таблиці"/>
    <w:basedOn w:val="a"/>
    <w:qFormat/>
    <w:rsid w:val="009A2269"/>
    <w:pPr>
      <w:suppressLineNumbers/>
    </w:pPr>
  </w:style>
  <w:style w:type="paragraph" w:customStyle="1" w:styleId="ad">
    <w:name w:val="Заголовок таблиці"/>
    <w:basedOn w:val="ac"/>
    <w:qFormat/>
    <w:rsid w:val="009A226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25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BBE82-349F-41F6-93A0-E5B5235D8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14432</Words>
  <Characters>8227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1111</cp:lastModifiedBy>
  <cp:revision>2</cp:revision>
  <cp:lastPrinted>2021-02-19T12:53:00Z</cp:lastPrinted>
  <dcterms:created xsi:type="dcterms:W3CDTF">2021-10-28T07:07:00Z</dcterms:created>
  <dcterms:modified xsi:type="dcterms:W3CDTF">2021-10-28T07:07:00Z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