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80D" w:rsidRPr="009C0A32" w:rsidRDefault="0002280D" w:rsidP="0002280D">
      <w:pPr>
        <w:pStyle w:val="a3"/>
        <w:rPr>
          <w:rFonts w:ascii="Tahoma" w:hAnsi="Tahoma" w:cs="Tahoma"/>
          <w:sz w:val="28"/>
          <w:szCs w:val="28"/>
          <w:lang w:val="ru-RU"/>
          <w:rPrChange w:id="0" w:author="Dell" w:date="2021-08-11T23:00:00Z">
            <w:rPr>
              <w:rFonts w:ascii="Tahoma" w:hAnsi="Tahoma" w:cs="Tahoma"/>
              <w:sz w:val="28"/>
              <w:szCs w:val="28"/>
            </w:rPr>
          </w:rPrChange>
        </w:rPr>
      </w:pPr>
      <w:r w:rsidRPr="0002280D">
        <w:rPr>
          <w:noProof/>
          <w:sz w:val="28"/>
          <w:szCs w:val="28"/>
          <w:lang w:val="ru-RU" w:eastAsia="ru-RU"/>
        </w:rPr>
        <w:drawing>
          <wp:anchor distT="0" distB="0" distL="114300" distR="114300" simplePos="0" relativeHeight="251658240" behindDoc="0" locked="0" layoutInCell="1" allowOverlap="1" wp14:anchorId="7C482E10" wp14:editId="781C2202">
            <wp:simplePos x="0" y="0"/>
            <wp:positionH relativeFrom="column">
              <wp:posOffset>2628900</wp:posOffset>
            </wp:positionH>
            <wp:positionV relativeFrom="paragraph">
              <wp:posOffset>170815</wp:posOffset>
            </wp:positionV>
            <wp:extent cx="590550" cy="78359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783590"/>
                    </a:xfrm>
                    <a:prstGeom prst="rect">
                      <a:avLst/>
                    </a:prstGeom>
                    <a:noFill/>
                  </pic:spPr>
                </pic:pic>
              </a:graphicData>
            </a:graphic>
            <wp14:sizeRelH relativeFrom="page">
              <wp14:pctWidth>0</wp14:pctWidth>
            </wp14:sizeRelH>
            <wp14:sizeRelV relativeFrom="page">
              <wp14:pctHeight>0</wp14:pctHeight>
            </wp14:sizeRelV>
          </wp:anchor>
        </w:drawing>
      </w:r>
      <w:ins w:id="1" w:author="Dell" w:date="2021-08-11T23:00:00Z">
        <w:r w:rsidR="009C0A32">
          <w:rPr>
            <w:rFonts w:ascii="Tahoma" w:hAnsi="Tahoma" w:cs="Tahoma"/>
            <w:sz w:val="28"/>
            <w:szCs w:val="28"/>
            <w:lang w:val="ru-RU"/>
          </w:rPr>
          <w:t xml:space="preserve">                             ПРОЕКТ</w:t>
        </w:r>
      </w:ins>
    </w:p>
    <w:p w:rsidR="0002280D" w:rsidRPr="0002280D" w:rsidRDefault="0002280D" w:rsidP="0002280D">
      <w:pPr>
        <w:pStyle w:val="a3"/>
        <w:rPr>
          <w:rFonts w:ascii="Tahoma" w:hAnsi="Tahoma" w:cs="Tahoma"/>
          <w:sz w:val="28"/>
          <w:szCs w:val="28"/>
        </w:rPr>
      </w:pPr>
    </w:p>
    <w:p w:rsidR="0002280D" w:rsidRPr="0002280D" w:rsidRDefault="0002280D" w:rsidP="0002280D">
      <w:pPr>
        <w:pStyle w:val="a3"/>
        <w:rPr>
          <w:rFonts w:ascii="Tahoma" w:hAnsi="Tahoma" w:cs="Tahoma"/>
          <w:sz w:val="28"/>
          <w:szCs w:val="28"/>
        </w:rPr>
      </w:pPr>
    </w:p>
    <w:p w:rsidR="0002280D" w:rsidRPr="0002280D" w:rsidRDefault="0002280D" w:rsidP="0002280D">
      <w:pPr>
        <w:pStyle w:val="a3"/>
        <w:rPr>
          <w:rFonts w:ascii="Tahoma" w:hAnsi="Tahoma" w:cs="Tahoma"/>
          <w:sz w:val="28"/>
          <w:szCs w:val="28"/>
        </w:rPr>
      </w:pPr>
    </w:p>
    <w:p w:rsidR="0002280D" w:rsidRPr="0002280D" w:rsidRDefault="0002280D" w:rsidP="0002280D">
      <w:pPr>
        <w:pStyle w:val="a3"/>
        <w:rPr>
          <w:rFonts w:ascii="Tahoma" w:hAnsi="Tahoma" w:cs="Tahoma"/>
          <w:sz w:val="28"/>
          <w:szCs w:val="28"/>
        </w:rPr>
      </w:pPr>
    </w:p>
    <w:p w:rsidR="0002280D" w:rsidRPr="0002280D" w:rsidRDefault="0002280D" w:rsidP="0002280D">
      <w:pPr>
        <w:jc w:val="center"/>
        <w:rPr>
          <w:b/>
          <w:sz w:val="28"/>
          <w:szCs w:val="28"/>
          <w:lang w:val="uk-UA"/>
        </w:rPr>
      </w:pPr>
    </w:p>
    <w:p w:rsidR="0002280D" w:rsidRPr="0002280D" w:rsidRDefault="0002280D" w:rsidP="0002280D">
      <w:pPr>
        <w:jc w:val="center"/>
        <w:rPr>
          <w:b/>
          <w:sz w:val="28"/>
          <w:szCs w:val="28"/>
        </w:rPr>
      </w:pPr>
      <w:r w:rsidRPr="0002280D">
        <w:rPr>
          <w:b/>
          <w:sz w:val="28"/>
          <w:szCs w:val="28"/>
        </w:rPr>
        <w:t>УКРАЇНА</w:t>
      </w:r>
    </w:p>
    <w:p w:rsidR="0002280D" w:rsidRPr="0002280D" w:rsidRDefault="0002280D" w:rsidP="0002280D">
      <w:pPr>
        <w:jc w:val="center"/>
        <w:rPr>
          <w:b/>
          <w:sz w:val="28"/>
          <w:szCs w:val="28"/>
        </w:rPr>
      </w:pPr>
      <w:r w:rsidRPr="0002280D">
        <w:rPr>
          <w:b/>
          <w:sz w:val="28"/>
          <w:szCs w:val="28"/>
        </w:rPr>
        <w:t>КИСЕЛІВСЬКА СІЛЬСЬКА РАДА</w:t>
      </w:r>
    </w:p>
    <w:p w:rsidR="0002280D" w:rsidRPr="0002280D" w:rsidRDefault="0002280D" w:rsidP="0002280D">
      <w:pPr>
        <w:jc w:val="center"/>
        <w:rPr>
          <w:b/>
          <w:sz w:val="28"/>
          <w:szCs w:val="28"/>
        </w:rPr>
      </w:pPr>
      <w:r w:rsidRPr="0002280D">
        <w:rPr>
          <w:b/>
          <w:sz w:val="28"/>
          <w:szCs w:val="28"/>
        </w:rPr>
        <w:t>ЧЕРНІГІВСЬКОГО РАЙОНУ ЧЕРНІГІВСЬКОЇ ОБЛАСТІ</w:t>
      </w:r>
    </w:p>
    <w:p w:rsidR="0002280D" w:rsidRPr="0002280D" w:rsidRDefault="0002280D" w:rsidP="0002280D">
      <w:pPr>
        <w:jc w:val="center"/>
        <w:rPr>
          <w:b/>
          <w:sz w:val="28"/>
          <w:szCs w:val="28"/>
        </w:rPr>
      </w:pPr>
    </w:p>
    <w:p w:rsidR="0002280D" w:rsidRPr="0002280D" w:rsidRDefault="0002280D" w:rsidP="0002280D">
      <w:pPr>
        <w:jc w:val="center"/>
        <w:rPr>
          <w:b/>
          <w:sz w:val="28"/>
          <w:szCs w:val="28"/>
        </w:rPr>
      </w:pPr>
      <w:r w:rsidRPr="0002280D">
        <w:rPr>
          <w:b/>
          <w:sz w:val="28"/>
          <w:szCs w:val="28"/>
        </w:rPr>
        <w:t>ВИКОНАВЧИЙ КОМІТЕТ</w:t>
      </w:r>
    </w:p>
    <w:p w:rsidR="0002280D" w:rsidRDefault="0002280D" w:rsidP="0002280D">
      <w:pPr>
        <w:jc w:val="center"/>
        <w:rPr>
          <w:b/>
          <w:sz w:val="28"/>
          <w:szCs w:val="28"/>
          <w:lang w:val="uk-UA"/>
        </w:rPr>
      </w:pPr>
      <w:r w:rsidRPr="0002280D">
        <w:rPr>
          <w:b/>
          <w:sz w:val="28"/>
          <w:szCs w:val="28"/>
        </w:rPr>
        <w:t xml:space="preserve">Р І Ш Е Н </w:t>
      </w:r>
      <w:proofErr w:type="spellStart"/>
      <w:r w:rsidRPr="0002280D">
        <w:rPr>
          <w:b/>
          <w:sz w:val="28"/>
          <w:szCs w:val="28"/>
        </w:rPr>
        <w:t>Н</w:t>
      </w:r>
      <w:proofErr w:type="spellEnd"/>
      <w:r w:rsidRPr="0002280D">
        <w:rPr>
          <w:b/>
          <w:sz w:val="28"/>
          <w:szCs w:val="28"/>
        </w:rPr>
        <w:t xml:space="preserve"> Я</w:t>
      </w:r>
    </w:p>
    <w:p w:rsidR="00864C04" w:rsidRPr="00864C04" w:rsidRDefault="00864C04" w:rsidP="0002280D">
      <w:pPr>
        <w:jc w:val="center"/>
        <w:rPr>
          <w:b/>
          <w:sz w:val="28"/>
          <w:szCs w:val="28"/>
          <w:lang w:val="uk-UA"/>
        </w:rPr>
      </w:pPr>
    </w:p>
    <w:p w:rsidR="0002280D" w:rsidRPr="0002280D" w:rsidRDefault="0002280D" w:rsidP="0002280D">
      <w:pPr>
        <w:rPr>
          <w:sz w:val="28"/>
          <w:szCs w:val="28"/>
          <w:u w:val="single"/>
          <w:lang w:val="uk-UA"/>
        </w:rPr>
      </w:pPr>
      <w:r w:rsidRPr="0002280D">
        <w:rPr>
          <w:sz w:val="28"/>
          <w:szCs w:val="28"/>
          <w:lang w:val="uk-UA"/>
        </w:rPr>
        <w:t>_________</w:t>
      </w:r>
      <w:r w:rsidRPr="0002280D">
        <w:rPr>
          <w:sz w:val="28"/>
          <w:szCs w:val="28"/>
          <w:u w:val="single"/>
        </w:rPr>
        <w:t xml:space="preserve"> 2021 року  </w:t>
      </w:r>
      <w:r w:rsidRPr="0002280D">
        <w:rPr>
          <w:sz w:val="28"/>
          <w:szCs w:val="28"/>
        </w:rPr>
        <w:t xml:space="preserve">           </w:t>
      </w:r>
      <w:r w:rsidRPr="0002280D">
        <w:rPr>
          <w:sz w:val="28"/>
          <w:szCs w:val="28"/>
          <w:lang w:val="uk-UA"/>
        </w:rPr>
        <w:t xml:space="preserve">          </w:t>
      </w:r>
      <w:r w:rsidRPr="0002280D">
        <w:rPr>
          <w:sz w:val="28"/>
          <w:szCs w:val="28"/>
        </w:rPr>
        <w:t xml:space="preserve">   </w:t>
      </w:r>
      <w:proofErr w:type="spellStart"/>
      <w:r w:rsidRPr="0002280D">
        <w:rPr>
          <w:sz w:val="28"/>
          <w:szCs w:val="28"/>
        </w:rPr>
        <w:t>с.Киселівка</w:t>
      </w:r>
      <w:proofErr w:type="spellEnd"/>
      <w:r w:rsidRPr="0002280D">
        <w:rPr>
          <w:sz w:val="28"/>
          <w:szCs w:val="28"/>
        </w:rPr>
        <w:t xml:space="preserve">                                 </w:t>
      </w:r>
      <w:r w:rsidRPr="0002280D">
        <w:rPr>
          <w:sz w:val="28"/>
          <w:szCs w:val="28"/>
          <w:u w:val="single"/>
        </w:rPr>
        <w:t>№</w:t>
      </w:r>
      <w:r w:rsidRPr="0002280D">
        <w:rPr>
          <w:sz w:val="28"/>
          <w:szCs w:val="28"/>
          <w:u w:val="single"/>
          <w:lang w:val="uk-UA"/>
        </w:rPr>
        <w:t>___</w:t>
      </w:r>
    </w:p>
    <w:p w:rsidR="0002280D" w:rsidRPr="0002280D" w:rsidRDefault="0002280D" w:rsidP="0002280D">
      <w:pPr>
        <w:rPr>
          <w:sz w:val="28"/>
          <w:szCs w:val="28"/>
          <w:lang w:val="uk-UA"/>
        </w:rPr>
      </w:pPr>
    </w:p>
    <w:p w:rsidR="00864C04" w:rsidRDefault="00864C04">
      <w:pPr>
        <w:rPr>
          <w:b/>
          <w:sz w:val="28"/>
          <w:szCs w:val="28"/>
          <w:lang w:val="uk-UA"/>
        </w:rPr>
      </w:pPr>
    </w:p>
    <w:p w:rsidR="00F152AD" w:rsidRDefault="0002280D">
      <w:pPr>
        <w:rPr>
          <w:b/>
          <w:sz w:val="28"/>
          <w:szCs w:val="28"/>
          <w:lang w:val="uk-UA"/>
        </w:rPr>
      </w:pPr>
      <w:r>
        <w:rPr>
          <w:b/>
          <w:sz w:val="28"/>
          <w:szCs w:val="28"/>
          <w:lang w:val="uk-UA"/>
        </w:rPr>
        <w:t>Про затвердження висновку</w:t>
      </w:r>
    </w:p>
    <w:p w:rsidR="00EA5DEB" w:rsidRDefault="0002280D" w:rsidP="00EA5DEB">
      <w:pPr>
        <w:rPr>
          <w:b/>
          <w:sz w:val="28"/>
          <w:szCs w:val="28"/>
          <w:lang w:val="uk-UA"/>
        </w:rPr>
      </w:pPr>
      <w:r>
        <w:rPr>
          <w:b/>
          <w:sz w:val="28"/>
          <w:szCs w:val="28"/>
          <w:lang w:val="uk-UA"/>
        </w:rPr>
        <w:t>про визначення місця проживання</w:t>
      </w:r>
    </w:p>
    <w:p w:rsidR="00EA5DEB" w:rsidRDefault="00EA5DEB" w:rsidP="00EA5DEB">
      <w:pPr>
        <w:rPr>
          <w:b/>
          <w:sz w:val="28"/>
          <w:szCs w:val="28"/>
          <w:lang w:val="uk-UA"/>
        </w:rPr>
      </w:pPr>
    </w:p>
    <w:p w:rsidR="00864C04" w:rsidRPr="00EA5DEB" w:rsidRDefault="00864C04" w:rsidP="00EA5DEB">
      <w:pPr>
        <w:ind w:firstLine="708"/>
        <w:rPr>
          <w:rStyle w:val="rvts8"/>
          <w:b/>
          <w:sz w:val="28"/>
          <w:szCs w:val="28"/>
          <w:lang w:val="uk-UA"/>
        </w:rPr>
      </w:pPr>
      <w:r w:rsidRPr="00EA5DEB">
        <w:rPr>
          <w:rStyle w:val="rvts8"/>
          <w:color w:val="000000"/>
          <w:sz w:val="28"/>
          <w:szCs w:val="28"/>
          <w:lang w:val="uk-UA"/>
        </w:rPr>
        <w:t>Розглянувши</w:t>
      </w:r>
      <w:r>
        <w:rPr>
          <w:rStyle w:val="rvts8"/>
          <w:color w:val="000000"/>
          <w:sz w:val="28"/>
          <w:szCs w:val="28"/>
          <w:lang w:val="uk-UA"/>
        </w:rPr>
        <w:t xml:space="preserve"> </w:t>
      </w:r>
      <w:r w:rsidRPr="00EA5DEB">
        <w:rPr>
          <w:rStyle w:val="rvts8"/>
          <w:color w:val="000000"/>
          <w:sz w:val="28"/>
          <w:szCs w:val="28"/>
          <w:lang w:val="uk-UA"/>
        </w:rPr>
        <w:t>пропозиції комісії з питань захисту прав дитини та представлені документи громадян</w:t>
      </w:r>
      <w:r w:rsidR="00EA5DEB">
        <w:rPr>
          <w:rStyle w:val="rvts8"/>
          <w:color w:val="000000"/>
          <w:sz w:val="28"/>
          <w:szCs w:val="28"/>
          <w:lang w:val="uk-UA"/>
        </w:rPr>
        <w:t>ки Мороз Н.О</w:t>
      </w:r>
      <w:r w:rsidRPr="00EA5DEB">
        <w:rPr>
          <w:rStyle w:val="rvts8"/>
          <w:color w:val="000000"/>
          <w:sz w:val="28"/>
          <w:szCs w:val="28"/>
          <w:lang w:val="uk-UA"/>
        </w:rPr>
        <w:t>, керуючись частинами 4, 5 статті 19 Сімейного кодексу України,</w:t>
      </w:r>
      <w:r>
        <w:rPr>
          <w:rStyle w:val="rvts8"/>
          <w:color w:val="000000"/>
          <w:sz w:val="28"/>
          <w:szCs w:val="28"/>
        </w:rPr>
        <w:t> </w:t>
      </w:r>
      <w:r w:rsidRPr="00EA5DEB">
        <w:rPr>
          <w:rStyle w:val="rvts8"/>
          <w:color w:val="000000"/>
          <w:sz w:val="28"/>
          <w:szCs w:val="28"/>
          <w:lang w:val="uk-UA"/>
        </w:rPr>
        <w:t xml:space="preserve"> постановою судової палати у цивільних справах Верховного Суду України від 14.12.2016 року, пунктом 72 «Порядку провадження діяльності органами опіки та піклування пов'язаної із захистом прав дитини», затвердженого постановою Кабінету Міністрів України від 24.09.2008 року №866, Законом України «Про місцеве самоврядування в Україні», виконавчий комітет міської ради</w:t>
      </w:r>
    </w:p>
    <w:p w:rsidR="00864C04" w:rsidRPr="00864C04" w:rsidRDefault="00864C04" w:rsidP="00864C04">
      <w:pPr>
        <w:pStyle w:val="rvps7"/>
        <w:shd w:val="clear" w:color="auto" w:fill="FFFFFF"/>
        <w:spacing w:before="0" w:beforeAutospacing="0" w:after="0" w:afterAutospacing="0"/>
        <w:ind w:firstLine="708"/>
        <w:jc w:val="both"/>
        <w:rPr>
          <w:color w:val="000000"/>
          <w:sz w:val="18"/>
          <w:szCs w:val="18"/>
          <w:lang w:val="uk-UA"/>
        </w:rPr>
      </w:pPr>
    </w:p>
    <w:p w:rsidR="00864C04" w:rsidRDefault="00864C04" w:rsidP="00864C04">
      <w:pPr>
        <w:pStyle w:val="rvps1"/>
        <w:shd w:val="clear" w:color="auto" w:fill="FFFFFF"/>
        <w:spacing w:before="0" w:beforeAutospacing="0" w:after="0" w:afterAutospacing="0"/>
        <w:rPr>
          <w:rStyle w:val="rvts7"/>
          <w:b/>
          <w:bCs/>
          <w:color w:val="000000"/>
          <w:sz w:val="28"/>
          <w:szCs w:val="28"/>
          <w:lang w:val="uk-UA"/>
        </w:rPr>
      </w:pPr>
    </w:p>
    <w:p w:rsidR="00864C04" w:rsidRDefault="00864C04" w:rsidP="00864C04">
      <w:pPr>
        <w:pStyle w:val="rvps1"/>
        <w:shd w:val="clear" w:color="auto" w:fill="FFFFFF"/>
        <w:spacing w:before="0" w:beforeAutospacing="0" w:after="0" w:afterAutospacing="0"/>
        <w:rPr>
          <w:rStyle w:val="rvts7"/>
          <w:b/>
          <w:bCs/>
          <w:color w:val="000000"/>
          <w:sz w:val="28"/>
          <w:szCs w:val="28"/>
          <w:lang w:val="uk-UA"/>
        </w:rPr>
      </w:pPr>
      <w:r>
        <w:rPr>
          <w:rStyle w:val="rvts7"/>
          <w:b/>
          <w:bCs/>
          <w:color w:val="000000"/>
          <w:sz w:val="28"/>
          <w:szCs w:val="28"/>
          <w:lang w:val="uk-UA"/>
        </w:rPr>
        <w:t>ВИРІШИВ</w:t>
      </w:r>
      <w:r>
        <w:rPr>
          <w:rStyle w:val="rvts7"/>
          <w:b/>
          <w:bCs/>
          <w:color w:val="000000"/>
          <w:sz w:val="28"/>
          <w:szCs w:val="28"/>
        </w:rPr>
        <w:t>:</w:t>
      </w:r>
    </w:p>
    <w:p w:rsidR="00864C04" w:rsidRPr="00864C04" w:rsidRDefault="00864C04" w:rsidP="00864C04">
      <w:pPr>
        <w:pStyle w:val="rvps1"/>
        <w:shd w:val="clear" w:color="auto" w:fill="FFFFFF"/>
        <w:spacing w:before="0" w:beforeAutospacing="0" w:after="0" w:afterAutospacing="0"/>
        <w:ind w:firstLine="708"/>
        <w:rPr>
          <w:color w:val="000000"/>
          <w:sz w:val="18"/>
          <w:szCs w:val="18"/>
          <w:lang w:val="uk-UA"/>
        </w:rPr>
      </w:pPr>
      <w:r>
        <w:rPr>
          <w:rStyle w:val="rvts8"/>
          <w:color w:val="000000"/>
          <w:sz w:val="28"/>
          <w:szCs w:val="28"/>
        </w:rPr>
        <w:t> </w:t>
      </w:r>
      <w:r w:rsidRPr="00864C04">
        <w:rPr>
          <w:rStyle w:val="rvts8"/>
          <w:color w:val="000000"/>
          <w:sz w:val="28"/>
          <w:szCs w:val="28"/>
          <w:lang w:val="uk-UA"/>
        </w:rPr>
        <w:t xml:space="preserve">1. Затвердити висновок про визначення місця проживання </w:t>
      </w:r>
      <w:del w:id="2" w:author="Dell" w:date="2021-08-11T23:00:00Z">
        <w:r w:rsidRPr="00864C04" w:rsidDel="009C0A32">
          <w:rPr>
            <w:rStyle w:val="rvts8"/>
            <w:color w:val="000000"/>
            <w:sz w:val="28"/>
            <w:szCs w:val="28"/>
            <w:lang w:val="uk-UA"/>
          </w:rPr>
          <w:delText>дитини</w:delText>
        </w:r>
        <w:r w:rsidDel="009C0A32">
          <w:rPr>
            <w:rStyle w:val="rvts8"/>
            <w:color w:val="000000"/>
            <w:sz w:val="28"/>
            <w:szCs w:val="28"/>
          </w:rPr>
          <w:delText> </w:delText>
        </w:r>
        <w:r w:rsidRPr="00041888" w:rsidDel="009C0A32">
          <w:rPr>
            <w:color w:val="000000"/>
            <w:sz w:val="28"/>
            <w:szCs w:val="28"/>
            <w:lang w:val="uk-UA"/>
          </w:rPr>
          <w:delText xml:space="preserve"> Аді Юнес Амар  08.06.2012 </w:delText>
        </w:r>
      </w:del>
      <w:ins w:id="3" w:author="Dell" w:date="2021-08-11T23:00:00Z">
        <w:r w:rsidR="009C0A32">
          <w:rPr>
            <w:color w:val="000000"/>
            <w:sz w:val="28"/>
            <w:szCs w:val="28"/>
            <w:lang w:val="uk-UA"/>
          </w:rPr>
          <w:t xml:space="preserve">ХХХХХХ </w:t>
        </w:r>
      </w:ins>
      <w:r w:rsidRPr="00041888">
        <w:rPr>
          <w:color w:val="000000"/>
          <w:sz w:val="28"/>
          <w:szCs w:val="28"/>
          <w:lang w:val="uk-UA"/>
        </w:rPr>
        <w:t>року народження (додається).</w:t>
      </w:r>
    </w:p>
    <w:p w:rsidR="00864C04" w:rsidRPr="00041888" w:rsidRDefault="00864C04" w:rsidP="00864C04">
      <w:pPr>
        <w:shd w:val="clear" w:color="auto" w:fill="FFFFFF"/>
        <w:ind w:firstLine="708"/>
        <w:jc w:val="both"/>
        <w:rPr>
          <w:b/>
          <w:color w:val="000000"/>
          <w:sz w:val="28"/>
          <w:szCs w:val="28"/>
          <w:lang w:val="uk-UA"/>
        </w:rPr>
      </w:pPr>
      <w:r w:rsidRPr="00041888">
        <w:rPr>
          <w:color w:val="000000"/>
          <w:sz w:val="28"/>
          <w:szCs w:val="28"/>
          <w:lang w:val="uk-UA"/>
        </w:rPr>
        <w:t xml:space="preserve">2.  </w:t>
      </w:r>
      <w:r w:rsidRPr="00041888">
        <w:rPr>
          <w:color w:val="303135"/>
          <w:sz w:val="28"/>
          <w:szCs w:val="28"/>
          <w:lang w:val="uk-UA"/>
        </w:rPr>
        <w:t xml:space="preserve">Доручити начальнику Служби у справах дітей </w:t>
      </w:r>
      <w:proofErr w:type="spellStart"/>
      <w:r w:rsidRPr="00041888">
        <w:rPr>
          <w:color w:val="000000"/>
          <w:sz w:val="28"/>
          <w:szCs w:val="28"/>
          <w:lang w:val="uk-UA"/>
        </w:rPr>
        <w:t>Киселівської</w:t>
      </w:r>
      <w:proofErr w:type="spellEnd"/>
      <w:r w:rsidRPr="00041888">
        <w:rPr>
          <w:color w:val="000000"/>
          <w:sz w:val="28"/>
          <w:szCs w:val="28"/>
          <w:lang w:val="uk-UA"/>
        </w:rPr>
        <w:t xml:space="preserve"> сільської ради </w:t>
      </w:r>
      <w:proofErr w:type="spellStart"/>
      <w:r w:rsidRPr="00041888">
        <w:rPr>
          <w:color w:val="000000"/>
          <w:sz w:val="28"/>
          <w:szCs w:val="28"/>
          <w:lang w:val="uk-UA"/>
        </w:rPr>
        <w:t>Тісєєвій</w:t>
      </w:r>
      <w:proofErr w:type="spellEnd"/>
      <w:r w:rsidRPr="00041888">
        <w:rPr>
          <w:color w:val="000000"/>
          <w:sz w:val="28"/>
          <w:szCs w:val="28"/>
          <w:lang w:val="uk-UA"/>
        </w:rPr>
        <w:t xml:space="preserve"> Т.О. та </w:t>
      </w:r>
      <w:r>
        <w:rPr>
          <w:sz w:val="28"/>
          <w:szCs w:val="28"/>
          <w:lang w:val="uk-UA"/>
        </w:rPr>
        <w:t xml:space="preserve">начальнику відділу </w:t>
      </w:r>
      <w:r w:rsidRPr="00041888">
        <w:rPr>
          <w:sz w:val="28"/>
          <w:szCs w:val="28"/>
          <w:lang w:val="uk-UA"/>
        </w:rPr>
        <w:t>юридично – кадрової та організаційної роботи  сільської ради Рем В.О.</w:t>
      </w:r>
      <w:r w:rsidRPr="00041888">
        <w:rPr>
          <w:color w:val="303135"/>
          <w:sz w:val="28"/>
          <w:szCs w:val="28"/>
          <w:lang w:val="uk-UA"/>
        </w:rPr>
        <w:t xml:space="preserve"> виступати представниками органу опіки та піклування у засіданнях суду по даній справі</w:t>
      </w:r>
    </w:p>
    <w:p w:rsidR="00864C04" w:rsidRPr="00041888" w:rsidRDefault="00864C04" w:rsidP="00864C04">
      <w:pPr>
        <w:shd w:val="clear" w:color="auto" w:fill="FFFFFF"/>
        <w:ind w:firstLine="705"/>
        <w:jc w:val="both"/>
        <w:rPr>
          <w:color w:val="000000"/>
          <w:sz w:val="28"/>
          <w:szCs w:val="28"/>
          <w:lang w:val="uk-UA"/>
        </w:rPr>
      </w:pPr>
    </w:p>
    <w:p w:rsidR="00864C04" w:rsidRDefault="00864C04" w:rsidP="00864C04">
      <w:pPr>
        <w:shd w:val="clear" w:color="auto" w:fill="FFFFFF"/>
        <w:ind w:firstLine="705"/>
        <w:jc w:val="both"/>
        <w:rPr>
          <w:color w:val="000000"/>
          <w:sz w:val="28"/>
          <w:szCs w:val="28"/>
          <w:lang w:val="uk-UA"/>
        </w:rPr>
      </w:pPr>
    </w:p>
    <w:p w:rsidR="00864C04" w:rsidRDefault="00864C04" w:rsidP="00864C04">
      <w:pPr>
        <w:shd w:val="clear" w:color="auto" w:fill="FFFFFF"/>
        <w:ind w:firstLine="705"/>
        <w:jc w:val="both"/>
        <w:rPr>
          <w:color w:val="000000"/>
          <w:sz w:val="28"/>
          <w:szCs w:val="28"/>
          <w:lang w:val="uk-UA"/>
        </w:rPr>
      </w:pPr>
    </w:p>
    <w:p w:rsidR="00864C04" w:rsidRDefault="00864C04" w:rsidP="00864C04">
      <w:pPr>
        <w:shd w:val="clear" w:color="auto" w:fill="FFFFFF"/>
        <w:ind w:firstLine="705"/>
        <w:jc w:val="both"/>
        <w:rPr>
          <w:color w:val="000000"/>
          <w:sz w:val="28"/>
          <w:szCs w:val="28"/>
          <w:lang w:val="uk-UA"/>
        </w:rPr>
      </w:pPr>
    </w:p>
    <w:p w:rsidR="00864C04" w:rsidRPr="00041888" w:rsidRDefault="00864C04" w:rsidP="00864C04">
      <w:pPr>
        <w:shd w:val="clear" w:color="auto" w:fill="FFFFFF"/>
        <w:ind w:firstLine="705"/>
        <w:jc w:val="both"/>
        <w:rPr>
          <w:color w:val="000000"/>
          <w:sz w:val="28"/>
          <w:szCs w:val="28"/>
          <w:lang w:val="uk-UA"/>
        </w:rPr>
      </w:pPr>
    </w:p>
    <w:p w:rsidR="00864C04" w:rsidRPr="00041888" w:rsidRDefault="00864C04" w:rsidP="00864C04">
      <w:pPr>
        <w:shd w:val="clear" w:color="auto" w:fill="FFFFFF"/>
        <w:ind w:firstLine="705"/>
        <w:jc w:val="both"/>
        <w:rPr>
          <w:b/>
          <w:color w:val="000000"/>
          <w:sz w:val="28"/>
          <w:szCs w:val="28"/>
          <w:lang w:val="uk-UA"/>
        </w:rPr>
      </w:pPr>
      <w:r w:rsidRPr="00041888">
        <w:rPr>
          <w:b/>
          <w:color w:val="000000"/>
          <w:sz w:val="28"/>
          <w:szCs w:val="28"/>
          <w:lang w:val="uk-UA"/>
        </w:rPr>
        <w:t xml:space="preserve">Сільський голова </w:t>
      </w:r>
      <w:r w:rsidRPr="00041888">
        <w:rPr>
          <w:b/>
          <w:color w:val="000000"/>
          <w:sz w:val="28"/>
          <w:szCs w:val="28"/>
          <w:lang w:val="uk-UA"/>
        </w:rPr>
        <w:tab/>
      </w:r>
      <w:r w:rsidRPr="00041888">
        <w:rPr>
          <w:b/>
          <w:color w:val="000000"/>
          <w:sz w:val="28"/>
          <w:szCs w:val="28"/>
          <w:lang w:val="uk-UA"/>
        </w:rPr>
        <w:tab/>
      </w:r>
      <w:r w:rsidRPr="00041888">
        <w:rPr>
          <w:b/>
          <w:color w:val="000000"/>
          <w:sz w:val="28"/>
          <w:szCs w:val="28"/>
          <w:lang w:val="uk-UA"/>
        </w:rPr>
        <w:tab/>
      </w:r>
      <w:r w:rsidRPr="00041888">
        <w:rPr>
          <w:b/>
          <w:color w:val="000000"/>
          <w:sz w:val="28"/>
          <w:szCs w:val="28"/>
          <w:lang w:val="uk-UA"/>
        </w:rPr>
        <w:tab/>
        <w:t>Володимир ШЕЛУПЕЦЬ</w:t>
      </w:r>
    </w:p>
    <w:p w:rsidR="00864C04" w:rsidRDefault="00864C04" w:rsidP="00864C04">
      <w:pPr>
        <w:pStyle w:val="rvps1126"/>
        <w:shd w:val="clear" w:color="auto" w:fill="FFFFFF"/>
        <w:spacing w:before="0" w:beforeAutospacing="0" w:after="0" w:afterAutospacing="0"/>
        <w:ind w:firstLine="705"/>
        <w:jc w:val="both"/>
        <w:rPr>
          <w:rStyle w:val="rvts8"/>
          <w:color w:val="000000"/>
          <w:sz w:val="28"/>
          <w:szCs w:val="28"/>
          <w:lang w:val="uk-UA"/>
        </w:rPr>
      </w:pPr>
    </w:p>
    <w:p w:rsidR="00864C04" w:rsidRDefault="00864C04" w:rsidP="00864C04">
      <w:pPr>
        <w:pStyle w:val="rvps1126"/>
        <w:shd w:val="clear" w:color="auto" w:fill="FFFFFF"/>
        <w:spacing w:before="0" w:beforeAutospacing="0" w:after="0" w:afterAutospacing="0"/>
        <w:jc w:val="both"/>
        <w:rPr>
          <w:rStyle w:val="rvts8"/>
          <w:color w:val="000000"/>
          <w:sz w:val="28"/>
          <w:szCs w:val="28"/>
          <w:lang w:val="uk-UA"/>
        </w:rPr>
      </w:pPr>
    </w:p>
    <w:p w:rsidR="00864C04" w:rsidRPr="00864C04" w:rsidDel="009C0A32" w:rsidRDefault="00864C04" w:rsidP="009C0A32">
      <w:pPr>
        <w:pStyle w:val="rvps7"/>
        <w:shd w:val="clear" w:color="auto" w:fill="FFFFFF"/>
        <w:spacing w:before="0" w:beforeAutospacing="0" w:after="0" w:afterAutospacing="0"/>
        <w:jc w:val="both"/>
        <w:rPr>
          <w:del w:id="4" w:author="Dell" w:date="2021-08-11T23:01:00Z"/>
          <w:color w:val="000000"/>
          <w:sz w:val="18"/>
          <w:szCs w:val="18"/>
          <w:lang w:val="uk-UA"/>
        </w:rPr>
        <w:pPrChange w:id="5" w:author="Dell" w:date="2021-08-11T23:01:00Z">
          <w:pPr>
            <w:pStyle w:val="rvps7"/>
            <w:shd w:val="clear" w:color="auto" w:fill="FFFFFF"/>
            <w:spacing w:before="0" w:beforeAutospacing="0" w:after="0" w:afterAutospacing="0"/>
            <w:jc w:val="both"/>
          </w:pPr>
        </w:pPrChange>
      </w:pPr>
    </w:p>
    <w:p w:rsidR="00864C04" w:rsidRPr="00966AE1" w:rsidDel="009C0A32" w:rsidRDefault="00864C04" w:rsidP="009C0A32">
      <w:pPr>
        <w:pStyle w:val="rvps7"/>
        <w:shd w:val="clear" w:color="auto" w:fill="FFFFFF"/>
        <w:spacing w:before="0" w:beforeAutospacing="0" w:after="0" w:afterAutospacing="0"/>
        <w:jc w:val="both"/>
        <w:rPr>
          <w:del w:id="6" w:author="Dell" w:date="2021-08-11T23:01:00Z"/>
          <w:color w:val="000000"/>
          <w:sz w:val="18"/>
          <w:szCs w:val="18"/>
          <w:lang w:val="uk-UA"/>
        </w:rPr>
        <w:pPrChange w:id="7" w:author="Dell" w:date="2021-08-11T23:01:00Z">
          <w:pPr>
            <w:pStyle w:val="rvps7"/>
            <w:shd w:val="clear" w:color="auto" w:fill="FFFFFF"/>
            <w:spacing w:before="0" w:beforeAutospacing="0" w:after="0" w:afterAutospacing="0"/>
            <w:jc w:val="both"/>
          </w:pPr>
        </w:pPrChange>
      </w:pPr>
    </w:p>
    <w:p w:rsidR="00864C04" w:rsidRPr="00966AE1" w:rsidDel="009C0A32" w:rsidRDefault="00864C04" w:rsidP="009C0A32">
      <w:pPr>
        <w:pStyle w:val="rvps1127"/>
        <w:shd w:val="clear" w:color="auto" w:fill="FFFFFF"/>
        <w:spacing w:before="0" w:beforeAutospacing="0" w:after="0" w:afterAutospacing="0"/>
        <w:jc w:val="both"/>
        <w:rPr>
          <w:del w:id="8" w:author="Dell" w:date="2021-08-11T23:01:00Z"/>
          <w:color w:val="000000"/>
          <w:sz w:val="18"/>
          <w:szCs w:val="18"/>
          <w:lang w:val="uk-UA"/>
        </w:rPr>
        <w:pPrChange w:id="9" w:author="Dell" w:date="2021-08-11T23:01:00Z">
          <w:pPr>
            <w:pStyle w:val="rvps1127"/>
            <w:shd w:val="clear" w:color="auto" w:fill="FFFFFF"/>
            <w:spacing w:before="0" w:beforeAutospacing="0" w:after="0" w:afterAutospacing="0"/>
            <w:ind w:left="4950" w:firstLine="705"/>
          </w:pPr>
        </w:pPrChange>
      </w:pPr>
      <w:del w:id="10" w:author="Dell" w:date="2021-08-11T23:01:00Z">
        <w:r w:rsidRPr="00966AE1" w:rsidDel="009C0A32">
          <w:rPr>
            <w:rStyle w:val="rvts8"/>
            <w:color w:val="000000"/>
            <w:sz w:val="28"/>
            <w:szCs w:val="28"/>
            <w:lang w:val="uk-UA"/>
          </w:rPr>
          <w:delText>ЗАТВЕРДЖЕНО</w:delText>
        </w:r>
      </w:del>
    </w:p>
    <w:p w:rsidR="00864C04" w:rsidRPr="00966AE1" w:rsidDel="009C0A32" w:rsidRDefault="00864C04" w:rsidP="009C0A32">
      <w:pPr>
        <w:pStyle w:val="rvps1128"/>
        <w:shd w:val="clear" w:color="auto" w:fill="FFFFFF"/>
        <w:spacing w:before="0" w:beforeAutospacing="0" w:after="0" w:afterAutospacing="0"/>
        <w:jc w:val="both"/>
        <w:rPr>
          <w:del w:id="11" w:author="Dell" w:date="2021-08-11T23:01:00Z"/>
          <w:color w:val="000000"/>
          <w:sz w:val="18"/>
          <w:szCs w:val="18"/>
          <w:lang w:val="uk-UA"/>
        </w:rPr>
        <w:pPrChange w:id="12" w:author="Dell" w:date="2021-08-11T23:01:00Z">
          <w:pPr>
            <w:pStyle w:val="rvps1128"/>
            <w:shd w:val="clear" w:color="auto" w:fill="FFFFFF"/>
            <w:spacing w:before="0" w:beforeAutospacing="0" w:after="0" w:afterAutospacing="0"/>
            <w:ind w:left="5670"/>
          </w:pPr>
        </w:pPrChange>
      </w:pPr>
      <w:del w:id="13" w:author="Dell" w:date="2021-08-11T23:01:00Z">
        <w:r w:rsidRPr="00966AE1" w:rsidDel="009C0A32">
          <w:rPr>
            <w:rStyle w:val="rvts8"/>
            <w:color w:val="000000"/>
            <w:sz w:val="28"/>
            <w:szCs w:val="28"/>
            <w:lang w:val="uk-UA"/>
          </w:rPr>
          <w:delText>рішення виконавчого комітету</w:delText>
        </w:r>
      </w:del>
    </w:p>
    <w:p w:rsidR="00864C04" w:rsidRPr="00864C04" w:rsidDel="009C0A32" w:rsidRDefault="00864C04" w:rsidP="009C0A32">
      <w:pPr>
        <w:pStyle w:val="rvps1129"/>
        <w:shd w:val="clear" w:color="auto" w:fill="FFFFFF"/>
        <w:spacing w:before="0" w:beforeAutospacing="0" w:after="0" w:afterAutospacing="0"/>
        <w:jc w:val="both"/>
        <w:rPr>
          <w:del w:id="14" w:author="Dell" w:date="2021-08-11T23:01:00Z"/>
          <w:color w:val="000000"/>
          <w:sz w:val="18"/>
          <w:szCs w:val="18"/>
          <w:lang w:val="uk-UA"/>
        </w:rPr>
        <w:pPrChange w:id="15" w:author="Dell" w:date="2021-08-11T23:01:00Z">
          <w:pPr>
            <w:pStyle w:val="rvps1129"/>
            <w:shd w:val="clear" w:color="auto" w:fill="FFFFFF"/>
            <w:spacing w:before="0" w:beforeAutospacing="0" w:after="0" w:afterAutospacing="0"/>
            <w:ind w:left="4950" w:firstLine="705"/>
          </w:pPr>
        </w:pPrChange>
      </w:pPr>
      <w:del w:id="16" w:author="Dell" w:date="2021-08-11T23:01:00Z">
        <w:r w:rsidDel="009C0A32">
          <w:rPr>
            <w:rStyle w:val="rvts8"/>
            <w:color w:val="000000"/>
            <w:sz w:val="28"/>
            <w:szCs w:val="28"/>
            <w:lang w:val="uk-UA"/>
          </w:rPr>
          <w:delText>Киселівської сільської ради</w:delText>
        </w:r>
      </w:del>
    </w:p>
    <w:p w:rsidR="00864C04" w:rsidRPr="00864C04" w:rsidDel="009C0A32" w:rsidRDefault="00864C04" w:rsidP="009C0A32">
      <w:pPr>
        <w:pStyle w:val="rvps1130"/>
        <w:shd w:val="clear" w:color="auto" w:fill="FFFFFF"/>
        <w:spacing w:before="0" w:beforeAutospacing="0" w:after="0" w:afterAutospacing="0"/>
        <w:jc w:val="both"/>
        <w:rPr>
          <w:del w:id="17" w:author="Dell" w:date="2021-08-11T23:01:00Z"/>
          <w:color w:val="000000"/>
          <w:sz w:val="18"/>
          <w:szCs w:val="18"/>
          <w:lang w:val="uk-UA"/>
        </w:rPr>
        <w:pPrChange w:id="18" w:author="Dell" w:date="2021-08-11T23:01:00Z">
          <w:pPr>
            <w:pStyle w:val="rvps1130"/>
            <w:shd w:val="clear" w:color="auto" w:fill="FFFFFF"/>
            <w:spacing w:before="0" w:beforeAutospacing="0" w:after="0" w:afterAutospacing="0"/>
            <w:ind w:left="4950" w:firstLine="705"/>
          </w:pPr>
        </w:pPrChange>
      </w:pPr>
      <w:del w:id="19" w:author="Dell" w:date="2021-08-11T23:01:00Z">
        <w:r w:rsidRPr="009C0A32" w:rsidDel="009C0A32">
          <w:rPr>
            <w:rStyle w:val="rvts8"/>
            <w:color w:val="000000"/>
            <w:sz w:val="28"/>
            <w:szCs w:val="28"/>
            <w:lang w:val="uk-UA"/>
            <w:rPrChange w:id="20" w:author="Dell" w:date="2021-08-11T23:00:00Z">
              <w:rPr>
                <w:rStyle w:val="rvts8"/>
                <w:color w:val="000000"/>
                <w:sz w:val="28"/>
                <w:szCs w:val="28"/>
              </w:rPr>
            </w:rPrChange>
          </w:rPr>
          <w:delText>від</w:delText>
        </w:r>
        <w:r w:rsidDel="009C0A32">
          <w:rPr>
            <w:rStyle w:val="rvts8"/>
            <w:color w:val="000000"/>
            <w:sz w:val="28"/>
            <w:szCs w:val="28"/>
          </w:rPr>
          <w:delText> </w:delText>
        </w:r>
        <w:r w:rsidRPr="009C0A32" w:rsidDel="009C0A32">
          <w:rPr>
            <w:rStyle w:val="rvts8"/>
            <w:color w:val="000000"/>
            <w:sz w:val="28"/>
            <w:szCs w:val="28"/>
            <w:lang w:val="uk-UA"/>
            <w:rPrChange w:id="21" w:author="Dell" w:date="2021-08-11T23:00:00Z">
              <w:rPr>
                <w:rStyle w:val="rvts8"/>
                <w:color w:val="000000"/>
                <w:sz w:val="28"/>
                <w:szCs w:val="28"/>
              </w:rPr>
            </w:rPrChange>
          </w:rPr>
          <w:delText xml:space="preserve"> </w:delText>
        </w:r>
        <w:r w:rsidDel="009C0A32">
          <w:rPr>
            <w:rStyle w:val="rvts8"/>
            <w:color w:val="000000"/>
            <w:sz w:val="28"/>
            <w:szCs w:val="28"/>
            <w:lang w:val="uk-UA"/>
          </w:rPr>
          <w:delText>_______</w:delText>
        </w:r>
        <w:r w:rsidR="000B4747" w:rsidDel="009C0A32">
          <w:rPr>
            <w:rStyle w:val="rvts8"/>
            <w:color w:val="000000"/>
            <w:sz w:val="28"/>
            <w:szCs w:val="28"/>
            <w:lang w:val="uk-UA"/>
          </w:rPr>
          <w:delText>__</w:delText>
        </w:r>
        <w:r w:rsidR="000B4747" w:rsidRPr="000B4747" w:rsidDel="009C0A32">
          <w:rPr>
            <w:rStyle w:val="rvts8"/>
            <w:color w:val="000000"/>
            <w:sz w:val="28"/>
            <w:szCs w:val="28"/>
            <w:lang w:val="uk-UA"/>
          </w:rPr>
          <w:delText xml:space="preserve"> </w:delText>
        </w:r>
        <w:r w:rsidR="000B4747" w:rsidDel="009C0A32">
          <w:rPr>
            <w:rStyle w:val="rvts8"/>
            <w:color w:val="000000"/>
            <w:sz w:val="28"/>
            <w:szCs w:val="28"/>
            <w:lang w:val="uk-UA"/>
          </w:rPr>
          <w:delText>р. №</w:delText>
        </w:r>
        <w:r w:rsidDel="009C0A32">
          <w:rPr>
            <w:rStyle w:val="rvts8"/>
            <w:color w:val="000000"/>
            <w:sz w:val="28"/>
            <w:szCs w:val="28"/>
            <w:lang w:val="uk-UA"/>
          </w:rPr>
          <w:delText>________</w:delText>
        </w:r>
      </w:del>
    </w:p>
    <w:p w:rsidR="00864C04" w:rsidRPr="009C0A32" w:rsidDel="009C0A32" w:rsidRDefault="00864C04" w:rsidP="009C0A32">
      <w:pPr>
        <w:pStyle w:val="rvps1131"/>
        <w:shd w:val="clear" w:color="auto" w:fill="FFFFFF"/>
        <w:spacing w:before="0" w:beforeAutospacing="0" w:after="0" w:afterAutospacing="0"/>
        <w:jc w:val="both"/>
        <w:rPr>
          <w:del w:id="22" w:author="Dell" w:date="2021-08-11T23:01:00Z"/>
          <w:color w:val="000000"/>
          <w:sz w:val="18"/>
          <w:szCs w:val="18"/>
          <w:lang w:val="uk-UA"/>
          <w:rPrChange w:id="23" w:author="Dell" w:date="2021-08-11T23:00:00Z">
            <w:rPr>
              <w:del w:id="24" w:author="Dell" w:date="2021-08-11T23:01:00Z"/>
              <w:color w:val="000000"/>
              <w:sz w:val="18"/>
              <w:szCs w:val="18"/>
            </w:rPr>
          </w:rPrChange>
        </w:rPr>
        <w:pPrChange w:id="25" w:author="Dell" w:date="2021-08-11T23:01:00Z">
          <w:pPr>
            <w:pStyle w:val="rvps1131"/>
            <w:shd w:val="clear" w:color="auto" w:fill="FFFFFF"/>
            <w:spacing w:before="0" w:beforeAutospacing="0" w:after="0" w:afterAutospacing="0"/>
            <w:jc w:val="center"/>
          </w:pPr>
        </w:pPrChange>
      </w:pPr>
    </w:p>
    <w:p w:rsidR="000B4747" w:rsidDel="009C0A32" w:rsidRDefault="000B4747" w:rsidP="009C0A32">
      <w:pPr>
        <w:pStyle w:val="rvps1131"/>
        <w:shd w:val="clear" w:color="auto" w:fill="FFFFFF"/>
        <w:spacing w:before="0" w:beforeAutospacing="0" w:after="0" w:afterAutospacing="0"/>
        <w:jc w:val="both"/>
        <w:rPr>
          <w:del w:id="26" w:author="Dell" w:date="2021-08-11T23:01:00Z"/>
          <w:rStyle w:val="rvts7"/>
          <w:b/>
          <w:bCs/>
          <w:color w:val="000000"/>
          <w:sz w:val="28"/>
          <w:szCs w:val="28"/>
          <w:lang w:val="uk-UA"/>
        </w:rPr>
        <w:pPrChange w:id="27" w:author="Dell" w:date="2021-08-11T23:01:00Z">
          <w:pPr>
            <w:pStyle w:val="rvps1131"/>
            <w:shd w:val="clear" w:color="auto" w:fill="FFFFFF"/>
            <w:spacing w:before="0" w:beforeAutospacing="0" w:after="0" w:afterAutospacing="0"/>
            <w:jc w:val="center"/>
          </w:pPr>
        </w:pPrChange>
      </w:pPr>
    </w:p>
    <w:p w:rsidR="00864C04" w:rsidDel="009C0A32" w:rsidRDefault="00864C04" w:rsidP="009C0A32">
      <w:pPr>
        <w:pStyle w:val="rvps1131"/>
        <w:shd w:val="clear" w:color="auto" w:fill="FFFFFF"/>
        <w:spacing w:before="0" w:beforeAutospacing="0" w:after="0" w:afterAutospacing="0"/>
        <w:jc w:val="both"/>
        <w:rPr>
          <w:del w:id="28" w:author="Dell" w:date="2021-08-11T23:01:00Z"/>
          <w:color w:val="000000"/>
          <w:sz w:val="18"/>
          <w:szCs w:val="18"/>
        </w:rPr>
        <w:pPrChange w:id="29" w:author="Dell" w:date="2021-08-11T23:01:00Z">
          <w:pPr>
            <w:pStyle w:val="rvps1131"/>
            <w:shd w:val="clear" w:color="auto" w:fill="FFFFFF"/>
            <w:spacing w:before="0" w:beforeAutospacing="0" w:after="0" w:afterAutospacing="0"/>
            <w:jc w:val="center"/>
          </w:pPr>
        </w:pPrChange>
      </w:pPr>
      <w:del w:id="30" w:author="Dell" w:date="2021-08-11T23:01:00Z">
        <w:r w:rsidDel="009C0A32">
          <w:rPr>
            <w:rStyle w:val="rvts7"/>
            <w:b/>
            <w:bCs/>
            <w:color w:val="000000"/>
            <w:sz w:val="28"/>
            <w:szCs w:val="28"/>
          </w:rPr>
          <w:delText>Висновок</w:delText>
        </w:r>
      </w:del>
    </w:p>
    <w:p w:rsidR="00864C04" w:rsidDel="009C0A32" w:rsidRDefault="00864C04" w:rsidP="009C0A32">
      <w:pPr>
        <w:pStyle w:val="rvps1131"/>
        <w:shd w:val="clear" w:color="auto" w:fill="FFFFFF"/>
        <w:spacing w:before="0" w:beforeAutospacing="0" w:after="0" w:afterAutospacing="0"/>
        <w:jc w:val="both"/>
        <w:rPr>
          <w:del w:id="31" w:author="Dell" w:date="2021-08-11T23:01:00Z"/>
          <w:rStyle w:val="rvts7"/>
          <w:b/>
          <w:bCs/>
          <w:color w:val="000000"/>
          <w:sz w:val="28"/>
          <w:szCs w:val="28"/>
          <w:lang w:val="uk-UA"/>
        </w:rPr>
        <w:pPrChange w:id="32" w:author="Dell" w:date="2021-08-11T23:01:00Z">
          <w:pPr>
            <w:pStyle w:val="rvps1131"/>
            <w:shd w:val="clear" w:color="auto" w:fill="FFFFFF"/>
            <w:spacing w:before="0" w:beforeAutospacing="0" w:after="0" w:afterAutospacing="0"/>
            <w:jc w:val="center"/>
          </w:pPr>
        </w:pPrChange>
      </w:pPr>
      <w:del w:id="33" w:author="Dell" w:date="2021-08-11T23:01:00Z">
        <w:r w:rsidDel="009C0A32">
          <w:rPr>
            <w:rStyle w:val="rvts7"/>
            <w:b/>
            <w:bCs/>
            <w:color w:val="000000"/>
            <w:sz w:val="28"/>
            <w:szCs w:val="28"/>
          </w:rPr>
          <w:delText>про визначення місця проживання дитини</w:delText>
        </w:r>
      </w:del>
    </w:p>
    <w:p w:rsidR="000B4747" w:rsidRPr="000B4747" w:rsidDel="009C0A32" w:rsidRDefault="000B4747" w:rsidP="009C0A32">
      <w:pPr>
        <w:pStyle w:val="rvps1131"/>
        <w:shd w:val="clear" w:color="auto" w:fill="FFFFFF"/>
        <w:spacing w:before="0" w:beforeAutospacing="0" w:after="0" w:afterAutospacing="0"/>
        <w:jc w:val="both"/>
        <w:rPr>
          <w:del w:id="34" w:author="Dell" w:date="2021-08-11T23:01:00Z"/>
          <w:color w:val="000000"/>
          <w:sz w:val="18"/>
          <w:szCs w:val="18"/>
          <w:lang w:val="uk-UA"/>
        </w:rPr>
        <w:pPrChange w:id="35" w:author="Dell" w:date="2021-08-11T23:01:00Z">
          <w:pPr>
            <w:pStyle w:val="rvps1131"/>
            <w:shd w:val="clear" w:color="auto" w:fill="FFFFFF"/>
            <w:spacing w:before="0" w:beforeAutospacing="0" w:after="0" w:afterAutospacing="0"/>
            <w:jc w:val="center"/>
          </w:pPr>
        </w:pPrChange>
      </w:pPr>
    </w:p>
    <w:p w:rsidR="00864C04" w:rsidDel="009C0A32" w:rsidRDefault="00864C04" w:rsidP="009C0A32">
      <w:pPr>
        <w:pStyle w:val="rvps1131"/>
        <w:shd w:val="clear" w:color="auto" w:fill="FFFFFF"/>
        <w:spacing w:before="0" w:beforeAutospacing="0" w:after="0" w:afterAutospacing="0"/>
        <w:jc w:val="both"/>
        <w:rPr>
          <w:del w:id="36" w:author="Dell" w:date="2021-08-11T23:01:00Z"/>
          <w:color w:val="000000"/>
          <w:sz w:val="18"/>
          <w:szCs w:val="18"/>
        </w:rPr>
        <w:pPrChange w:id="37" w:author="Dell" w:date="2021-08-11T23:01:00Z">
          <w:pPr>
            <w:pStyle w:val="rvps1131"/>
            <w:shd w:val="clear" w:color="auto" w:fill="FFFFFF"/>
            <w:spacing w:before="0" w:beforeAutospacing="0" w:after="0" w:afterAutospacing="0"/>
            <w:jc w:val="center"/>
          </w:pPr>
        </w:pPrChange>
      </w:pPr>
    </w:p>
    <w:p w:rsidR="00AB7140" w:rsidDel="009C0A32" w:rsidRDefault="00864C04" w:rsidP="009C0A32">
      <w:pPr>
        <w:pStyle w:val="rvps1132"/>
        <w:shd w:val="clear" w:color="auto" w:fill="FFFFFF"/>
        <w:spacing w:before="0" w:beforeAutospacing="0" w:after="0" w:afterAutospacing="0"/>
        <w:jc w:val="both"/>
        <w:rPr>
          <w:del w:id="38" w:author="Dell" w:date="2021-08-11T23:01:00Z"/>
          <w:rStyle w:val="rvts8"/>
          <w:color w:val="000000"/>
          <w:sz w:val="28"/>
          <w:szCs w:val="28"/>
          <w:lang w:val="uk-UA"/>
        </w:rPr>
        <w:pPrChange w:id="39" w:author="Dell" w:date="2021-08-11T23:01:00Z">
          <w:pPr>
            <w:pStyle w:val="rvps1132"/>
            <w:shd w:val="clear" w:color="auto" w:fill="FFFFFF"/>
            <w:spacing w:before="0" w:beforeAutospacing="0" w:after="0" w:afterAutospacing="0"/>
            <w:ind w:firstLine="705"/>
            <w:jc w:val="both"/>
          </w:pPr>
        </w:pPrChange>
      </w:pPr>
      <w:del w:id="40" w:author="Dell" w:date="2021-08-11T23:01:00Z">
        <w:r w:rsidDel="009C0A32">
          <w:rPr>
            <w:rStyle w:val="rvts8"/>
            <w:color w:val="000000"/>
            <w:sz w:val="28"/>
            <w:szCs w:val="28"/>
          </w:rPr>
          <w:delText xml:space="preserve">Розглянувши документи представлені громадянкою </w:delText>
        </w:r>
        <w:r w:rsidR="00EA5DEB" w:rsidDel="009C0A32">
          <w:rPr>
            <w:color w:val="000000"/>
            <w:sz w:val="28"/>
            <w:szCs w:val="28"/>
            <w:lang w:val="uk-UA"/>
          </w:rPr>
          <w:delText>Мороз Наталією</w:delText>
        </w:r>
        <w:r w:rsidRPr="00041888" w:rsidDel="009C0A32">
          <w:rPr>
            <w:color w:val="000000"/>
            <w:sz w:val="28"/>
            <w:szCs w:val="28"/>
            <w:lang w:val="uk-UA"/>
          </w:rPr>
          <w:delText xml:space="preserve"> Оле</w:delText>
        </w:r>
        <w:r w:rsidR="00EA5DEB" w:rsidDel="009C0A32">
          <w:rPr>
            <w:color w:val="000000"/>
            <w:sz w:val="28"/>
            <w:szCs w:val="28"/>
            <w:lang w:val="uk-UA"/>
          </w:rPr>
          <w:delText>гівною</w:delText>
        </w:r>
        <w:r w:rsidRPr="00041888" w:rsidDel="009C0A32">
          <w:rPr>
            <w:color w:val="000000"/>
            <w:sz w:val="28"/>
            <w:szCs w:val="28"/>
            <w:lang w:val="uk-UA"/>
          </w:rPr>
          <w:delText xml:space="preserve"> 1990 року народження, яка зареєстрована у селі Брусилів, вул.Замглайська 7 Чернігівського району, Чернігівської області</w:delText>
        </w:r>
        <w:r w:rsidRPr="00EA5DEB" w:rsidDel="009C0A32">
          <w:rPr>
            <w:rStyle w:val="rvts8"/>
            <w:color w:val="000000"/>
            <w:sz w:val="28"/>
            <w:szCs w:val="28"/>
            <w:lang w:val="uk-UA"/>
          </w:rPr>
          <w:delText xml:space="preserve"> про </w:delText>
        </w:r>
        <w:r w:rsidDel="009C0A32">
          <w:rPr>
            <w:rStyle w:val="rvts8"/>
            <w:color w:val="000000"/>
            <w:sz w:val="28"/>
            <w:szCs w:val="28"/>
            <w:lang w:val="uk-UA"/>
          </w:rPr>
          <w:delText xml:space="preserve">доцільність визначення </w:delText>
        </w:r>
        <w:r w:rsidRPr="00EA5DEB" w:rsidDel="009C0A32">
          <w:rPr>
            <w:rStyle w:val="rvts8"/>
            <w:color w:val="000000"/>
            <w:sz w:val="28"/>
            <w:szCs w:val="28"/>
            <w:lang w:val="uk-UA"/>
          </w:rPr>
          <w:delText xml:space="preserve">місця проживання дитини </w:delText>
        </w:r>
        <w:r w:rsidR="00AB7140" w:rsidRPr="00041888" w:rsidDel="009C0A32">
          <w:rPr>
            <w:color w:val="000000"/>
            <w:sz w:val="28"/>
            <w:szCs w:val="28"/>
            <w:lang w:val="uk-UA"/>
          </w:rPr>
          <w:delText>Аді Юнеса Амара</w:delText>
        </w:r>
        <w:r w:rsidR="00AB7140" w:rsidDel="009C0A32">
          <w:rPr>
            <w:color w:val="000000"/>
            <w:sz w:val="28"/>
            <w:szCs w:val="28"/>
            <w:lang w:val="uk-UA"/>
          </w:rPr>
          <w:delText xml:space="preserve"> 08.06.2012 року народження,</w:delText>
        </w:r>
        <w:r w:rsidR="003C7F8D" w:rsidDel="009C0A32">
          <w:rPr>
            <w:rStyle w:val="rvts8"/>
            <w:color w:val="000000"/>
            <w:sz w:val="28"/>
            <w:szCs w:val="28"/>
            <w:lang w:val="uk-UA"/>
          </w:rPr>
          <w:delText xml:space="preserve"> С</w:delText>
        </w:r>
        <w:r w:rsidRPr="00EA5DEB" w:rsidDel="009C0A32">
          <w:rPr>
            <w:rStyle w:val="rvts8"/>
            <w:color w:val="000000"/>
            <w:sz w:val="28"/>
            <w:szCs w:val="28"/>
            <w:lang w:val="uk-UA"/>
          </w:rPr>
          <w:delText>лужба у справах дітей вивчила дане питання.</w:delText>
        </w:r>
      </w:del>
    </w:p>
    <w:p w:rsidR="00AB7140" w:rsidRPr="00D063F1" w:rsidDel="009C0A32" w:rsidRDefault="00AB7140" w:rsidP="009C0A32">
      <w:pPr>
        <w:pStyle w:val="rvps1132"/>
        <w:shd w:val="clear" w:color="auto" w:fill="FFFFFF"/>
        <w:spacing w:before="0" w:beforeAutospacing="0" w:after="0" w:afterAutospacing="0"/>
        <w:jc w:val="both"/>
        <w:rPr>
          <w:del w:id="41" w:author="Dell" w:date="2021-08-11T23:01:00Z"/>
          <w:color w:val="000000"/>
          <w:sz w:val="18"/>
          <w:szCs w:val="18"/>
          <w:lang w:val="uk-UA"/>
        </w:rPr>
        <w:pPrChange w:id="42" w:author="Dell" w:date="2021-08-11T23:01:00Z">
          <w:pPr>
            <w:pStyle w:val="rvps1132"/>
            <w:shd w:val="clear" w:color="auto" w:fill="FFFFFF"/>
            <w:spacing w:before="0" w:beforeAutospacing="0" w:after="0" w:afterAutospacing="0"/>
            <w:ind w:firstLine="705"/>
            <w:jc w:val="both"/>
          </w:pPr>
        </w:pPrChange>
      </w:pPr>
      <w:del w:id="43" w:author="Dell" w:date="2021-08-11T23:01:00Z">
        <w:r w:rsidRPr="00AB7140" w:rsidDel="009C0A32">
          <w:rPr>
            <w:color w:val="303135"/>
            <w:sz w:val="28"/>
            <w:szCs w:val="28"/>
            <w:lang w:val="uk-UA"/>
          </w:rPr>
          <w:delText xml:space="preserve">Встановлено, що </w:delText>
        </w:r>
        <w:r w:rsidRPr="00041888" w:rsidDel="009C0A32">
          <w:rPr>
            <w:color w:val="000000"/>
            <w:sz w:val="28"/>
            <w:szCs w:val="28"/>
            <w:lang w:val="uk-UA"/>
          </w:rPr>
          <w:delText>громадянка Мороз Наталія Оле</w:delText>
        </w:r>
        <w:r w:rsidDel="009C0A32">
          <w:rPr>
            <w:color w:val="000000"/>
            <w:sz w:val="28"/>
            <w:szCs w:val="28"/>
            <w:lang w:val="uk-UA"/>
          </w:rPr>
          <w:delText>гівна</w:delText>
        </w:r>
        <w:r w:rsidRPr="00041888" w:rsidDel="009C0A32">
          <w:rPr>
            <w:color w:val="000000"/>
            <w:sz w:val="28"/>
            <w:szCs w:val="28"/>
            <w:lang w:val="uk-UA"/>
          </w:rPr>
          <w:delText xml:space="preserve"> 1990 року народження, яка зареєстрована у селі Брусилів, вул.Замглайська 7 Чернігівськог</w:delText>
        </w:r>
        <w:r w:rsidR="003C7F8D" w:rsidDel="009C0A32">
          <w:rPr>
            <w:color w:val="000000"/>
            <w:sz w:val="28"/>
            <w:szCs w:val="28"/>
            <w:lang w:val="uk-UA"/>
          </w:rPr>
          <w:delText>о району, Чернігівської області</w:delText>
        </w:r>
        <w:r w:rsidRPr="00041888" w:rsidDel="009C0A32">
          <w:rPr>
            <w:color w:val="303135"/>
            <w:sz w:val="28"/>
            <w:szCs w:val="28"/>
            <w:lang w:val="uk-UA"/>
          </w:rPr>
          <w:delText>,</w:delText>
        </w:r>
        <w:r w:rsidRPr="00AB7140" w:rsidDel="009C0A32">
          <w:rPr>
            <w:color w:val="303135"/>
            <w:sz w:val="28"/>
            <w:szCs w:val="28"/>
            <w:lang w:val="uk-UA"/>
          </w:rPr>
          <w:delText xml:space="preserve"> та</w:delText>
        </w:r>
        <w:r w:rsidRPr="00041888" w:rsidDel="009C0A32">
          <w:rPr>
            <w:color w:val="303135"/>
            <w:sz w:val="28"/>
            <w:szCs w:val="28"/>
          </w:rPr>
          <w:delText> </w:delText>
        </w:r>
        <w:r w:rsidRPr="00AB7140" w:rsidDel="009C0A32">
          <w:rPr>
            <w:color w:val="303135"/>
            <w:sz w:val="28"/>
            <w:szCs w:val="28"/>
            <w:lang w:val="uk-UA"/>
          </w:rPr>
          <w:delText xml:space="preserve"> гр</w:delText>
        </w:r>
        <w:r w:rsidR="003C7F8D" w:rsidDel="009C0A32">
          <w:rPr>
            <w:color w:val="303135"/>
            <w:sz w:val="28"/>
            <w:szCs w:val="28"/>
            <w:lang w:val="uk-UA"/>
          </w:rPr>
          <w:delText>омадянин</w:delText>
        </w:r>
        <w:r w:rsidRPr="00041888" w:rsidDel="009C0A32">
          <w:rPr>
            <w:color w:val="303135"/>
            <w:sz w:val="28"/>
            <w:szCs w:val="28"/>
            <w:lang w:val="uk-UA"/>
          </w:rPr>
          <w:delText xml:space="preserve"> Алжирської Народної Демократичної Республіки </w:delText>
        </w:r>
        <w:r w:rsidRPr="00041888" w:rsidDel="009C0A32">
          <w:rPr>
            <w:color w:val="000000"/>
            <w:sz w:val="28"/>
            <w:szCs w:val="28"/>
            <w:lang w:val="uk-UA"/>
          </w:rPr>
          <w:delText>Аді Ібрагім Халіл</w:delText>
        </w:r>
        <w:r w:rsidDel="009C0A32">
          <w:rPr>
            <w:color w:val="303135"/>
            <w:sz w:val="28"/>
            <w:szCs w:val="28"/>
            <w:lang w:val="uk-UA"/>
          </w:rPr>
          <w:delText xml:space="preserve"> </w:delText>
        </w:r>
        <w:r w:rsidRPr="00AB7140" w:rsidDel="009C0A32">
          <w:rPr>
            <w:color w:val="303135"/>
            <w:sz w:val="28"/>
            <w:szCs w:val="28"/>
            <w:lang w:val="uk-UA"/>
          </w:rPr>
          <w:delText xml:space="preserve"> мають спільного сина</w:delText>
        </w:r>
        <w:r w:rsidRPr="00041888" w:rsidDel="009C0A32">
          <w:rPr>
            <w:color w:val="000000"/>
            <w:sz w:val="28"/>
            <w:szCs w:val="28"/>
            <w:lang w:val="uk-UA"/>
          </w:rPr>
          <w:delText xml:space="preserve"> Аді Юнеса Амара</w:delText>
        </w:r>
        <w:r w:rsidR="003C7F8D" w:rsidDel="009C0A32">
          <w:rPr>
            <w:color w:val="000000"/>
            <w:sz w:val="28"/>
            <w:szCs w:val="28"/>
            <w:lang w:val="uk-UA"/>
          </w:rPr>
          <w:delText xml:space="preserve"> 08.06.2021 року народження</w:delText>
        </w:r>
        <w:r w:rsidRPr="00AB7140" w:rsidDel="009C0A32">
          <w:rPr>
            <w:color w:val="303135"/>
            <w:sz w:val="28"/>
            <w:szCs w:val="28"/>
            <w:lang w:val="uk-UA"/>
          </w:rPr>
          <w:delText xml:space="preserve">. </w:delText>
        </w:r>
        <w:r w:rsidRPr="00D063F1" w:rsidDel="009C0A32">
          <w:rPr>
            <w:color w:val="303135"/>
            <w:sz w:val="28"/>
            <w:szCs w:val="28"/>
            <w:lang w:val="uk-UA"/>
          </w:rPr>
          <w:delText xml:space="preserve">Відповідно до рішення </w:delText>
        </w:r>
        <w:r w:rsidRPr="00041888" w:rsidDel="009C0A32">
          <w:rPr>
            <w:color w:val="303135"/>
            <w:sz w:val="28"/>
            <w:szCs w:val="28"/>
            <w:lang w:val="uk-UA"/>
          </w:rPr>
          <w:delText>Чернігівського</w:delText>
        </w:r>
        <w:r w:rsidRPr="00D063F1" w:rsidDel="009C0A32">
          <w:rPr>
            <w:color w:val="303135"/>
            <w:sz w:val="28"/>
            <w:szCs w:val="28"/>
            <w:lang w:val="uk-UA"/>
          </w:rPr>
          <w:delText xml:space="preserve"> районного суду, Чернігівської області від 23 січня 2017 року шлюб між ними було розірвано.</w:delText>
        </w:r>
      </w:del>
    </w:p>
    <w:p w:rsidR="00AB7140" w:rsidDel="009C0A32" w:rsidRDefault="00AB7140" w:rsidP="009C0A32">
      <w:pPr>
        <w:pStyle w:val="rvps7"/>
        <w:shd w:val="clear" w:color="auto" w:fill="FFFFFF"/>
        <w:spacing w:before="0" w:beforeAutospacing="0" w:after="0" w:afterAutospacing="0"/>
        <w:jc w:val="both"/>
        <w:rPr>
          <w:del w:id="44" w:author="Dell" w:date="2021-08-11T23:01:00Z"/>
          <w:rStyle w:val="rvts8"/>
          <w:color w:val="000000"/>
          <w:sz w:val="28"/>
          <w:szCs w:val="28"/>
          <w:lang w:val="uk-UA"/>
        </w:rPr>
        <w:pPrChange w:id="45" w:author="Dell" w:date="2021-08-11T23:01:00Z">
          <w:pPr>
            <w:pStyle w:val="rvps7"/>
            <w:shd w:val="clear" w:color="auto" w:fill="FFFFFF"/>
            <w:spacing w:before="0" w:beforeAutospacing="0" w:after="0" w:afterAutospacing="0"/>
            <w:ind w:firstLine="705"/>
            <w:jc w:val="both"/>
          </w:pPr>
        </w:pPrChange>
      </w:pPr>
      <w:del w:id="46" w:author="Dell" w:date="2021-08-11T23:01:00Z">
        <w:r w:rsidRPr="00041888" w:rsidDel="009C0A32">
          <w:rPr>
            <w:color w:val="000000"/>
            <w:sz w:val="28"/>
            <w:szCs w:val="28"/>
            <w:lang w:val="uk-UA"/>
          </w:rPr>
          <w:delText xml:space="preserve">Аді Ібрагім Халіл </w:delText>
        </w:r>
        <w:r w:rsidR="003C7F8D" w:rsidDel="009C0A32">
          <w:rPr>
            <w:color w:val="000000"/>
            <w:sz w:val="28"/>
            <w:szCs w:val="28"/>
            <w:lang w:val="uk-UA"/>
          </w:rPr>
          <w:delText xml:space="preserve">1984 р.н., </w:delText>
        </w:r>
        <w:r w:rsidRPr="00041888" w:rsidDel="009C0A32">
          <w:rPr>
            <w:color w:val="000000"/>
            <w:sz w:val="28"/>
            <w:szCs w:val="28"/>
            <w:lang w:val="uk-UA"/>
          </w:rPr>
          <w:delText xml:space="preserve">з часу народження сина Аді Юнеса Амара </w:delText>
        </w:r>
        <w:r w:rsidR="003C7F8D" w:rsidDel="009C0A32">
          <w:rPr>
            <w:color w:val="000000"/>
            <w:sz w:val="28"/>
            <w:szCs w:val="28"/>
            <w:lang w:val="uk-UA"/>
          </w:rPr>
          <w:delText>08.06.2021 р.н.,</w:delText>
        </w:r>
        <w:r w:rsidRPr="00041888" w:rsidDel="009C0A32">
          <w:rPr>
            <w:color w:val="000000"/>
            <w:sz w:val="28"/>
            <w:szCs w:val="28"/>
            <w:lang w:val="uk-UA"/>
          </w:rPr>
          <w:delText>належним чином не виконує свої обов’язки чоловіка та батька по матеріальному забезпеченню сім`ї, проявляв агресію, моральне та фізичне насильство по відношенню до сина. З моменту розірвання шлюбу ніяким чином не піклується про дитину</w:delText>
        </w:r>
        <w:r w:rsidRPr="00041888" w:rsidDel="009C0A32">
          <w:rPr>
            <w:b/>
            <w:sz w:val="28"/>
            <w:szCs w:val="28"/>
            <w:lang w:val="uk-UA"/>
          </w:rPr>
          <w:delText>:</w:delText>
        </w:r>
        <w:r w:rsidRPr="00041888" w:rsidDel="009C0A32">
          <w:rPr>
            <w:color w:val="000000"/>
            <w:sz w:val="28"/>
            <w:szCs w:val="28"/>
            <w:lang w:val="uk-UA"/>
          </w:rPr>
          <w:delText xml:space="preserve"> не виходить на зв'язок, не проявляє зацікавленості в подальшій долі, не цікавиться успіхами та станом здоров</w:delText>
        </w:r>
        <w:r w:rsidRPr="00041888" w:rsidDel="009C0A32">
          <w:rPr>
            <w:color w:val="000000"/>
            <w:sz w:val="28"/>
            <w:szCs w:val="28"/>
          </w:rPr>
          <w:delText>`</w:delText>
        </w:r>
        <w:r w:rsidRPr="00041888" w:rsidDel="009C0A32">
          <w:rPr>
            <w:color w:val="000000"/>
            <w:sz w:val="28"/>
            <w:szCs w:val="28"/>
            <w:lang w:val="uk-UA"/>
          </w:rPr>
          <w:delText xml:space="preserve">я, </w:delText>
        </w:r>
        <w:r w:rsidR="003C7F8D" w:rsidDel="009C0A32">
          <w:rPr>
            <w:color w:val="000000"/>
            <w:sz w:val="28"/>
            <w:szCs w:val="28"/>
            <w:lang w:val="uk-UA"/>
          </w:rPr>
          <w:delText>не забезпечує ні харчами ні</w:delText>
        </w:r>
        <w:r w:rsidRPr="00041888" w:rsidDel="009C0A32">
          <w:rPr>
            <w:color w:val="000000"/>
            <w:sz w:val="28"/>
            <w:szCs w:val="28"/>
            <w:lang w:val="uk-UA"/>
          </w:rPr>
          <w:delText xml:space="preserve"> коштами, не цікавиться фізіологічним розвитком дитини, що негативно впливає на його фізичний розвиток як складову виховання. Не надає дитині доступ до культурних та інших духовних цінностей, не сприяє засвоєнню загальновизнаних норм моралі, не виявляє інтересу до його внутрішнього світу, не створює умов для отримання освіти – створились умови, які шкодять інтересам дит</w:delText>
        </w:r>
        <w:r w:rsidR="003C7F8D" w:rsidDel="009C0A32">
          <w:rPr>
            <w:color w:val="000000"/>
            <w:sz w:val="28"/>
            <w:szCs w:val="28"/>
            <w:lang w:val="uk-UA"/>
          </w:rPr>
          <w:delText>ини та порушуються права дитини.</w:delText>
        </w:r>
      </w:del>
    </w:p>
    <w:p w:rsidR="00966AE1" w:rsidDel="009C0A32" w:rsidRDefault="00864C04" w:rsidP="009C0A32">
      <w:pPr>
        <w:shd w:val="clear" w:color="auto" w:fill="FFFFFF"/>
        <w:jc w:val="both"/>
        <w:rPr>
          <w:del w:id="47" w:author="Dell" w:date="2021-08-11T23:01:00Z"/>
          <w:color w:val="000000"/>
          <w:sz w:val="28"/>
          <w:szCs w:val="28"/>
          <w:lang w:val="uk-UA"/>
        </w:rPr>
        <w:pPrChange w:id="48" w:author="Dell" w:date="2021-08-11T23:01:00Z">
          <w:pPr>
            <w:shd w:val="clear" w:color="auto" w:fill="FFFFFF"/>
            <w:ind w:firstLine="708"/>
            <w:jc w:val="both"/>
          </w:pPr>
        </w:pPrChange>
      </w:pPr>
      <w:del w:id="49" w:author="Dell" w:date="2021-08-11T23:01:00Z">
        <w:r w:rsidDel="009C0A32">
          <w:rPr>
            <w:rStyle w:val="rvts8"/>
            <w:color w:val="000000"/>
            <w:sz w:val="28"/>
            <w:szCs w:val="28"/>
          </w:rPr>
          <w:delText> </w:delText>
        </w:r>
        <w:r w:rsidR="00AB7140" w:rsidDel="009C0A32">
          <w:rPr>
            <w:color w:val="000000"/>
            <w:sz w:val="28"/>
            <w:szCs w:val="28"/>
            <w:lang w:val="uk-UA"/>
          </w:rPr>
          <w:delText>Дитина від наро</w:delText>
        </w:r>
        <w:r w:rsidR="00AB7140" w:rsidRPr="00041888" w:rsidDel="009C0A32">
          <w:rPr>
            <w:color w:val="000000"/>
            <w:sz w:val="28"/>
            <w:szCs w:val="28"/>
            <w:lang w:val="uk-UA"/>
          </w:rPr>
          <w:delText>дження проживає постійно з матір</w:delText>
        </w:r>
        <w:r w:rsidR="00AB7140" w:rsidRPr="00041888" w:rsidDel="009C0A32">
          <w:rPr>
            <w:color w:val="000000"/>
            <w:sz w:val="28"/>
            <w:szCs w:val="28"/>
          </w:rPr>
          <w:delText>`</w:delText>
        </w:r>
        <w:r w:rsidR="00AB7140" w:rsidRPr="00041888" w:rsidDel="009C0A32">
          <w:rPr>
            <w:color w:val="000000"/>
            <w:sz w:val="28"/>
            <w:szCs w:val="28"/>
            <w:lang w:val="uk-UA"/>
          </w:rPr>
          <w:delText>ю</w:delText>
        </w:r>
        <w:r w:rsidR="00AB7140" w:rsidRPr="00041888" w:rsidDel="009C0A32">
          <w:rPr>
            <w:color w:val="000000"/>
            <w:sz w:val="28"/>
            <w:szCs w:val="28"/>
          </w:rPr>
          <w:delText xml:space="preserve"> </w:delText>
        </w:r>
        <w:r w:rsidR="00AB7140" w:rsidRPr="00041888" w:rsidDel="009C0A32">
          <w:rPr>
            <w:color w:val="000000"/>
            <w:sz w:val="28"/>
            <w:szCs w:val="28"/>
            <w:lang w:val="uk-UA"/>
          </w:rPr>
          <w:delText xml:space="preserve">Мороз Наталією </w:delText>
        </w:r>
        <w:r w:rsidR="00AB7140" w:rsidDel="009C0A32">
          <w:rPr>
            <w:color w:val="000000"/>
            <w:sz w:val="28"/>
            <w:szCs w:val="28"/>
            <w:lang w:val="uk-UA"/>
          </w:rPr>
          <w:delText>Олегівною</w:delText>
        </w:r>
        <w:r w:rsidR="00966AE1" w:rsidDel="009C0A32">
          <w:rPr>
            <w:color w:val="000000"/>
            <w:sz w:val="28"/>
            <w:szCs w:val="28"/>
            <w:lang w:val="uk-UA"/>
          </w:rPr>
          <w:delText>.</w:delText>
        </w:r>
      </w:del>
    </w:p>
    <w:p w:rsidR="00966AE1" w:rsidDel="009C0A32" w:rsidRDefault="00864C04" w:rsidP="009C0A32">
      <w:pPr>
        <w:shd w:val="clear" w:color="auto" w:fill="FFFFFF"/>
        <w:jc w:val="both"/>
        <w:rPr>
          <w:del w:id="50" w:author="Dell" w:date="2021-08-11T23:01:00Z"/>
          <w:rStyle w:val="rvts8"/>
          <w:color w:val="000000"/>
          <w:sz w:val="28"/>
          <w:szCs w:val="28"/>
          <w:lang w:val="uk-UA"/>
        </w:rPr>
        <w:pPrChange w:id="51" w:author="Dell" w:date="2021-08-11T23:01:00Z">
          <w:pPr>
            <w:shd w:val="clear" w:color="auto" w:fill="FFFFFF"/>
            <w:ind w:firstLine="708"/>
            <w:jc w:val="both"/>
          </w:pPr>
        </w:pPrChange>
      </w:pPr>
      <w:del w:id="52" w:author="Dell" w:date="2021-08-11T23:01:00Z">
        <w:r w:rsidDel="009C0A32">
          <w:rPr>
            <w:rStyle w:val="rvts8"/>
            <w:color w:val="000000"/>
            <w:sz w:val="28"/>
            <w:szCs w:val="28"/>
          </w:rPr>
          <w:delText>Згідно вимог частини 1 статті 160 Сімейного Кодексу України «Місце проживання дитини, яка не досягла десяти років, визначається за згодою батьків</w:delText>
        </w:r>
        <w:r w:rsidR="00966AE1" w:rsidDel="009C0A32">
          <w:rPr>
            <w:rStyle w:val="rvts8"/>
            <w:color w:val="000000"/>
            <w:sz w:val="28"/>
            <w:szCs w:val="28"/>
          </w:rPr>
          <w:delText>»</w:delText>
        </w:r>
        <w:r w:rsidR="00966AE1" w:rsidDel="009C0A32">
          <w:rPr>
            <w:rStyle w:val="rvts8"/>
            <w:color w:val="000000"/>
            <w:sz w:val="28"/>
            <w:szCs w:val="28"/>
            <w:lang w:val="uk-UA"/>
          </w:rPr>
          <w:delText>.</w:delText>
        </w:r>
      </w:del>
    </w:p>
    <w:p w:rsidR="000B4747" w:rsidRPr="00966AE1" w:rsidDel="009C0A32" w:rsidRDefault="00864C04" w:rsidP="009C0A32">
      <w:pPr>
        <w:pStyle w:val="rvps7"/>
        <w:shd w:val="clear" w:color="auto" w:fill="FFFFFF"/>
        <w:spacing w:before="0" w:beforeAutospacing="0" w:after="0" w:afterAutospacing="0"/>
        <w:jc w:val="both"/>
        <w:rPr>
          <w:del w:id="53" w:author="Dell" w:date="2021-08-11T23:01:00Z"/>
          <w:rStyle w:val="rvts8"/>
          <w:color w:val="000000"/>
          <w:sz w:val="18"/>
          <w:szCs w:val="18"/>
        </w:rPr>
        <w:pPrChange w:id="54" w:author="Dell" w:date="2021-08-11T23:01:00Z">
          <w:pPr>
            <w:pStyle w:val="rvps7"/>
            <w:shd w:val="clear" w:color="auto" w:fill="FFFFFF"/>
            <w:spacing w:before="0" w:beforeAutospacing="0" w:after="0" w:afterAutospacing="0"/>
            <w:ind w:firstLine="708"/>
            <w:jc w:val="both"/>
          </w:pPr>
        </w:pPrChange>
      </w:pPr>
      <w:del w:id="55" w:author="Dell" w:date="2021-08-11T23:01:00Z">
        <w:r w:rsidRPr="00966AE1" w:rsidDel="009C0A32">
          <w:rPr>
            <w:rStyle w:val="rvts8"/>
            <w:color w:val="000000"/>
            <w:sz w:val="28"/>
            <w:szCs w:val="28"/>
            <w:lang w:val="uk-UA"/>
          </w:rPr>
          <w:delText>Відповідно до Правил реєстрації місця проживання, затверджених постановою Кабінету Міністрів України від 2 березня 2016 року №207 «У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delText>
        </w:r>
        <w:r w:rsidR="000B4747" w:rsidDel="009C0A32">
          <w:rPr>
            <w:rStyle w:val="rvts8"/>
            <w:color w:val="000000"/>
            <w:sz w:val="28"/>
            <w:szCs w:val="28"/>
            <w:lang w:val="uk-UA"/>
          </w:rPr>
          <w:delText xml:space="preserve"> На прохання </w:delText>
        </w:r>
        <w:r w:rsidDel="009C0A32">
          <w:rPr>
            <w:rStyle w:val="rvts8"/>
            <w:color w:val="000000"/>
            <w:sz w:val="28"/>
            <w:szCs w:val="28"/>
          </w:rPr>
          <w:delText xml:space="preserve">надіслати належним чином завірену згоду на визначення місця проживання </w:delText>
        </w:r>
        <w:r w:rsidR="000B4747" w:rsidDel="009C0A32">
          <w:rPr>
            <w:rStyle w:val="rvts8"/>
            <w:color w:val="000000"/>
            <w:sz w:val="28"/>
            <w:szCs w:val="28"/>
            <w:lang w:val="uk-UA"/>
          </w:rPr>
          <w:delText>сина</w:delText>
        </w:r>
        <w:r w:rsidDel="009C0A32">
          <w:rPr>
            <w:rStyle w:val="rvts8"/>
            <w:color w:val="000000"/>
            <w:sz w:val="28"/>
            <w:szCs w:val="28"/>
          </w:rPr>
          <w:delText xml:space="preserve">  з </w:delText>
        </w:r>
        <w:r w:rsidR="000B4747" w:rsidDel="009C0A32">
          <w:rPr>
            <w:rStyle w:val="rvts8"/>
            <w:color w:val="000000"/>
            <w:sz w:val="28"/>
            <w:szCs w:val="28"/>
            <w:lang w:val="uk-UA"/>
          </w:rPr>
          <w:delText>його</w:delText>
        </w:r>
        <w:r w:rsidDel="009C0A32">
          <w:rPr>
            <w:rStyle w:val="rvts8"/>
            <w:color w:val="000000"/>
            <w:sz w:val="28"/>
            <w:szCs w:val="28"/>
          </w:rPr>
          <w:delText xml:space="preserve"> матір’ю, батько дитини</w:delText>
        </w:r>
        <w:r w:rsidR="000B4747" w:rsidDel="009C0A32">
          <w:rPr>
            <w:rStyle w:val="rvts8"/>
            <w:color w:val="000000"/>
            <w:sz w:val="28"/>
            <w:szCs w:val="28"/>
            <w:lang w:val="uk-UA"/>
          </w:rPr>
          <w:delText xml:space="preserve"> ніяк не відреагував.</w:delText>
        </w:r>
      </w:del>
    </w:p>
    <w:p w:rsidR="000B4747" w:rsidDel="009C0A32" w:rsidRDefault="00864C04" w:rsidP="009C0A32">
      <w:pPr>
        <w:pStyle w:val="rvps7"/>
        <w:shd w:val="clear" w:color="auto" w:fill="FFFFFF"/>
        <w:spacing w:before="0" w:beforeAutospacing="0" w:after="0" w:afterAutospacing="0"/>
        <w:jc w:val="both"/>
        <w:rPr>
          <w:del w:id="56" w:author="Dell" w:date="2021-08-11T23:01:00Z"/>
          <w:color w:val="000000"/>
          <w:sz w:val="18"/>
          <w:szCs w:val="18"/>
          <w:lang w:val="uk-UA"/>
        </w:rPr>
        <w:pPrChange w:id="57" w:author="Dell" w:date="2021-08-11T23:01:00Z">
          <w:pPr>
            <w:pStyle w:val="rvps7"/>
            <w:shd w:val="clear" w:color="auto" w:fill="FFFFFF"/>
            <w:spacing w:before="0" w:beforeAutospacing="0" w:after="0" w:afterAutospacing="0"/>
            <w:jc w:val="both"/>
          </w:pPr>
        </w:pPrChange>
      </w:pPr>
      <w:del w:id="58" w:author="Dell" w:date="2021-08-11T23:01:00Z">
        <w:r w:rsidDel="009C0A32">
          <w:rPr>
            <w:rStyle w:val="rvts8"/>
            <w:color w:val="000000"/>
            <w:sz w:val="28"/>
            <w:szCs w:val="28"/>
          </w:rPr>
          <w:delText> </w:delText>
        </w:r>
        <w:r w:rsidRPr="000B4747" w:rsidDel="009C0A32">
          <w:rPr>
            <w:rStyle w:val="rvts8"/>
            <w:color w:val="000000"/>
            <w:sz w:val="28"/>
            <w:szCs w:val="28"/>
            <w:lang w:val="uk-UA"/>
          </w:rPr>
          <w:delText xml:space="preserve"> </w:delText>
        </w:r>
        <w:r w:rsidDel="009C0A32">
          <w:rPr>
            <w:rStyle w:val="rvts8"/>
            <w:color w:val="000000"/>
            <w:sz w:val="28"/>
            <w:szCs w:val="28"/>
          </w:rPr>
          <w:delText> </w:delText>
        </w:r>
        <w:r w:rsidRPr="000B4747" w:rsidDel="009C0A32">
          <w:rPr>
            <w:rStyle w:val="rvts8"/>
            <w:color w:val="000000"/>
            <w:sz w:val="28"/>
            <w:szCs w:val="28"/>
            <w:lang w:val="uk-UA"/>
          </w:rPr>
          <w:delText xml:space="preserve"> </w:delText>
        </w:r>
        <w:r w:rsidDel="009C0A32">
          <w:rPr>
            <w:rStyle w:val="rvts8"/>
            <w:color w:val="000000"/>
            <w:sz w:val="28"/>
            <w:szCs w:val="28"/>
          </w:rPr>
          <w:delText> </w:delText>
        </w:r>
        <w:r w:rsidRPr="000B4747" w:rsidDel="009C0A32">
          <w:rPr>
            <w:rStyle w:val="rvts8"/>
            <w:color w:val="000000"/>
            <w:sz w:val="28"/>
            <w:szCs w:val="28"/>
            <w:lang w:val="uk-UA"/>
          </w:rPr>
          <w:delText xml:space="preserve"> </w:delText>
        </w:r>
        <w:r w:rsidDel="009C0A32">
          <w:rPr>
            <w:rStyle w:val="rvts8"/>
            <w:color w:val="000000"/>
            <w:sz w:val="28"/>
            <w:szCs w:val="28"/>
          </w:rPr>
          <w:delText> </w:delText>
        </w:r>
        <w:r w:rsidRPr="000B4747" w:rsidDel="009C0A32">
          <w:rPr>
            <w:rStyle w:val="rvts8"/>
            <w:color w:val="000000"/>
            <w:sz w:val="28"/>
            <w:szCs w:val="28"/>
            <w:lang w:val="uk-UA"/>
          </w:rPr>
          <w:delText>Відповідно до вимог статті 161 Сімейного кодексу України «Якщо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w:delText>
        </w:r>
      </w:del>
    </w:p>
    <w:p w:rsidR="00864C04" w:rsidRPr="000B4747" w:rsidDel="009C0A32" w:rsidRDefault="00864C04" w:rsidP="009C0A32">
      <w:pPr>
        <w:pStyle w:val="rvps7"/>
        <w:shd w:val="clear" w:color="auto" w:fill="FFFFFF"/>
        <w:spacing w:before="0" w:beforeAutospacing="0" w:after="0" w:afterAutospacing="0"/>
        <w:jc w:val="both"/>
        <w:rPr>
          <w:del w:id="59" w:author="Dell" w:date="2021-08-11T23:01:00Z"/>
          <w:color w:val="000000"/>
          <w:sz w:val="18"/>
          <w:szCs w:val="18"/>
          <w:lang w:val="uk-UA"/>
        </w:rPr>
        <w:pPrChange w:id="60" w:author="Dell" w:date="2021-08-11T23:01:00Z">
          <w:pPr>
            <w:pStyle w:val="rvps7"/>
            <w:shd w:val="clear" w:color="auto" w:fill="FFFFFF"/>
            <w:spacing w:before="0" w:beforeAutospacing="0" w:after="0" w:afterAutospacing="0"/>
            <w:ind w:firstLine="708"/>
            <w:jc w:val="both"/>
          </w:pPr>
        </w:pPrChange>
      </w:pPr>
      <w:del w:id="61" w:author="Dell" w:date="2021-08-11T23:01:00Z">
        <w:r w:rsidDel="009C0A32">
          <w:rPr>
            <w:rStyle w:val="rvts13"/>
            <w:color w:val="FF0000"/>
            <w:sz w:val="28"/>
            <w:szCs w:val="28"/>
          </w:rPr>
          <w:delText> </w:delText>
        </w:r>
        <w:r w:rsidRPr="000B4747" w:rsidDel="009C0A32">
          <w:rPr>
            <w:rStyle w:val="rvts8"/>
            <w:color w:val="000000"/>
            <w:sz w:val="28"/>
            <w:szCs w:val="28"/>
            <w:lang w:val="uk-UA"/>
          </w:rPr>
          <w:delText>Виходячи з інтересів дитини, орган опіки та піклування вважає за доцільне визнач</w:delText>
        </w:r>
        <w:r w:rsidR="000B4747" w:rsidDel="009C0A32">
          <w:rPr>
            <w:rStyle w:val="rvts8"/>
            <w:color w:val="000000"/>
            <w:sz w:val="28"/>
            <w:szCs w:val="28"/>
            <w:lang w:val="uk-UA"/>
          </w:rPr>
          <w:delText xml:space="preserve">ити місце проживання малолітнього </w:delText>
        </w:r>
        <w:r w:rsidR="000B4747" w:rsidRPr="00041888" w:rsidDel="009C0A32">
          <w:rPr>
            <w:color w:val="000000"/>
            <w:sz w:val="28"/>
            <w:szCs w:val="28"/>
            <w:lang w:val="uk-UA"/>
          </w:rPr>
          <w:delText>Аді Юнеса Амара</w:delText>
        </w:r>
        <w:r w:rsidR="000B4747" w:rsidDel="009C0A32">
          <w:rPr>
            <w:color w:val="000000"/>
            <w:sz w:val="28"/>
            <w:szCs w:val="28"/>
            <w:lang w:val="uk-UA"/>
          </w:rPr>
          <w:delText xml:space="preserve"> 08.06.2012 року народження, </w:delText>
        </w:r>
        <w:r w:rsidRPr="000B4747" w:rsidDel="009C0A32">
          <w:rPr>
            <w:rStyle w:val="rvts8"/>
            <w:color w:val="000000"/>
            <w:sz w:val="28"/>
            <w:szCs w:val="28"/>
            <w:lang w:val="uk-UA"/>
          </w:rPr>
          <w:delText xml:space="preserve">з матір’ю </w:delText>
        </w:r>
        <w:r w:rsidR="000B4747" w:rsidRPr="00041888" w:rsidDel="009C0A32">
          <w:rPr>
            <w:color w:val="000000"/>
            <w:sz w:val="28"/>
            <w:szCs w:val="28"/>
            <w:lang w:val="uk-UA"/>
          </w:rPr>
          <w:delText>Мороз Наталія Оле</w:delText>
        </w:r>
        <w:r w:rsidR="000B4747" w:rsidDel="009C0A32">
          <w:rPr>
            <w:color w:val="000000"/>
            <w:sz w:val="28"/>
            <w:szCs w:val="28"/>
            <w:lang w:val="uk-UA"/>
          </w:rPr>
          <w:delText>гівна</w:delText>
        </w:r>
        <w:r w:rsidR="000B4747" w:rsidRPr="00041888" w:rsidDel="009C0A32">
          <w:rPr>
            <w:color w:val="000000"/>
            <w:sz w:val="28"/>
            <w:szCs w:val="28"/>
            <w:lang w:val="uk-UA"/>
          </w:rPr>
          <w:delText xml:space="preserve"> 1990 року народження, яка</w:delText>
        </w:r>
        <w:r w:rsidR="00966AE1" w:rsidDel="009C0A32">
          <w:rPr>
            <w:color w:val="000000"/>
            <w:sz w:val="28"/>
            <w:szCs w:val="28"/>
            <w:lang w:val="uk-UA"/>
          </w:rPr>
          <w:delText xml:space="preserve"> зареєстрована у селі Брусилів, </w:delText>
        </w:r>
        <w:r w:rsidR="000B4747" w:rsidRPr="00041888" w:rsidDel="009C0A32">
          <w:rPr>
            <w:color w:val="000000"/>
            <w:sz w:val="28"/>
            <w:szCs w:val="28"/>
            <w:lang w:val="uk-UA"/>
          </w:rPr>
          <w:delText>вул.</w:delText>
        </w:r>
        <w:r w:rsidR="00966AE1" w:rsidDel="009C0A32">
          <w:rPr>
            <w:color w:val="000000"/>
            <w:sz w:val="28"/>
            <w:szCs w:val="28"/>
            <w:lang w:val="uk-UA"/>
          </w:rPr>
          <w:delText xml:space="preserve"> </w:delText>
        </w:r>
        <w:r w:rsidR="000B4747" w:rsidRPr="00041888" w:rsidDel="009C0A32">
          <w:rPr>
            <w:color w:val="000000"/>
            <w:sz w:val="28"/>
            <w:szCs w:val="28"/>
            <w:lang w:val="uk-UA"/>
          </w:rPr>
          <w:delText>Замглайська 7 Чернігівського району, Чернігівської області</w:delText>
        </w:r>
        <w:r w:rsidRPr="000B4747" w:rsidDel="009C0A32">
          <w:rPr>
            <w:rStyle w:val="rvts8"/>
            <w:color w:val="000000"/>
            <w:sz w:val="28"/>
            <w:szCs w:val="28"/>
            <w:lang w:val="uk-UA"/>
          </w:rPr>
          <w:delText>.</w:delText>
        </w:r>
      </w:del>
    </w:p>
    <w:p w:rsidR="00864C04" w:rsidRPr="000B4747" w:rsidDel="009C0A32" w:rsidRDefault="00864C04" w:rsidP="009C0A32">
      <w:pPr>
        <w:pStyle w:val="rvps7"/>
        <w:shd w:val="clear" w:color="auto" w:fill="FFFFFF"/>
        <w:spacing w:before="0" w:beforeAutospacing="0" w:after="0" w:afterAutospacing="0"/>
        <w:jc w:val="both"/>
        <w:rPr>
          <w:del w:id="62" w:author="Dell" w:date="2021-08-11T23:01:00Z"/>
          <w:color w:val="000000"/>
          <w:sz w:val="18"/>
          <w:szCs w:val="18"/>
          <w:lang w:val="uk-UA"/>
        </w:rPr>
        <w:pPrChange w:id="63" w:author="Dell" w:date="2021-08-11T23:01:00Z">
          <w:pPr>
            <w:pStyle w:val="rvps7"/>
            <w:shd w:val="clear" w:color="auto" w:fill="FFFFFF"/>
            <w:spacing w:before="0" w:beforeAutospacing="0" w:after="0" w:afterAutospacing="0"/>
            <w:jc w:val="both"/>
          </w:pPr>
        </w:pPrChange>
      </w:pPr>
    </w:p>
    <w:p w:rsidR="00864C04" w:rsidRPr="000B4747" w:rsidDel="009C0A32" w:rsidRDefault="00864C04" w:rsidP="009C0A32">
      <w:pPr>
        <w:pStyle w:val="rvps7"/>
        <w:shd w:val="clear" w:color="auto" w:fill="FFFFFF"/>
        <w:spacing w:before="0" w:beforeAutospacing="0" w:after="0" w:afterAutospacing="0"/>
        <w:jc w:val="both"/>
        <w:rPr>
          <w:del w:id="64" w:author="Dell" w:date="2021-08-11T23:01:00Z"/>
          <w:color w:val="000000"/>
          <w:sz w:val="18"/>
          <w:szCs w:val="18"/>
          <w:lang w:val="uk-UA"/>
        </w:rPr>
        <w:pPrChange w:id="65" w:author="Dell" w:date="2021-08-11T23:01:00Z">
          <w:pPr>
            <w:pStyle w:val="rvps7"/>
            <w:shd w:val="clear" w:color="auto" w:fill="FFFFFF"/>
            <w:spacing w:before="0" w:beforeAutospacing="0" w:after="0" w:afterAutospacing="0"/>
            <w:jc w:val="both"/>
          </w:pPr>
        </w:pPrChange>
      </w:pPr>
    </w:p>
    <w:p w:rsidR="000B4747" w:rsidDel="009C0A32" w:rsidRDefault="000B4747" w:rsidP="009C0A32">
      <w:pPr>
        <w:shd w:val="clear" w:color="auto" w:fill="FFFFFF"/>
        <w:jc w:val="both"/>
        <w:rPr>
          <w:del w:id="66" w:author="Dell" w:date="2021-08-11T23:01:00Z"/>
          <w:b/>
          <w:color w:val="000000"/>
          <w:sz w:val="28"/>
          <w:szCs w:val="28"/>
          <w:lang w:val="uk-UA"/>
        </w:rPr>
        <w:pPrChange w:id="67" w:author="Dell" w:date="2021-08-11T23:01:00Z">
          <w:pPr>
            <w:shd w:val="clear" w:color="auto" w:fill="FFFFFF"/>
            <w:ind w:firstLine="705"/>
            <w:jc w:val="both"/>
          </w:pPr>
        </w:pPrChange>
      </w:pPr>
    </w:p>
    <w:p w:rsidR="000B4747" w:rsidDel="009C0A32" w:rsidRDefault="000B4747" w:rsidP="009C0A32">
      <w:pPr>
        <w:shd w:val="clear" w:color="auto" w:fill="FFFFFF"/>
        <w:jc w:val="both"/>
        <w:rPr>
          <w:del w:id="68" w:author="Dell" w:date="2021-08-11T23:01:00Z"/>
          <w:b/>
          <w:color w:val="000000"/>
          <w:sz w:val="28"/>
          <w:szCs w:val="28"/>
          <w:lang w:val="uk-UA"/>
        </w:rPr>
        <w:pPrChange w:id="69" w:author="Dell" w:date="2021-08-11T23:01:00Z">
          <w:pPr>
            <w:shd w:val="clear" w:color="auto" w:fill="FFFFFF"/>
            <w:ind w:firstLine="705"/>
            <w:jc w:val="both"/>
          </w:pPr>
        </w:pPrChange>
      </w:pPr>
    </w:p>
    <w:p w:rsidR="000B4747" w:rsidDel="009C0A32" w:rsidRDefault="000B4747" w:rsidP="009C0A32">
      <w:pPr>
        <w:shd w:val="clear" w:color="auto" w:fill="FFFFFF"/>
        <w:jc w:val="both"/>
        <w:rPr>
          <w:del w:id="70" w:author="Dell" w:date="2021-08-11T23:01:00Z"/>
          <w:b/>
          <w:color w:val="000000"/>
          <w:sz w:val="28"/>
          <w:szCs w:val="28"/>
          <w:lang w:val="uk-UA"/>
        </w:rPr>
        <w:pPrChange w:id="71" w:author="Dell" w:date="2021-08-11T23:01:00Z">
          <w:pPr>
            <w:shd w:val="clear" w:color="auto" w:fill="FFFFFF"/>
            <w:ind w:firstLine="705"/>
            <w:jc w:val="both"/>
          </w:pPr>
        </w:pPrChange>
      </w:pPr>
    </w:p>
    <w:p w:rsidR="000B4747" w:rsidDel="009C0A32" w:rsidRDefault="000B4747" w:rsidP="009C0A32">
      <w:pPr>
        <w:shd w:val="clear" w:color="auto" w:fill="FFFFFF"/>
        <w:jc w:val="both"/>
        <w:rPr>
          <w:del w:id="72" w:author="Dell" w:date="2021-08-11T23:01:00Z"/>
          <w:b/>
          <w:color w:val="000000"/>
          <w:sz w:val="28"/>
          <w:szCs w:val="28"/>
          <w:lang w:val="uk-UA"/>
        </w:rPr>
        <w:pPrChange w:id="73" w:author="Dell" w:date="2021-08-11T23:01:00Z">
          <w:pPr>
            <w:shd w:val="clear" w:color="auto" w:fill="FFFFFF"/>
            <w:ind w:firstLine="705"/>
            <w:jc w:val="both"/>
          </w:pPr>
        </w:pPrChange>
      </w:pPr>
    </w:p>
    <w:p w:rsidR="000B4747" w:rsidDel="009C0A32" w:rsidRDefault="000B4747" w:rsidP="009C0A32">
      <w:pPr>
        <w:shd w:val="clear" w:color="auto" w:fill="FFFFFF"/>
        <w:jc w:val="both"/>
        <w:rPr>
          <w:del w:id="74" w:author="Dell" w:date="2021-08-11T23:01:00Z"/>
          <w:b/>
          <w:color w:val="000000"/>
          <w:sz w:val="28"/>
          <w:szCs w:val="28"/>
          <w:lang w:val="uk-UA"/>
        </w:rPr>
        <w:pPrChange w:id="75" w:author="Dell" w:date="2021-08-11T23:01:00Z">
          <w:pPr>
            <w:shd w:val="clear" w:color="auto" w:fill="FFFFFF"/>
            <w:ind w:firstLine="705"/>
            <w:jc w:val="both"/>
          </w:pPr>
        </w:pPrChange>
      </w:pPr>
    </w:p>
    <w:p w:rsidR="000B4747" w:rsidDel="009C0A32" w:rsidRDefault="000B4747" w:rsidP="009C0A32">
      <w:pPr>
        <w:shd w:val="clear" w:color="auto" w:fill="FFFFFF"/>
        <w:jc w:val="both"/>
        <w:rPr>
          <w:del w:id="76" w:author="Dell" w:date="2021-08-11T23:01:00Z"/>
          <w:b/>
          <w:color w:val="000000"/>
          <w:sz w:val="28"/>
          <w:szCs w:val="28"/>
          <w:lang w:val="uk-UA"/>
        </w:rPr>
        <w:pPrChange w:id="77" w:author="Dell" w:date="2021-08-11T23:01:00Z">
          <w:pPr>
            <w:shd w:val="clear" w:color="auto" w:fill="FFFFFF"/>
            <w:ind w:firstLine="705"/>
            <w:jc w:val="both"/>
          </w:pPr>
        </w:pPrChange>
      </w:pPr>
    </w:p>
    <w:p w:rsidR="000B4747" w:rsidDel="009C0A32" w:rsidRDefault="000B4747" w:rsidP="009C0A32">
      <w:pPr>
        <w:shd w:val="clear" w:color="auto" w:fill="FFFFFF"/>
        <w:jc w:val="both"/>
        <w:rPr>
          <w:del w:id="78" w:author="Dell" w:date="2021-08-11T23:01:00Z"/>
          <w:b/>
          <w:color w:val="000000"/>
          <w:sz w:val="28"/>
          <w:szCs w:val="28"/>
          <w:lang w:val="uk-UA"/>
        </w:rPr>
        <w:pPrChange w:id="79" w:author="Dell" w:date="2021-08-11T23:01:00Z">
          <w:pPr>
            <w:shd w:val="clear" w:color="auto" w:fill="FFFFFF"/>
            <w:ind w:firstLine="705"/>
            <w:jc w:val="both"/>
          </w:pPr>
        </w:pPrChange>
      </w:pPr>
    </w:p>
    <w:p w:rsidR="000B4747" w:rsidRPr="00041888" w:rsidDel="009C0A32" w:rsidRDefault="000B4747" w:rsidP="009C0A32">
      <w:pPr>
        <w:shd w:val="clear" w:color="auto" w:fill="FFFFFF"/>
        <w:jc w:val="both"/>
        <w:rPr>
          <w:del w:id="80" w:author="Dell" w:date="2021-08-11T23:01:00Z"/>
          <w:b/>
          <w:color w:val="000000"/>
          <w:sz w:val="28"/>
          <w:szCs w:val="28"/>
          <w:lang w:val="uk-UA"/>
        </w:rPr>
        <w:pPrChange w:id="81" w:author="Dell" w:date="2021-08-11T23:01:00Z">
          <w:pPr>
            <w:shd w:val="clear" w:color="auto" w:fill="FFFFFF"/>
            <w:ind w:firstLine="705"/>
            <w:jc w:val="both"/>
          </w:pPr>
        </w:pPrChange>
      </w:pPr>
      <w:del w:id="82" w:author="Dell" w:date="2021-08-11T23:01:00Z">
        <w:r w:rsidRPr="00041888" w:rsidDel="009C0A32">
          <w:rPr>
            <w:b/>
            <w:color w:val="000000"/>
            <w:sz w:val="28"/>
            <w:szCs w:val="28"/>
            <w:lang w:val="uk-UA"/>
          </w:rPr>
          <w:delText xml:space="preserve">Сільський голова </w:delText>
        </w:r>
        <w:r w:rsidRPr="00041888" w:rsidDel="009C0A32">
          <w:rPr>
            <w:b/>
            <w:color w:val="000000"/>
            <w:sz w:val="28"/>
            <w:szCs w:val="28"/>
            <w:lang w:val="uk-UA"/>
          </w:rPr>
          <w:tab/>
        </w:r>
        <w:r w:rsidRPr="00041888" w:rsidDel="009C0A32">
          <w:rPr>
            <w:b/>
            <w:color w:val="000000"/>
            <w:sz w:val="28"/>
            <w:szCs w:val="28"/>
            <w:lang w:val="uk-UA"/>
          </w:rPr>
          <w:tab/>
        </w:r>
        <w:r w:rsidRPr="00041888" w:rsidDel="009C0A32">
          <w:rPr>
            <w:b/>
            <w:color w:val="000000"/>
            <w:sz w:val="28"/>
            <w:szCs w:val="28"/>
            <w:lang w:val="uk-UA"/>
          </w:rPr>
          <w:tab/>
        </w:r>
        <w:r w:rsidRPr="00041888" w:rsidDel="009C0A32">
          <w:rPr>
            <w:b/>
            <w:color w:val="000000"/>
            <w:sz w:val="28"/>
            <w:szCs w:val="28"/>
            <w:lang w:val="uk-UA"/>
          </w:rPr>
          <w:tab/>
          <w:delText>Володимир ШЕЛУПЕЦЬ</w:delText>
        </w:r>
      </w:del>
    </w:p>
    <w:p w:rsidR="000B4747" w:rsidDel="009C0A32" w:rsidRDefault="000B4747" w:rsidP="009C0A32">
      <w:pPr>
        <w:pStyle w:val="rvps1126"/>
        <w:shd w:val="clear" w:color="auto" w:fill="FFFFFF"/>
        <w:spacing w:before="0" w:beforeAutospacing="0" w:after="0" w:afterAutospacing="0"/>
        <w:jc w:val="both"/>
        <w:rPr>
          <w:del w:id="83" w:author="Dell" w:date="2021-08-11T23:01:00Z"/>
          <w:rStyle w:val="rvts8"/>
          <w:color w:val="000000"/>
          <w:sz w:val="28"/>
          <w:szCs w:val="28"/>
          <w:lang w:val="uk-UA"/>
        </w:rPr>
        <w:pPrChange w:id="84" w:author="Dell" w:date="2021-08-11T23:01:00Z">
          <w:pPr>
            <w:pStyle w:val="rvps1126"/>
            <w:shd w:val="clear" w:color="auto" w:fill="FFFFFF"/>
            <w:spacing w:before="0" w:beforeAutospacing="0" w:after="0" w:afterAutospacing="0"/>
            <w:ind w:firstLine="705"/>
            <w:jc w:val="both"/>
          </w:pPr>
        </w:pPrChange>
      </w:pPr>
    </w:p>
    <w:p w:rsidR="00864C04" w:rsidRPr="00864C04" w:rsidRDefault="00864C04" w:rsidP="009C0A32">
      <w:pPr>
        <w:shd w:val="clear" w:color="auto" w:fill="FFFFFF"/>
        <w:jc w:val="both"/>
        <w:rPr>
          <w:b/>
          <w:sz w:val="28"/>
          <w:szCs w:val="28"/>
        </w:rPr>
        <w:pPrChange w:id="85" w:author="Dell" w:date="2021-08-11T23:01:00Z">
          <w:pPr>
            <w:shd w:val="clear" w:color="auto" w:fill="FFFFFF"/>
            <w:ind w:left="4950" w:firstLine="705"/>
          </w:pPr>
        </w:pPrChange>
      </w:pPr>
      <w:bookmarkStart w:id="86" w:name="_GoBack"/>
      <w:bookmarkEnd w:id="86"/>
    </w:p>
    <w:sectPr w:rsidR="00864C04" w:rsidRPr="00864C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76"/>
    <w:rsid w:val="0002280D"/>
    <w:rsid w:val="00097D13"/>
    <w:rsid w:val="000B4747"/>
    <w:rsid w:val="003C7F8D"/>
    <w:rsid w:val="004A4476"/>
    <w:rsid w:val="004D2CC1"/>
    <w:rsid w:val="00864C04"/>
    <w:rsid w:val="00966AE1"/>
    <w:rsid w:val="009C0A32"/>
    <w:rsid w:val="00AB7140"/>
    <w:rsid w:val="00D063F1"/>
    <w:rsid w:val="00EA5DEB"/>
    <w:rsid w:val="00F15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93E782-27C1-4469-93CB-D8AD8E17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8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02280D"/>
    <w:pPr>
      <w:spacing w:after="0" w:line="240" w:lineRule="auto"/>
    </w:pPr>
    <w:rPr>
      <w:rFonts w:ascii="Calibri" w:eastAsia="Calibri" w:hAnsi="Calibri" w:cs="Times New Roman"/>
      <w:lang w:val="uk-UA"/>
    </w:rPr>
  </w:style>
  <w:style w:type="paragraph" w:customStyle="1" w:styleId="rvps7">
    <w:name w:val="rvps7"/>
    <w:basedOn w:val="a"/>
    <w:rsid w:val="00864C04"/>
    <w:pPr>
      <w:spacing w:before="100" w:beforeAutospacing="1" w:after="100" w:afterAutospacing="1"/>
    </w:pPr>
  </w:style>
  <w:style w:type="character" w:customStyle="1" w:styleId="rvts8">
    <w:name w:val="rvts8"/>
    <w:basedOn w:val="a0"/>
    <w:rsid w:val="00864C04"/>
  </w:style>
  <w:style w:type="paragraph" w:customStyle="1" w:styleId="rvps1">
    <w:name w:val="rvps1"/>
    <w:basedOn w:val="a"/>
    <w:rsid w:val="00864C04"/>
    <w:pPr>
      <w:spacing w:before="100" w:beforeAutospacing="1" w:after="100" w:afterAutospacing="1"/>
    </w:pPr>
  </w:style>
  <w:style w:type="character" w:customStyle="1" w:styleId="rvts7">
    <w:name w:val="rvts7"/>
    <w:basedOn w:val="a0"/>
    <w:rsid w:val="00864C04"/>
  </w:style>
  <w:style w:type="paragraph" w:customStyle="1" w:styleId="rvps1126">
    <w:name w:val="rvps1126"/>
    <w:basedOn w:val="a"/>
    <w:rsid w:val="00864C04"/>
    <w:pPr>
      <w:spacing w:before="100" w:beforeAutospacing="1" w:after="100" w:afterAutospacing="1"/>
    </w:pPr>
  </w:style>
  <w:style w:type="paragraph" w:customStyle="1" w:styleId="rvps1127">
    <w:name w:val="rvps1127"/>
    <w:basedOn w:val="a"/>
    <w:rsid w:val="00864C04"/>
    <w:pPr>
      <w:spacing w:before="100" w:beforeAutospacing="1" w:after="100" w:afterAutospacing="1"/>
    </w:pPr>
  </w:style>
  <w:style w:type="paragraph" w:customStyle="1" w:styleId="rvps1128">
    <w:name w:val="rvps1128"/>
    <w:basedOn w:val="a"/>
    <w:rsid w:val="00864C04"/>
    <w:pPr>
      <w:spacing w:before="100" w:beforeAutospacing="1" w:after="100" w:afterAutospacing="1"/>
    </w:pPr>
  </w:style>
  <w:style w:type="paragraph" w:customStyle="1" w:styleId="rvps1129">
    <w:name w:val="rvps1129"/>
    <w:basedOn w:val="a"/>
    <w:rsid w:val="00864C04"/>
    <w:pPr>
      <w:spacing w:before="100" w:beforeAutospacing="1" w:after="100" w:afterAutospacing="1"/>
    </w:pPr>
  </w:style>
  <w:style w:type="paragraph" w:customStyle="1" w:styleId="rvps1130">
    <w:name w:val="rvps1130"/>
    <w:basedOn w:val="a"/>
    <w:rsid w:val="00864C04"/>
    <w:pPr>
      <w:spacing w:before="100" w:beforeAutospacing="1" w:after="100" w:afterAutospacing="1"/>
    </w:pPr>
  </w:style>
  <w:style w:type="paragraph" w:customStyle="1" w:styleId="rvps1131">
    <w:name w:val="rvps1131"/>
    <w:basedOn w:val="a"/>
    <w:rsid w:val="00864C04"/>
    <w:pPr>
      <w:spacing w:before="100" w:beforeAutospacing="1" w:after="100" w:afterAutospacing="1"/>
    </w:pPr>
  </w:style>
  <w:style w:type="paragraph" w:customStyle="1" w:styleId="rvps1132">
    <w:name w:val="rvps1132"/>
    <w:basedOn w:val="a"/>
    <w:rsid w:val="00864C04"/>
    <w:pPr>
      <w:spacing w:before="100" w:beforeAutospacing="1" w:after="100" w:afterAutospacing="1"/>
    </w:pPr>
  </w:style>
  <w:style w:type="character" w:customStyle="1" w:styleId="rvts13">
    <w:name w:val="rvts13"/>
    <w:basedOn w:val="a0"/>
    <w:rsid w:val="00864C04"/>
  </w:style>
  <w:style w:type="character" w:styleId="a4">
    <w:name w:val="Strong"/>
    <w:basedOn w:val="a0"/>
    <w:uiPriority w:val="22"/>
    <w:qFormat/>
    <w:rsid w:val="00AB71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450828">
      <w:bodyDiv w:val="1"/>
      <w:marLeft w:val="0"/>
      <w:marRight w:val="0"/>
      <w:marTop w:val="0"/>
      <w:marBottom w:val="0"/>
      <w:divBdr>
        <w:top w:val="none" w:sz="0" w:space="0" w:color="auto"/>
        <w:left w:val="none" w:sz="0" w:space="0" w:color="auto"/>
        <w:bottom w:val="none" w:sz="0" w:space="0" w:color="auto"/>
        <w:right w:val="none" w:sz="0" w:space="0" w:color="auto"/>
      </w:divBdr>
    </w:div>
    <w:div w:id="72071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47DF6-3BC8-4F10-8906-02FEBC7B2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692</Words>
  <Characters>3949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cp:revision>
  <dcterms:created xsi:type="dcterms:W3CDTF">2021-08-11T20:00:00Z</dcterms:created>
  <dcterms:modified xsi:type="dcterms:W3CDTF">2021-08-11T20:01:00Z</dcterms:modified>
</cp:coreProperties>
</file>