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0D369" w14:textId="77777777" w:rsidR="00732F89" w:rsidRDefault="00732F89" w:rsidP="00732F89">
      <w:pPr>
        <w:jc w:val="center"/>
        <w:rPr>
          <w:ins w:id="0" w:author="Пользователь Windows" w:date="2022-02-01T14:59:00Z"/>
          <w:sz w:val="28"/>
          <w:szCs w:val="28"/>
        </w:rPr>
      </w:pPr>
      <w:bookmarkStart w:id="1" w:name="_Hlk94602662"/>
      <w:bookmarkStart w:id="2" w:name="_Hlk94604208"/>
      <w:ins w:id="3" w:author="Пользователь Windows" w:date="2022-02-01T14:59:00Z">
        <w:r>
          <w:rPr>
            <w:noProof/>
            <w:sz w:val="28"/>
            <w:szCs w:val="28"/>
          </w:rPr>
          <w:drawing>
            <wp:inline distT="0" distB="0" distL="0" distR="0" wp14:anchorId="7451F82E" wp14:editId="07AAFE7E">
              <wp:extent cx="6111240" cy="1371600"/>
              <wp:effectExtent l="19050" t="0" r="3810" b="0"/>
              <wp:docPr id="6" name="Рисунок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/>
                      <pic:cNvPicPr>
                        <a:picLocks noChangeAspect="1" noChangeArrowheads="1"/>
                      </pic:cNvPicPr>
                    </pic:nvPicPr>
                    <pic:blipFill>
                      <a:blip r:embed="rId8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11240" cy="1371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14:paraId="0E9B2FB9" w14:textId="77777777" w:rsidR="00732F89" w:rsidRDefault="00732F89" w:rsidP="00732F89">
      <w:pPr>
        <w:jc w:val="both"/>
        <w:rPr>
          <w:ins w:id="4" w:author="Пользователь Windows" w:date="2022-02-01T14:59:00Z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732F89" w14:paraId="17124417" w14:textId="77777777" w:rsidTr="00AF1E57">
        <w:trPr>
          <w:ins w:id="5" w:author="Пользователь Windows" w:date="2022-02-01T14:59:00Z"/>
        </w:trPr>
        <w:tc>
          <w:tcPr>
            <w:tcW w:w="9854" w:type="dxa"/>
            <w:hideMark/>
          </w:tcPr>
          <w:p w14:paraId="7282981B" w14:textId="77777777" w:rsidR="00732F89" w:rsidRDefault="00732F89" w:rsidP="00AF1E57">
            <w:pPr>
              <w:tabs>
                <w:tab w:val="left" w:pos="5985"/>
              </w:tabs>
              <w:jc w:val="center"/>
              <w:rPr>
                <w:ins w:id="6" w:author="Пользователь Windows" w:date="2022-02-01T14:59:00Z"/>
                <w:rFonts w:ascii="AcademyCTT" w:hAnsi="AcademyCTT"/>
                <w:b/>
                <w:sz w:val="28"/>
                <w:szCs w:val="28"/>
              </w:rPr>
            </w:pPr>
            <w:proofErr w:type="gramStart"/>
            <w:ins w:id="7" w:author="Пользователь Windows" w:date="2022-02-01T14:59:00Z">
              <w:r>
                <w:rPr>
                  <w:rFonts w:ascii="AcademyCTT" w:hAnsi="AcademyCTT"/>
                  <w:b/>
                  <w:sz w:val="28"/>
                  <w:szCs w:val="28"/>
                </w:rPr>
                <w:t>ШІСТНАДЦЯТА  СЕСІЯ</w:t>
              </w:r>
              <w:proofErr w:type="gramEnd"/>
              <w:r>
                <w:rPr>
                  <w:rFonts w:ascii="AcademyCTT" w:hAnsi="AcademyCTT"/>
                  <w:b/>
                  <w:sz w:val="28"/>
                  <w:szCs w:val="28"/>
                </w:rPr>
                <w:t xml:space="preserve"> </w:t>
              </w:r>
            </w:ins>
          </w:p>
        </w:tc>
      </w:tr>
      <w:tr w:rsidR="00732F89" w14:paraId="2AE5941F" w14:textId="77777777" w:rsidTr="00AF1E57">
        <w:trPr>
          <w:ins w:id="8" w:author="Пользователь Windows" w:date="2022-02-01T14:59:00Z"/>
        </w:trPr>
        <w:tc>
          <w:tcPr>
            <w:tcW w:w="9854" w:type="dxa"/>
            <w:hideMark/>
          </w:tcPr>
          <w:p w14:paraId="32CAD8A2" w14:textId="77777777" w:rsidR="00732F89" w:rsidRDefault="00732F89" w:rsidP="00AF1E57">
            <w:pPr>
              <w:jc w:val="center"/>
              <w:rPr>
                <w:ins w:id="9" w:author="Пользователь Windows" w:date="2022-02-01T14:59:00Z"/>
                <w:sz w:val="28"/>
                <w:szCs w:val="28"/>
              </w:rPr>
            </w:pPr>
            <w:ins w:id="10" w:author="Пользователь Windows" w:date="2022-02-01T14:59:00Z">
              <w:r>
                <w:rPr>
                  <w:rFonts w:ascii="AcademyCTT" w:hAnsi="AcademyCTT"/>
                  <w:b/>
                  <w:sz w:val="28"/>
                  <w:szCs w:val="28"/>
                </w:rPr>
                <w:t>ВОСЬМОГО СКЛИКАННЯ</w:t>
              </w:r>
            </w:ins>
          </w:p>
        </w:tc>
      </w:tr>
    </w:tbl>
    <w:p w14:paraId="447037DD" w14:textId="77777777" w:rsidR="00732F89" w:rsidRPr="002D5CF7" w:rsidRDefault="00732F89" w:rsidP="00732F89">
      <w:pPr>
        <w:jc w:val="center"/>
        <w:rPr>
          <w:ins w:id="11" w:author="Пользователь Windows" w:date="2022-02-01T14:59:00Z"/>
          <w:rFonts w:ascii="AcademyCTT" w:hAnsi="AcademyCTT"/>
          <w:b/>
          <w:sz w:val="28"/>
          <w:szCs w:val="28"/>
        </w:rPr>
      </w:pPr>
      <w:ins w:id="12" w:author="Пользователь Windows" w:date="2022-02-01T14:59:00Z">
        <w:r w:rsidRPr="002D5CF7">
          <w:rPr>
            <w:rFonts w:ascii="AcademyCTT" w:hAnsi="AcademyCTT"/>
            <w:b/>
            <w:sz w:val="28"/>
            <w:szCs w:val="28"/>
          </w:rPr>
          <w:t xml:space="preserve">Р І Ш Е Н </w:t>
        </w:r>
        <w:proofErr w:type="spellStart"/>
        <w:r w:rsidRPr="002D5CF7">
          <w:rPr>
            <w:rFonts w:ascii="AcademyCTT" w:hAnsi="AcademyCTT"/>
            <w:b/>
            <w:sz w:val="28"/>
            <w:szCs w:val="28"/>
          </w:rPr>
          <w:t>Н</w:t>
        </w:r>
        <w:proofErr w:type="spellEnd"/>
        <w:r w:rsidRPr="002D5CF7">
          <w:rPr>
            <w:rFonts w:ascii="AcademyCTT" w:hAnsi="AcademyCTT"/>
            <w:b/>
            <w:sz w:val="28"/>
            <w:szCs w:val="28"/>
          </w:rPr>
          <w:t xml:space="preserve"> Я</w:t>
        </w:r>
      </w:ins>
    </w:p>
    <w:p w14:paraId="201BE185" w14:textId="77777777" w:rsidR="00732F89" w:rsidRDefault="00732F89" w:rsidP="00732F89">
      <w:pPr>
        <w:jc w:val="both"/>
        <w:rPr>
          <w:ins w:id="13" w:author="Пользователь Windows" w:date="2022-02-01T14:59:00Z"/>
          <w:sz w:val="28"/>
          <w:szCs w:val="28"/>
        </w:rPr>
      </w:pPr>
    </w:p>
    <w:p w14:paraId="68A762B0" w14:textId="4F1DCCE2" w:rsidR="00732F89" w:rsidRPr="00732F89" w:rsidRDefault="00732F89" w:rsidP="00732F89">
      <w:pPr>
        <w:jc w:val="both"/>
        <w:rPr>
          <w:ins w:id="14" w:author="Пользователь Windows" w:date="2022-02-01T14:59:00Z"/>
          <w:sz w:val="28"/>
          <w:szCs w:val="28"/>
          <w:lang w:val="uk-UA"/>
          <w:rPrChange w:id="15" w:author="Пользователь Windows" w:date="2022-02-01T14:59:00Z">
            <w:rPr>
              <w:ins w:id="16" w:author="Пользователь Windows" w:date="2022-02-01T14:59:00Z"/>
              <w:sz w:val="28"/>
              <w:szCs w:val="28"/>
            </w:rPr>
          </w:rPrChange>
        </w:rPr>
      </w:pPr>
      <w:proofErr w:type="spellStart"/>
      <w:ins w:id="17" w:author="Пользователь Windows" w:date="2022-02-01T14:59:00Z">
        <w:r>
          <w:rPr>
            <w:sz w:val="28"/>
            <w:szCs w:val="28"/>
          </w:rPr>
          <w:t>Від</w:t>
        </w:r>
        <w:proofErr w:type="spellEnd"/>
        <w:r>
          <w:rPr>
            <w:sz w:val="28"/>
            <w:szCs w:val="28"/>
          </w:rPr>
          <w:t xml:space="preserve"> «31» </w:t>
        </w:r>
        <w:proofErr w:type="spellStart"/>
        <w:proofErr w:type="gramStart"/>
        <w:r>
          <w:rPr>
            <w:sz w:val="28"/>
            <w:szCs w:val="28"/>
          </w:rPr>
          <w:t>січня</w:t>
        </w:r>
        <w:proofErr w:type="spellEnd"/>
        <w:r>
          <w:rPr>
            <w:sz w:val="28"/>
            <w:szCs w:val="28"/>
          </w:rPr>
          <w:t xml:space="preserve">  2022</w:t>
        </w:r>
        <w:proofErr w:type="gramEnd"/>
        <w:r>
          <w:rPr>
            <w:sz w:val="28"/>
            <w:szCs w:val="28"/>
          </w:rPr>
          <w:t xml:space="preserve"> року   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tab/>
          <w:t xml:space="preserve">                                              №  </w:t>
        </w:r>
        <w:r>
          <w:rPr>
            <w:sz w:val="28"/>
            <w:szCs w:val="28"/>
            <w:lang w:val="uk-UA"/>
          </w:rPr>
          <w:t>560</w:t>
        </w:r>
      </w:ins>
    </w:p>
    <w:bookmarkEnd w:id="1"/>
    <w:p w14:paraId="7881DCB1" w14:textId="77777777" w:rsidR="00732F89" w:rsidRDefault="00732F89" w:rsidP="00732F89">
      <w:pPr>
        <w:jc w:val="both"/>
        <w:rPr>
          <w:ins w:id="18" w:author="Пользователь Windows" w:date="2022-02-01T14:59:00Z"/>
          <w:sz w:val="28"/>
          <w:szCs w:val="28"/>
        </w:rPr>
      </w:pPr>
    </w:p>
    <w:p w14:paraId="28FC5B94" w14:textId="77777777" w:rsidR="00732F89" w:rsidRDefault="00732F89" w:rsidP="00732F89">
      <w:pPr>
        <w:jc w:val="center"/>
        <w:rPr>
          <w:ins w:id="19" w:author="Пользователь Windows" w:date="2022-02-01T14:59:00Z"/>
          <w:sz w:val="28"/>
          <w:szCs w:val="28"/>
        </w:rPr>
      </w:pPr>
      <w:proofErr w:type="spellStart"/>
      <w:ins w:id="20" w:author="Пользователь Windows" w:date="2022-02-01T14:59:00Z">
        <w:r>
          <w:rPr>
            <w:sz w:val="28"/>
            <w:szCs w:val="28"/>
          </w:rPr>
          <w:t>смт</w:t>
        </w:r>
        <w:proofErr w:type="spellEnd"/>
        <w:r>
          <w:rPr>
            <w:sz w:val="28"/>
            <w:szCs w:val="28"/>
          </w:rPr>
          <w:t xml:space="preserve"> </w:t>
        </w:r>
        <w:proofErr w:type="spellStart"/>
        <w:r>
          <w:rPr>
            <w:sz w:val="28"/>
            <w:szCs w:val="28"/>
          </w:rPr>
          <w:t>Голованівськ</w:t>
        </w:r>
        <w:proofErr w:type="spellEnd"/>
      </w:ins>
    </w:p>
    <w:p w14:paraId="65AB3B39" w14:textId="77777777" w:rsidR="006F6D6C" w:rsidRDefault="006F6D6C" w:rsidP="006F6D6C">
      <w:pPr>
        <w:pStyle w:val="a4"/>
        <w:jc w:val="both"/>
        <w:rPr>
          <w:ins w:id="21" w:author="Пользователь Windows" w:date="2022-01-20T15:57:00Z"/>
          <w:b/>
          <w:iCs/>
          <w:sz w:val="28"/>
          <w:szCs w:val="28"/>
        </w:rPr>
      </w:pPr>
      <w:bookmarkStart w:id="22" w:name="_GoBack"/>
      <w:bookmarkEnd w:id="2"/>
      <w:ins w:id="23" w:author="Пользователь Windows" w:date="2022-01-20T15:57:00Z">
        <w:r>
          <w:rPr>
            <w:b/>
            <w:iCs/>
          </w:rPr>
          <w:t xml:space="preserve">Про  затвердження переліку </w:t>
        </w:r>
      </w:ins>
    </w:p>
    <w:p w14:paraId="750BE899" w14:textId="77777777" w:rsidR="006F6D6C" w:rsidRDefault="006F6D6C" w:rsidP="006F6D6C">
      <w:pPr>
        <w:pStyle w:val="a4"/>
        <w:jc w:val="both"/>
        <w:rPr>
          <w:ins w:id="24" w:author="Пользователь Windows" w:date="2022-01-20T15:57:00Z"/>
          <w:b/>
        </w:rPr>
      </w:pPr>
      <w:ins w:id="25" w:author="Пользователь Windows" w:date="2022-01-20T15:57:00Z">
        <w:r>
          <w:rPr>
            <w:b/>
            <w:iCs/>
          </w:rPr>
          <w:t>надання адміністративних послуг</w:t>
        </w:r>
      </w:ins>
    </w:p>
    <w:bookmarkEnd w:id="22"/>
    <w:p w14:paraId="64E72F30" w14:textId="77777777" w:rsidR="006F6D6C" w:rsidRDefault="006F6D6C" w:rsidP="006F6D6C">
      <w:pPr>
        <w:shd w:val="clear" w:color="auto" w:fill="FFFFFF"/>
        <w:ind w:firstLine="708"/>
        <w:jc w:val="both"/>
        <w:rPr>
          <w:ins w:id="26" w:author="Пользователь Windows" w:date="2022-01-20T15:57:00Z"/>
          <w:color w:val="000000"/>
          <w:lang w:val="uk-UA"/>
        </w:rPr>
      </w:pPr>
    </w:p>
    <w:p w14:paraId="140A3D26" w14:textId="4E70C89A" w:rsidR="006F6D6C" w:rsidRDefault="006F6D6C" w:rsidP="006F6D6C">
      <w:pPr>
        <w:shd w:val="clear" w:color="auto" w:fill="FFFFFF"/>
        <w:ind w:firstLine="708"/>
        <w:jc w:val="both"/>
        <w:rPr>
          <w:ins w:id="27" w:author="Пользователь Windows" w:date="2022-01-20T15:57:00Z"/>
          <w:rFonts w:ascii="Arial" w:hAnsi="Arial" w:cs="Arial"/>
          <w:sz w:val="21"/>
          <w:szCs w:val="21"/>
          <w:lang w:val="uk-UA"/>
        </w:rPr>
      </w:pPr>
      <w:ins w:id="28" w:author="Пользователь Windows" w:date="2022-01-20T15:57:00Z">
        <w:r>
          <w:rPr>
            <w:lang w:val="uk-UA"/>
          </w:rPr>
          <w:t xml:space="preserve">Відповідно до </w:t>
        </w:r>
        <w:proofErr w:type="spellStart"/>
        <w:r>
          <w:rPr>
            <w:lang w:val="uk-UA"/>
          </w:rPr>
          <w:t>ст</w:t>
        </w:r>
      </w:ins>
      <w:ins w:id="29" w:author="Пользователь Windows" w:date="2022-02-01T14:59:00Z">
        <w:r w:rsidR="00732F89">
          <w:rPr>
            <w:lang w:val="uk-UA"/>
          </w:rPr>
          <w:t>.ст</w:t>
        </w:r>
        <w:proofErr w:type="spellEnd"/>
        <w:r w:rsidR="00732F89">
          <w:rPr>
            <w:lang w:val="uk-UA"/>
          </w:rPr>
          <w:t>.</w:t>
        </w:r>
      </w:ins>
      <w:ins w:id="30" w:author="Пользователь Windows" w:date="2022-01-20T15:57:00Z">
        <w:r>
          <w:rPr>
            <w:lang w:val="uk-UA"/>
          </w:rPr>
          <w:t xml:space="preserve"> 26, 42, 60 Закону України «Про місцеве самоврядування в Україні», Закону України «Про  адміністративні послуги»,</w:t>
        </w:r>
        <w:r>
          <w:t> </w:t>
        </w:r>
        <w:r>
          <w:rPr>
            <w:lang w:val="uk-UA"/>
          </w:rPr>
          <w:t xml:space="preserve">Закону України </w:t>
        </w:r>
        <w:r>
          <w:rPr>
            <w:shd w:val="clear" w:color="auto" w:fill="FFFFFF"/>
            <w:lang w:val="uk-UA"/>
          </w:rPr>
          <w:t>«Про державну реєстрацію юридичних осіб, фізичних осіб – підприємців та громадських формувань</w:t>
        </w:r>
        <w:r>
          <w:rPr>
            <w:lang w:val="uk-UA"/>
          </w:rPr>
          <w:t xml:space="preserve"> Примірного положення про </w:t>
        </w:r>
        <w:r>
          <w:rPr>
            <w:bCs/>
            <w:shd w:val="clear" w:color="auto" w:fill="FFFFFF"/>
            <w:lang w:val="uk-UA"/>
          </w:rPr>
          <w:t xml:space="preserve">центр надання адміністративних послуг, затвердженого </w:t>
        </w:r>
        <w:r w:rsidRPr="006F6D6C">
          <w:rPr>
            <w:rStyle w:val="rvts9"/>
            <w:bCs/>
            <w:shd w:val="clear" w:color="auto" w:fill="FFFFFF"/>
            <w:lang w:val="uk-UA"/>
            <w:rPrChange w:id="31" w:author="Пользователь Windows" w:date="2022-01-20T15:57:00Z">
              <w:rPr>
                <w:rStyle w:val="rvts9"/>
                <w:bCs/>
                <w:shd w:val="clear" w:color="auto" w:fill="FFFFFF"/>
              </w:rPr>
            </w:rPrChange>
          </w:rPr>
          <w:t xml:space="preserve">постановою </w:t>
        </w:r>
        <w:proofErr w:type="spellStart"/>
        <w:r>
          <w:rPr>
            <w:rStyle w:val="rvts9"/>
            <w:bCs/>
            <w:shd w:val="clear" w:color="auto" w:fill="FFFFFF"/>
          </w:rPr>
          <w:t>Кабінету</w:t>
        </w:r>
        <w:proofErr w:type="spellEnd"/>
        <w:r>
          <w:rPr>
            <w:rStyle w:val="rvts9"/>
            <w:bCs/>
            <w:shd w:val="clear" w:color="auto" w:fill="FFFFFF"/>
          </w:rPr>
          <w:t xml:space="preserve"> </w:t>
        </w:r>
        <w:proofErr w:type="spellStart"/>
        <w:r>
          <w:rPr>
            <w:rStyle w:val="rvts9"/>
            <w:bCs/>
            <w:shd w:val="clear" w:color="auto" w:fill="FFFFFF"/>
          </w:rPr>
          <w:t>Міністрів</w:t>
        </w:r>
        <w:proofErr w:type="spellEnd"/>
        <w:r>
          <w:rPr>
            <w:rStyle w:val="rvts9"/>
            <w:bCs/>
            <w:shd w:val="clear" w:color="auto" w:fill="FFFFFF"/>
          </w:rPr>
          <w:t xml:space="preserve"> </w:t>
        </w:r>
        <w:proofErr w:type="spellStart"/>
        <w:r>
          <w:rPr>
            <w:rStyle w:val="rvts9"/>
            <w:bCs/>
            <w:shd w:val="clear" w:color="auto" w:fill="FFFFFF"/>
          </w:rPr>
          <w:t>України</w:t>
        </w:r>
        <w:proofErr w:type="spellEnd"/>
        <w:r>
          <w:rPr>
            <w:shd w:val="clear" w:color="auto" w:fill="FFFFFF"/>
          </w:rPr>
          <w:t> </w:t>
        </w:r>
        <w:proofErr w:type="spellStart"/>
        <w:r>
          <w:rPr>
            <w:rStyle w:val="rvts9"/>
            <w:bCs/>
            <w:shd w:val="clear" w:color="auto" w:fill="FFFFFF"/>
          </w:rPr>
          <w:t>від</w:t>
        </w:r>
        <w:proofErr w:type="spellEnd"/>
        <w:r>
          <w:rPr>
            <w:rStyle w:val="rvts9"/>
            <w:bCs/>
            <w:shd w:val="clear" w:color="auto" w:fill="FFFFFF"/>
          </w:rPr>
          <w:t xml:space="preserve"> 20.02.2013 № 118</w:t>
        </w:r>
        <w:r>
          <w:t xml:space="preserve">(з </w:t>
        </w:r>
        <w:proofErr w:type="spellStart"/>
        <w:r>
          <w:t>наступними</w:t>
        </w:r>
        <w:proofErr w:type="spellEnd"/>
        <w:r>
          <w:t xml:space="preserve"> </w:t>
        </w:r>
        <w:proofErr w:type="spellStart"/>
        <w:r>
          <w:t>змінами</w:t>
        </w:r>
        <w:proofErr w:type="spellEnd"/>
        <w:r>
          <w:t>)</w:t>
        </w:r>
        <w:r>
          <w:rPr>
            <w:shd w:val="clear" w:color="auto" w:fill="FFFFFF"/>
          </w:rPr>
          <w:t xml:space="preserve">, </w:t>
        </w:r>
        <w:proofErr w:type="spellStart"/>
        <w:r>
          <w:t>Примірного</w:t>
        </w:r>
        <w:proofErr w:type="spellEnd"/>
        <w:r>
          <w:t xml:space="preserve"> регламенту центру </w:t>
        </w:r>
        <w:proofErr w:type="spellStart"/>
        <w:r>
          <w:t>надання</w:t>
        </w:r>
        <w:proofErr w:type="spellEnd"/>
        <w:r>
          <w:t xml:space="preserve"> </w:t>
        </w:r>
        <w:proofErr w:type="spellStart"/>
        <w:r>
          <w:t>адміністративних</w:t>
        </w:r>
        <w:proofErr w:type="spellEnd"/>
        <w:r>
          <w:t xml:space="preserve"> </w:t>
        </w:r>
        <w:proofErr w:type="spellStart"/>
        <w:r>
          <w:t>послуг</w:t>
        </w:r>
        <w:proofErr w:type="spellEnd"/>
        <w:r>
          <w:t xml:space="preserve">, </w:t>
        </w:r>
        <w:proofErr w:type="spellStart"/>
        <w:r>
          <w:t>затвердженого</w:t>
        </w:r>
        <w:proofErr w:type="spellEnd"/>
        <w:r>
          <w:t xml:space="preserve"> </w:t>
        </w:r>
        <w:proofErr w:type="spellStart"/>
        <w:r>
          <w:t>постановою</w:t>
        </w:r>
        <w:proofErr w:type="spellEnd"/>
        <w:r>
          <w:t xml:space="preserve"> </w:t>
        </w:r>
        <w:proofErr w:type="spellStart"/>
        <w:r>
          <w:t>Кабінету</w:t>
        </w:r>
        <w:proofErr w:type="spellEnd"/>
        <w:r>
          <w:t xml:space="preserve"> </w:t>
        </w:r>
        <w:proofErr w:type="spellStart"/>
        <w:r>
          <w:t>Міністрів</w:t>
        </w:r>
        <w:proofErr w:type="spellEnd"/>
        <w:r>
          <w:t xml:space="preserve"> </w:t>
        </w:r>
        <w:proofErr w:type="spellStart"/>
        <w:r>
          <w:t>України</w:t>
        </w:r>
        <w:proofErr w:type="spellEnd"/>
        <w:r>
          <w:t xml:space="preserve"> </w:t>
        </w:r>
        <w:proofErr w:type="spellStart"/>
        <w:r>
          <w:t>від</w:t>
        </w:r>
        <w:proofErr w:type="spellEnd"/>
        <w:r>
          <w:t xml:space="preserve"> 01.08.2013 № 588 (з </w:t>
        </w:r>
        <w:proofErr w:type="spellStart"/>
        <w:r>
          <w:t>наступними</w:t>
        </w:r>
        <w:proofErr w:type="spellEnd"/>
        <w:r>
          <w:t xml:space="preserve"> </w:t>
        </w:r>
        <w:proofErr w:type="spellStart"/>
        <w:r>
          <w:t>змінами</w:t>
        </w:r>
        <w:proofErr w:type="spellEnd"/>
        <w:r>
          <w:t xml:space="preserve">), </w:t>
        </w:r>
        <w:proofErr w:type="spellStart"/>
        <w:r>
          <w:t>Розпорядження</w:t>
        </w:r>
        <w:proofErr w:type="spellEnd"/>
        <w:r>
          <w:rPr>
            <w:lang w:val="uk-UA"/>
          </w:rPr>
          <w:t> Кабінету Міністрів України  від 18.08.2021 року №969-р,   з метою запровадження сучасних форм надання адміністративних послуг для можливості організації отримання усіх або найбільш поширених адміністративних послуг, які надаються дозвільними органами, удосконалення взаємодії посадових та службових осіб цих органів у сфері організації надання</w:t>
        </w:r>
        <w:r>
          <w:t> </w:t>
        </w:r>
        <w:r>
          <w:rPr>
            <w:lang w:val="uk-UA"/>
          </w:rPr>
          <w:t xml:space="preserve"> адміністративних послуг та покращення якості надання адміністративних послуг селищна  рада</w:t>
        </w:r>
      </w:ins>
    </w:p>
    <w:p w14:paraId="67D8A62E" w14:textId="77777777" w:rsidR="006F6D6C" w:rsidRDefault="006F6D6C" w:rsidP="006F6D6C">
      <w:pPr>
        <w:shd w:val="clear" w:color="auto" w:fill="FFFFFF"/>
        <w:jc w:val="both"/>
        <w:rPr>
          <w:ins w:id="32" w:author="Пользователь Windows" w:date="2022-01-20T15:57:00Z"/>
          <w:rFonts w:ascii="Arial" w:hAnsi="Arial" w:cs="Arial"/>
          <w:sz w:val="21"/>
          <w:szCs w:val="21"/>
          <w:lang w:val="uk-UA"/>
        </w:rPr>
      </w:pPr>
    </w:p>
    <w:p w14:paraId="7D6C2892" w14:textId="77777777" w:rsidR="006F6D6C" w:rsidRDefault="006F6D6C" w:rsidP="006F6D6C">
      <w:pPr>
        <w:shd w:val="clear" w:color="auto" w:fill="FFFFFF"/>
        <w:jc w:val="both"/>
        <w:rPr>
          <w:ins w:id="33" w:author="Пользователь Windows" w:date="2022-01-20T15:57:00Z"/>
          <w:rFonts w:ascii="Arial" w:hAnsi="Arial" w:cs="Arial"/>
          <w:sz w:val="21"/>
          <w:szCs w:val="21"/>
        </w:rPr>
      </w:pPr>
      <w:ins w:id="34" w:author="Пользователь Windows" w:date="2022-01-20T15:57:00Z">
        <w:r>
          <w:rPr>
            <w:b/>
            <w:bCs/>
            <w:lang w:val="uk-UA"/>
          </w:rPr>
          <w:t>ВИРІШИЛА:</w:t>
        </w:r>
      </w:ins>
    </w:p>
    <w:p w14:paraId="395D5E87" w14:textId="77777777" w:rsidR="006F6D6C" w:rsidRDefault="006F6D6C" w:rsidP="006F6D6C">
      <w:pPr>
        <w:shd w:val="clear" w:color="auto" w:fill="FFFFFF"/>
        <w:jc w:val="both"/>
        <w:rPr>
          <w:ins w:id="35" w:author="Пользователь Windows" w:date="2022-01-20T15:57:00Z"/>
          <w:rFonts w:ascii="Arial" w:hAnsi="Arial" w:cs="Arial"/>
          <w:sz w:val="21"/>
          <w:szCs w:val="21"/>
        </w:rPr>
      </w:pPr>
      <w:ins w:id="36" w:author="Пользователь Windows" w:date="2022-01-20T15:57:00Z">
        <w:r>
          <w:rPr>
            <w:rFonts w:ascii="Arial" w:hAnsi="Arial" w:cs="Arial"/>
            <w:sz w:val="21"/>
            <w:szCs w:val="21"/>
          </w:rPr>
          <w:t> </w:t>
        </w:r>
        <w:r>
          <w:rPr>
            <w:lang w:val="uk-UA"/>
          </w:rPr>
          <w:t xml:space="preserve"> </w:t>
        </w:r>
      </w:ins>
    </w:p>
    <w:p w14:paraId="4E0033B0" w14:textId="77777777" w:rsidR="006F6D6C" w:rsidRDefault="006F6D6C" w:rsidP="006F6D6C">
      <w:pPr>
        <w:pStyle w:val="a6"/>
        <w:widowControl/>
        <w:numPr>
          <w:ilvl w:val="0"/>
          <w:numId w:val="12"/>
        </w:numPr>
        <w:autoSpaceDE/>
        <w:autoSpaceDN/>
        <w:spacing w:line="228" w:lineRule="auto"/>
        <w:contextualSpacing/>
        <w:jc w:val="both"/>
        <w:rPr>
          <w:ins w:id="37" w:author="Пользователь Windows" w:date="2022-01-20T15:57:00Z"/>
          <w:sz w:val="28"/>
          <w:szCs w:val="28"/>
        </w:rPr>
      </w:pPr>
      <w:ins w:id="38" w:author="Пользователь Windows" w:date="2022-01-20T15:57:00Z">
        <w:r>
          <w:t>Затвердити Перелік надання адміністративних послуг через  «Центр надання адміністративних послуг» Голованівської селищної ради (додаток 1).</w:t>
        </w:r>
      </w:ins>
    </w:p>
    <w:p w14:paraId="78CBCE2F" w14:textId="77777777" w:rsidR="006F6D6C" w:rsidRDefault="006F6D6C" w:rsidP="006F6D6C">
      <w:pPr>
        <w:pStyle w:val="a6"/>
        <w:widowControl/>
        <w:numPr>
          <w:ilvl w:val="0"/>
          <w:numId w:val="12"/>
        </w:numPr>
        <w:autoSpaceDE/>
        <w:autoSpaceDN/>
        <w:spacing w:line="228" w:lineRule="auto"/>
        <w:contextualSpacing/>
        <w:jc w:val="both"/>
        <w:rPr>
          <w:ins w:id="39" w:author="Пользователь Windows" w:date="2022-01-20T15:57:00Z"/>
        </w:rPr>
      </w:pPr>
      <w:ins w:id="40" w:author="Пользователь Windows" w:date="2022-01-20T15:57:00Z">
        <w:r>
          <w:t>Рішення сесії від 22 грудня 2020 року «Про внесення змін до рішення Голованівської селищної ради від 16.09.2020 року №547 «Про затвердження Переліку адміністративних послуг, які надаються через Центр надання адміністративних послуг Голованівської селищної ради»  вважати таким, що втратило чинність.</w:t>
        </w:r>
      </w:ins>
    </w:p>
    <w:p w14:paraId="3DB1ECD1" w14:textId="77777777" w:rsidR="006F6D6C" w:rsidRDefault="006F6D6C" w:rsidP="006F6D6C">
      <w:pPr>
        <w:pStyle w:val="a6"/>
        <w:widowControl/>
        <w:numPr>
          <w:ilvl w:val="0"/>
          <w:numId w:val="12"/>
        </w:numPr>
        <w:autoSpaceDE/>
        <w:autoSpaceDN/>
        <w:spacing w:line="228" w:lineRule="auto"/>
        <w:contextualSpacing/>
        <w:jc w:val="both"/>
        <w:rPr>
          <w:ins w:id="41" w:author="Пользователь Windows" w:date="2022-01-20T15:57:00Z"/>
        </w:rPr>
      </w:pPr>
      <w:ins w:id="42" w:author="Пользователь Windows" w:date="2022-01-20T15:57:00Z">
        <w:r>
          <w:t>Контроль за виконанням цього рішення покласти на постійну  комісію з соціальних питань.</w:t>
        </w:r>
      </w:ins>
    </w:p>
    <w:p w14:paraId="6DD6DE9F" w14:textId="77777777" w:rsidR="006F6D6C" w:rsidRDefault="006F6D6C" w:rsidP="006F6D6C">
      <w:pPr>
        <w:spacing w:line="228" w:lineRule="auto"/>
        <w:jc w:val="both"/>
        <w:rPr>
          <w:ins w:id="43" w:author="Пользователь Windows" w:date="2022-01-20T15:57:00Z"/>
          <w:lang w:val="uk-UA"/>
        </w:rPr>
      </w:pPr>
    </w:p>
    <w:p w14:paraId="67276BA7" w14:textId="77777777" w:rsidR="006F6D6C" w:rsidRPr="00A44B54" w:rsidRDefault="006F6D6C" w:rsidP="006F6D6C">
      <w:pPr>
        <w:rPr>
          <w:ins w:id="44" w:author="Пользователь Windows" w:date="2022-01-20T15:57:00Z"/>
          <w:b/>
          <w:lang w:val="uk-UA"/>
        </w:rPr>
      </w:pPr>
      <w:ins w:id="45" w:author="Пользователь Windows" w:date="2022-01-20T15:57:00Z">
        <w:r>
          <w:rPr>
            <w:b/>
            <w:lang w:val="uk-UA"/>
          </w:rPr>
          <w:t>Голова селищної ради</w:t>
        </w:r>
        <w:r>
          <w:rPr>
            <w:b/>
            <w:lang w:val="uk-UA"/>
          </w:rPr>
          <w:tab/>
        </w:r>
        <w:r>
          <w:rPr>
            <w:b/>
            <w:lang w:val="uk-UA"/>
          </w:rPr>
          <w:tab/>
        </w:r>
        <w:r>
          <w:rPr>
            <w:b/>
            <w:lang w:val="uk-UA"/>
          </w:rPr>
          <w:tab/>
        </w:r>
        <w:r>
          <w:rPr>
            <w:b/>
            <w:lang w:val="uk-UA"/>
          </w:rPr>
          <w:tab/>
        </w:r>
        <w:r>
          <w:rPr>
            <w:b/>
            <w:lang w:val="uk-UA"/>
          </w:rPr>
          <w:tab/>
        </w:r>
        <w:r>
          <w:rPr>
            <w:b/>
            <w:lang w:val="uk-UA"/>
          </w:rPr>
          <w:tab/>
          <w:t xml:space="preserve">      Сергій ЦОБЕНКО</w:t>
        </w:r>
      </w:ins>
    </w:p>
    <w:p w14:paraId="00440697" w14:textId="77777777" w:rsidR="00831227" w:rsidRDefault="00831227" w:rsidP="00663934">
      <w:pPr>
        <w:rPr>
          <w:rFonts w:asciiTheme="minorHAnsi" w:hAnsiTheme="minorHAnsi"/>
          <w:color w:val="000000"/>
          <w:sz w:val="18"/>
          <w:szCs w:val="18"/>
          <w:lang w:val="uk-UA"/>
        </w:rPr>
      </w:pPr>
    </w:p>
    <w:p w14:paraId="652DA26E" w14:textId="528D385E" w:rsidR="00CE01A6" w:rsidDel="00FA6AEB" w:rsidRDefault="00ED219C" w:rsidP="00663934">
      <w:pPr>
        <w:rPr>
          <w:del w:id="46" w:author="Gsotg916_Serv" w:date="2022-01-19T11:04:00Z"/>
          <w:color w:val="FF0000"/>
          <w:lang w:val="uk-UA"/>
        </w:rPr>
      </w:pPr>
      <w:r>
        <w:rPr>
          <w:rFonts w:asciiTheme="minorHAnsi" w:hAnsiTheme="minorHAnsi"/>
          <w:color w:val="000000"/>
          <w:sz w:val="18"/>
          <w:szCs w:val="18"/>
          <w:lang w:val="uk-UA"/>
        </w:rPr>
        <w:t xml:space="preserve">                                                                    </w:t>
      </w:r>
    </w:p>
    <w:p w14:paraId="0C477055" w14:textId="77777777" w:rsidR="006F6D6C" w:rsidRDefault="00FA6AEB" w:rsidP="00FA6AEB">
      <w:pPr>
        <w:rPr>
          <w:ins w:id="47" w:author="Пользователь Windows" w:date="2022-01-20T15:59:00Z"/>
          <w:color w:val="FF0000"/>
          <w:lang w:val="uk-UA"/>
        </w:rPr>
      </w:pPr>
      <w:ins w:id="48" w:author="Gsotg916_Serv" w:date="2022-01-19T11:04:00Z">
        <w:r>
          <w:rPr>
            <w:color w:val="FF0000"/>
            <w:lang w:val="uk-UA"/>
          </w:rPr>
          <w:t xml:space="preserve">                                                                         </w:t>
        </w:r>
      </w:ins>
    </w:p>
    <w:p w14:paraId="2D82606D" w14:textId="77777777" w:rsidR="006F6D6C" w:rsidRDefault="006F6D6C" w:rsidP="00FA6AEB">
      <w:pPr>
        <w:rPr>
          <w:ins w:id="49" w:author="Пользователь Windows" w:date="2022-01-20T15:59:00Z"/>
          <w:color w:val="FF0000"/>
          <w:lang w:val="uk-UA"/>
        </w:rPr>
      </w:pPr>
    </w:p>
    <w:p w14:paraId="66A42536" w14:textId="77777777" w:rsidR="006F6D6C" w:rsidRDefault="006F6D6C" w:rsidP="00FA6AEB">
      <w:pPr>
        <w:rPr>
          <w:ins w:id="50" w:author="Пользователь Windows" w:date="2022-01-20T15:59:00Z"/>
          <w:color w:val="FF0000"/>
          <w:lang w:val="uk-UA"/>
        </w:rPr>
      </w:pPr>
    </w:p>
    <w:p w14:paraId="6FF9A56E" w14:textId="77777777" w:rsidR="006F6D6C" w:rsidRDefault="006F6D6C" w:rsidP="00FA6AEB">
      <w:pPr>
        <w:rPr>
          <w:ins w:id="51" w:author="Пользователь Windows" w:date="2022-01-20T15:59:00Z"/>
          <w:color w:val="FF0000"/>
          <w:lang w:val="uk-UA"/>
        </w:rPr>
      </w:pPr>
    </w:p>
    <w:p w14:paraId="28894714" w14:textId="77777777" w:rsidR="006F6D6C" w:rsidRDefault="006F6D6C" w:rsidP="00FA6AEB">
      <w:pPr>
        <w:rPr>
          <w:ins w:id="52" w:author="Пользователь Windows" w:date="2022-01-20T15:59:00Z"/>
          <w:color w:val="FF0000"/>
          <w:lang w:val="uk-UA"/>
        </w:rPr>
      </w:pPr>
    </w:p>
    <w:p w14:paraId="6C7F3C8B" w14:textId="77777777" w:rsidR="006F6D6C" w:rsidRDefault="006F6D6C" w:rsidP="00FA6AEB">
      <w:pPr>
        <w:rPr>
          <w:ins w:id="53" w:author="Пользователь Windows" w:date="2022-01-20T15:59:00Z"/>
          <w:color w:val="FF0000"/>
          <w:lang w:val="uk-UA"/>
        </w:rPr>
      </w:pPr>
    </w:p>
    <w:p w14:paraId="5DBA349B" w14:textId="77777777" w:rsidR="006F6D6C" w:rsidRDefault="006F6D6C" w:rsidP="00FA6AEB">
      <w:pPr>
        <w:rPr>
          <w:ins w:id="54" w:author="Пользователь Windows" w:date="2022-01-20T15:59:00Z"/>
          <w:color w:val="FF0000"/>
          <w:lang w:val="uk-UA"/>
        </w:rPr>
      </w:pPr>
    </w:p>
    <w:p w14:paraId="2EE4AE28" w14:textId="77777777" w:rsidR="006F6D6C" w:rsidRDefault="006F6D6C" w:rsidP="00FA6AEB">
      <w:pPr>
        <w:rPr>
          <w:ins w:id="55" w:author="Пользователь Windows" w:date="2022-01-20T15:59:00Z"/>
          <w:color w:val="FF0000"/>
          <w:lang w:val="uk-UA"/>
        </w:rPr>
      </w:pPr>
    </w:p>
    <w:p w14:paraId="3496093A" w14:textId="77777777" w:rsidR="006F6D6C" w:rsidRDefault="006F6D6C" w:rsidP="00FA6AEB">
      <w:pPr>
        <w:rPr>
          <w:ins w:id="56" w:author="Пользователь Windows" w:date="2022-01-20T15:59:00Z"/>
          <w:color w:val="FF0000"/>
          <w:lang w:val="uk-UA"/>
        </w:rPr>
      </w:pPr>
    </w:p>
    <w:p w14:paraId="6AF6838C" w14:textId="77777777" w:rsidR="006F6D6C" w:rsidRDefault="006F6D6C" w:rsidP="00FA6AEB">
      <w:pPr>
        <w:rPr>
          <w:ins w:id="57" w:author="Пользователь Windows" w:date="2022-01-20T15:59:00Z"/>
          <w:color w:val="FF0000"/>
          <w:lang w:val="uk-UA"/>
        </w:rPr>
      </w:pPr>
    </w:p>
    <w:p w14:paraId="3469B58D" w14:textId="77777777" w:rsidR="006F6D6C" w:rsidRDefault="006F6D6C" w:rsidP="00FA6AEB">
      <w:pPr>
        <w:rPr>
          <w:ins w:id="58" w:author="Пользователь Windows" w:date="2022-01-20T15:59:00Z"/>
          <w:color w:val="FF0000"/>
          <w:lang w:val="uk-UA"/>
        </w:rPr>
      </w:pPr>
    </w:p>
    <w:p w14:paraId="1D7DEDBF" w14:textId="77777777" w:rsidR="006F6D6C" w:rsidRDefault="00FA6AEB" w:rsidP="006F6D6C">
      <w:pPr>
        <w:jc w:val="right"/>
        <w:rPr>
          <w:ins w:id="59" w:author="Пользователь Windows" w:date="2022-01-20T16:02:00Z"/>
          <w:color w:val="FF0000"/>
          <w:lang w:val="uk-UA"/>
        </w:rPr>
      </w:pPr>
      <w:ins w:id="60" w:author="Gsotg916_Serv" w:date="2022-01-19T11:04:00Z">
        <w:r>
          <w:rPr>
            <w:color w:val="FF0000"/>
            <w:lang w:val="uk-UA"/>
          </w:rPr>
          <w:t xml:space="preserve">      </w:t>
        </w:r>
      </w:ins>
      <w:ins w:id="61" w:author="Gsotg916_Serv" w:date="2022-01-18T11:20:00Z">
        <w:r w:rsidR="008F6590">
          <w:rPr>
            <w:color w:val="FF0000"/>
            <w:lang w:val="uk-UA"/>
          </w:rPr>
          <w:tab/>
        </w:r>
      </w:ins>
    </w:p>
    <w:p w14:paraId="5160A04E" w14:textId="6B0AEEF4" w:rsidR="00CE01A6" w:rsidRPr="006F6D6C" w:rsidRDefault="008F6590">
      <w:pPr>
        <w:jc w:val="right"/>
        <w:rPr>
          <w:lang w:val="uk-UA"/>
          <w:rPrChange w:id="62" w:author="Пользователь Windows" w:date="2022-01-20T16:02:00Z">
            <w:rPr>
              <w:color w:val="FF0000"/>
              <w:lang w:val="uk-UA"/>
            </w:rPr>
          </w:rPrChange>
        </w:rPr>
        <w:pPrChange w:id="63" w:author="Пользователь Windows" w:date="2022-01-20T15:59:00Z">
          <w:pPr/>
        </w:pPrChange>
      </w:pPr>
      <w:ins w:id="64" w:author="Gsotg916_Serv" w:date="2022-01-18T11:20:00Z">
        <w:r w:rsidRPr="006F6D6C">
          <w:rPr>
            <w:lang w:val="uk-UA"/>
            <w:rPrChange w:id="65" w:author="Пользователь Windows" w:date="2022-01-20T16:02:00Z">
              <w:rPr>
                <w:color w:val="FF0000"/>
                <w:lang w:val="uk-UA"/>
              </w:rPr>
            </w:rPrChange>
          </w:rPr>
          <w:lastRenderedPageBreak/>
          <w:t>Додаток1</w:t>
        </w:r>
      </w:ins>
    </w:p>
    <w:p w14:paraId="32A82FD2" w14:textId="2F53D970" w:rsidR="00CE01A6" w:rsidDel="00FA6AEB" w:rsidRDefault="00CE01A6" w:rsidP="00663934">
      <w:pPr>
        <w:rPr>
          <w:del w:id="66" w:author="Gsotg916_Serv" w:date="2022-01-19T11:05:00Z"/>
          <w:color w:val="FF0000"/>
          <w:lang w:val="uk-UA"/>
        </w:rPr>
      </w:pPr>
    </w:p>
    <w:p w14:paraId="089F1BF3" w14:textId="77777777" w:rsidR="008F6590" w:rsidRDefault="008F6590" w:rsidP="00661EE7">
      <w:pPr>
        <w:pStyle w:val="a4"/>
        <w:spacing w:before="73" w:line="332" w:lineRule="exact"/>
        <w:ind w:left="815" w:right="830"/>
        <w:jc w:val="center"/>
        <w:rPr>
          <w:ins w:id="67" w:author="Gsotg916_Serv" w:date="2022-01-18T11:20:00Z"/>
          <w:b/>
          <w:bCs/>
          <w:sz w:val="32"/>
          <w:szCs w:val="32"/>
        </w:rPr>
      </w:pPr>
    </w:p>
    <w:p w14:paraId="250E121A" w14:textId="77777777" w:rsidR="008F6590" w:rsidRDefault="008F6590" w:rsidP="00661EE7">
      <w:pPr>
        <w:pStyle w:val="a4"/>
        <w:spacing w:before="73" w:line="332" w:lineRule="exact"/>
        <w:ind w:left="815" w:right="830"/>
        <w:jc w:val="center"/>
        <w:rPr>
          <w:ins w:id="68" w:author="Gsotg916_Serv" w:date="2022-01-18T11:20:00Z"/>
          <w:b/>
          <w:bCs/>
          <w:sz w:val="32"/>
          <w:szCs w:val="32"/>
        </w:rPr>
      </w:pPr>
    </w:p>
    <w:p w14:paraId="60AD13C4" w14:textId="5AFFDEAA" w:rsidR="00661EE7" w:rsidRPr="008F6590" w:rsidRDefault="00661EE7" w:rsidP="00661EE7">
      <w:pPr>
        <w:pStyle w:val="a4"/>
        <w:spacing w:before="73" w:line="332" w:lineRule="exact"/>
        <w:ind w:left="815" w:right="830"/>
        <w:jc w:val="center"/>
        <w:rPr>
          <w:b/>
          <w:bCs/>
          <w:sz w:val="32"/>
          <w:szCs w:val="32"/>
          <w:rPrChange w:id="69" w:author="Gsotg916_Serv" w:date="2022-01-18T11:19:00Z">
            <w:rPr/>
          </w:rPrChange>
        </w:rPr>
      </w:pPr>
      <w:r w:rsidRPr="008F6590">
        <w:rPr>
          <w:b/>
          <w:bCs/>
          <w:sz w:val="32"/>
          <w:szCs w:val="32"/>
          <w:rPrChange w:id="70" w:author="Gsotg916_Serv" w:date="2022-01-18T11:19:00Z">
            <w:rPr/>
          </w:rPrChange>
        </w:rPr>
        <w:t>ПЕРЕЛІК</w:t>
      </w:r>
    </w:p>
    <w:p w14:paraId="6ADC3864" w14:textId="77777777" w:rsidR="00661EE7" w:rsidRPr="008F6590" w:rsidRDefault="00661EE7" w:rsidP="00661EE7">
      <w:pPr>
        <w:pStyle w:val="a4"/>
        <w:spacing w:before="10" w:line="230" w:lineRule="auto"/>
        <w:ind w:left="841" w:right="830"/>
        <w:jc w:val="center"/>
        <w:rPr>
          <w:b/>
          <w:bCs/>
          <w:sz w:val="32"/>
          <w:szCs w:val="32"/>
          <w:rPrChange w:id="71" w:author="Gsotg916_Serv" w:date="2022-01-18T11:19:00Z">
            <w:rPr/>
          </w:rPrChange>
        </w:rPr>
      </w:pPr>
      <w:r w:rsidRPr="008F6590">
        <w:rPr>
          <w:b/>
          <w:bCs/>
          <w:w w:val="95"/>
          <w:sz w:val="32"/>
          <w:szCs w:val="32"/>
          <w:rPrChange w:id="72" w:author="Gsotg916_Serv" w:date="2022-01-18T11:19:00Z">
            <w:rPr>
              <w:w w:val="95"/>
            </w:rPr>
          </w:rPrChange>
        </w:rPr>
        <w:t>адміністративних послуг</w:t>
      </w:r>
      <w:r w:rsidRPr="008F6590">
        <w:rPr>
          <w:b/>
          <w:bCs/>
          <w:sz w:val="32"/>
          <w:szCs w:val="32"/>
          <w:rPrChange w:id="73" w:author="Gsotg916_Serv" w:date="2022-01-18T11:19:00Z">
            <w:rPr/>
          </w:rPrChange>
        </w:rPr>
        <w:t>,</w:t>
      </w:r>
      <w:r w:rsidRPr="008F6590">
        <w:rPr>
          <w:b/>
          <w:bCs/>
          <w:spacing w:val="-40"/>
          <w:sz w:val="32"/>
          <w:szCs w:val="32"/>
          <w:rPrChange w:id="74" w:author="Gsotg916_Serv" w:date="2022-01-18T11:19:00Z">
            <w:rPr>
              <w:spacing w:val="-40"/>
            </w:rPr>
          </w:rPrChange>
        </w:rPr>
        <w:t xml:space="preserve"> </w:t>
      </w:r>
      <w:r w:rsidRPr="008F6590">
        <w:rPr>
          <w:b/>
          <w:bCs/>
          <w:sz w:val="32"/>
          <w:szCs w:val="32"/>
          <w:rPrChange w:id="75" w:author="Gsotg916_Serv" w:date="2022-01-18T11:19:00Z">
            <w:rPr/>
          </w:rPrChange>
        </w:rPr>
        <w:t>які</w:t>
      </w:r>
      <w:r w:rsidRPr="008F6590">
        <w:rPr>
          <w:b/>
          <w:bCs/>
          <w:spacing w:val="-47"/>
          <w:sz w:val="32"/>
          <w:szCs w:val="32"/>
          <w:rPrChange w:id="76" w:author="Gsotg916_Serv" w:date="2022-01-18T11:19:00Z">
            <w:rPr>
              <w:spacing w:val="-47"/>
            </w:rPr>
          </w:rPrChange>
        </w:rPr>
        <w:t xml:space="preserve"> </w:t>
      </w:r>
      <w:r w:rsidRPr="008F6590">
        <w:rPr>
          <w:b/>
          <w:bCs/>
          <w:sz w:val="32"/>
          <w:szCs w:val="32"/>
          <w:rPrChange w:id="77" w:author="Gsotg916_Serv" w:date="2022-01-18T11:19:00Z">
            <w:rPr/>
          </w:rPrChange>
        </w:rPr>
        <w:t>є</w:t>
      </w:r>
      <w:r w:rsidRPr="008F6590">
        <w:rPr>
          <w:b/>
          <w:bCs/>
          <w:spacing w:val="-51"/>
          <w:sz w:val="32"/>
          <w:szCs w:val="32"/>
          <w:rPrChange w:id="78" w:author="Gsotg916_Serv" w:date="2022-01-18T11:19:00Z">
            <w:rPr>
              <w:spacing w:val="-51"/>
            </w:rPr>
          </w:rPrChange>
        </w:rPr>
        <w:t xml:space="preserve"> </w:t>
      </w:r>
      <w:r w:rsidRPr="008F6590">
        <w:rPr>
          <w:b/>
          <w:bCs/>
          <w:sz w:val="32"/>
          <w:szCs w:val="32"/>
          <w:rPrChange w:id="79" w:author="Gsotg916_Serv" w:date="2022-01-18T11:19:00Z">
            <w:rPr/>
          </w:rPrChange>
        </w:rPr>
        <w:t>обов’язковими</w:t>
      </w:r>
      <w:r w:rsidRPr="008F6590">
        <w:rPr>
          <w:b/>
          <w:bCs/>
          <w:spacing w:val="-39"/>
          <w:sz w:val="32"/>
          <w:szCs w:val="32"/>
          <w:rPrChange w:id="80" w:author="Gsotg916_Serv" w:date="2022-01-18T11:19:00Z">
            <w:rPr>
              <w:spacing w:val="-39"/>
            </w:rPr>
          </w:rPrChange>
        </w:rPr>
        <w:t xml:space="preserve"> </w:t>
      </w:r>
      <w:r w:rsidRPr="008F6590">
        <w:rPr>
          <w:b/>
          <w:bCs/>
          <w:sz w:val="32"/>
          <w:szCs w:val="32"/>
          <w:rPrChange w:id="81" w:author="Gsotg916_Serv" w:date="2022-01-18T11:19:00Z">
            <w:rPr/>
          </w:rPrChange>
        </w:rPr>
        <w:t>для</w:t>
      </w:r>
      <w:r w:rsidRPr="008F6590">
        <w:rPr>
          <w:b/>
          <w:bCs/>
          <w:spacing w:val="-49"/>
          <w:sz w:val="32"/>
          <w:szCs w:val="32"/>
          <w:rPrChange w:id="82" w:author="Gsotg916_Serv" w:date="2022-01-18T11:19:00Z">
            <w:rPr>
              <w:spacing w:val="-49"/>
            </w:rPr>
          </w:rPrChange>
        </w:rPr>
        <w:t xml:space="preserve"> </w:t>
      </w:r>
      <w:r w:rsidRPr="008F6590">
        <w:rPr>
          <w:b/>
          <w:bCs/>
          <w:sz w:val="32"/>
          <w:szCs w:val="32"/>
          <w:rPrChange w:id="83" w:author="Gsotg916_Serv" w:date="2022-01-18T11:19:00Z">
            <w:rPr/>
          </w:rPrChange>
        </w:rPr>
        <w:t>надання через «Центр надання адміністративних</w:t>
      </w:r>
      <w:r w:rsidRPr="008F6590">
        <w:rPr>
          <w:b/>
          <w:bCs/>
          <w:spacing w:val="-27"/>
          <w:sz w:val="32"/>
          <w:szCs w:val="32"/>
          <w:rPrChange w:id="84" w:author="Gsotg916_Serv" w:date="2022-01-18T11:19:00Z">
            <w:rPr>
              <w:spacing w:val="-27"/>
            </w:rPr>
          </w:rPrChange>
        </w:rPr>
        <w:t xml:space="preserve"> </w:t>
      </w:r>
      <w:r w:rsidRPr="008F6590">
        <w:rPr>
          <w:b/>
          <w:bCs/>
          <w:sz w:val="32"/>
          <w:szCs w:val="32"/>
          <w:rPrChange w:id="85" w:author="Gsotg916_Serv" w:date="2022-01-18T11:19:00Z">
            <w:rPr/>
          </w:rPrChange>
        </w:rPr>
        <w:t>послуг» Голованівської селищної ради</w:t>
      </w:r>
    </w:p>
    <w:p w14:paraId="1D6C4DA4" w14:textId="77777777" w:rsidR="00661EE7" w:rsidRDefault="00661EE7" w:rsidP="00661EE7">
      <w:pPr>
        <w:pStyle w:val="a4"/>
        <w:spacing w:before="9" w:after="1"/>
        <w:rPr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65"/>
        <w:gridCol w:w="3399"/>
        <w:gridCol w:w="2885"/>
        <w:gridCol w:w="1392"/>
        <w:tblGridChange w:id="86">
          <w:tblGrid>
            <w:gridCol w:w="715"/>
            <w:gridCol w:w="1565"/>
            <w:gridCol w:w="3399"/>
            <w:gridCol w:w="2885"/>
            <w:gridCol w:w="1392"/>
          </w:tblGrid>
        </w:tblGridChange>
      </w:tblGrid>
      <w:tr w:rsidR="00661EE7" w14:paraId="2419D2C9" w14:textId="77777777" w:rsidTr="00571C08">
        <w:trPr>
          <w:trHeight w:val="1352"/>
        </w:trPr>
        <w:tc>
          <w:tcPr>
            <w:tcW w:w="715" w:type="dxa"/>
          </w:tcPr>
          <w:p w14:paraId="5EEB430D" w14:textId="77777777" w:rsidR="00661EE7" w:rsidRDefault="00661EE7" w:rsidP="00661EE7">
            <w:pPr>
              <w:pStyle w:val="TableParagraph"/>
              <w:spacing w:before="1"/>
              <w:rPr>
                <w:sz w:val="36"/>
              </w:rPr>
            </w:pPr>
          </w:p>
          <w:p w14:paraId="02782597" w14:textId="77777777" w:rsidR="00661EE7" w:rsidRDefault="00661EE7" w:rsidP="00661EE7">
            <w:pPr>
              <w:pStyle w:val="TableParagraph"/>
              <w:spacing w:line="218" w:lineRule="auto"/>
              <w:ind w:left="185" w:right="153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5" w:type="dxa"/>
          </w:tcPr>
          <w:p w14:paraId="5646B97E" w14:textId="77777777" w:rsidR="00661EE7" w:rsidRDefault="00661EE7" w:rsidP="00661EE7">
            <w:pPr>
              <w:pStyle w:val="TableParagraph"/>
              <w:spacing w:before="1"/>
              <w:rPr>
                <w:sz w:val="36"/>
              </w:rPr>
            </w:pPr>
          </w:p>
          <w:p w14:paraId="7246F3FC" w14:textId="77777777" w:rsidR="00661EE7" w:rsidRDefault="00661EE7" w:rsidP="00661EE7">
            <w:pPr>
              <w:pStyle w:val="TableParagraph"/>
              <w:spacing w:line="218" w:lineRule="auto"/>
              <w:ind w:left="547" w:right="106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9" w:type="dxa"/>
            <w:tcBorders>
              <w:bottom w:val="single" w:sz="6" w:space="0" w:color="000000"/>
            </w:tcBorders>
          </w:tcPr>
          <w:p w14:paraId="270AF9E4" w14:textId="77777777" w:rsidR="00661EE7" w:rsidRDefault="00661EE7" w:rsidP="00661EE7">
            <w:pPr>
              <w:pStyle w:val="TableParagraph"/>
              <w:spacing w:before="5"/>
              <w:rPr>
                <w:sz w:val="35"/>
              </w:rPr>
            </w:pPr>
          </w:p>
          <w:p w14:paraId="6B2176AB" w14:textId="77777777" w:rsidR="00661EE7" w:rsidRDefault="00661EE7" w:rsidP="00661EE7">
            <w:pPr>
              <w:pStyle w:val="TableParagraph"/>
              <w:spacing w:line="220" w:lineRule="auto"/>
              <w:ind w:left="183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5" w:type="dxa"/>
          </w:tcPr>
          <w:p w14:paraId="7DD26BF6" w14:textId="77777777" w:rsidR="00661EE7" w:rsidRDefault="00661EE7" w:rsidP="00661EE7">
            <w:pPr>
              <w:pStyle w:val="TableParagraph"/>
              <w:spacing w:before="103" w:line="218" w:lineRule="auto"/>
              <w:ind w:left="182" w:right="153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0C84C7AA" w14:textId="77777777" w:rsidR="00661EE7" w:rsidRDefault="00661EE7" w:rsidP="00661EE7">
            <w:pPr>
              <w:pStyle w:val="TableParagraph"/>
              <w:spacing w:before="8" w:after="1"/>
              <w:rPr>
                <w:sz w:val="10"/>
              </w:rPr>
            </w:pPr>
          </w:p>
          <w:p w14:paraId="5CEC6BA5" w14:textId="77777777" w:rsidR="00661EE7" w:rsidRDefault="00661EE7" w:rsidP="00661EE7">
            <w:pPr>
              <w:pStyle w:val="TableParagraph"/>
              <w:spacing w:line="196" w:lineRule="exact"/>
              <w:ind w:left="984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58CBC8D3" wp14:editId="1CE42AAF">
                  <wp:extent cx="600455" cy="124968"/>
                  <wp:effectExtent l="0" t="0" r="0" b="0"/>
                  <wp:docPr id="2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2" w:type="dxa"/>
          </w:tcPr>
          <w:p w14:paraId="74EA7D31" w14:textId="77777777" w:rsidR="00661EE7" w:rsidRDefault="00661EE7" w:rsidP="00661EE7">
            <w:pPr>
              <w:pStyle w:val="TableParagraph"/>
              <w:spacing w:before="11"/>
              <w:rPr>
                <w:sz w:val="46"/>
              </w:rPr>
            </w:pPr>
          </w:p>
          <w:p w14:paraId="62D1C25A" w14:textId="77777777" w:rsidR="00661EE7" w:rsidRDefault="00661EE7" w:rsidP="00661EE7">
            <w:pPr>
              <w:pStyle w:val="TableParagraph"/>
              <w:ind w:left="84" w:right="77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970974" w14:paraId="4A0DE9EC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87" w:author="Gsotg916_Serv" w:date="2022-01-19T11:16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684"/>
          <w:trPrChange w:id="88" w:author="Gsotg916_Serv" w:date="2022-01-19T11:16:00Z">
            <w:trPr>
              <w:trHeight w:val="2255"/>
            </w:trPr>
          </w:trPrChange>
        </w:trPr>
        <w:tc>
          <w:tcPr>
            <w:tcW w:w="9956" w:type="dxa"/>
            <w:gridSpan w:val="5"/>
            <w:tcPrChange w:id="89" w:author="Gsotg916_Serv" w:date="2022-01-19T11:16:00Z">
              <w:tcPr>
                <w:tcW w:w="9956" w:type="dxa"/>
                <w:gridSpan w:val="5"/>
              </w:tcPr>
            </w:tcPrChange>
          </w:tcPr>
          <w:p w14:paraId="3379285B" w14:textId="4F97AC1B" w:rsidR="00970974" w:rsidRPr="008F6590" w:rsidRDefault="008F6590" w:rsidP="00661EE7">
            <w:pPr>
              <w:pStyle w:val="TableParagraph"/>
              <w:spacing w:before="65"/>
              <w:ind w:left="40"/>
              <w:jc w:val="center"/>
              <w:rPr>
                <w:b/>
                <w:bCs/>
                <w:w w:val="99"/>
                <w:sz w:val="32"/>
                <w:szCs w:val="32"/>
                <w:rPrChange w:id="90" w:author="Gsotg916_Serv" w:date="2022-01-18T11:19:00Z">
                  <w:rPr>
                    <w:w w:val="99"/>
                    <w:sz w:val="29"/>
                  </w:rPr>
                </w:rPrChange>
              </w:rPr>
            </w:pPr>
            <w:ins w:id="91" w:author="Gsotg916_Serv" w:date="2022-01-18T11:19:00Z">
              <w:r w:rsidRPr="008F6590">
                <w:rPr>
                  <w:b/>
                  <w:bCs/>
                  <w:w w:val="99"/>
                  <w:sz w:val="32"/>
                  <w:szCs w:val="32"/>
                  <w:rPrChange w:id="92" w:author="Gsotg916_Serv" w:date="2022-01-18T11:19:00Z">
                    <w:rPr>
                      <w:b/>
                      <w:bCs/>
                      <w:w w:val="99"/>
                      <w:sz w:val="24"/>
                      <w:szCs w:val="24"/>
                    </w:rPr>
                  </w:rPrChange>
                </w:rPr>
                <w:t>Реєстрація бізнес</w:t>
              </w:r>
            </w:ins>
            <w:ins w:id="93" w:author="Gsotg916_Serv" w:date="2022-01-19T11:06:00Z">
              <w:r w:rsidR="00FA6AEB">
                <w:rPr>
                  <w:b/>
                  <w:bCs/>
                  <w:w w:val="99"/>
                  <w:sz w:val="32"/>
                  <w:szCs w:val="32"/>
                </w:rPr>
                <w:t xml:space="preserve">у               </w:t>
              </w:r>
            </w:ins>
          </w:p>
        </w:tc>
      </w:tr>
      <w:tr w:rsidR="00661EE7" w14:paraId="77F00E30" w14:textId="77777777" w:rsidTr="000D4B80">
        <w:trPr>
          <w:trHeight w:val="2255"/>
        </w:trPr>
        <w:tc>
          <w:tcPr>
            <w:tcW w:w="715" w:type="dxa"/>
          </w:tcPr>
          <w:p w14:paraId="0DB82591" w14:textId="77777777" w:rsidR="00661EE7" w:rsidRDefault="00661EE7" w:rsidP="00661EE7">
            <w:pPr>
              <w:pStyle w:val="TableParagraph"/>
              <w:spacing w:before="65"/>
              <w:ind w:left="184"/>
              <w:rPr>
                <w:sz w:val="29"/>
              </w:rPr>
            </w:pPr>
            <w:r>
              <w:rPr>
                <w:sz w:val="29"/>
              </w:rPr>
              <w:t>1.</w:t>
            </w:r>
          </w:p>
        </w:tc>
        <w:tc>
          <w:tcPr>
            <w:tcW w:w="1565" w:type="dxa"/>
          </w:tcPr>
          <w:p w14:paraId="6C85D628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00050</w:t>
            </w:r>
          </w:p>
        </w:tc>
        <w:tc>
          <w:tcPr>
            <w:tcW w:w="3399" w:type="dxa"/>
          </w:tcPr>
          <w:p w14:paraId="6575BC5B" w14:textId="0279F230" w:rsidR="00661EE7" w:rsidRDefault="00661EE7" w:rsidP="00661EE7">
            <w:pPr>
              <w:pStyle w:val="TableParagraph"/>
              <w:spacing w:before="94" w:line="218" w:lineRule="auto"/>
              <w:ind w:left="125" w:right="206" w:firstLine="1"/>
              <w:rPr>
                <w:sz w:val="29"/>
              </w:rPr>
            </w:pPr>
            <w:r>
              <w:rPr>
                <w:sz w:val="29"/>
              </w:rPr>
              <w:t xml:space="preserve">Державна реєстрація створення юридичної </w:t>
            </w:r>
            <w:r>
              <w:rPr>
                <w:w w:val="95"/>
                <w:sz w:val="29"/>
              </w:rPr>
              <w:t xml:space="preserve">особи (крім громадського формування та релігійної </w:t>
            </w:r>
            <w:r>
              <w:rPr>
                <w:sz w:val="29"/>
              </w:rPr>
              <w:t>організації)</w:t>
            </w:r>
          </w:p>
        </w:tc>
        <w:tc>
          <w:tcPr>
            <w:tcW w:w="2885" w:type="dxa"/>
          </w:tcPr>
          <w:p w14:paraId="70C7EAC3" w14:textId="1EDDB8B1" w:rsidR="00661EE7" w:rsidRDefault="00661EE7" w:rsidP="00661EE7">
            <w:pPr>
              <w:pStyle w:val="TableParagraph"/>
              <w:spacing w:before="94" w:line="218" w:lineRule="auto"/>
              <w:ind w:left="124" w:right="214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 xml:space="preserve">державну реєстрацію </w:t>
            </w:r>
            <w:r>
              <w:rPr>
                <w:sz w:val="29"/>
              </w:rPr>
              <w:t>юридичних осіб, фізичних осіб — підприємців та громадських формувань</w:t>
            </w:r>
          </w:p>
        </w:tc>
        <w:tc>
          <w:tcPr>
            <w:tcW w:w="1392" w:type="dxa"/>
          </w:tcPr>
          <w:p w14:paraId="408636C6" w14:textId="77777777" w:rsidR="00661EE7" w:rsidRDefault="00661EE7" w:rsidP="00661EE7">
            <w:pPr>
              <w:pStyle w:val="TableParagraph"/>
              <w:spacing w:before="65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5A56E386" w14:textId="77777777" w:rsidTr="000D4B80">
        <w:trPr>
          <w:trHeight w:val="4708"/>
        </w:trPr>
        <w:tc>
          <w:tcPr>
            <w:tcW w:w="715" w:type="dxa"/>
          </w:tcPr>
          <w:p w14:paraId="4F5D337C" w14:textId="77777777" w:rsidR="00661EE7" w:rsidRDefault="00661EE7" w:rsidP="00661EE7">
            <w:pPr>
              <w:pStyle w:val="TableParagraph"/>
              <w:spacing w:before="65"/>
              <w:ind w:left="183"/>
              <w:rPr>
                <w:sz w:val="29"/>
              </w:rPr>
            </w:pPr>
            <w:r>
              <w:rPr>
                <w:sz w:val="29"/>
              </w:rPr>
              <w:t>2.</w:t>
            </w:r>
          </w:p>
        </w:tc>
        <w:tc>
          <w:tcPr>
            <w:tcW w:w="1565" w:type="dxa"/>
          </w:tcPr>
          <w:p w14:paraId="458CF330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00054</w:t>
            </w:r>
          </w:p>
        </w:tc>
        <w:tc>
          <w:tcPr>
            <w:tcW w:w="3399" w:type="dxa"/>
          </w:tcPr>
          <w:p w14:paraId="4B5A5BCB" w14:textId="7E310270" w:rsidR="00661EE7" w:rsidRDefault="00661EE7" w:rsidP="00661EE7">
            <w:pPr>
              <w:pStyle w:val="TableParagraph"/>
              <w:spacing w:before="91" w:line="220" w:lineRule="auto"/>
              <w:ind w:left="124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CF0F29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змін до відомостей про юридичну особу (крім </w:t>
            </w: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 xml:space="preserve">та релігійної організації), що містяться в 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диному державному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стрі </w:t>
            </w:r>
            <w:r>
              <w:rPr>
                <w:w w:val="95"/>
                <w:sz w:val="29"/>
              </w:rPr>
              <w:t xml:space="preserve">юридичних осіб, фізичних </w:t>
            </w:r>
            <w:r>
              <w:rPr>
                <w:sz w:val="29"/>
              </w:rPr>
              <w:t>осіб —підпри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мців та </w:t>
            </w:r>
            <w:r>
              <w:rPr>
                <w:w w:val="95"/>
                <w:sz w:val="29"/>
              </w:rPr>
              <w:t xml:space="preserve">громадських формувань, у </w:t>
            </w:r>
            <w:r>
              <w:rPr>
                <w:sz w:val="29"/>
              </w:rPr>
              <w:t>тому числі змін до установчих документів юридичної особи (крім</w:t>
            </w:r>
          </w:p>
          <w:p w14:paraId="64804F0A" w14:textId="77777777" w:rsidR="00661EE7" w:rsidRDefault="00661EE7" w:rsidP="00661EE7">
            <w:pPr>
              <w:pStyle w:val="TableParagraph"/>
              <w:spacing w:line="213" w:lineRule="auto"/>
              <w:ind w:left="124" w:firstLine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296519BC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92" w:type="dxa"/>
          </w:tcPr>
          <w:p w14:paraId="269918BD" w14:textId="77777777" w:rsidR="00661EE7" w:rsidRDefault="00661EE7" w:rsidP="00661EE7">
            <w:pPr>
              <w:pStyle w:val="TableParagraph"/>
              <w:spacing w:before="65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3C8A3E9" w14:textId="77777777" w:rsidTr="000D4B80">
        <w:trPr>
          <w:trHeight w:val="3777"/>
        </w:trPr>
        <w:tc>
          <w:tcPr>
            <w:tcW w:w="715" w:type="dxa"/>
          </w:tcPr>
          <w:p w14:paraId="526375DA" w14:textId="77777777" w:rsidR="00661EE7" w:rsidRDefault="00661EE7" w:rsidP="00661EE7">
            <w:pPr>
              <w:pStyle w:val="TableParagraph"/>
              <w:spacing w:before="60"/>
              <w:ind w:left="182"/>
              <w:rPr>
                <w:sz w:val="29"/>
              </w:rPr>
            </w:pPr>
            <w:r>
              <w:rPr>
                <w:sz w:val="29"/>
              </w:rPr>
              <w:lastRenderedPageBreak/>
              <w:t>3.</w:t>
            </w:r>
          </w:p>
        </w:tc>
        <w:tc>
          <w:tcPr>
            <w:tcW w:w="1565" w:type="dxa"/>
          </w:tcPr>
          <w:p w14:paraId="4CAD14CB" w14:textId="77777777" w:rsidR="00661EE7" w:rsidRDefault="00661EE7" w:rsidP="00661EE7">
            <w:pPr>
              <w:pStyle w:val="TableParagraph"/>
              <w:spacing w:before="60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00052</w:t>
            </w:r>
          </w:p>
        </w:tc>
        <w:tc>
          <w:tcPr>
            <w:tcW w:w="3399" w:type="dxa"/>
          </w:tcPr>
          <w:p w14:paraId="27039F77" w14:textId="67C9AC90" w:rsidR="00661EE7" w:rsidRDefault="00661EE7" w:rsidP="00661EE7">
            <w:pPr>
              <w:pStyle w:val="TableParagraph"/>
              <w:spacing w:before="86" w:line="220" w:lineRule="auto"/>
              <w:ind w:left="122" w:right="86" w:firstLine="4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включення відомостей </w:t>
            </w:r>
            <w:r>
              <w:rPr>
                <w:w w:val="95"/>
                <w:sz w:val="29"/>
              </w:rPr>
              <w:t xml:space="preserve">про юридичну особу (крім громадського формування </w:t>
            </w:r>
            <w:r>
              <w:rPr>
                <w:sz w:val="29"/>
              </w:rPr>
              <w:t>та релігійної організації), заре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стровану до 1 липня 2004 року, відомості про яку не містяться в 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диному державному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стрі юридичних осіб,</w:t>
            </w:r>
          </w:p>
          <w:p w14:paraId="51096B66" w14:textId="089217DB" w:rsidR="00661EE7" w:rsidRDefault="00661EE7" w:rsidP="00661EE7">
            <w:pPr>
              <w:pStyle w:val="TableParagraph"/>
              <w:spacing w:line="218" w:lineRule="auto"/>
              <w:ind w:left="124" w:right="1160" w:firstLine="3"/>
              <w:rPr>
                <w:sz w:val="29"/>
              </w:rPr>
            </w:pPr>
            <w:r>
              <w:rPr>
                <w:sz w:val="29"/>
              </w:rPr>
              <w:t>фізичних осіб — 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мців та</w:t>
            </w:r>
            <w:r w:rsidR="000D4B80">
              <w:rPr>
                <w:sz w:val="29"/>
              </w:rPr>
              <w:t xml:space="preserve"> громадських формувань</w:t>
            </w:r>
          </w:p>
        </w:tc>
        <w:tc>
          <w:tcPr>
            <w:tcW w:w="2885" w:type="dxa"/>
          </w:tcPr>
          <w:p w14:paraId="716A19B8" w14:textId="61994D32" w:rsidR="00661EE7" w:rsidRDefault="00661EE7" w:rsidP="00661EE7">
            <w:pPr>
              <w:pStyle w:val="TableParagraph"/>
              <w:spacing w:before="89" w:line="218" w:lineRule="auto"/>
              <w:ind w:left="124" w:right="214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державну ре</w:t>
            </w:r>
            <w:r w:rsidR="00AD653F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страцію </w:t>
            </w:r>
            <w:r>
              <w:rPr>
                <w:sz w:val="29"/>
              </w:rPr>
              <w:t>юридичних осіб, фізичних осіб — 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мців та громадських формувань”</w:t>
            </w:r>
          </w:p>
        </w:tc>
        <w:tc>
          <w:tcPr>
            <w:tcW w:w="1392" w:type="dxa"/>
          </w:tcPr>
          <w:p w14:paraId="0E6996BE" w14:textId="77777777" w:rsidR="00661EE7" w:rsidRDefault="00661EE7" w:rsidP="00661EE7">
            <w:pPr>
              <w:pStyle w:val="TableParagraph"/>
              <w:spacing w:before="60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2E10675" w14:textId="77777777" w:rsidTr="000D4B80">
        <w:trPr>
          <w:trHeight w:val="2865"/>
        </w:trPr>
        <w:tc>
          <w:tcPr>
            <w:tcW w:w="715" w:type="dxa"/>
          </w:tcPr>
          <w:p w14:paraId="70C57BEA" w14:textId="77777777" w:rsidR="00661EE7" w:rsidRDefault="00661EE7" w:rsidP="00661EE7">
            <w:pPr>
              <w:pStyle w:val="TableParagraph"/>
              <w:spacing w:before="60"/>
              <w:ind w:left="184"/>
              <w:rPr>
                <w:sz w:val="29"/>
              </w:rPr>
            </w:pPr>
            <w:r>
              <w:rPr>
                <w:sz w:val="29"/>
              </w:rPr>
              <w:t>4.</w:t>
            </w:r>
          </w:p>
        </w:tc>
        <w:tc>
          <w:tcPr>
            <w:tcW w:w="1565" w:type="dxa"/>
          </w:tcPr>
          <w:p w14:paraId="632FC06F" w14:textId="77777777" w:rsidR="00661EE7" w:rsidRDefault="00661EE7" w:rsidP="00661EE7">
            <w:pPr>
              <w:pStyle w:val="TableParagraph"/>
              <w:spacing w:before="60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00056</w:t>
            </w:r>
          </w:p>
        </w:tc>
        <w:tc>
          <w:tcPr>
            <w:tcW w:w="3399" w:type="dxa"/>
          </w:tcPr>
          <w:p w14:paraId="39F6490D" w14:textId="01053977" w:rsidR="00661EE7" w:rsidRDefault="00661EE7" w:rsidP="00661EE7">
            <w:pPr>
              <w:pStyle w:val="TableParagraph"/>
              <w:spacing w:before="86" w:line="220" w:lineRule="auto"/>
              <w:ind w:left="125" w:firstLine="3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страція переходу юридичної особи з модельного статуту на діяльність на підставі власного установчого документа (крім громадського</w:t>
            </w:r>
          </w:p>
          <w:p w14:paraId="385D52B0" w14:textId="77777777" w:rsidR="00661EE7" w:rsidRDefault="00661EE7" w:rsidP="00661EE7">
            <w:pPr>
              <w:pStyle w:val="TableParagraph"/>
              <w:spacing w:line="220" w:lineRule="auto"/>
              <w:ind w:left="126" w:firstLine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формування та релігійної </w:t>
            </w:r>
            <w:r>
              <w:rPr>
                <w:sz w:val="29"/>
              </w:rPr>
              <w:t>організації)</w:t>
            </w:r>
          </w:p>
        </w:tc>
        <w:tc>
          <w:tcPr>
            <w:tcW w:w="2885" w:type="dxa"/>
          </w:tcPr>
          <w:p w14:paraId="6F39F10B" w14:textId="77777777" w:rsidR="00661EE7" w:rsidRDefault="00661EE7" w:rsidP="00661EE7">
            <w:pPr>
              <w:pStyle w:val="TableParagraph"/>
              <w:spacing w:before="65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1CE11B4C" w14:textId="77777777" w:rsidR="00661EE7" w:rsidRDefault="00661EE7" w:rsidP="00661EE7">
            <w:pPr>
              <w:pStyle w:val="TableParagraph"/>
              <w:spacing w:before="60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7B1D15E" w14:textId="77777777" w:rsidTr="000D4B80">
        <w:trPr>
          <w:trHeight w:val="2255"/>
        </w:trPr>
        <w:tc>
          <w:tcPr>
            <w:tcW w:w="715" w:type="dxa"/>
          </w:tcPr>
          <w:p w14:paraId="0DC173CC" w14:textId="77777777" w:rsidR="00661EE7" w:rsidRDefault="00661EE7" w:rsidP="00661EE7">
            <w:pPr>
              <w:pStyle w:val="TableParagraph"/>
              <w:spacing w:before="65"/>
              <w:ind w:left="184"/>
              <w:rPr>
                <w:sz w:val="29"/>
              </w:rPr>
            </w:pPr>
            <w:r>
              <w:rPr>
                <w:sz w:val="29"/>
              </w:rPr>
              <w:t>5.</w:t>
            </w:r>
          </w:p>
        </w:tc>
        <w:tc>
          <w:tcPr>
            <w:tcW w:w="1565" w:type="dxa"/>
          </w:tcPr>
          <w:p w14:paraId="518422EA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00057</w:t>
            </w:r>
          </w:p>
        </w:tc>
        <w:tc>
          <w:tcPr>
            <w:tcW w:w="3399" w:type="dxa"/>
          </w:tcPr>
          <w:p w14:paraId="553C58A0" w14:textId="29BE3B89" w:rsidR="00661EE7" w:rsidRDefault="00661EE7" w:rsidP="00661EE7">
            <w:pPr>
              <w:pStyle w:val="TableParagraph"/>
              <w:spacing w:before="94" w:line="218" w:lineRule="auto"/>
              <w:ind w:left="125" w:right="112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переходу юридичної особи на діяльність на підставі модельного статуту (крім </w:t>
            </w: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0720E85E" w14:textId="4C371F8C" w:rsidR="00661EE7" w:rsidRDefault="00661EE7" w:rsidP="00661EE7">
            <w:pPr>
              <w:pStyle w:val="TableParagraph"/>
              <w:spacing w:before="94" w:line="218" w:lineRule="auto"/>
              <w:ind w:left="126" w:right="211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державну ре</w:t>
            </w:r>
            <w:r w:rsidR="00AD653F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страцію </w:t>
            </w:r>
            <w:r>
              <w:rPr>
                <w:sz w:val="29"/>
              </w:rPr>
              <w:t>юридичних осіб, фізичних осіб — 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мців та громадських формувань”</w:t>
            </w:r>
          </w:p>
        </w:tc>
        <w:tc>
          <w:tcPr>
            <w:tcW w:w="1392" w:type="dxa"/>
          </w:tcPr>
          <w:p w14:paraId="147F0364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74814C75" w14:textId="77777777" w:rsidTr="000D4B80">
        <w:trPr>
          <w:trHeight w:val="2562"/>
        </w:trPr>
        <w:tc>
          <w:tcPr>
            <w:tcW w:w="715" w:type="dxa"/>
          </w:tcPr>
          <w:p w14:paraId="2BB9EC46" w14:textId="77777777" w:rsidR="00661EE7" w:rsidRDefault="00661EE7" w:rsidP="00661EE7">
            <w:pPr>
              <w:pStyle w:val="TableParagraph"/>
              <w:spacing w:before="65"/>
              <w:ind w:left="181"/>
              <w:rPr>
                <w:sz w:val="29"/>
              </w:rPr>
            </w:pPr>
            <w:r>
              <w:rPr>
                <w:sz w:val="29"/>
              </w:rPr>
              <w:t>6.</w:t>
            </w:r>
          </w:p>
        </w:tc>
        <w:tc>
          <w:tcPr>
            <w:tcW w:w="1565" w:type="dxa"/>
          </w:tcPr>
          <w:p w14:paraId="16AA0D34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00094</w:t>
            </w:r>
          </w:p>
        </w:tc>
        <w:tc>
          <w:tcPr>
            <w:tcW w:w="3399" w:type="dxa"/>
          </w:tcPr>
          <w:p w14:paraId="14C93A37" w14:textId="2864250F" w:rsidR="00661EE7" w:rsidRDefault="00661EE7" w:rsidP="00661EE7">
            <w:pPr>
              <w:pStyle w:val="TableParagraph"/>
              <w:spacing w:before="91" w:line="220" w:lineRule="auto"/>
              <w:ind w:left="123" w:firstLine="4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зміни складу комісії з припинення (комісії з реорганізації, ліквідаційної комісії) юридичної особи (крім </w:t>
            </w:r>
            <w:r>
              <w:rPr>
                <w:w w:val="95"/>
                <w:sz w:val="29"/>
              </w:rPr>
              <w:t>громадського формування</w:t>
            </w:r>
          </w:p>
          <w:p w14:paraId="06CB1DE9" w14:textId="77777777" w:rsidR="00661EE7" w:rsidRDefault="00661EE7" w:rsidP="00661EE7">
            <w:pPr>
              <w:pStyle w:val="TableParagraph"/>
              <w:spacing w:line="300" w:lineRule="exact"/>
              <w:ind w:left="125"/>
              <w:rPr>
                <w:sz w:val="29"/>
              </w:rPr>
            </w:pP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39472386" w14:textId="77777777" w:rsidR="00661EE7" w:rsidRDefault="00661EE7" w:rsidP="00661EE7">
            <w:pPr>
              <w:pStyle w:val="TableParagraph"/>
              <w:spacing w:before="65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792AA823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5326AD9" w14:textId="77777777" w:rsidTr="000D4B80">
        <w:trPr>
          <w:trHeight w:val="1952"/>
        </w:trPr>
        <w:tc>
          <w:tcPr>
            <w:tcW w:w="715" w:type="dxa"/>
          </w:tcPr>
          <w:p w14:paraId="1F5F2D8D" w14:textId="77777777" w:rsidR="00661EE7" w:rsidRDefault="00661EE7" w:rsidP="00661EE7">
            <w:pPr>
              <w:pStyle w:val="TableParagraph"/>
              <w:spacing w:before="65"/>
              <w:ind w:left="183"/>
              <w:rPr>
                <w:sz w:val="29"/>
              </w:rPr>
            </w:pPr>
            <w:r>
              <w:rPr>
                <w:sz w:val="29"/>
              </w:rPr>
              <w:t>7.</w:t>
            </w:r>
          </w:p>
        </w:tc>
        <w:tc>
          <w:tcPr>
            <w:tcW w:w="1565" w:type="dxa"/>
          </w:tcPr>
          <w:p w14:paraId="2163363E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00097</w:t>
            </w:r>
          </w:p>
        </w:tc>
        <w:tc>
          <w:tcPr>
            <w:tcW w:w="3399" w:type="dxa"/>
          </w:tcPr>
          <w:p w14:paraId="7624AEF4" w14:textId="6D6D13DD" w:rsidR="00661EE7" w:rsidRDefault="00661EE7" w:rsidP="00661EE7">
            <w:pPr>
              <w:pStyle w:val="TableParagraph"/>
              <w:spacing w:before="91" w:line="220" w:lineRule="auto"/>
              <w:ind w:left="125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припинення юридичної особи в результаті ïï ліквідації (крім </w:t>
            </w: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7858BCF3" w14:textId="77777777" w:rsidR="00661EE7" w:rsidRDefault="00661EE7" w:rsidP="00661EE7">
            <w:pPr>
              <w:pStyle w:val="TableParagraph"/>
              <w:spacing w:before="69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7F55AF48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D6244F0" w14:textId="77777777" w:rsidTr="000D4B80">
        <w:trPr>
          <w:trHeight w:val="1948"/>
        </w:trPr>
        <w:tc>
          <w:tcPr>
            <w:tcW w:w="715" w:type="dxa"/>
          </w:tcPr>
          <w:p w14:paraId="4A39CCE4" w14:textId="77777777" w:rsidR="00661EE7" w:rsidRDefault="00661EE7" w:rsidP="00661EE7">
            <w:pPr>
              <w:pStyle w:val="TableParagraph"/>
              <w:spacing w:before="60"/>
              <w:ind w:left="181"/>
              <w:rPr>
                <w:sz w:val="29"/>
              </w:rPr>
            </w:pPr>
            <w:r>
              <w:rPr>
                <w:sz w:val="29"/>
              </w:rPr>
              <w:lastRenderedPageBreak/>
              <w:t>8.</w:t>
            </w:r>
          </w:p>
        </w:tc>
        <w:tc>
          <w:tcPr>
            <w:tcW w:w="1565" w:type="dxa"/>
          </w:tcPr>
          <w:p w14:paraId="26761A4D" w14:textId="77777777" w:rsidR="00661EE7" w:rsidRDefault="00661EE7" w:rsidP="00661EE7">
            <w:pPr>
              <w:pStyle w:val="TableParagraph"/>
              <w:spacing w:before="60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00100</w:t>
            </w:r>
          </w:p>
        </w:tc>
        <w:tc>
          <w:tcPr>
            <w:tcW w:w="3399" w:type="dxa"/>
          </w:tcPr>
          <w:p w14:paraId="1BDBBCCA" w14:textId="70673085" w:rsidR="00661EE7" w:rsidRDefault="00661EE7" w:rsidP="00661EE7">
            <w:pPr>
              <w:pStyle w:val="TableParagraph"/>
              <w:spacing w:before="86" w:line="220" w:lineRule="auto"/>
              <w:ind w:left="125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припинення юридичної особи в результаті ïï реорганізації (крім </w:t>
            </w: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57E6496E" w14:textId="77777777" w:rsidR="00661EE7" w:rsidRDefault="00661EE7" w:rsidP="00661EE7">
            <w:pPr>
              <w:pStyle w:val="TableParagraph"/>
              <w:spacing w:before="65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389BD5B5" w14:textId="77777777" w:rsidR="00661EE7" w:rsidRDefault="00661EE7" w:rsidP="00661EE7">
            <w:pPr>
              <w:pStyle w:val="TableParagraph"/>
              <w:spacing w:before="60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2947473" w14:textId="77777777" w:rsidTr="000D4B80">
        <w:trPr>
          <w:trHeight w:val="1031"/>
        </w:trPr>
        <w:tc>
          <w:tcPr>
            <w:tcW w:w="715" w:type="dxa"/>
          </w:tcPr>
          <w:p w14:paraId="4DFB9044" w14:textId="77777777" w:rsidR="00661EE7" w:rsidRDefault="00661EE7" w:rsidP="00661EE7">
            <w:pPr>
              <w:pStyle w:val="TableParagraph"/>
              <w:spacing w:before="65"/>
              <w:ind w:left="182"/>
              <w:rPr>
                <w:sz w:val="29"/>
              </w:rPr>
            </w:pPr>
            <w:r>
              <w:rPr>
                <w:sz w:val="29"/>
              </w:rPr>
              <w:t>9.</w:t>
            </w:r>
          </w:p>
        </w:tc>
        <w:tc>
          <w:tcPr>
            <w:tcW w:w="1565" w:type="dxa"/>
          </w:tcPr>
          <w:p w14:paraId="46DA5BD1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00073</w:t>
            </w:r>
          </w:p>
        </w:tc>
        <w:tc>
          <w:tcPr>
            <w:tcW w:w="3399" w:type="dxa"/>
          </w:tcPr>
          <w:p w14:paraId="420135F8" w14:textId="04C47B09" w:rsidR="00661EE7" w:rsidRDefault="00661EE7" w:rsidP="00661EE7">
            <w:pPr>
              <w:pStyle w:val="TableParagraph"/>
              <w:spacing w:before="94" w:line="218" w:lineRule="auto"/>
              <w:ind w:left="125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</w:t>
            </w:r>
            <w:r>
              <w:rPr>
                <w:w w:val="95"/>
                <w:sz w:val="29"/>
              </w:rPr>
              <w:t xml:space="preserve">рішення про припинення </w:t>
            </w:r>
            <w:r>
              <w:rPr>
                <w:sz w:val="29"/>
              </w:rPr>
              <w:t>юридичної особи (крім</w:t>
            </w:r>
            <w:r w:rsidR="000D4B80">
              <w:rPr>
                <w:sz w:val="29"/>
              </w:rPr>
              <w:t xml:space="preserve"> громадського формування та релігійної організації</w:t>
            </w:r>
          </w:p>
        </w:tc>
        <w:tc>
          <w:tcPr>
            <w:tcW w:w="2885" w:type="dxa"/>
          </w:tcPr>
          <w:p w14:paraId="43804B27" w14:textId="77777777" w:rsidR="00661EE7" w:rsidRDefault="00661EE7" w:rsidP="00661EE7">
            <w:pPr>
              <w:pStyle w:val="TableParagraph"/>
              <w:spacing w:before="69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2BCFEBC3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8C3FEAB" w14:textId="77777777" w:rsidTr="000D4B80">
        <w:trPr>
          <w:trHeight w:val="1948"/>
        </w:trPr>
        <w:tc>
          <w:tcPr>
            <w:tcW w:w="715" w:type="dxa"/>
          </w:tcPr>
          <w:p w14:paraId="24E865E1" w14:textId="77777777" w:rsidR="00661EE7" w:rsidRDefault="00661EE7" w:rsidP="00661EE7">
            <w:pPr>
              <w:pStyle w:val="TableParagraph"/>
              <w:spacing w:before="54"/>
              <w:ind w:left="194"/>
              <w:rPr>
                <w:sz w:val="29"/>
              </w:rPr>
            </w:pPr>
            <w:r>
              <w:rPr>
                <w:sz w:val="29"/>
              </w:rPr>
              <w:t>10.</w:t>
            </w:r>
          </w:p>
        </w:tc>
        <w:tc>
          <w:tcPr>
            <w:tcW w:w="1565" w:type="dxa"/>
          </w:tcPr>
          <w:p w14:paraId="029938FE" w14:textId="77777777" w:rsidR="00661EE7" w:rsidRDefault="00661EE7" w:rsidP="00661EE7">
            <w:pPr>
              <w:pStyle w:val="TableParagraph"/>
              <w:spacing w:before="54"/>
              <w:ind w:left="400" w:right="361"/>
              <w:jc w:val="center"/>
              <w:rPr>
                <w:sz w:val="29"/>
              </w:rPr>
            </w:pPr>
            <w:r>
              <w:rPr>
                <w:sz w:val="29"/>
              </w:rPr>
              <w:t>00083</w:t>
            </w:r>
          </w:p>
        </w:tc>
        <w:tc>
          <w:tcPr>
            <w:tcW w:w="3399" w:type="dxa"/>
          </w:tcPr>
          <w:p w14:paraId="4B2C09FE" w14:textId="67669061" w:rsidR="00661EE7" w:rsidRDefault="00661EE7" w:rsidP="00661EE7">
            <w:pPr>
              <w:pStyle w:val="TableParagraph"/>
              <w:spacing w:before="86" w:line="220" w:lineRule="auto"/>
              <w:ind w:left="125" w:firstLine="7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рішення про відміну рішення про припинення юридичної особи (крім </w:t>
            </w: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73882512" w14:textId="77777777" w:rsidR="00661EE7" w:rsidRDefault="00661EE7" w:rsidP="00661EE7">
            <w:pPr>
              <w:pStyle w:val="TableParagraph"/>
              <w:spacing w:before="64"/>
              <w:ind w:left="64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4903258A" w14:textId="77777777" w:rsidR="00661EE7" w:rsidRDefault="00661EE7" w:rsidP="00661EE7">
            <w:pPr>
              <w:pStyle w:val="TableParagraph"/>
              <w:spacing w:before="59"/>
              <w:ind w:left="51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20C6B44E" w14:textId="77777777" w:rsidTr="000D4B80">
        <w:trPr>
          <w:trHeight w:val="2505"/>
        </w:trPr>
        <w:tc>
          <w:tcPr>
            <w:tcW w:w="715" w:type="dxa"/>
          </w:tcPr>
          <w:p w14:paraId="320DB04D" w14:textId="77777777" w:rsidR="00661EE7" w:rsidRDefault="00661EE7" w:rsidP="00661EE7">
            <w:pPr>
              <w:pStyle w:val="TableParagraph"/>
              <w:spacing w:line="330" w:lineRule="exact"/>
              <w:ind w:left="189"/>
              <w:rPr>
                <w:sz w:val="29"/>
              </w:rPr>
            </w:pPr>
            <w:r>
              <w:rPr>
                <w:sz w:val="29"/>
              </w:rPr>
              <w:t>11.</w:t>
            </w:r>
          </w:p>
        </w:tc>
        <w:tc>
          <w:tcPr>
            <w:tcW w:w="1565" w:type="dxa"/>
          </w:tcPr>
          <w:p w14:paraId="52314D11" w14:textId="77777777" w:rsidR="00661EE7" w:rsidRDefault="00661EE7" w:rsidP="00661EE7">
            <w:pPr>
              <w:pStyle w:val="TableParagraph"/>
              <w:spacing w:line="330" w:lineRule="exact"/>
              <w:ind w:left="399" w:right="370"/>
              <w:jc w:val="center"/>
              <w:rPr>
                <w:sz w:val="29"/>
              </w:rPr>
            </w:pPr>
            <w:r>
              <w:rPr>
                <w:sz w:val="29"/>
              </w:rPr>
              <w:t>00235</w:t>
            </w:r>
          </w:p>
        </w:tc>
        <w:tc>
          <w:tcPr>
            <w:tcW w:w="3399" w:type="dxa"/>
          </w:tcPr>
          <w:p w14:paraId="48666FE0" w14:textId="75E2D35E" w:rsidR="00661EE7" w:rsidRDefault="00661EE7" w:rsidP="00661EE7">
            <w:pPr>
              <w:pStyle w:val="TableParagraph"/>
              <w:spacing w:before="23" w:line="220" w:lineRule="auto"/>
              <w:ind w:left="125" w:right="112" w:hanging="4"/>
              <w:rPr>
                <w:sz w:val="29"/>
              </w:rPr>
            </w:pPr>
            <w:r>
              <w:rPr>
                <w:sz w:val="29"/>
              </w:rPr>
              <w:t xml:space="preserve">Видача виписки з 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диного державного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стру юридичних осіб, фізичних осіб — 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мців та </w:t>
            </w:r>
            <w:r>
              <w:rPr>
                <w:w w:val="95"/>
                <w:sz w:val="29"/>
              </w:rPr>
              <w:t xml:space="preserve">громадських формувань у </w:t>
            </w:r>
            <w:r>
              <w:rPr>
                <w:sz w:val="29"/>
              </w:rPr>
              <w:t>паперовій формі для проставлення апостиля</w:t>
            </w:r>
          </w:p>
        </w:tc>
        <w:tc>
          <w:tcPr>
            <w:tcW w:w="2885" w:type="dxa"/>
          </w:tcPr>
          <w:p w14:paraId="1CDEB107" w14:textId="77777777" w:rsidR="00661EE7" w:rsidRDefault="00661EE7" w:rsidP="00661EE7">
            <w:pPr>
              <w:pStyle w:val="TableParagraph"/>
              <w:spacing w:before="1"/>
              <w:ind w:left="54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263A2C6A" w14:textId="77777777" w:rsidR="00661EE7" w:rsidRDefault="00661EE7" w:rsidP="00661EE7">
            <w:pPr>
              <w:pStyle w:val="TableParagraph"/>
              <w:spacing w:before="1"/>
              <w:ind w:left="41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F50CD08" w14:textId="77777777" w:rsidTr="000D4B80">
        <w:trPr>
          <w:trHeight w:val="2192"/>
        </w:trPr>
        <w:tc>
          <w:tcPr>
            <w:tcW w:w="715" w:type="dxa"/>
          </w:tcPr>
          <w:p w14:paraId="01FFC6FE" w14:textId="77777777" w:rsidR="00661EE7" w:rsidRDefault="00661EE7" w:rsidP="00661EE7">
            <w:pPr>
              <w:pStyle w:val="TableParagraph"/>
              <w:spacing w:line="326" w:lineRule="exact"/>
              <w:ind w:left="189"/>
              <w:rPr>
                <w:sz w:val="29"/>
              </w:rPr>
            </w:pPr>
            <w:r>
              <w:rPr>
                <w:sz w:val="29"/>
              </w:rPr>
              <w:t>12.</w:t>
            </w:r>
          </w:p>
        </w:tc>
        <w:tc>
          <w:tcPr>
            <w:tcW w:w="1565" w:type="dxa"/>
          </w:tcPr>
          <w:p w14:paraId="4C81A9A8" w14:textId="77777777" w:rsidR="00661EE7" w:rsidRDefault="00661EE7" w:rsidP="00661EE7">
            <w:pPr>
              <w:pStyle w:val="TableParagraph"/>
              <w:spacing w:line="326" w:lineRule="exact"/>
              <w:ind w:left="399" w:right="370"/>
              <w:jc w:val="center"/>
              <w:rPr>
                <w:sz w:val="29"/>
              </w:rPr>
            </w:pPr>
            <w:r>
              <w:rPr>
                <w:sz w:val="29"/>
              </w:rPr>
              <w:t>00234</w:t>
            </w:r>
          </w:p>
        </w:tc>
        <w:tc>
          <w:tcPr>
            <w:tcW w:w="3399" w:type="dxa"/>
          </w:tcPr>
          <w:p w14:paraId="25567265" w14:textId="5763101A" w:rsidR="00661EE7" w:rsidRDefault="00661EE7" w:rsidP="00661EE7">
            <w:pPr>
              <w:pStyle w:val="TableParagraph"/>
              <w:spacing w:before="18" w:line="220" w:lineRule="auto"/>
              <w:ind w:left="125" w:hanging="4"/>
              <w:rPr>
                <w:sz w:val="29"/>
              </w:rPr>
            </w:pPr>
            <w:r>
              <w:rPr>
                <w:sz w:val="29"/>
              </w:rPr>
              <w:t xml:space="preserve">Видача витягу з 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диного державного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стру </w:t>
            </w:r>
            <w:r>
              <w:rPr>
                <w:w w:val="95"/>
                <w:sz w:val="29"/>
              </w:rPr>
              <w:t xml:space="preserve">юридичних осіб, фізичних </w:t>
            </w:r>
            <w:r>
              <w:rPr>
                <w:sz w:val="29"/>
              </w:rPr>
              <w:t>осіб —підпри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мців та громадських формувань</w:t>
            </w:r>
          </w:p>
        </w:tc>
        <w:tc>
          <w:tcPr>
            <w:tcW w:w="2885" w:type="dxa"/>
          </w:tcPr>
          <w:p w14:paraId="006F4770" w14:textId="5142D1A1" w:rsidR="00661EE7" w:rsidRDefault="00661EE7" w:rsidP="00661EE7">
            <w:pPr>
              <w:pStyle w:val="TableParagraph"/>
              <w:spacing w:before="18" w:line="220" w:lineRule="auto"/>
              <w:ind w:left="125" w:right="212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державну ре</w:t>
            </w:r>
            <w:r w:rsidR="00AD653F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страцію </w:t>
            </w:r>
            <w:r>
              <w:rPr>
                <w:sz w:val="29"/>
              </w:rPr>
              <w:t>юридичних осіб, фізичних осіб — 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мців та громадських формувань”</w:t>
            </w:r>
          </w:p>
        </w:tc>
        <w:tc>
          <w:tcPr>
            <w:tcW w:w="1392" w:type="dxa"/>
          </w:tcPr>
          <w:p w14:paraId="481456C0" w14:textId="77777777" w:rsidR="00661EE7" w:rsidRDefault="00661EE7" w:rsidP="00661EE7">
            <w:pPr>
              <w:pStyle w:val="TableParagraph"/>
              <w:spacing w:line="330" w:lineRule="exact"/>
              <w:ind w:left="41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66A768C" w14:textId="77777777" w:rsidTr="000D4B80">
        <w:trPr>
          <w:trHeight w:val="2562"/>
        </w:trPr>
        <w:tc>
          <w:tcPr>
            <w:tcW w:w="715" w:type="dxa"/>
          </w:tcPr>
          <w:p w14:paraId="69D68392" w14:textId="77777777" w:rsidR="00661EE7" w:rsidRDefault="00661EE7" w:rsidP="00661EE7">
            <w:pPr>
              <w:pStyle w:val="TableParagraph"/>
              <w:spacing w:before="59"/>
              <w:ind w:left="189"/>
              <w:rPr>
                <w:sz w:val="29"/>
              </w:rPr>
            </w:pPr>
            <w:r>
              <w:rPr>
                <w:sz w:val="29"/>
              </w:rPr>
              <w:t>13.</w:t>
            </w:r>
          </w:p>
        </w:tc>
        <w:tc>
          <w:tcPr>
            <w:tcW w:w="1565" w:type="dxa"/>
          </w:tcPr>
          <w:p w14:paraId="658265CF" w14:textId="77777777" w:rsidR="00661EE7" w:rsidRDefault="00661EE7" w:rsidP="00661EE7">
            <w:pPr>
              <w:pStyle w:val="TableParagraph"/>
              <w:spacing w:before="59"/>
              <w:ind w:left="399" w:right="370"/>
              <w:jc w:val="center"/>
              <w:rPr>
                <w:sz w:val="29"/>
              </w:rPr>
            </w:pPr>
            <w:r>
              <w:rPr>
                <w:sz w:val="29"/>
              </w:rPr>
              <w:t>00236</w:t>
            </w:r>
          </w:p>
        </w:tc>
        <w:tc>
          <w:tcPr>
            <w:tcW w:w="3399" w:type="dxa"/>
          </w:tcPr>
          <w:p w14:paraId="56889402" w14:textId="5C4B7FDA" w:rsidR="00661EE7" w:rsidRDefault="00661EE7" w:rsidP="00661EE7">
            <w:pPr>
              <w:pStyle w:val="TableParagraph"/>
              <w:spacing w:before="86" w:line="220" w:lineRule="auto"/>
              <w:ind w:left="125" w:right="112" w:hanging="4"/>
              <w:rPr>
                <w:sz w:val="29"/>
              </w:rPr>
            </w:pPr>
            <w:r>
              <w:rPr>
                <w:sz w:val="29"/>
              </w:rPr>
              <w:t xml:space="preserve">Видача документів, що </w:t>
            </w:r>
            <w:r>
              <w:rPr>
                <w:w w:val="95"/>
                <w:sz w:val="29"/>
              </w:rPr>
              <w:t>містяться в ре</w:t>
            </w:r>
            <w:r w:rsidR="00AD653F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страційній </w:t>
            </w:r>
            <w:r>
              <w:rPr>
                <w:sz w:val="29"/>
              </w:rPr>
              <w:t xml:space="preserve">справі юридичної особи, громадського формування, що не мас </w:t>
            </w:r>
            <w:r>
              <w:rPr>
                <w:w w:val="95"/>
                <w:sz w:val="29"/>
              </w:rPr>
              <w:t xml:space="preserve">статусу юридичної особи, </w:t>
            </w:r>
            <w:r>
              <w:rPr>
                <w:sz w:val="29"/>
              </w:rPr>
              <w:t>фізичної особи — 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>мця</w:t>
            </w:r>
          </w:p>
        </w:tc>
        <w:tc>
          <w:tcPr>
            <w:tcW w:w="2885" w:type="dxa"/>
          </w:tcPr>
          <w:p w14:paraId="50A2FA73" w14:textId="77777777" w:rsidR="00661EE7" w:rsidRDefault="00661EE7" w:rsidP="00661EE7">
            <w:pPr>
              <w:pStyle w:val="TableParagraph"/>
              <w:spacing w:before="64"/>
              <w:ind w:left="54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176EF2EF" w14:textId="77777777" w:rsidR="00661EE7" w:rsidRDefault="00661EE7" w:rsidP="00661EE7">
            <w:pPr>
              <w:pStyle w:val="TableParagraph"/>
              <w:spacing w:before="64"/>
              <w:ind w:left="41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2C1EEC1" w14:textId="77777777" w:rsidTr="000D4B80">
        <w:trPr>
          <w:trHeight w:val="2255"/>
        </w:trPr>
        <w:tc>
          <w:tcPr>
            <w:tcW w:w="715" w:type="dxa"/>
          </w:tcPr>
          <w:p w14:paraId="0D52836C" w14:textId="77777777" w:rsidR="00661EE7" w:rsidRDefault="00661EE7" w:rsidP="00661EE7">
            <w:pPr>
              <w:pStyle w:val="TableParagraph"/>
              <w:spacing w:before="54"/>
              <w:ind w:left="189"/>
              <w:rPr>
                <w:sz w:val="29"/>
              </w:rPr>
            </w:pPr>
            <w:r>
              <w:rPr>
                <w:sz w:val="29"/>
              </w:rPr>
              <w:t>14.</w:t>
            </w:r>
          </w:p>
        </w:tc>
        <w:tc>
          <w:tcPr>
            <w:tcW w:w="1565" w:type="dxa"/>
          </w:tcPr>
          <w:p w14:paraId="3188804E" w14:textId="77777777" w:rsidR="00661EE7" w:rsidRDefault="00661EE7" w:rsidP="00661EE7">
            <w:pPr>
              <w:pStyle w:val="TableParagraph"/>
              <w:spacing w:before="54"/>
              <w:ind w:left="399" w:right="370"/>
              <w:jc w:val="center"/>
              <w:rPr>
                <w:sz w:val="29"/>
              </w:rPr>
            </w:pPr>
            <w:r>
              <w:rPr>
                <w:sz w:val="29"/>
              </w:rPr>
              <w:t>01179</w:t>
            </w:r>
          </w:p>
        </w:tc>
        <w:tc>
          <w:tcPr>
            <w:tcW w:w="3399" w:type="dxa"/>
          </w:tcPr>
          <w:p w14:paraId="5CAF0168" w14:textId="3A51A94C" w:rsidR="00661EE7" w:rsidRDefault="00661EE7" w:rsidP="00661EE7">
            <w:pPr>
              <w:pStyle w:val="TableParagraph"/>
              <w:spacing w:before="81" w:line="220" w:lineRule="auto"/>
              <w:ind w:left="122" w:hanging="1"/>
              <w:rPr>
                <w:sz w:val="29"/>
              </w:rPr>
            </w:pPr>
            <w:r>
              <w:rPr>
                <w:sz w:val="29"/>
              </w:rPr>
              <w:t xml:space="preserve">Виправлення помилок, </w:t>
            </w:r>
            <w:r>
              <w:rPr>
                <w:w w:val="95"/>
                <w:sz w:val="29"/>
              </w:rPr>
              <w:t xml:space="preserve">допущених у відомостях 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диного державного </w:t>
            </w:r>
            <w:r>
              <w:rPr>
                <w:w w:val="95"/>
                <w:sz w:val="29"/>
              </w:rPr>
              <w:t>ре</w:t>
            </w:r>
            <w:r w:rsidR="00AD653F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стру юридичних осіб, </w:t>
            </w:r>
            <w:r>
              <w:rPr>
                <w:sz w:val="29"/>
              </w:rPr>
              <w:t>фізичних осіб — підпри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мців та </w:t>
            </w:r>
            <w:r>
              <w:rPr>
                <w:w w:val="95"/>
                <w:sz w:val="29"/>
              </w:rPr>
              <w:t>громадських формувань</w:t>
            </w:r>
          </w:p>
        </w:tc>
        <w:tc>
          <w:tcPr>
            <w:tcW w:w="2885" w:type="dxa"/>
          </w:tcPr>
          <w:p w14:paraId="40D5E127" w14:textId="77777777" w:rsidR="00661EE7" w:rsidRDefault="00661EE7" w:rsidP="00661EE7">
            <w:pPr>
              <w:pStyle w:val="TableParagraph"/>
              <w:spacing w:before="59"/>
              <w:ind w:left="54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682B5DFF" w14:textId="77777777" w:rsidR="00661EE7" w:rsidRDefault="00661EE7" w:rsidP="00661EE7">
            <w:pPr>
              <w:pStyle w:val="TableParagraph"/>
              <w:spacing w:before="59"/>
              <w:ind w:left="41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0DB912E" w14:textId="77777777" w:rsidTr="000D4B80">
        <w:trPr>
          <w:trHeight w:val="729"/>
        </w:trPr>
        <w:tc>
          <w:tcPr>
            <w:tcW w:w="715" w:type="dxa"/>
          </w:tcPr>
          <w:p w14:paraId="44F14A43" w14:textId="77777777" w:rsidR="00661EE7" w:rsidRDefault="00661EE7" w:rsidP="00661EE7">
            <w:pPr>
              <w:pStyle w:val="TableParagraph"/>
              <w:spacing w:before="59"/>
              <w:ind w:left="184"/>
              <w:rPr>
                <w:sz w:val="29"/>
              </w:rPr>
            </w:pPr>
            <w:r>
              <w:rPr>
                <w:sz w:val="29"/>
              </w:rPr>
              <w:lastRenderedPageBreak/>
              <w:t>15.</w:t>
            </w:r>
          </w:p>
        </w:tc>
        <w:tc>
          <w:tcPr>
            <w:tcW w:w="1565" w:type="dxa"/>
          </w:tcPr>
          <w:p w14:paraId="77BAD89C" w14:textId="77777777" w:rsidR="00661EE7" w:rsidRDefault="00661EE7" w:rsidP="00661EE7">
            <w:pPr>
              <w:pStyle w:val="TableParagraph"/>
              <w:spacing w:before="59"/>
              <w:ind w:left="390" w:right="370"/>
              <w:jc w:val="center"/>
              <w:rPr>
                <w:sz w:val="29"/>
              </w:rPr>
            </w:pPr>
            <w:r>
              <w:rPr>
                <w:sz w:val="29"/>
              </w:rPr>
              <w:t>00683</w:t>
            </w:r>
          </w:p>
        </w:tc>
        <w:tc>
          <w:tcPr>
            <w:tcW w:w="3399" w:type="dxa"/>
          </w:tcPr>
          <w:p w14:paraId="5614C491" w14:textId="115214C6" w:rsidR="00661EE7" w:rsidRDefault="00661EE7" w:rsidP="00661EE7">
            <w:pPr>
              <w:pStyle w:val="TableParagraph"/>
              <w:spacing w:before="88" w:line="218" w:lineRule="auto"/>
              <w:ind w:left="120" w:right="112" w:hanging="4"/>
              <w:rPr>
                <w:sz w:val="29"/>
              </w:rPr>
            </w:pPr>
            <w:r>
              <w:rPr>
                <w:sz w:val="29"/>
              </w:rPr>
              <w:t xml:space="preserve">Підтвердження </w:t>
            </w:r>
            <w:r>
              <w:rPr>
                <w:w w:val="95"/>
                <w:sz w:val="29"/>
              </w:rPr>
              <w:t>відомостей про кінцевого</w:t>
            </w:r>
            <w:r w:rsidR="000D4B80">
              <w:rPr>
                <w:w w:val="95"/>
                <w:sz w:val="29"/>
              </w:rPr>
              <w:t xml:space="preserve"> бенефіціарного власника юридичної особи</w:t>
            </w:r>
          </w:p>
        </w:tc>
        <w:tc>
          <w:tcPr>
            <w:tcW w:w="2885" w:type="dxa"/>
          </w:tcPr>
          <w:p w14:paraId="75C5DE17" w14:textId="77777777" w:rsidR="00661EE7" w:rsidRDefault="00661EE7" w:rsidP="00661EE7">
            <w:pPr>
              <w:pStyle w:val="TableParagraph"/>
              <w:spacing w:before="64"/>
              <w:ind w:left="4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42E61C61" w14:textId="77777777" w:rsidR="00661EE7" w:rsidRDefault="00661EE7" w:rsidP="00661EE7">
            <w:pPr>
              <w:pStyle w:val="TableParagraph"/>
              <w:spacing w:before="64"/>
              <w:ind w:left="3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447287C" w14:textId="77777777" w:rsidTr="000D4B80">
        <w:trPr>
          <w:trHeight w:val="1645"/>
        </w:trPr>
        <w:tc>
          <w:tcPr>
            <w:tcW w:w="715" w:type="dxa"/>
          </w:tcPr>
          <w:p w14:paraId="06F0B7FB" w14:textId="77777777" w:rsidR="00661EE7" w:rsidRDefault="00661EE7" w:rsidP="00661EE7">
            <w:pPr>
              <w:pStyle w:val="TableParagraph"/>
              <w:spacing w:before="60"/>
              <w:ind w:left="194"/>
              <w:rPr>
                <w:sz w:val="29"/>
              </w:rPr>
            </w:pPr>
            <w:r>
              <w:rPr>
                <w:sz w:val="29"/>
              </w:rPr>
              <w:t>16.</w:t>
            </w:r>
          </w:p>
        </w:tc>
        <w:tc>
          <w:tcPr>
            <w:tcW w:w="1565" w:type="dxa"/>
          </w:tcPr>
          <w:p w14:paraId="5BCEC178" w14:textId="77777777" w:rsidR="00661EE7" w:rsidRDefault="00661EE7" w:rsidP="00661EE7">
            <w:pPr>
              <w:pStyle w:val="TableParagraph"/>
              <w:spacing w:before="60"/>
              <w:ind w:left="404" w:right="363"/>
              <w:jc w:val="center"/>
              <w:rPr>
                <w:sz w:val="29"/>
              </w:rPr>
            </w:pPr>
            <w:r>
              <w:rPr>
                <w:sz w:val="29"/>
              </w:rPr>
              <w:t>00058</w:t>
            </w:r>
          </w:p>
        </w:tc>
        <w:tc>
          <w:tcPr>
            <w:tcW w:w="3399" w:type="dxa"/>
          </w:tcPr>
          <w:p w14:paraId="25E0F5A8" w14:textId="388EF3EC" w:rsidR="00661EE7" w:rsidRDefault="00661EE7" w:rsidP="00661EE7">
            <w:pPr>
              <w:pStyle w:val="TableParagraph"/>
              <w:spacing w:before="86" w:line="220" w:lineRule="auto"/>
              <w:ind w:left="125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рішення про виділ юридичної особи (крім </w:t>
            </w: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423CF86F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92" w:type="dxa"/>
          </w:tcPr>
          <w:p w14:paraId="3813A253" w14:textId="77777777" w:rsidR="00661EE7" w:rsidRDefault="00661EE7" w:rsidP="00661EE7">
            <w:pPr>
              <w:pStyle w:val="TableParagraph"/>
              <w:spacing w:before="65"/>
              <w:ind w:left="46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7D6F578" w14:textId="77777777" w:rsidTr="000D4B80">
        <w:trPr>
          <w:trHeight w:val="1948"/>
        </w:trPr>
        <w:tc>
          <w:tcPr>
            <w:tcW w:w="715" w:type="dxa"/>
          </w:tcPr>
          <w:p w14:paraId="18E91130" w14:textId="77777777" w:rsidR="00661EE7" w:rsidRDefault="00661EE7" w:rsidP="00661EE7">
            <w:pPr>
              <w:pStyle w:val="TableParagraph"/>
              <w:spacing w:before="60"/>
              <w:ind w:left="189"/>
              <w:rPr>
                <w:sz w:val="29"/>
              </w:rPr>
            </w:pPr>
            <w:r>
              <w:rPr>
                <w:sz w:val="29"/>
              </w:rPr>
              <w:t>17.</w:t>
            </w:r>
          </w:p>
        </w:tc>
        <w:tc>
          <w:tcPr>
            <w:tcW w:w="1565" w:type="dxa"/>
          </w:tcPr>
          <w:p w14:paraId="404526BE" w14:textId="77777777" w:rsidR="00661EE7" w:rsidRDefault="00661EE7" w:rsidP="00661EE7">
            <w:pPr>
              <w:pStyle w:val="TableParagraph"/>
              <w:spacing w:before="60"/>
              <w:ind w:left="396" w:right="372"/>
              <w:jc w:val="center"/>
              <w:rPr>
                <w:sz w:val="29"/>
              </w:rPr>
            </w:pPr>
            <w:r>
              <w:rPr>
                <w:sz w:val="29"/>
              </w:rPr>
              <w:t>00087</w:t>
            </w:r>
          </w:p>
        </w:tc>
        <w:tc>
          <w:tcPr>
            <w:tcW w:w="3399" w:type="dxa"/>
          </w:tcPr>
          <w:p w14:paraId="37EC2BBA" w14:textId="611E8E76" w:rsidR="00661EE7" w:rsidRDefault="00661EE7" w:rsidP="00661EE7">
            <w:pPr>
              <w:pStyle w:val="TableParagraph"/>
              <w:spacing w:before="94" w:line="218" w:lineRule="auto"/>
              <w:ind w:left="120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AD653F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</w:t>
            </w:r>
            <w:r>
              <w:rPr>
                <w:w w:val="95"/>
                <w:sz w:val="29"/>
              </w:rPr>
              <w:t xml:space="preserve">створення відокремленого </w:t>
            </w:r>
            <w:r>
              <w:rPr>
                <w:sz w:val="29"/>
              </w:rPr>
              <w:t>підрозділу юридичної особи (крім громадського формування та релігійної організації)</w:t>
            </w:r>
          </w:p>
        </w:tc>
        <w:tc>
          <w:tcPr>
            <w:tcW w:w="2885" w:type="dxa"/>
          </w:tcPr>
          <w:p w14:paraId="7A565D34" w14:textId="77777777" w:rsidR="00661EE7" w:rsidRDefault="00661EE7" w:rsidP="00661EE7">
            <w:pPr>
              <w:pStyle w:val="TableParagraph"/>
              <w:spacing w:before="69"/>
              <w:ind w:left="51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5E427D8A" w14:textId="77777777" w:rsidR="00661EE7" w:rsidRDefault="00661EE7" w:rsidP="00661EE7">
            <w:pPr>
              <w:pStyle w:val="TableParagraph"/>
              <w:spacing w:before="65"/>
              <w:ind w:left="36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9D4E9D5" w14:textId="77777777" w:rsidTr="000D4B80">
        <w:trPr>
          <w:trHeight w:val="2255"/>
        </w:trPr>
        <w:tc>
          <w:tcPr>
            <w:tcW w:w="715" w:type="dxa"/>
          </w:tcPr>
          <w:p w14:paraId="4C93CA5E" w14:textId="77777777" w:rsidR="00661EE7" w:rsidRDefault="00661EE7" w:rsidP="00661EE7">
            <w:pPr>
              <w:pStyle w:val="TableParagraph"/>
              <w:spacing w:before="60"/>
              <w:ind w:left="189"/>
              <w:rPr>
                <w:sz w:val="29"/>
              </w:rPr>
            </w:pPr>
            <w:r>
              <w:rPr>
                <w:sz w:val="29"/>
              </w:rPr>
              <w:t>18.</w:t>
            </w:r>
          </w:p>
        </w:tc>
        <w:tc>
          <w:tcPr>
            <w:tcW w:w="1565" w:type="dxa"/>
          </w:tcPr>
          <w:p w14:paraId="5CC766D1" w14:textId="77777777" w:rsidR="00661EE7" w:rsidRDefault="00661EE7" w:rsidP="00661EE7">
            <w:pPr>
              <w:pStyle w:val="TableParagraph"/>
              <w:spacing w:before="60"/>
              <w:ind w:left="396" w:right="372"/>
              <w:jc w:val="center"/>
              <w:rPr>
                <w:sz w:val="29"/>
              </w:rPr>
            </w:pPr>
            <w:r>
              <w:rPr>
                <w:sz w:val="29"/>
              </w:rPr>
              <w:t>00090</w:t>
            </w:r>
          </w:p>
        </w:tc>
        <w:tc>
          <w:tcPr>
            <w:tcW w:w="3399" w:type="dxa"/>
          </w:tcPr>
          <w:p w14:paraId="68C044A1" w14:textId="43B24458" w:rsidR="00661EE7" w:rsidRDefault="00661EE7" w:rsidP="00661EE7">
            <w:pPr>
              <w:pStyle w:val="TableParagraph"/>
              <w:spacing w:before="86" w:line="220" w:lineRule="auto"/>
              <w:ind w:left="119" w:firstLine="3"/>
              <w:rPr>
                <w:sz w:val="29"/>
              </w:rPr>
            </w:pPr>
            <w:r>
              <w:rPr>
                <w:w w:val="95"/>
                <w:sz w:val="29"/>
              </w:rPr>
              <w:t>Державна ре</w:t>
            </w:r>
            <w:r w:rsidR="00AD653F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страція змін </w:t>
            </w:r>
            <w:r>
              <w:rPr>
                <w:sz w:val="29"/>
              </w:rPr>
              <w:t xml:space="preserve">до відомостей про відокремлений підрозділ юридичної особи (крім </w:t>
            </w:r>
            <w:r>
              <w:rPr>
                <w:w w:val="95"/>
                <w:sz w:val="29"/>
              </w:rPr>
              <w:t xml:space="preserve">громадського формування </w:t>
            </w:r>
            <w:r>
              <w:rPr>
                <w:sz w:val="29"/>
              </w:rPr>
              <w:t>та релігійної організації)</w:t>
            </w:r>
          </w:p>
        </w:tc>
        <w:tc>
          <w:tcPr>
            <w:tcW w:w="2885" w:type="dxa"/>
          </w:tcPr>
          <w:p w14:paraId="3315B320" w14:textId="0138ED20" w:rsidR="00661EE7" w:rsidRDefault="00661EE7" w:rsidP="00661EE7">
            <w:pPr>
              <w:pStyle w:val="TableParagraph"/>
              <w:spacing w:before="86" w:line="220" w:lineRule="auto"/>
              <w:ind w:left="124" w:right="214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державну ре</w:t>
            </w:r>
            <w:r w:rsidR="00E22AC4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страцію </w:t>
            </w:r>
            <w:r>
              <w:rPr>
                <w:sz w:val="29"/>
              </w:rPr>
              <w:t>юридичних осіб, фізичних осіб — підпри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мців та громадських формувань”</w:t>
            </w:r>
          </w:p>
        </w:tc>
        <w:tc>
          <w:tcPr>
            <w:tcW w:w="1392" w:type="dxa"/>
          </w:tcPr>
          <w:p w14:paraId="628595E9" w14:textId="77777777" w:rsidR="00661EE7" w:rsidRDefault="00661EE7" w:rsidP="00661EE7">
            <w:pPr>
              <w:pStyle w:val="TableParagraph"/>
              <w:spacing w:before="65"/>
              <w:ind w:left="36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8349A2F" w14:textId="77777777" w:rsidTr="000D4B80">
        <w:trPr>
          <w:trHeight w:val="2255"/>
        </w:trPr>
        <w:tc>
          <w:tcPr>
            <w:tcW w:w="715" w:type="dxa"/>
          </w:tcPr>
          <w:p w14:paraId="381B5038" w14:textId="77777777" w:rsidR="00661EE7" w:rsidRDefault="00661EE7" w:rsidP="00661EE7">
            <w:pPr>
              <w:pStyle w:val="TableParagraph"/>
              <w:spacing w:before="60"/>
              <w:ind w:left="189"/>
              <w:rPr>
                <w:sz w:val="29"/>
              </w:rPr>
            </w:pPr>
            <w:r>
              <w:rPr>
                <w:sz w:val="29"/>
              </w:rPr>
              <w:t>19.</w:t>
            </w:r>
          </w:p>
        </w:tc>
        <w:tc>
          <w:tcPr>
            <w:tcW w:w="1565" w:type="dxa"/>
          </w:tcPr>
          <w:p w14:paraId="0AE144E5" w14:textId="77777777" w:rsidR="00661EE7" w:rsidRDefault="00661EE7" w:rsidP="00661EE7">
            <w:pPr>
              <w:pStyle w:val="TableParagraph"/>
              <w:spacing w:before="60"/>
              <w:ind w:left="396" w:right="372"/>
              <w:jc w:val="center"/>
              <w:rPr>
                <w:sz w:val="29"/>
              </w:rPr>
            </w:pPr>
            <w:r>
              <w:rPr>
                <w:sz w:val="29"/>
              </w:rPr>
              <w:t>00092</w:t>
            </w:r>
          </w:p>
        </w:tc>
        <w:tc>
          <w:tcPr>
            <w:tcW w:w="3399" w:type="dxa"/>
          </w:tcPr>
          <w:p w14:paraId="7F1CC2C7" w14:textId="5786BF6A" w:rsidR="00661EE7" w:rsidRDefault="00661EE7" w:rsidP="00661EE7">
            <w:pPr>
              <w:pStyle w:val="TableParagraph"/>
              <w:spacing w:before="86" w:line="220" w:lineRule="auto"/>
              <w:ind w:left="119" w:right="207" w:firstLine="3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припинення відокремленого підрозділу юридичної </w:t>
            </w:r>
            <w:r>
              <w:rPr>
                <w:w w:val="95"/>
                <w:sz w:val="29"/>
              </w:rPr>
              <w:t xml:space="preserve">особи (крім громадського формування та релігійної </w:t>
            </w:r>
            <w:r>
              <w:rPr>
                <w:sz w:val="29"/>
              </w:rPr>
              <w:t>організації)</w:t>
            </w:r>
          </w:p>
        </w:tc>
        <w:tc>
          <w:tcPr>
            <w:tcW w:w="2885" w:type="dxa"/>
          </w:tcPr>
          <w:p w14:paraId="0D695856" w14:textId="77777777" w:rsidR="00661EE7" w:rsidRDefault="00661EE7" w:rsidP="00661EE7">
            <w:pPr>
              <w:pStyle w:val="TableParagraph"/>
              <w:spacing w:before="65"/>
              <w:ind w:left="51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1D6EA174" w14:textId="77777777" w:rsidR="00661EE7" w:rsidRDefault="00661EE7" w:rsidP="00661EE7">
            <w:pPr>
              <w:pStyle w:val="TableParagraph"/>
              <w:spacing w:before="65"/>
              <w:ind w:left="36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35B8948" w14:textId="77777777" w:rsidTr="000D4B80">
        <w:trPr>
          <w:trHeight w:val="1036"/>
        </w:trPr>
        <w:tc>
          <w:tcPr>
            <w:tcW w:w="715" w:type="dxa"/>
          </w:tcPr>
          <w:p w14:paraId="550BDC02" w14:textId="77777777" w:rsidR="00661EE7" w:rsidRDefault="00661EE7" w:rsidP="00661EE7">
            <w:pPr>
              <w:pStyle w:val="TableParagraph"/>
              <w:spacing w:before="65"/>
              <w:ind w:left="188"/>
              <w:rPr>
                <w:sz w:val="29"/>
              </w:rPr>
            </w:pPr>
            <w:r>
              <w:rPr>
                <w:sz w:val="29"/>
              </w:rPr>
              <w:t>20.</w:t>
            </w:r>
          </w:p>
        </w:tc>
        <w:tc>
          <w:tcPr>
            <w:tcW w:w="1565" w:type="dxa"/>
          </w:tcPr>
          <w:p w14:paraId="430417E3" w14:textId="77777777" w:rsidR="00661EE7" w:rsidRDefault="00661EE7" w:rsidP="00661EE7">
            <w:pPr>
              <w:pStyle w:val="TableParagraph"/>
              <w:spacing w:before="65"/>
              <w:ind w:left="396" w:right="372"/>
              <w:jc w:val="center"/>
              <w:rPr>
                <w:sz w:val="29"/>
              </w:rPr>
            </w:pPr>
            <w:r>
              <w:rPr>
                <w:sz w:val="29"/>
              </w:rPr>
              <w:t>00106</w:t>
            </w:r>
          </w:p>
        </w:tc>
        <w:tc>
          <w:tcPr>
            <w:tcW w:w="3399" w:type="dxa"/>
          </w:tcPr>
          <w:p w14:paraId="0F152D2B" w14:textId="232F132C" w:rsidR="00661EE7" w:rsidRDefault="00661EE7" w:rsidP="00661EE7">
            <w:pPr>
              <w:pStyle w:val="TableParagraph"/>
              <w:spacing w:before="94" w:line="218" w:lineRule="auto"/>
              <w:ind w:left="120" w:right="772" w:firstLine="2"/>
              <w:rPr>
                <w:sz w:val="29"/>
              </w:rPr>
            </w:pPr>
            <w:r>
              <w:rPr>
                <w:w w:val="95"/>
                <w:sz w:val="29"/>
              </w:rPr>
              <w:t>Державна ре</w:t>
            </w:r>
            <w:r w:rsidR="00E22AC4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страція </w:t>
            </w:r>
            <w:r>
              <w:rPr>
                <w:sz w:val="29"/>
              </w:rPr>
              <w:t>фізичної особи — підпри</w:t>
            </w:r>
            <w:r w:rsidR="00CF0F29">
              <w:rPr>
                <w:sz w:val="29"/>
              </w:rPr>
              <w:t>є</w:t>
            </w:r>
            <w:r>
              <w:rPr>
                <w:sz w:val="29"/>
              </w:rPr>
              <w:t>мця</w:t>
            </w:r>
          </w:p>
        </w:tc>
        <w:tc>
          <w:tcPr>
            <w:tcW w:w="2885" w:type="dxa"/>
          </w:tcPr>
          <w:p w14:paraId="3A728BF6" w14:textId="77777777" w:rsidR="00661EE7" w:rsidRDefault="00661EE7" w:rsidP="00661EE7">
            <w:pPr>
              <w:pStyle w:val="TableParagraph"/>
              <w:spacing w:before="69"/>
              <w:ind w:left="51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57701ED4" w14:textId="77777777" w:rsidR="00661EE7" w:rsidRDefault="00661EE7" w:rsidP="00661EE7">
            <w:pPr>
              <w:pStyle w:val="TableParagraph"/>
              <w:spacing w:before="69"/>
              <w:ind w:left="36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349FA7D" w14:textId="77777777" w:rsidTr="000D4B80">
        <w:trPr>
          <w:trHeight w:val="3172"/>
        </w:trPr>
        <w:tc>
          <w:tcPr>
            <w:tcW w:w="715" w:type="dxa"/>
          </w:tcPr>
          <w:p w14:paraId="69AE2F99" w14:textId="77777777" w:rsidR="00661EE7" w:rsidRDefault="00661EE7" w:rsidP="00661EE7">
            <w:pPr>
              <w:pStyle w:val="TableParagraph"/>
              <w:spacing w:before="60"/>
              <w:ind w:left="188"/>
              <w:rPr>
                <w:sz w:val="29"/>
              </w:rPr>
            </w:pPr>
            <w:r>
              <w:rPr>
                <w:sz w:val="29"/>
              </w:rPr>
              <w:t>21.</w:t>
            </w:r>
          </w:p>
        </w:tc>
        <w:tc>
          <w:tcPr>
            <w:tcW w:w="1565" w:type="dxa"/>
          </w:tcPr>
          <w:p w14:paraId="5A64F35F" w14:textId="77777777" w:rsidR="00661EE7" w:rsidRDefault="00661EE7" w:rsidP="00661EE7">
            <w:pPr>
              <w:pStyle w:val="TableParagraph"/>
              <w:spacing w:before="60"/>
              <w:ind w:left="396" w:right="372"/>
              <w:jc w:val="center"/>
              <w:rPr>
                <w:sz w:val="29"/>
              </w:rPr>
            </w:pPr>
            <w:r>
              <w:rPr>
                <w:sz w:val="29"/>
              </w:rPr>
              <w:t>00109</w:t>
            </w:r>
          </w:p>
        </w:tc>
        <w:tc>
          <w:tcPr>
            <w:tcW w:w="3399" w:type="dxa"/>
          </w:tcPr>
          <w:p w14:paraId="6DD967D7" w14:textId="5D1740D7" w:rsidR="00661EE7" w:rsidRDefault="00661EE7" w:rsidP="00661EE7">
            <w:pPr>
              <w:pStyle w:val="TableParagraph"/>
              <w:spacing w:before="94" w:line="218" w:lineRule="auto"/>
              <w:ind w:left="116" w:right="214" w:firstLine="6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CF0F29">
              <w:rPr>
                <w:sz w:val="29"/>
              </w:rPr>
              <w:t>є</w:t>
            </w:r>
            <w:r>
              <w:rPr>
                <w:sz w:val="29"/>
              </w:rPr>
              <w:t>страція включення відомостей про фізичну особу — підпри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мця, заре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стровану</w:t>
            </w:r>
            <w:r>
              <w:rPr>
                <w:spacing w:val="-26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1</w:t>
            </w:r>
            <w:r>
              <w:rPr>
                <w:spacing w:val="-47"/>
                <w:sz w:val="29"/>
              </w:rPr>
              <w:t xml:space="preserve"> </w:t>
            </w:r>
            <w:r>
              <w:rPr>
                <w:spacing w:val="-3"/>
                <w:sz w:val="29"/>
              </w:rPr>
              <w:t xml:space="preserve">липня </w:t>
            </w:r>
            <w:r>
              <w:rPr>
                <w:sz w:val="29"/>
              </w:rPr>
              <w:t>2004</w:t>
            </w:r>
            <w:r>
              <w:rPr>
                <w:spacing w:val="-25"/>
                <w:sz w:val="29"/>
              </w:rPr>
              <w:t xml:space="preserve"> </w:t>
            </w:r>
            <w:r>
              <w:rPr>
                <w:sz w:val="29"/>
              </w:rPr>
              <w:t>року,</w:t>
            </w:r>
            <w:r>
              <w:rPr>
                <w:spacing w:val="-32"/>
                <w:sz w:val="29"/>
              </w:rPr>
              <w:t xml:space="preserve"> </w:t>
            </w:r>
            <w:r>
              <w:rPr>
                <w:sz w:val="29"/>
              </w:rPr>
              <w:t>відомості</w:t>
            </w:r>
            <w:r>
              <w:rPr>
                <w:spacing w:val="-26"/>
                <w:sz w:val="29"/>
              </w:rPr>
              <w:t xml:space="preserve"> </w:t>
            </w:r>
            <w:r>
              <w:rPr>
                <w:sz w:val="29"/>
              </w:rPr>
              <w:t xml:space="preserve">про яку не містяться в 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диному державному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стрі юридичних осіб, фізичних осіб</w:t>
            </w:r>
            <w:r>
              <w:rPr>
                <w:spacing w:val="9"/>
                <w:sz w:val="29"/>
              </w:rPr>
              <w:t xml:space="preserve"> </w:t>
            </w:r>
            <w:r>
              <w:rPr>
                <w:sz w:val="29"/>
              </w:rPr>
              <w:t>—</w:t>
            </w:r>
          </w:p>
        </w:tc>
        <w:tc>
          <w:tcPr>
            <w:tcW w:w="2885" w:type="dxa"/>
          </w:tcPr>
          <w:p w14:paraId="48718543" w14:textId="77777777" w:rsidR="00661EE7" w:rsidRDefault="00661EE7" w:rsidP="00661EE7">
            <w:pPr>
              <w:pStyle w:val="TableParagraph"/>
              <w:spacing w:before="69"/>
              <w:ind w:left="51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92" w:type="dxa"/>
          </w:tcPr>
          <w:p w14:paraId="46123361" w14:textId="77777777" w:rsidR="00661EE7" w:rsidRDefault="00661EE7" w:rsidP="00661EE7">
            <w:pPr>
              <w:pStyle w:val="TableParagraph"/>
              <w:spacing w:before="65"/>
              <w:ind w:left="36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081B569E" w14:textId="77777777" w:rsidR="00661EE7" w:rsidRDefault="00661EE7" w:rsidP="00661EE7">
      <w:pPr>
        <w:jc w:val="center"/>
        <w:rPr>
          <w:sz w:val="29"/>
        </w:rPr>
        <w:sectPr w:rsidR="00661EE7">
          <w:headerReference w:type="default" r:id="rId10"/>
          <w:pgSz w:w="11920" w:h="16850"/>
          <w:pgMar w:top="1120" w:right="580" w:bottom="280" w:left="1140" w:header="593" w:footer="0" w:gutter="0"/>
          <w:pgNumType w:start="4"/>
          <w:cols w:space="720"/>
        </w:sectPr>
      </w:pPr>
    </w:p>
    <w:p w14:paraId="1BD6B0A2" w14:textId="77777777" w:rsidR="00661EE7" w:rsidRDefault="00661EE7" w:rsidP="00661EE7">
      <w:pPr>
        <w:pStyle w:val="a4"/>
        <w:spacing w:before="7" w:after="1"/>
        <w:rPr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5"/>
        <w:gridCol w:w="3399"/>
        <w:gridCol w:w="2885"/>
        <w:gridCol w:w="1387"/>
        <w:tblGridChange w:id="104">
          <w:tblGrid>
            <w:gridCol w:w="710"/>
            <w:gridCol w:w="1565"/>
            <w:gridCol w:w="3399"/>
            <w:gridCol w:w="2885"/>
            <w:gridCol w:w="1387"/>
          </w:tblGrid>
        </w:tblGridChange>
      </w:tblGrid>
      <w:tr w:rsidR="00661EE7" w14:paraId="17030B2D" w14:textId="77777777" w:rsidTr="000D4B80">
        <w:trPr>
          <w:trHeight w:val="1352"/>
        </w:trPr>
        <w:tc>
          <w:tcPr>
            <w:tcW w:w="710" w:type="dxa"/>
          </w:tcPr>
          <w:p w14:paraId="16430A66" w14:textId="77777777" w:rsidR="00661EE7" w:rsidRDefault="00661EE7" w:rsidP="00661EE7">
            <w:pPr>
              <w:pStyle w:val="TableParagraph"/>
              <w:spacing w:before="5"/>
              <w:rPr>
                <w:sz w:val="35"/>
              </w:rPr>
            </w:pPr>
          </w:p>
          <w:p w14:paraId="24F2B2D7" w14:textId="77777777" w:rsidR="00661EE7" w:rsidRDefault="00661EE7" w:rsidP="00661EE7">
            <w:pPr>
              <w:pStyle w:val="TableParagraph"/>
              <w:spacing w:line="220" w:lineRule="auto"/>
              <w:ind w:left="185" w:right="157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5" w:type="dxa"/>
          </w:tcPr>
          <w:p w14:paraId="0DC39609" w14:textId="77777777" w:rsidR="00661EE7" w:rsidRDefault="00661EE7" w:rsidP="00661EE7">
            <w:pPr>
              <w:pStyle w:val="TableParagraph"/>
              <w:spacing w:before="5"/>
              <w:rPr>
                <w:sz w:val="35"/>
              </w:rPr>
            </w:pPr>
          </w:p>
          <w:p w14:paraId="235F8607" w14:textId="77777777" w:rsidR="00661EE7" w:rsidRDefault="00661EE7" w:rsidP="00661EE7">
            <w:pPr>
              <w:pStyle w:val="TableParagraph"/>
              <w:spacing w:line="220" w:lineRule="auto"/>
              <w:ind w:left="543" w:right="105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9" w:type="dxa"/>
          </w:tcPr>
          <w:p w14:paraId="22A57B35" w14:textId="77777777" w:rsidR="00661EE7" w:rsidRDefault="00661EE7" w:rsidP="00661EE7">
            <w:pPr>
              <w:pStyle w:val="TableParagraph"/>
              <w:spacing w:before="7"/>
              <w:rPr>
                <w:sz w:val="34"/>
              </w:rPr>
            </w:pPr>
          </w:p>
          <w:p w14:paraId="417470BA" w14:textId="77777777" w:rsidR="00661EE7" w:rsidRDefault="00661EE7" w:rsidP="00661EE7">
            <w:pPr>
              <w:pStyle w:val="TableParagraph"/>
              <w:spacing w:line="225" w:lineRule="auto"/>
              <w:ind w:left="184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5" w:type="dxa"/>
          </w:tcPr>
          <w:p w14:paraId="2B156C8F" w14:textId="77777777" w:rsidR="00661EE7" w:rsidRDefault="00661EE7" w:rsidP="00661EE7">
            <w:pPr>
              <w:pStyle w:val="TableParagraph"/>
              <w:spacing w:before="96" w:line="220" w:lineRule="auto"/>
              <w:ind w:left="185" w:right="151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6FF26D62" w14:textId="77777777" w:rsidR="00661EE7" w:rsidRDefault="00661EE7" w:rsidP="00661EE7">
            <w:pPr>
              <w:pStyle w:val="TableParagraph"/>
              <w:spacing w:before="5" w:after="1"/>
              <w:rPr>
                <w:sz w:val="10"/>
              </w:rPr>
            </w:pPr>
          </w:p>
          <w:p w14:paraId="425B34B9" w14:textId="77777777" w:rsidR="00661EE7" w:rsidRDefault="00661EE7" w:rsidP="00661EE7">
            <w:pPr>
              <w:pStyle w:val="TableParagraph"/>
              <w:spacing w:line="196" w:lineRule="exact"/>
              <w:ind w:left="986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72A26EA6" wp14:editId="5C7BDB14">
                  <wp:extent cx="600455" cy="124968"/>
                  <wp:effectExtent l="0" t="0" r="0" b="0"/>
                  <wp:docPr id="3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</w:tcPr>
          <w:p w14:paraId="40027B3E" w14:textId="77777777" w:rsidR="00661EE7" w:rsidRDefault="00661EE7" w:rsidP="00661EE7">
            <w:pPr>
              <w:pStyle w:val="TableParagraph"/>
              <w:spacing w:before="6"/>
              <w:rPr>
                <w:sz w:val="46"/>
              </w:rPr>
            </w:pPr>
          </w:p>
          <w:p w14:paraId="3A3ED1CA" w14:textId="77777777" w:rsidR="00661EE7" w:rsidRDefault="00661EE7" w:rsidP="00661EE7">
            <w:pPr>
              <w:pStyle w:val="TableParagraph"/>
              <w:ind w:left="87" w:right="73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661EE7" w14:paraId="573B2787" w14:textId="77777777" w:rsidTr="000D4B80">
        <w:trPr>
          <w:trHeight w:val="604"/>
        </w:trPr>
        <w:tc>
          <w:tcPr>
            <w:tcW w:w="710" w:type="dxa"/>
          </w:tcPr>
          <w:p w14:paraId="6AD07A30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5" w:type="dxa"/>
          </w:tcPr>
          <w:p w14:paraId="5AEC7028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9" w:type="dxa"/>
          </w:tcPr>
          <w:p w14:paraId="3B979DF3" w14:textId="67D585A9" w:rsidR="00661EE7" w:rsidRDefault="00661EE7" w:rsidP="00661EE7">
            <w:pPr>
              <w:pStyle w:val="TableParagraph"/>
              <w:spacing w:line="263" w:lineRule="exact"/>
              <w:ind w:left="125"/>
              <w:rPr>
                <w:sz w:val="29"/>
              </w:rPr>
            </w:pPr>
            <w:r>
              <w:rPr>
                <w:sz w:val="29"/>
              </w:rPr>
              <w:t>підпри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мців та</w:t>
            </w:r>
          </w:p>
          <w:p w14:paraId="429350F0" w14:textId="77777777" w:rsidR="00661EE7" w:rsidRDefault="00661EE7" w:rsidP="00661EE7">
            <w:pPr>
              <w:pStyle w:val="TableParagraph"/>
              <w:spacing w:line="318" w:lineRule="exact"/>
              <w:ind w:left="127"/>
              <w:rPr>
                <w:sz w:val="29"/>
              </w:rPr>
            </w:pPr>
            <w:r>
              <w:rPr>
                <w:sz w:val="29"/>
              </w:rPr>
              <w:t>громадських формувань</w:t>
            </w:r>
          </w:p>
        </w:tc>
        <w:tc>
          <w:tcPr>
            <w:tcW w:w="2885" w:type="dxa"/>
          </w:tcPr>
          <w:p w14:paraId="2894E2FA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72D457D9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0360E19D" w14:textId="77777777" w:rsidTr="000D4B80">
        <w:trPr>
          <w:trHeight w:val="2869"/>
        </w:trPr>
        <w:tc>
          <w:tcPr>
            <w:tcW w:w="710" w:type="dxa"/>
          </w:tcPr>
          <w:p w14:paraId="13683E16" w14:textId="77777777" w:rsidR="00661EE7" w:rsidRDefault="00661EE7" w:rsidP="00661EE7">
            <w:pPr>
              <w:pStyle w:val="TableParagraph"/>
              <w:spacing w:before="65"/>
              <w:ind w:left="183"/>
              <w:rPr>
                <w:sz w:val="29"/>
              </w:rPr>
            </w:pPr>
            <w:r>
              <w:rPr>
                <w:sz w:val="29"/>
              </w:rPr>
              <w:t>22.</w:t>
            </w:r>
          </w:p>
        </w:tc>
        <w:tc>
          <w:tcPr>
            <w:tcW w:w="1565" w:type="dxa"/>
          </w:tcPr>
          <w:p w14:paraId="212295E1" w14:textId="77777777" w:rsidR="00661EE7" w:rsidRDefault="00661EE7" w:rsidP="00661EE7">
            <w:pPr>
              <w:pStyle w:val="TableParagraph"/>
              <w:spacing w:before="65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00108</w:t>
            </w:r>
          </w:p>
        </w:tc>
        <w:tc>
          <w:tcPr>
            <w:tcW w:w="3399" w:type="dxa"/>
          </w:tcPr>
          <w:p w14:paraId="46DCA1F1" w14:textId="5A4DA6DF" w:rsidR="00661EE7" w:rsidRDefault="00661EE7" w:rsidP="00661EE7">
            <w:pPr>
              <w:pStyle w:val="TableParagraph"/>
              <w:spacing w:before="91" w:line="220" w:lineRule="auto"/>
              <w:ind w:left="125" w:right="112" w:firstLine="3"/>
              <w:rPr>
                <w:sz w:val="29"/>
              </w:rPr>
            </w:pPr>
            <w:r>
              <w:rPr>
                <w:w w:val="95"/>
                <w:sz w:val="29"/>
              </w:rPr>
              <w:t>Державна ре</w:t>
            </w:r>
            <w:r w:rsidR="00E22AC4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страція змін </w:t>
            </w:r>
            <w:r>
              <w:rPr>
                <w:sz w:val="29"/>
              </w:rPr>
              <w:t xml:space="preserve">до відомостей про фізичну особу — </w:t>
            </w:r>
            <w:r>
              <w:rPr>
                <w:w w:val="95"/>
                <w:sz w:val="29"/>
              </w:rPr>
              <w:t>підпри</w:t>
            </w:r>
            <w:r w:rsidR="00E22AC4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мця, що містяться </w:t>
            </w:r>
            <w:r>
              <w:rPr>
                <w:sz w:val="29"/>
              </w:rPr>
              <w:t xml:space="preserve">в 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диному державному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стрі юридичних осіб, фізичних осіб — підпри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мців та</w:t>
            </w:r>
          </w:p>
          <w:p w14:paraId="193D8627" w14:textId="77777777" w:rsidR="00661EE7" w:rsidRDefault="00661EE7" w:rsidP="00661EE7">
            <w:pPr>
              <w:pStyle w:val="TableParagraph"/>
              <w:spacing w:line="301" w:lineRule="exact"/>
              <w:ind w:left="127"/>
              <w:rPr>
                <w:sz w:val="29"/>
              </w:rPr>
            </w:pPr>
            <w:r>
              <w:rPr>
                <w:sz w:val="29"/>
              </w:rPr>
              <w:t>громадських формувань</w:t>
            </w:r>
          </w:p>
        </w:tc>
        <w:tc>
          <w:tcPr>
            <w:tcW w:w="2885" w:type="dxa"/>
          </w:tcPr>
          <w:p w14:paraId="68503359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67CECB79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970974" w:rsidDel="00395775" w14:paraId="402E4A44" w14:textId="46FF5FCB" w:rsidTr="007B0316">
        <w:trPr>
          <w:trHeight w:val="2255"/>
          <w:del w:id="105" w:author="Gsotg916_Serv" w:date="2022-01-12T10:35:00Z"/>
        </w:trPr>
        <w:tc>
          <w:tcPr>
            <w:tcW w:w="9946" w:type="dxa"/>
            <w:gridSpan w:val="5"/>
          </w:tcPr>
          <w:p w14:paraId="3D6754D5" w14:textId="100911DF" w:rsidR="00970974" w:rsidDel="00395775" w:rsidRDefault="00970974" w:rsidP="00661EE7">
            <w:pPr>
              <w:pStyle w:val="TableParagraph"/>
              <w:spacing w:before="65"/>
              <w:ind w:left="47"/>
              <w:jc w:val="center"/>
              <w:rPr>
                <w:del w:id="106" w:author="Gsotg916_Serv" w:date="2022-01-12T10:35:00Z"/>
                <w:w w:val="99"/>
                <w:sz w:val="29"/>
              </w:rPr>
            </w:pPr>
          </w:p>
        </w:tc>
      </w:tr>
      <w:tr w:rsidR="00661EE7" w14:paraId="4003D62D" w14:textId="77777777" w:rsidTr="000D4B80">
        <w:trPr>
          <w:trHeight w:val="2255"/>
        </w:trPr>
        <w:tc>
          <w:tcPr>
            <w:tcW w:w="710" w:type="dxa"/>
          </w:tcPr>
          <w:p w14:paraId="36BBF2CB" w14:textId="77777777" w:rsidR="00661EE7" w:rsidRDefault="00661EE7" w:rsidP="00661EE7">
            <w:pPr>
              <w:pStyle w:val="TableParagraph"/>
              <w:spacing w:before="65"/>
              <w:ind w:left="183"/>
              <w:rPr>
                <w:sz w:val="29"/>
              </w:rPr>
            </w:pPr>
            <w:r>
              <w:rPr>
                <w:sz w:val="29"/>
              </w:rPr>
              <w:t>23.</w:t>
            </w:r>
          </w:p>
        </w:tc>
        <w:tc>
          <w:tcPr>
            <w:tcW w:w="1565" w:type="dxa"/>
          </w:tcPr>
          <w:p w14:paraId="635E1668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00107</w:t>
            </w:r>
          </w:p>
        </w:tc>
        <w:tc>
          <w:tcPr>
            <w:tcW w:w="3399" w:type="dxa"/>
          </w:tcPr>
          <w:p w14:paraId="2B8E8A9E" w14:textId="1EC0A1BF" w:rsidR="00661EE7" w:rsidRDefault="00661EE7" w:rsidP="00661EE7">
            <w:pPr>
              <w:pStyle w:val="TableParagraph"/>
              <w:spacing w:before="94" w:line="218" w:lineRule="auto"/>
              <w:ind w:left="125" w:right="220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страція припинення підпри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мницької діяльності фізичної особи</w:t>
            </w:r>
            <w:r>
              <w:rPr>
                <w:spacing w:val="-31"/>
                <w:sz w:val="29"/>
              </w:rPr>
              <w:t xml:space="preserve"> </w:t>
            </w:r>
            <w:r>
              <w:rPr>
                <w:sz w:val="29"/>
              </w:rPr>
              <w:t>—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підпри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мця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z w:val="29"/>
              </w:rPr>
              <w:t>за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ïï рішенням</w:t>
            </w:r>
          </w:p>
        </w:tc>
        <w:tc>
          <w:tcPr>
            <w:tcW w:w="2885" w:type="dxa"/>
          </w:tcPr>
          <w:p w14:paraId="1668AC63" w14:textId="16D13EF3" w:rsidR="00661EE7" w:rsidRDefault="00661EE7" w:rsidP="00661EE7">
            <w:pPr>
              <w:pStyle w:val="TableParagraph"/>
              <w:spacing w:before="94" w:line="218" w:lineRule="auto"/>
              <w:ind w:left="126" w:right="211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державну ре</w:t>
            </w:r>
            <w:r w:rsidR="00E22AC4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страцію </w:t>
            </w:r>
            <w:r>
              <w:rPr>
                <w:sz w:val="29"/>
              </w:rPr>
              <w:t>юридичних осіб, фізичних осіб — підпри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мців та громадських формувань”</w:t>
            </w:r>
          </w:p>
        </w:tc>
        <w:tc>
          <w:tcPr>
            <w:tcW w:w="1387" w:type="dxa"/>
          </w:tcPr>
          <w:p w14:paraId="48AA1566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395775" w14:paraId="59BA0865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07" w:author="Gsotg916_Serv" w:date="2022-01-19T11:16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1081"/>
          <w:ins w:id="108" w:author="Gsotg916_Serv" w:date="2022-01-12T10:35:00Z"/>
          <w:trPrChange w:id="109" w:author="Gsotg916_Serv" w:date="2022-01-19T11:16:00Z">
            <w:trPr>
              <w:trHeight w:val="2865"/>
            </w:trPr>
          </w:trPrChange>
        </w:trPr>
        <w:tc>
          <w:tcPr>
            <w:tcW w:w="9946" w:type="dxa"/>
            <w:gridSpan w:val="5"/>
            <w:tcPrChange w:id="110" w:author="Gsotg916_Serv" w:date="2022-01-19T11:16:00Z">
              <w:tcPr>
                <w:tcW w:w="9946" w:type="dxa"/>
                <w:gridSpan w:val="5"/>
              </w:tcPr>
            </w:tcPrChange>
          </w:tcPr>
          <w:p w14:paraId="7C9420C4" w14:textId="0A7A4F5C" w:rsidR="00395775" w:rsidRPr="008F6590" w:rsidRDefault="00395775" w:rsidP="00661EE7">
            <w:pPr>
              <w:pStyle w:val="TableParagraph"/>
              <w:spacing w:before="65"/>
              <w:ind w:left="47"/>
              <w:jc w:val="center"/>
              <w:rPr>
                <w:ins w:id="111" w:author="Gsotg916_Serv" w:date="2022-01-12T10:35:00Z"/>
                <w:b/>
                <w:bCs/>
                <w:w w:val="99"/>
                <w:sz w:val="32"/>
                <w:szCs w:val="32"/>
                <w:rPrChange w:id="112" w:author="Gsotg916_Serv" w:date="2022-01-18T11:17:00Z">
                  <w:rPr>
                    <w:ins w:id="113" w:author="Gsotg916_Serv" w:date="2022-01-12T10:35:00Z"/>
                    <w:w w:val="99"/>
                    <w:sz w:val="29"/>
                  </w:rPr>
                </w:rPrChange>
              </w:rPr>
            </w:pPr>
            <w:ins w:id="114" w:author="Gsotg916_Serv" w:date="2022-01-12T10:36:00Z">
              <w:r w:rsidRPr="008F6590">
                <w:rPr>
                  <w:b/>
                  <w:bCs/>
                  <w:w w:val="99"/>
                  <w:sz w:val="32"/>
                  <w:szCs w:val="32"/>
                  <w:rPrChange w:id="115" w:author="Gsotg916_Serv" w:date="2022-01-18T11:17:00Z">
                    <w:rPr>
                      <w:w w:val="99"/>
                      <w:sz w:val="29"/>
                    </w:rPr>
                  </w:rPrChange>
                </w:rPr>
                <w:t>Р</w:t>
              </w:r>
            </w:ins>
            <w:ins w:id="116" w:author="Gsotg916_Serv" w:date="2022-01-18T11:18:00Z">
              <w:r w:rsidR="008F6590">
                <w:rPr>
                  <w:b/>
                  <w:bCs/>
                  <w:w w:val="99"/>
                  <w:sz w:val="32"/>
                  <w:szCs w:val="32"/>
                </w:rPr>
                <w:t>еєстрація нерухомого майна</w:t>
              </w:r>
            </w:ins>
          </w:p>
        </w:tc>
      </w:tr>
      <w:tr w:rsidR="00661EE7" w14:paraId="74C492CB" w14:textId="77777777" w:rsidTr="000D4B80">
        <w:trPr>
          <w:trHeight w:val="2865"/>
        </w:trPr>
        <w:tc>
          <w:tcPr>
            <w:tcW w:w="710" w:type="dxa"/>
          </w:tcPr>
          <w:p w14:paraId="6E3C5A4E" w14:textId="77777777" w:rsidR="00661EE7" w:rsidRDefault="00661EE7" w:rsidP="00661EE7">
            <w:pPr>
              <w:pStyle w:val="TableParagraph"/>
              <w:spacing w:before="65"/>
              <w:ind w:left="183"/>
              <w:rPr>
                <w:sz w:val="29"/>
              </w:rPr>
            </w:pPr>
            <w:r>
              <w:rPr>
                <w:sz w:val="29"/>
              </w:rPr>
              <w:t>24.</w:t>
            </w:r>
          </w:p>
        </w:tc>
        <w:tc>
          <w:tcPr>
            <w:tcW w:w="1565" w:type="dxa"/>
          </w:tcPr>
          <w:p w14:paraId="1C615A00" w14:textId="77777777" w:rsidR="00661EE7" w:rsidRDefault="00661EE7" w:rsidP="00661EE7">
            <w:pPr>
              <w:pStyle w:val="TableParagraph"/>
              <w:spacing w:before="65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00041</w:t>
            </w:r>
          </w:p>
        </w:tc>
        <w:tc>
          <w:tcPr>
            <w:tcW w:w="3399" w:type="dxa"/>
          </w:tcPr>
          <w:p w14:paraId="5DC6689F" w14:textId="7127A933" w:rsidR="00661EE7" w:rsidRDefault="00661EE7" w:rsidP="00661EE7">
            <w:pPr>
              <w:pStyle w:val="TableParagraph"/>
              <w:spacing w:before="91" w:line="220" w:lineRule="auto"/>
              <w:ind w:left="125" w:right="382" w:firstLine="3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права власності на нерухоме майно, права довірчої власності як способу забезпечення </w:t>
            </w:r>
            <w:r>
              <w:rPr>
                <w:w w:val="95"/>
                <w:sz w:val="29"/>
              </w:rPr>
              <w:t xml:space="preserve">виконання зобов’язання </w:t>
            </w:r>
            <w:r>
              <w:rPr>
                <w:sz w:val="29"/>
              </w:rPr>
              <w:t>на нерухоме майно,</w:t>
            </w:r>
          </w:p>
          <w:p w14:paraId="1FA88590" w14:textId="08DC1840" w:rsidR="00661EE7" w:rsidRDefault="00661EE7" w:rsidP="00661EE7">
            <w:pPr>
              <w:pStyle w:val="TableParagraph"/>
              <w:spacing w:line="218" w:lineRule="auto"/>
              <w:ind w:left="125"/>
              <w:rPr>
                <w:sz w:val="29"/>
              </w:rPr>
            </w:pPr>
            <w:r>
              <w:rPr>
                <w:w w:val="95"/>
                <w:sz w:val="29"/>
              </w:rPr>
              <w:t>об’</w:t>
            </w:r>
            <w:r w:rsidR="00E22AC4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кт незавершеного </w:t>
            </w:r>
            <w:r>
              <w:rPr>
                <w:sz w:val="29"/>
              </w:rPr>
              <w:t>будівництва</w:t>
            </w:r>
          </w:p>
        </w:tc>
        <w:tc>
          <w:tcPr>
            <w:tcW w:w="2885" w:type="dxa"/>
          </w:tcPr>
          <w:p w14:paraId="1F18AB13" w14:textId="37B2AAA6" w:rsidR="00661EE7" w:rsidRDefault="00661EE7" w:rsidP="00661EE7">
            <w:pPr>
              <w:pStyle w:val="TableParagraph"/>
              <w:spacing w:before="94" w:line="218" w:lineRule="auto"/>
              <w:ind w:left="126" w:right="178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державну ре</w:t>
            </w:r>
            <w:r w:rsidR="00E22AC4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страцію </w:t>
            </w:r>
            <w:r>
              <w:rPr>
                <w:sz w:val="29"/>
              </w:rPr>
              <w:t>речових прав на нерухоме</w:t>
            </w:r>
            <w:r>
              <w:rPr>
                <w:spacing w:val="-32"/>
                <w:sz w:val="29"/>
              </w:rPr>
              <w:t xml:space="preserve"> </w:t>
            </w:r>
            <w:r>
              <w:rPr>
                <w:sz w:val="29"/>
              </w:rPr>
              <w:t>майно</w:t>
            </w:r>
            <w:r>
              <w:rPr>
                <w:spacing w:val="-30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36"/>
                <w:sz w:val="29"/>
              </w:rPr>
              <w:t xml:space="preserve"> </w:t>
            </w:r>
            <w:r>
              <w:rPr>
                <w:sz w:val="29"/>
              </w:rPr>
              <w:t>ïx обтяжень”</w:t>
            </w:r>
          </w:p>
        </w:tc>
        <w:tc>
          <w:tcPr>
            <w:tcW w:w="1387" w:type="dxa"/>
          </w:tcPr>
          <w:p w14:paraId="1067AF81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A325223" w14:textId="77777777" w:rsidTr="000D4B80">
        <w:trPr>
          <w:trHeight w:val="1036"/>
        </w:trPr>
        <w:tc>
          <w:tcPr>
            <w:tcW w:w="710" w:type="dxa"/>
          </w:tcPr>
          <w:p w14:paraId="34407906" w14:textId="77777777" w:rsidR="00661EE7" w:rsidRDefault="00661EE7" w:rsidP="00661EE7">
            <w:pPr>
              <w:pStyle w:val="TableParagraph"/>
              <w:spacing w:before="65"/>
              <w:ind w:left="183"/>
              <w:rPr>
                <w:sz w:val="29"/>
              </w:rPr>
            </w:pPr>
            <w:r>
              <w:rPr>
                <w:sz w:val="29"/>
              </w:rPr>
              <w:t>25.</w:t>
            </w:r>
          </w:p>
        </w:tc>
        <w:tc>
          <w:tcPr>
            <w:tcW w:w="1565" w:type="dxa"/>
          </w:tcPr>
          <w:p w14:paraId="286F97A6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00042</w:t>
            </w:r>
          </w:p>
        </w:tc>
        <w:tc>
          <w:tcPr>
            <w:tcW w:w="3399" w:type="dxa"/>
          </w:tcPr>
          <w:p w14:paraId="5C19852F" w14:textId="1937E89A" w:rsidR="00661EE7" w:rsidRDefault="00661EE7" w:rsidP="00661EE7">
            <w:pPr>
              <w:pStyle w:val="TableParagraph"/>
              <w:spacing w:before="94" w:line="218" w:lineRule="auto"/>
              <w:ind w:left="125" w:firstLine="3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</w:t>
            </w:r>
            <w:r>
              <w:rPr>
                <w:w w:val="95"/>
                <w:sz w:val="29"/>
              </w:rPr>
              <w:t xml:space="preserve">речового права, похідного </w:t>
            </w:r>
            <w:r>
              <w:rPr>
                <w:sz w:val="29"/>
              </w:rPr>
              <w:t>від права власності</w:t>
            </w:r>
          </w:p>
        </w:tc>
        <w:tc>
          <w:tcPr>
            <w:tcW w:w="2885" w:type="dxa"/>
          </w:tcPr>
          <w:p w14:paraId="5A1739A9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480BDD37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29FFE7C" w14:textId="77777777" w:rsidTr="000D4B80">
        <w:trPr>
          <w:trHeight w:val="1036"/>
        </w:trPr>
        <w:tc>
          <w:tcPr>
            <w:tcW w:w="710" w:type="dxa"/>
          </w:tcPr>
          <w:p w14:paraId="4785C34F" w14:textId="77777777" w:rsidR="00661EE7" w:rsidRDefault="00661EE7" w:rsidP="00661EE7">
            <w:pPr>
              <w:pStyle w:val="TableParagraph"/>
              <w:spacing w:before="65"/>
              <w:ind w:left="183"/>
              <w:rPr>
                <w:sz w:val="29"/>
              </w:rPr>
            </w:pPr>
            <w:r>
              <w:rPr>
                <w:sz w:val="29"/>
              </w:rPr>
              <w:t>26.</w:t>
            </w:r>
          </w:p>
        </w:tc>
        <w:tc>
          <w:tcPr>
            <w:tcW w:w="1565" w:type="dxa"/>
          </w:tcPr>
          <w:p w14:paraId="71A2892F" w14:textId="77777777" w:rsidR="00661EE7" w:rsidRDefault="00661EE7" w:rsidP="00661EE7">
            <w:pPr>
              <w:pStyle w:val="TableParagraph"/>
              <w:spacing w:before="65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00048</w:t>
            </w:r>
          </w:p>
        </w:tc>
        <w:tc>
          <w:tcPr>
            <w:tcW w:w="3399" w:type="dxa"/>
          </w:tcPr>
          <w:p w14:paraId="0375C7F7" w14:textId="73FB5B13" w:rsidR="00661EE7" w:rsidRDefault="00661EE7" w:rsidP="00661EE7">
            <w:pPr>
              <w:pStyle w:val="TableParagraph"/>
              <w:spacing w:before="94" w:line="218" w:lineRule="auto"/>
              <w:ind w:left="125" w:right="112" w:firstLine="2"/>
              <w:rPr>
                <w:sz w:val="29"/>
              </w:rPr>
            </w:pPr>
            <w:r>
              <w:rPr>
                <w:sz w:val="29"/>
              </w:rPr>
              <w:t>Державна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>страція обтяжень</w:t>
            </w:r>
            <w:r>
              <w:rPr>
                <w:spacing w:val="-33"/>
                <w:sz w:val="29"/>
              </w:rPr>
              <w:t xml:space="preserve"> </w:t>
            </w:r>
            <w:r>
              <w:rPr>
                <w:sz w:val="29"/>
              </w:rPr>
              <w:t>речових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прав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на нерухоме</w:t>
            </w:r>
            <w:r>
              <w:rPr>
                <w:spacing w:val="7"/>
                <w:sz w:val="29"/>
              </w:rPr>
              <w:t xml:space="preserve"> </w:t>
            </w:r>
            <w:r>
              <w:rPr>
                <w:sz w:val="29"/>
              </w:rPr>
              <w:t>майно</w:t>
            </w:r>
          </w:p>
        </w:tc>
        <w:tc>
          <w:tcPr>
            <w:tcW w:w="2885" w:type="dxa"/>
          </w:tcPr>
          <w:p w14:paraId="5884F3D2" w14:textId="77777777" w:rsidR="00661EE7" w:rsidRDefault="00661EE7" w:rsidP="00661EE7">
            <w:pPr>
              <w:pStyle w:val="TableParagraph"/>
              <w:spacing w:before="69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87" w:type="dxa"/>
          </w:tcPr>
          <w:p w14:paraId="7F8A95C1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7A38F7BA" w14:textId="77777777" w:rsidTr="000D4B80">
        <w:trPr>
          <w:trHeight w:val="1031"/>
        </w:trPr>
        <w:tc>
          <w:tcPr>
            <w:tcW w:w="710" w:type="dxa"/>
          </w:tcPr>
          <w:p w14:paraId="4EF287C7" w14:textId="77777777" w:rsidR="00661EE7" w:rsidRDefault="00661EE7" w:rsidP="00661EE7">
            <w:pPr>
              <w:pStyle w:val="TableParagraph"/>
              <w:spacing w:before="60"/>
              <w:ind w:left="183"/>
              <w:rPr>
                <w:sz w:val="29"/>
              </w:rPr>
            </w:pPr>
            <w:r>
              <w:rPr>
                <w:sz w:val="29"/>
              </w:rPr>
              <w:t>27.</w:t>
            </w:r>
          </w:p>
        </w:tc>
        <w:tc>
          <w:tcPr>
            <w:tcW w:w="1565" w:type="dxa"/>
          </w:tcPr>
          <w:p w14:paraId="494FC7FE" w14:textId="77777777" w:rsidR="00661EE7" w:rsidRDefault="00661EE7" w:rsidP="00661EE7">
            <w:pPr>
              <w:pStyle w:val="TableParagraph"/>
              <w:spacing w:before="60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00049</w:t>
            </w:r>
          </w:p>
        </w:tc>
        <w:tc>
          <w:tcPr>
            <w:tcW w:w="3399" w:type="dxa"/>
          </w:tcPr>
          <w:p w14:paraId="14B83EEE" w14:textId="77777777" w:rsidR="00661EE7" w:rsidRDefault="00661EE7" w:rsidP="00661EE7">
            <w:pPr>
              <w:pStyle w:val="TableParagraph"/>
              <w:spacing w:before="84" w:line="218" w:lineRule="auto"/>
              <w:ind w:left="125" w:right="235" w:hanging="4"/>
              <w:rPr>
                <w:sz w:val="29"/>
              </w:rPr>
            </w:pPr>
            <w:r>
              <w:rPr>
                <w:sz w:val="29"/>
              </w:rPr>
              <w:t xml:space="preserve">Взяття на облік </w:t>
            </w:r>
            <w:r>
              <w:rPr>
                <w:w w:val="95"/>
                <w:sz w:val="29"/>
              </w:rPr>
              <w:t xml:space="preserve">безхазяйного нерухомого </w:t>
            </w:r>
            <w:r>
              <w:rPr>
                <w:sz w:val="29"/>
              </w:rPr>
              <w:t>майна</w:t>
            </w:r>
          </w:p>
        </w:tc>
        <w:tc>
          <w:tcPr>
            <w:tcW w:w="2885" w:type="dxa"/>
          </w:tcPr>
          <w:p w14:paraId="7B52FA43" w14:textId="77777777" w:rsidR="00661EE7" w:rsidRDefault="00661EE7" w:rsidP="00661EE7">
            <w:pPr>
              <w:pStyle w:val="TableParagraph"/>
              <w:spacing w:before="60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87" w:type="dxa"/>
          </w:tcPr>
          <w:p w14:paraId="3957D952" w14:textId="77777777" w:rsidR="00661EE7" w:rsidRDefault="00661EE7" w:rsidP="00661EE7">
            <w:pPr>
              <w:pStyle w:val="TableParagraph"/>
              <w:spacing w:before="60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28A01D0F" w14:textId="77777777" w:rsidTr="000D4B80">
        <w:trPr>
          <w:trHeight w:val="1333"/>
        </w:trPr>
        <w:tc>
          <w:tcPr>
            <w:tcW w:w="710" w:type="dxa"/>
          </w:tcPr>
          <w:p w14:paraId="76848BB6" w14:textId="77777777" w:rsidR="00661EE7" w:rsidRDefault="00661EE7" w:rsidP="00661EE7">
            <w:pPr>
              <w:pStyle w:val="TableParagraph"/>
              <w:spacing w:before="60"/>
              <w:ind w:left="183"/>
              <w:rPr>
                <w:sz w:val="29"/>
              </w:rPr>
            </w:pPr>
            <w:r>
              <w:rPr>
                <w:sz w:val="29"/>
              </w:rPr>
              <w:t>28.</w:t>
            </w:r>
          </w:p>
        </w:tc>
        <w:tc>
          <w:tcPr>
            <w:tcW w:w="1565" w:type="dxa"/>
          </w:tcPr>
          <w:p w14:paraId="55F0A9BF" w14:textId="77777777" w:rsidR="00661EE7" w:rsidRDefault="00661EE7" w:rsidP="00661EE7">
            <w:pPr>
              <w:pStyle w:val="TableParagraph"/>
              <w:spacing w:before="60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00046</w:t>
            </w:r>
          </w:p>
        </w:tc>
        <w:tc>
          <w:tcPr>
            <w:tcW w:w="3399" w:type="dxa"/>
          </w:tcPr>
          <w:p w14:paraId="0CACDC22" w14:textId="4DE90FB7" w:rsidR="00661EE7" w:rsidRDefault="00661EE7" w:rsidP="00661EE7">
            <w:pPr>
              <w:pStyle w:val="TableParagraph"/>
              <w:spacing w:before="82" w:line="220" w:lineRule="auto"/>
              <w:ind w:left="125" w:hanging="4"/>
              <w:rPr>
                <w:sz w:val="29"/>
              </w:rPr>
            </w:pPr>
            <w:r>
              <w:rPr>
                <w:sz w:val="29"/>
              </w:rPr>
              <w:t>Внесення змін до записів Державного ре</w:t>
            </w:r>
            <w:r w:rsidR="00E22AC4">
              <w:rPr>
                <w:sz w:val="29"/>
              </w:rPr>
              <w:t>є</w:t>
            </w:r>
            <w:r>
              <w:rPr>
                <w:sz w:val="29"/>
              </w:rPr>
              <w:t xml:space="preserve">стру </w:t>
            </w:r>
            <w:r>
              <w:rPr>
                <w:w w:val="95"/>
                <w:sz w:val="29"/>
              </w:rPr>
              <w:t xml:space="preserve">речових прав на нерухоме </w:t>
            </w:r>
            <w:r>
              <w:rPr>
                <w:sz w:val="29"/>
              </w:rPr>
              <w:t>майно</w:t>
            </w:r>
          </w:p>
        </w:tc>
        <w:tc>
          <w:tcPr>
            <w:tcW w:w="2885" w:type="dxa"/>
          </w:tcPr>
          <w:p w14:paraId="5E85AC5D" w14:textId="77777777" w:rsidR="00661EE7" w:rsidRDefault="00661EE7" w:rsidP="00661EE7">
            <w:pPr>
              <w:pStyle w:val="TableParagraph"/>
              <w:spacing w:before="60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87" w:type="dxa"/>
          </w:tcPr>
          <w:p w14:paraId="49324579" w14:textId="77777777" w:rsidR="00661EE7" w:rsidRDefault="00661EE7" w:rsidP="00661EE7">
            <w:pPr>
              <w:pStyle w:val="TableParagraph"/>
              <w:spacing w:before="60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B0223B3" w14:textId="77777777" w:rsidTr="000D4B80">
        <w:trPr>
          <w:trHeight w:val="3181"/>
        </w:trPr>
        <w:tc>
          <w:tcPr>
            <w:tcW w:w="710" w:type="dxa"/>
          </w:tcPr>
          <w:p w14:paraId="5D21AE5D" w14:textId="77777777" w:rsidR="00661EE7" w:rsidRDefault="00661EE7" w:rsidP="00661EE7">
            <w:pPr>
              <w:pStyle w:val="TableParagraph"/>
              <w:spacing w:before="79"/>
              <w:ind w:left="183"/>
              <w:rPr>
                <w:sz w:val="28"/>
              </w:rPr>
            </w:pPr>
            <w:r>
              <w:rPr>
                <w:sz w:val="28"/>
              </w:rPr>
              <w:lastRenderedPageBreak/>
              <w:t>29.</w:t>
            </w:r>
          </w:p>
        </w:tc>
        <w:tc>
          <w:tcPr>
            <w:tcW w:w="1565" w:type="dxa"/>
          </w:tcPr>
          <w:p w14:paraId="702B0158" w14:textId="77777777" w:rsidR="00661EE7" w:rsidRDefault="00661EE7" w:rsidP="00661EE7">
            <w:pPr>
              <w:pStyle w:val="TableParagraph"/>
              <w:spacing w:before="79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00043</w:t>
            </w:r>
          </w:p>
        </w:tc>
        <w:tc>
          <w:tcPr>
            <w:tcW w:w="3399" w:type="dxa"/>
          </w:tcPr>
          <w:p w14:paraId="3CDF8BD3" w14:textId="4CCC611D" w:rsidR="00661EE7" w:rsidRDefault="00661EE7" w:rsidP="00661EE7">
            <w:pPr>
              <w:pStyle w:val="TableParagraph"/>
              <w:spacing w:before="92" w:line="228" w:lineRule="auto"/>
              <w:ind w:left="124" w:right="86" w:firstLine="1"/>
              <w:rPr>
                <w:sz w:val="28"/>
              </w:rPr>
            </w:pPr>
            <w:r>
              <w:rPr>
                <w:sz w:val="28"/>
              </w:rPr>
              <w:t>Скасування запису Державного ре</w:t>
            </w:r>
            <w:r w:rsidR="00E22AC4">
              <w:rPr>
                <w:sz w:val="28"/>
              </w:rPr>
              <w:t>є</w:t>
            </w:r>
            <w:r>
              <w:rPr>
                <w:sz w:val="28"/>
              </w:rPr>
              <w:t>стру речових прав на нерухоме майно, скасування державної ре</w:t>
            </w:r>
            <w:r w:rsidR="00E22AC4">
              <w:rPr>
                <w:sz w:val="28"/>
              </w:rPr>
              <w:t>є</w:t>
            </w:r>
            <w:r>
              <w:rPr>
                <w:sz w:val="28"/>
              </w:rPr>
              <w:t>страції речових прав на нерухоме майно та ïx обтяжень, скасування рішення державного ре</w:t>
            </w:r>
            <w:r w:rsidR="00E22AC4">
              <w:rPr>
                <w:sz w:val="28"/>
              </w:rPr>
              <w:t>є</w:t>
            </w:r>
            <w:r>
              <w:rPr>
                <w:sz w:val="28"/>
              </w:rPr>
              <w:t>стратора (за судовим рішенням)</w:t>
            </w:r>
          </w:p>
        </w:tc>
        <w:tc>
          <w:tcPr>
            <w:tcW w:w="2885" w:type="dxa"/>
          </w:tcPr>
          <w:p w14:paraId="6703E50F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7" w:type="dxa"/>
          </w:tcPr>
          <w:p w14:paraId="1B774E43" w14:textId="77777777" w:rsidR="00661EE7" w:rsidRDefault="00661EE7" w:rsidP="00661EE7">
            <w:pPr>
              <w:pStyle w:val="TableParagraph"/>
              <w:spacing w:before="79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3E4E866" w14:textId="77777777" w:rsidTr="000D4B80">
        <w:trPr>
          <w:trHeight w:val="1640"/>
        </w:trPr>
        <w:tc>
          <w:tcPr>
            <w:tcW w:w="710" w:type="dxa"/>
          </w:tcPr>
          <w:p w14:paraId="2C206F2F" w14:textId="77777777" w:rsidR="00661EE7" w:rsidRDefault="00661EE7" w:rsidP="00661EE7">
            <w:pPr>
              <w:pStyle w:val="TableParagraph"/>
              <w:spacing w:before="69"/>
              <w:ind w:left="182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1565" w:type="dxa"/>
          </w:tcPr>
          <w:p w14:paraId="735619CA" w14:textId="77777777" w:rsidR="00661EE7" w:rsidRDefault="00661EE7" w:rsidP="00661EE7">
            <w:pPr>
              <w:pStyle w:val="TableParagraph"/>
              <w:spacing w:before="69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00047</w:t>
            </w:r>
          </w:p>
        </w:tc>
        <w:tc>
          <w:tcPr>
            <w:tcW w:w="3399" w:type="dxa"/>
          </w:tcPr>
          <w:p w14:paraId="492851AB" w14:textId="0F3CEC22" w:rsidR="00661EE7" w:rsidRDefault="00661EE7" w:rsidP="00661EE7">
            <w:pPr>
              <w:pStyle w:val="TableParagraph"/>
              <w:spacing w:before="82" w:line="228" w:lineRule="auto"/>
              <w:ind w:left="124" w:hanging="4"/>
              <w:rPr>
                <w:sz w:val="28"/>
              </w:rPr>
            </w:pPr>
            <w:r>
              <w:rPr>
                <w:sz w:val="28"/>
              </w:rPr>
              <w:t>Надання інформації з Державного ре</w:t>
            </w:r>
            <w:r w:rsidR="00E22AC4">
              <w:rPr>
                <w:sz w:val="28"/>
              </w:rPr>
              <w:t>є</w:t>
            </w:r>
            <w:r>
              <w:rPr>
                <w:sz w:val="28"/>
              </w:rPr>
              <w:t>стру речових прав на нерухоме майно</w:t>
            </w:r>
          </w:p>
        </w:tc>
        <w:tc>
          <w:tcPr>
            <w:tcW w:w="2885" w:type="dxa"/>
          </w:tcPr>
          <w:p w14:paraId="2AD1ED8E" w14:textId="1B12D377" w:rsidR="00661EE7" w:rsidRDefault="00661EE7" w:rsidP="00661EE7">
            <w:pPr>
              <w:pStyle w:val="TableParagraph"/>
              <w:spacing w:before="87" w:line="228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Закон України “Про державну ре</w:t>
            </w:r>
            <w:r w:rsidR="00E22AC4">
              <w:rPr>
                <w:sz w:val="28"/>
              </w:rPr>
              <w:t>є</w:t>
            </w:r>
            <w:r>
              <w:rPr>
                <w:sz w:val="28"/>
              </w:rPr>
              <w:t>страцію речових прав на нерухоме майно та ïx обтяжень”</w:t>
            </w:r>
          </w:p>
        </w:tc>
        <w:tc>
          <w:tcPr>
            <w:tcW w:w="1387" w:type="dxa"/>
          </w:tcPr>
          <w:p w14:paraId="529331A8" w14:textId="77777777" w:rsidR="00661EE7" w:rsidRDefault="00661EE7" w:rsidP="00661EE7">
            <w:pPr>
              <w:pStyle w:val="TableParagraph"/>
              <w:spacing w:before="69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C647336" w14:textId="77777777" w:rsidTr="000D4B80">
        <w:trPr>
          <w:trHeight w:val="728"/>
        </w:trPr>
        <w:tc>
          <w:tcPr>
            <w:tcW w:w="710" w:type="dxa"/>
          </w:tcPr>
          <w:p w14:paraId="2FB48040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1565" w:type="dxa"/>
          </w:tcPr>
          <w:p w14:paraId="3AA8E002" w14:textId="77777777" w:rsidR="00661EE7" w:rsidRDefault="00661EE7" w:rsidP="00661EE7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01174</w:t>
            </w:r>
          </w:p>
        </w:tc>
        <w:tc>
          <w:tcPr>
            <w:tcW w:w="3399" w:type="dxa"/>
          </w:tcPr>
          <w:p w14:paraId="7BA66E83" w14:textId="12FAF90C" w:rsidR="00661EE7" w:rsidRDefault="00661EE7" w:rsidP="00661EE7">
            <w:pPr>
              <w:pStyle w:val="TableParagraph"/>
              <w:spacing w:before="90" w:line="225" w:lineRule="auto"/>
              <w:ind w:left="132" w:hanging="7"/>
              <w:rPr>
                <w:sz w:val="28"/>
              </w:rPr>
            </w:pPr>
            <w:r>
              <w:rPr>
                <w:sz w:val="28"/>
              </w:rPr>
              <w:t>Заборона вчинення ре</w:t>
            </w:r>
            <w:r w:rsidR="00E22AC4">
              <w:rPr>
                <w:sz w:val="28"/>
              </w:rPr>
              <w:t>є</w:t>
            </w:r>
            <w:r>
              <w:rPr>
                <w:sz w:val="28"/>
              </w:rPr>
              <w:t>страційних дій</w:t>
            </w:r>
          </w:p>
        </w:tc>
        <w:tc>
          <w:tcPr>
            <w:tcW w:w="2885" w:type="dxa"/>
          </w:tcPr>
          <w:p w14:paraId="3AEA83DD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7" w:type="dxa"/>
          </w:tcPr>
          <w:p w14:paraId="51D17AE5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970974" w14:paraId="24ADA35E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17" w:author="Gsotg916_Serv" w:date="2022-01-19T11:16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1054"/>
          <w:trPrChange w:id="118" w:author="Gsotg916_Serv" w:date="2022-01-19T11:16:00Z">
            <w:trPr>
              <w:trHeight w:val="3474"/>
            </w:trPr>
          </w:trPrChange>
        </w:trPr>
        <w:tc>
          <w:tcPr>
            <w:tcW w:w="9946" w:type="dxa"/>
            <w:gridSpan w:val="5"/>
            <w:tcPrChange w:id="119" w:author="Gsotg916_Serv" w:date="2022-01-19T11:16:00Z">
              <w:tcPr>
                <w:tcW w:w="9946" w:type="dxa"/>
                <w:gridSpan w:val="5"/>
              </w:tcPr>
            </w:tcPrChange>
          </w:tcPr>
          <w:p w14:paraId="79322A5E" w14:textId="77777777" w:rsidR="00395775" w:rsidRDefault="00395775" w:rsidP="00661EE7">
            <w:pPr>
              <w:pStyle w:val="TableParagraph"/>
              <w:spacing w:before="69"/>
              <w:ind w:left="43"/>
              <w:jc w:val="center"/>
              <w:rPr>
                <w:ins w:id="120" w:author="Gsotg916_Serv" w:date="2022-01-12T10:40:00Z"/>
                <w:b/>
                <w:bCs/>
                <w:w w:val="103"/>
                <w:sz w:val="28"/>
              </w:rPr>
            </w:pPr>
          </w:p>
          <w:p w14:paraId="21BB2CAD" w14:textId="7B5C83C7" w:rsidR="00970974" w:rsidRPr="008F6590" w:rsidRDefault="008F6590" w:rsidP="00661EE7">
            <w:pPr>
              <w:pStyle w:val="TableParagraph"/>
              <w:spacing w:before="69"/>
              <w:ind w:left="43"/>
              <w:jc w:val="center"/>
              <w:rPr>
                <w:b/>
                <w:bCs/>
                <w:w w:val="103"/>
                <w:sz w:val="32"/>
                <w:szCs w:val="32"/>
                <w:rPrChange w:id="121" w:author="Gsotg916_Serv" w:date="2022-01-18T11:17:00Z">
                  <w:rPr>
                    <w:w w:val="103"/>
                    <w:sz w:val="28"/>
                  </w:rPr>
                </w:rPrChange>
              </w:rPr>
            </w:pPr>
            <w:ins w:id="122" w:author="Gsotg916_Serv" w:date="2022-01-18T11:18:00Z">
              <w:r>
                <w:rPr>
                  <w:b/>
                  <w:bCs/>
                  <w:w w:val="103"/>
                  <w:sz w:val="32"/>
                  <w:szCs w:val="32"/>
                </w:rPr>
                <w:t xml:space="preserve"> Паспортні послуги</w:t>
              </w:r>
            </w:ins>
            <w:ins w:id="123" w:author="Gsotg916_Serv" w:date="2022-01-18T10:02:00Z">
              <w:r w:rsidR="007B0316" w:rsidRPr="008F6590">
                <w:rPr>
                  <w:b/>
                  <w:bCs/>
                  <w:w w:val="103"/>
                  <w:sz w:val="32"/>
                  <w:szCs w:val="32"/>
                  <w:rPrChange w:id="124" w:author="Gsotg916_Serv" w:date="2022-01-18T11:17:00Z">
                    <w:rPr>
                      <w:b/>
                      <w:bCs/>
                      <w:w w:val="103"/>
                      <w:sz w:val="24"/>
                      <w:szCs w:val="24"/>
                    </w:rPr>
                  </w:rPrChange>
                </w:rPr>
                <w:t xml:space="preserve">   </w:t>
              </w:r>
            </w:ins>
          </w:p>
        </w:tc>
      </w:tr>
      <w:tr w:rsidR="00661EE7" w14:paraId="12A09645" w14:textId="77777777" w:rsidTr="000D4B80">
        <w:trPr>
          <w:trHeight w:val="3474"/>
        </w:trPr>
        <w:tc>
          <w:tcPr>
            <w:tcW w:w="710" w:type="dxa"/>
          </w:tcPr>
          <w:p w14:paraId="64A4DE85" w14:textId="77777777" w:rsidR="00661EE7" w:rsidRDefault="00661EE7" w:rsidP="00661EE7">
            <w:pPr>
              <w:pStyle w:val="TableParagraph"/>
              <w:spacing w:before="69"/>
              <w:ind w:left="182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1565" w:type="dxa"/>
          </w:tcPr>
          <w:p w14:paraId="23F9708E" w14:textId="77777777" w:rsidR="00661EE7" w:rsidRDefault="00661EE7" w:rsidP="00661EE7">
            <w:pPr>
              <w:pStyle w:val="TableParagraph"/>
              <w:spacing w:before="69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00026</w:t>
            </w:r>
          </w:p>
        </w:tc>
        <w:tc>
          <w:tcPr>
            <w:tcW w:w="3399" w:type="dxa"/>
          </w:tcPr>
          <w:p w14:paraId="335FC211" w14:textId="77777777" w:rsidR="00661EE7" w:rsidRDefault="00661EE7" w:rsidP="00661EE7">
            <w:pPr>
              <w:pStyle w:val="TableParagraph"/>
              <w:spacing w:before="87" w:line="228" w:lineRule="auto"/>
              <w:ind w:left="124" w:right="206" w:hanging="3"/>
              <w:rPr>
                <w:sz w:val="28"/>
              </w:rPr>
            </w:pPr>
            <w:r>
              <w:rPr>
                <w:sz w:val="28"/>
              </w:rPr>
              <w:t>Вклеювання до паспорта громадянина України (зразка 1994 року) фотокартки при досягненні 25- i 45- річного віку</w:t>
            </w:r>
          </w:p>
        </w:tc>
        <w:tc>
          <w:tcPr>
            <w:tcW w:w="2885" w:type="dxa"/>
          </w:tcPr>
          <w:p w14:paraId="7BA4CEC7" w14:textId="77777777" w:rsidR="00661EE7" w:rsidRDefault="00661EE7" w:rsidP="00661EE7">
            <w:pPr>
              <w:pStyle w:val="TableParagraph"/>
              <w:spacing w:before="82" w:line="228" w:lineRule="auto"/>
              <w:ind w:left="121" w:right="201" w:hanging="1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Верховної Ради України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14:paraId="7C9DA8DE" w14:textId="77777777" w:rsidR="00661EE7" w:rsidRDefault="00661EE7" w:rsidP="00661EE7">
            <w:pPr>
              <w:pStyle w:val="TableParagraph"/>
              <w:spacing w:line="304" w:lineRule="exact"/>
              <w:ind w:left="124"/>
              <w:rPr>
                <w:sz w:val="28"/>
              </w:rPr>
            </w:pPr>
            <w:r>
              <w:rPr>
                <w:sz w:val="28"/>
              </w:rPr>
              <w:t>26 червня 1992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</w:p>
          <w:p w14:paraId="47644129" w14:textId="77777777" w:rsidR="00661EE7" w:rsidRDefault="00661EE7" w:rsidP="00661EE7">
            <w:pPr>
              <w:pStyle w:val="TableParagraph"/>
              <w:spacing w:line="307" w:lineRule="exact"/>
              <w:ind w:left="123"/>
              <w:rPr>
                <w:sz w:val="28"/>
              </w:rPr>
            </w:pPr>
            <w:r>
              <w:rPr>
                <w:sz w:val="28"/>
              </w:rPr>
              <w:t>№ 2503-ХІІ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“Про</w:t>
            </w:r>
          </w:p>
          <w:p w14:paraId="6C24AD1D" w14:textId="37790B57" w:rsidR="00661EE7" w:rsidRDefault="00661EE7" w:rsidP="00661EE7">
            <w:pPr>
              <w:pStyle w:val="TableParagraph"/>
              <w:spacing w:before="3" w:line="230" w:lineRule="auto"/>
              <w:ind w:left="124" w:right="141" w:hanging="2"/>
              <w:rPr>
                <w:sz w:val="25"/>
              </w:rPr>
            </w:pPr>
            <w:r>
              <w:rPr>
                <w:sz w:val="28"/>
              </w:rPr>
              <w:t xml:space="preserve">затвердження положень про паспорт громадянина України та про паспорт громадянина України для виїзду за </w:t>
            </w:r>
            <w:r>
              <w:rPr>
                <w:sz w:val="25"/>
              </w:rPr>
              <w:t>кор</w:t>
            </w:r>
            <w:r w:rsidR="00E22AC4">
              <w:rPr>
                <w:sz w:val="25"/>
              </w:rPr>
              <w:t>д</w:t>
            </w:r>
            <w:r>
              <w:rPr>
                <w:sz w:val="25"/>
              </w:rPr>
              <w:t>о</w:t>
            </w:r>
            <w:r w:rsidR="00E22AC4">
              <w:rPr>
                <w:sz w:val="25"/>
              </w:rPr>
              <w:t>н</w:t>
            </w:r>
            <w:r>
              <w:rPr>
                <w:sz w:val="25"/>
              </w:rPr>
              <w:t>”</w:t>
            </w:r>
          </w:p>
        </w:tc>
        <w:tc>
          <w:tcPr>
            <w:tcW w:w="1387" w:type="dxa"/>
          </w:tcPr>
          <w:p w14:paraId="56122EF7" w14:textId="77777777" w:rsidR="00661EE7" w:rsidRDefault="00661EE7" w:rsidP="00661EE7">
            <w:pPr>
              <w:pStyle w:val="TableParagraph"/>
              <w:spacing w:before="69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72D1710" w14:textId="77777777" w:rsidTr="000D4B80">
        <w:trPr>
          <w:trHeight w:val="398"/>
        </w:trPr>
        <w:tc>
          <w:tcPr>
            <w:tcW w:w="710" w:type="dxa"/>
            <w:tcBorders>
              <w:bottom w:val="nil"/>
            </w:tcBorders>
          </w:tcPr>
          <w:p w14:paraId="68876080" w14:textId="77777777" w:rsidR="000D4B80" w:rsidRDefault="000D4B80" w:rsidP="00661EE7">
            <w:pPr>
              <w:pStyle w:val="TableParagraph"/>
              <w:spacing w:before="74" w:line="304" w:lineRule="exact"/>
              <w:ind w:left="182"/>
              <w:rPr>
                <w:sz w:val="28"/>
              </w:rPr>
            </w:pPr>
          </w:p>
          <w:p w14:paraId="35B1950E" w14:textId="52502AD0" w:rsidR="00661EE7" w:rsidRDefault="00661EE7" w:rsidP="00661EE7">
            <w:pPr>
              <w:pStyle w:val="TableParagraph"/>
              <w:spacing w:before="74" w:line="304" w:lineRule="exact"/>
              <w:ind w:left="182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1565" w:type="dxa"/>
            <w:tcBorders>
              <w:bottom w:val="nil"/>
            </w:tcBorders>
          </w:tcPr>
          <w:p w14:paraId="5EC0391E" w14:textId="77777777" w:rsidR="000D4B80" w:rsidRDefault="000D4B80" w:rsidP="00661EE7">
            <w:pPr>
              <w:pStyle w:val="TableParagraph"/>
              <w:spacing w:before="74" w:line="304" w:lineRule="exact"/>
              <w:ind w:left="404" w:right="366"/>
              <w:jc w:val="center"/>
              <w:rPr>
                <w:sz w:val="28"/>
              </w:rPr>
            </w:pPr>
          </w:p>
          <w:p w14:paraId="78B01891" w14:textId="2C8E00C4" w:rsidR="00661EE7" w:rsidRDefault="00661EE7" w:rsidP="00661EE7">
            <w:pPr>
              <w:pStyle w:val="TableParagraph"/>
              <w:spacing w:before="74" w:line="304" w:lineRule="exact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00029</w:t>
            </w:r>
          </w:p>
        </w:tc>
        <w:tc>
          <w:tcPr>
            <w:tcW w:w="3399" w:type="dxa"/>
            <w:tcBorders>
              <w:bottom w:val="nil"/>
            </w:tcBorders>
          </w:tcPr>
          <w:p w14:paraId="5959DF66" w14:textId="77777777" w:rsidR="000D4B80" w:rsidRDefault="000D4B80" w:rsidP="00661EE7">
            <w:pPr>
              <w:pStyle w:val="TableParagraph"/>
              <w:spacing w:before="79" w:line="299" w:lineRule="exact"/>
              <w:ind w:left="121"/>
              <w:rPr>
                <w:sz w:val="28"/>
              </w:rPr>
            </w:pPr>
          </w:p>
          <w:p w14:paraId="16AB74C1" w14:textId="0F5C0C8B" w:rsidR="00661EE7" w:rsidRDefault="00661EE7" w:rsidP="00661EE7">
            <w:pPr>
              <w:pStyle w:val="TableParagraph"/>
              <w:spacing w:before="79" w:line="299" w:lineRule="exact"/>
              <w:ind w:left="121"/>
              <w:rPr>
                <w:sz w:val="28"/>
              </w:rPr>
            </w:pPr>
            <w:r>
              <w:rPr>
                <w:sz w:val="28"/>
              </w:rPr>
              <w:t>Внесення до паспорта</w:t>
            </w:r>
          </w:p>
        </w:tc>
        <w:tc>
          <w:tcPr>
            <w:tcW w:w="2885" w:type="dxa"/>
            <w:tcBorders>
              <w:bottom w:val="nil"/>
            </w:tcBorders>
          </w:tcPr>
          <w:p w14:paraId="07B7250D" w14:textId="77777777" w:rsidR="000D4B80" w:rsidRDefault="000D4B80" w:rsidP="00661EE7">
            <w:pPr>
              <w:pStyle w:val="TableParagraph"/>
              <w:spacing w:before="79" w:line="299" w:lineRule="exact"/>
              <w:ind w:left="124"/>
              <w:rPr>
                <w:sz w:val="28"/>
              </w:rPr>
            </w:pPr>
          </w:p>
          <w:p w14:paraId="4AAAD02D" w14:textId="67DC4104" w:rsidR="00661EE7" w:rsidRDefault="00661EE7" w:rsidP="00661EE7">
            <w:pPr>
              <w:pStyle w:val="TableParagraph"/>
              <w:spacing w:before="79" w:line="299" w:lineRule="exact"/>
              <w:ind w:left="124"/>
              <w:rPr>
                <w:sz w:val="28"/>
              </w:rPr>
            </w:pPr>
            <w:r>
              <w:rPr>
                <w:sz w:val="28"/>
              </w:rPr>
              <w:t>Закон України “Про</w:t>
            </w:r>
          </w:p>
        </w:tc>
        <w:tc>
          <w:tcPr>
            <w:tcW w:w="1387" w:type="dxa"/>
            <w:tcBorders>
              <w:bottom w:val="nil"/>
            </w:tcBorders>
          </w:tcPr>
          <w:p w14:paraId="7CBD4A79" w14:textId="77777777" w:rsidR="000D4B80" w:rsidRDefault="000D4B80" w:rsidP="00661EE7">
            <w:pPr>
              <w:pStyle w:val="TableParagraph"/>
              <w:spacing w:before="74" w:line="304" w:lineRule="exact"/>
              <w:ind w:left="43"/>
              <w:jc w:val="center"/>
              <w:rPr>
                <w:w w:val="103"/>
                <w:sz w:val="28"/>
              </w:rPr>
            </w:pPr>
          </w:p>
          <w:p w14:paraId="160133CE" w14:textId="18151B19" w:rsidR="00661EE7" w:rsidRDefault="00661EE7" w:rsidP="00661EE7">
            <w:pPr>
              <w:pStyle w:val="TableParagraph"/>
              <w:spacing w:before="74" w:line="304" w:lineRule="exact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3DECFC6D" w14:textId="77777777" w:rsidTr="000D4B80">
        <w:trPr>
          <w:trHeight w:val="304"/>
        </w:trPr>
        <w:tc>
          <w:tcPr>
            <w:tcW w:w="710" w:type="dxa"/>
            <w:tcBorders>
              <w:top w:val="nil"/>
              <w:bottom w:val="nil"/>
            </w:tcBorders>
          </w:tcPr>
          <w:p w14:paraId="27DAA79E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0A5D13F8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2FD3D415" w14:textId="77777777" w:rsidR="00661EE7" w:rsidRDefault="00661EE7" w:rsidP="00661EE7">
            <w:pPr>
              <w:pStyle w:val="TableParagraph"/>
              <w:spacing w:line="285" w:lineRule="exact"/>
              <w:ind w:left="126"/>
              <w:rPr>
                <w:sz w:val="28"/>
              </w:rPr>
            </w:pPr>
            <w:r>
              <w:rPr>
                <w:sz w:val="28"/>
              </w:rPr>
              <w:t>громадянина України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6C7BEBF0" w14:textId="77777777" w:rsidR="00661EE7" w:rsidRDefault="00661EE7" w:rsidP="00661EE7">
            <w:pPr>
              <w:pStyle w:val="TableParagraph"/>
              <w:spacing w:line="285" w:lineRule="exact"/>
              <w:ind w:left="125"/>
              <w:rPr>
                <w:sz w:val="28"/>
              </w:rPr>
            </w:pPr>
            <w:r>
              <w:rPr>
                <w:sz w:val="28"/>
              </w:rPr>
              <w:t>свободу пересування</w:t>
            </w: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69174CDF" w14:textId="77777777" w:rsidR="00661EE7" w:rsidRDefault="00661EE7" w:rsidP="00661EE7">
            <w:pPr>
              <w:pStyle w:val="TableParagraph"/>
            </w:pPr>
          </w:p>
        </w:tc>
      </w:tr>
      <w:tr w:rsidR="00661EE7" w14:paraId="25BC5687" w14:textId="77777777" w:rsidTr="000D4B80">
        <w:trPr>
          <w:trHeight w:val="303"/>
        </w:trPr>
        <w:tc>
          <w:tcPr>
            <w:tcW w:w="710" w:type="dxa"/>
            <w:tcBorders>
              <w:top w:val="nil"/>
              <w:bottom w:val="nil"/>
            </w:tcBorders>
          </w:tcPr>
          <w:p w14:paraId="479CAD46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60B041CD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64D93A79" w14:textId="77777777" w:rsidR="00661EE7" w:rsidRDefault="00661EE7" w:rsidP="00661EE7">
            <w:pPr>
              <w:pStyle w:val="TableParagraph"/>
              <w:spacing w:line="284" w:lineRule="exact"/>
              <w:ind w:left="124"/>
              <w:rPr>
                <w:sz w:val="28"/>
              </w:rPr>
            </w:pPr>
            <w:r>
              <w:rPr>
                <w:sz w:val="28"/>
              </w:rPr>
              <w:t>відомостей про зміну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7CA52E76" w14:textId="77777777" w:rsidR="00661EE7" w:rsidRDefault="00661EE7" w:rsidP="00661EE7">
            <w:pPr>
              <w:pStyle w:val="TableParagraph"/>
              <w:spacing w:line="284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та вільний вибір</w:t>
            </w: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67F46465" w14:textId="77777777" w:rsidR="00661EE7" w:rsidRDefault="00661EE7" w:rsidP="00661EE7">
            <w:pPr>
              <w:pStyle w:val="TableParagraph"/>
            </w:pPr>
          </w:p>
        </w:tc>
      </w:tr>
      <w:tr w:rsidR="00661EE7" w14:paraId="09CC51C2" w14:textId="77777777" w:rsidTr="000D4B80">
        <w:trPr>
          <w:trHeight w:val="304"/>
        </w:trPr>
        <w:tc>
          <w:tcPr>
            <w:tcW w:w="710" w:type="dxa"/>
            <w:tcBorders>
              <w:top w:val="nil"/>
              <w:bottom w:val="nil"/>
            </w:tcBorders>
          </w:tcPr>
          <w:p w14:paraId="455038BB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319D46E9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79B61E79" w14:textId="77777777" w:rsidR="00661EE7" w:rsidRDefault="00661EE7" w:rsidP="00661EE7">
            <w:pPr>
              <w:pStyle w:val="TableParagraph"/>
              <w:spacing w:line="285" w:lineRule="exact"/>
              <w:ind w:left="124"/>
              <w:rPr>
                <w:sz w:val="28"/>
              </w:rPr>
            </w:pPr>
            <w:r>
              <w:rPr>
                <w:sz w:val="28"/>
              </w:rPr>
              <w:t>нумерації будинків,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5ABC133F" w14:textId="77777777" w:rsidR="00661EE7" w:rsidRDefault="00661EE7" w:rsidP="00661EE7">
            <w:pPr>
              <w:pStyle w:val="TableParagraph"/>
              <w:spacing w:line="285" w:lineRule="exact"/>
              <w:ind w:left="124"/>
              <w:rPr>
                <w:sz w:val="28"/>
              </w:rPr>
            </w:pPr>
            <w:r>
              <w:rPr>
                <w:sz w:val="28"/>
              </w:rPr>
              <w:t>місця проживання в</w:t>
            </w: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7C3B4B7F" w14:textId="77777777" w:rsidR="00661EE7" w:rsidRDefault="00661EE7" w:rsidP="00661EE7">
            <w:pPr>
              <w:pStyle w:val="TableParagraph"/>
            </w:pPr>
          </w:p>
        </w:tc>
      </w:tr>
      <w:tr w:rsidR="00661EE7" w14:paraId="6A992B6D" w14:textId="77777777" w:rsidTr="000D4B80">
        <w:trPr>
          <w:trHeight w:val="616"/>
        </w:trPr>
        <w:tc>
          <w:tcPr>
            <w:tcW w:w="710" w:type="dxa"/>
            <w:tcBorders>
              <w:top w:val="nil"/>
              <w:bottom w:val="nil"/>
            </w:tcBorders>
          </w:tcPr>
          <w:p w14:paraId="7E693473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50E09BA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2697F86B" w14:textId="77777777" w:rsidR="00661EE7" w:rsidRDefault="00661EE7" w:rsidP="00661EE7">
            <w:pPr>
              <w:pStyle w:val="TableParagraph"/>
              <w:spacing w:before="1" w:line="308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перейменування вулиць (проспектів, бульварів,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2F21DE2A" w14:textId="77777777" w:rsidR="00661EE7" w:rsidRDefault="00661EE7" w:rsidP="00661EE7">
            <w:pPr>
              <w:pStyle w:val="TableParagraph"/>
              <w:spacing w:line="309" w:lineRule="exact"/>
              <w:ind w:left="126"/>
              <w:rPr>
                <w:sz w:val="28"/>
              </w:rPr>
            </w:pPr>
            <w:r>
              <w:rPr>
                <w:sz w:val="28"/>
              </w:rPr>
              <w:t>Україні”</w:t>
            </w: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4154BB10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2EF6FFFD" w14:textId="77777777" w:rsidTr="000D4B80">
        <w:trPr>
          <w:trHeight w:val="307"/>
        </w:trPr>
        <w:tc>
          <w:tcPr>
            <w:tcW w:w="710" w:type="dxa"/>
            <w:tcBorders>
              <w:top w:val="nil"/>
              <w:bottom w:val="nil"/>
            </w:tcBorders>
          </w:tcPr>
          <w:p w14:paraId="1123F3E7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B50AFB3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51712424" w14:textId="77777777" w:rsidR="00661EE7" w:rsidRDefault="00661EE7" w:rsidP="00661EE7">
            <w:pPr>
              <w:pStyle w:val="TableParagraph"/>
              <w:spacing w:line="287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площ, провулків,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7C84692B" w14:textId="77777777" w:rsidR="00661EE7" w:rsidRDefault="00661EE7" w:rsidP="00661EE7">
            <w:pPr>
              <w:pStyle w:val="TableParagraph"/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7EC38CA1" w14:textId="77777777" w:rsidR="00661EE7" w:rsidRDefault="00661EE7" w:rsidP="00661EE7">
            <w:pPr>
              <w:pStyle w:val="TableParagraph"/>
            </w:pPr>
          </w:p>
        </w:tc>
      </w:tr>
      <w:tr w:rsidR="00661EE7" w14:paraId="21743920" w14:textId="77777777" w:rsidTr="000D4B80">
        <w:trPr>
          <w:trHeight w:val="302"/>
        </w:trPr>
        <w:tc>
          <w:tcPr>
            <w:tcW w:w="710" w:type="dxa"/>
            <w:tcBorders>
              <w:top w:val="nil"/>
              <w:bottom w:val="nil"/>
            </w:tcBorders>
          </w:tcPr>
          <w:p w14:paraId="54C75E5B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7F7BB3E7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47B1A5DF" w14:textId="77777777" w:rsidR="00661EE7" w:rsidRDefault="00661EE7" w:rsidP="00661EE7">
            <w:pPr>
              <w:pStyle w:val="TableParagraph"/>
              <w:spacing w:line="282" w:lineRule="exact"/>
              <w:ind w:left="124"/>
              <w:rPr>
                <w:sz w:val="28"/>
              </w:rPr>
            </w:pPr>
            <w:r>
              <w:rPr>
                <w:sz w:val="28"/>
              </w:rPr>
              <w:t>кварталів тощо),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053526B8" w14:textId="77777777" w:rsidR="00661EE7" w:rsidRDefault="00661EE7" w:rsidP="00661EE7">
            <w:pPr>
              <w:pStyle w:val="TableParagraph"/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631B17FD" w14:textId="77777777" w:rsidR="00661EE7" w:rsidRDefault="00661EE7" w:rsidP="00661EE7">
            <w:pPr>
              <w:pStyle w:val="TableParagraph"/>
            </w:pPr>
          </w:p>
        </w:tc>
      </w:tr>
      <w:tr w:rsidR="00661EE7" w14:paraId="3DDF3BE0" w14:textId="77777777" w:rsidTr="000D4B80">
        <w:trPr>
          <w:trHeight w:val="304"/>
        </w:trPr>
        <w:tc>
          <w:tcPr>
            <w:tcW w:w="710" w:type="dxa"/>
            <w:tcBorders>
              <w:top w:val="nil"/>
              <w:bottom w:val="nil"/>
            </w:tcBorders>
          </w:tcPr>
          <w:p w14:paraId="02C04FE7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6C60B24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16A61CBB" w14:textId="77777777" w:rsidR="00661EE7" w:rsidRDefault="00661EE7" w:rsidP="00661EE7">
            <w:pPr>
              <w:pStyle w:val="TableParagraph"/>
              <w:spacing w:line="285" w:lineRule="exact"/>
              <w:ind w:left="124"/>
              <w:rPr>
                <w:sz w:val="28"/>
              </w:rPr>
            </w:pPr>
            <w:r>
              <w:rPr>
                <w:sz w:val="28"/>
              </w:rPr>
              <w:t>населених пунктів,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7DA8E255" w14:textId="77777777" w:rsidR="00661EE7" w:rsidRDefault="00661EE7" w:rsidP="00661EE7">
            <w:pPr>
              <w:pStyle w:val="TableParagraph"/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52FFE41E" w14:textId="77777777" w:rsidR="00661EE7" w:rsidRDefault="00661EE7" w:rsidP="00661EE7">
            <w:pPr>
              <w:pStyle w:val="TableParagraph"/>
            </w:pPr>
          </w:p>
        </w:tc>
      </w:tr>
      <w:tr w:rsidR="00661EE7" w14:paraId="038895E8" w14:textId="77777777" w:rsidTr="000D4B80">
        <w:trPr>
          <w:trHeight w:val="304"/>
        </w:trPr>
        <w:tc>
          <w:tcPr>
            <w:tcW w:w="710" w:type="dxa"/>
            <w:tcBorders>
              <w:top w:val="nil"/>
              <w:bottom w:val="nil"/>
            </w:tcBorders>
          </w:tcPr>
          <w:p w14:paraId="3808C635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3A8C42F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3C7B0C40" w14:textId="77777777" w:rsidR="00661EE7" w:rsidRDefault="00661EE7" w:rsidP="00661EE7">
            <w:pPr>
              <w:pStyle w:val="TableParagraph"/>
              <w:spacing w:line="285" w:lineRule="exact"/>
              <w:ind w:left="126"/>
              <w:rPr>
                <w:sz w:val="28"/>
              </w:rPr>
            </w:pPr>
            <w:r>
              <w:rPr>
                <w:sz w:val="28"/>
              </w:rPr>
              <w:t>адміністративно-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5791D089" w14:textId="77777777" w:rsidR="00661EE7" w:rsidRDefault="00661EE7" w:rsidP="00661EE7">
            <w:pPr>
              <w:pStyle w:val="TableParagraph"/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0FF9F715" w14:textId="77777777" w:rsidR="00661EE7" w:rsidRDefault="00661EE7" w:rsidP="00661EE7">
            <w:pPr>
              <w:pStyle w:val="TableParagraph"/>
            </w:pPr>
          </w:p>
        </w:tc>
      </w:tr>
      <w:tr w:rsidR="00661EE7" w14:paraId="7C787296" w14:textId="77777777" w:rsidTr="000D4B80">
        <w:trPr>
          <w:trHeight w:val="304"/>
        </w:trPr>
        <w:tc>
          <w:tcPr>
            <w:tcW w:w="710" w:type="dxa"/>
            <w:tcBorders>
              <w:top w:val="nil"/>
              <w:bottom w:val="nil"/>
            </w:tcBorders>
          </w:tcPr>
          <w:p w14:paraId="29EB9E61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F27B273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40F5BCFF" w14:textId="77777777" w:rsidR="00661EE7" w:rsidRDefault="00661EE7" w:rsidP="00661EE7">
            <w:pPr>
              <w:pStyle w:val="TableParagraph"/>
              <w:spacing w:line="285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територіальних одиниць,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2E604699" w14:textId="77777777" w:rsidR="00661EE7" w:rsidRDefault="00661EE7" w:rsidP="00661EE7">
            <w:pPr>
              <w:pStyle w:val="TableParagraph"/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3E812BC1" w14:textId="77777777" w:rsidR="00661EE7" w:rsidRDefault="00661EE7" w:rsidP="00661EE7">
            <w:pPr>
              <w:pStyle w:val="TableParagraph"/>
            </w:pPr>
          </w:p>
        </w:tc>
      </w:tr>
      <w:tr w:rsidR="00661EE7" w14:paraId="65AC93F7" w14:textId="77777777" w:rsidTr="000D4B80">
        <w:trPr>
          <w:trHeight w:val="307"/>
        </w:trPr>
        <w:tc>
          <w:tcPr>
            <w:tcW w:w="710" w:type="dxa"/>
            <w:tcBorders>
              <w:top w:val="nil"/>
              <w:bottom w:val="nil"/>
            </w:tcBorders>
          </w:tcPr>
          <w:p w14:paraId="33D0DEC7" w14:textId="77777777" w:rsidR="00661EE7" w:rsidRDefault="00661EE7" w:rsidP="00661EE7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6EFF3C8D" w14:textId="77777777" w:rsidR="00661EE7" w:rsidRDefault="00661EE7" w:rsidP="00661EE7">
            <w:pPr>
              <w:pStyle w:val="TableParagraph"/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14:paraId="50C2D945" w14:textId="77777777" w:rsidR="00661EE7" w:rsidRDefault="00661EE7" w:rsidP="00661EE7">
            <w:pPr>
              <w:pStyle w:val="TableParagraph"/>
              <w:spacing w:line="287" w:lineRule="exact"/>
              <w:ind w:left="122"/>
              <w:rPr>
                <w:sz w:val="28"/>
              </w:rPr>
            </w:pPr>
            <w:r>
              <w:rPr>
                <w:sz w:val="28"/>
              </w:rPr>
              <w:t>зміни в адміністративно-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14:paraId="5E160335" w14:textId="77777777" w:rsidR="00661EE7" w:rsidRDefault="00661EE7" w:rsidP="00661EE7">
            <w:pPr>
              <w:pStyle w:val="TableParagraph"/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14:paraId="0D85EB9D" w14:textId="77777777" w:rsidR="00661EE7" w:rsidRDefault="00661EE7" w:rsidP="00661EE7">
            <w:pPr>
              <w:pStyle w:val="TableParagraph"/>
            </w:pPr>
          </w:p>
        </w:tc>
      </w:tr>
      <w:tr w:rsidR="00661EE7" w14:paraId="6777EA9B" w14:textId="77777777" w:rsidTr="000D4B80">
        <w:trPr>
          <w:trHeight w:val="329"/>
        </w:trPr>
        <w:tc>
          <w:tcPr>
            <w:tcW w:w="710" w:type="dxa"/>
            <w:tcBorders>
              <w:top w:val="nil"/>
            </w:tcBorders>
          </w:tcPr>
          <w:p w14:paraId="28B551D5" w14:textId="77777777" w:rsidR="00661EE7" w:rsidRDefault="00661EE7" w:rsidP="00661EE7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  <w:tcBorders>
              <w:top w:val="nil"/>
            </w:tcBorders>
          </w:tcPr>
          <w:p w14:paraId="4F112FD2" w14:textId="77777777" w:rsidR="00661EE7" w:rsidRDefault="00661EE7" w:rsidP="00661EE7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14:paraId="61646427" w14:textId="77777777" w:rsidR="00661EE7" w:rsidRDefault="00661EE7" w:rsidP="00661EE7">
            <w:pPr>
              <w:pStyle w:val="TableParagraph"/>
              <w:spacing w:line="309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територіальному устрої</w:t>
            </w:r>
          </w:p>
        </w:tc>
        <w:tc>
          <w:tcPr>
            <w:tcW w:w="2885" w:type="dxa"/>
            <w:tcBorders>
              <w:top w:val="nil"/>
            </w:tcBorders>
          </w:tcPr>
          <w:p w14:paraId="63631657" w14:textId="77777777" w:rsidR="00661EE7" w:rsidRDefault="00661EE7" w:rsidP="00661EE7">
            <w:pPr>
              <w:pStyle w:val="TableParagraph"/>
              <w:rPr>
                <w:sz w:val="24"/>
              </w:rPr>
            </w:pPr>
          </w:p>
        </w:tc>
        <w:tc>
          <w:tcPr>
            <w:tcW w:w="1387" w:type="dxa"/>
            <w:tcBorders>
              <w:top w:val="nil"/>
            </w:tcBorders>
          </w:tcPr>
          <w:p w14:paraId="6B5CF034" w14:textId="77777777" w:rsidR="00661EE7" w:rsidRDefault="00661EE7" w:rsidP="00661EE7">
            <w:pPr>
              <w:pStyle w:val="TableParagraph"/>
              <w:rPr>
                <w:sz w:val="24"/>
              </w:rPr>
            </w:pPr>
          </w:p>
        </w:tc>
      </w:tr>
    </w:tbl>
    <w:p w14:paraId="31D14AA5" w14:textId="04DEED3C" w:rsidR="00661EE7" w:rsidRDefault="00661EE7" w:rsidP="00661EE7">
      <w:pPr>
        <w:spacing w:before="71"/>
        <w:ind w:left="8"/>
        <w:jc w:val="center"/>
        <w:rPr>
          <w:sz w:val="28"/>
        </w:rPr>
      </w:pPr>
    </w:p>
    <w:p w14:paraId="45296080" w14:textId="77777777" w:rsidR="00661EE7" w:rsidRDefault="00661EE7" w:rsidP="00661EE7">
      <w:pPr>
        <w:pStyle w:val="a4"/>
        <w:spacing w:before="1"/>
        <w:rPr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1"/>
        <w:gridCol w:w="1393"/>
        <w:tblGridChange w:id="125">
          <w:tblGrid>
            <w:gridCol w:w="706"/>
            <w:gridCol w:w="1565"/>
            <w:gridCol w:w="3399"/>
            <w:gridCol w:w="2881"/>
            <w:gridCol w:w="1393"/>
          </w:tblGrid>
        </w:tblGridChange>
      </w:tblGrid>
      <w:tr w:rsidR="008F6590" w:rsidRPr="00732F89" w14:paraId="29256028" w14:textId="77777777" w:rsidTr="00C47C36">
        <w:trPr>
          <w:trHeight w:val="1036"/>
          <w:ins w:id="126" w:author="Gsotg916_Serv" w:date="2022-01-18T11:21:00Z"/>
        </w:trPr>
        <w:tc>
          <w:tcPr>
            <w:tcW w:w="9944" w:type="dxa"/>
            <w:gridSpan w:val="5"/>
          </w:tcPr>
          <w:p w14:paraId="660000A3" w14:textId="50577297" w:rsidR="008F6590" w:rsidRPr="00911CA2" w:rsidRDefault="00911CA2" w:rsidP="00C47C36">
            <w:pPr>
              <w:pStyle w:val="TableParagraph"/>
              <w:spacing w:before="79"/>
              <w:ind w:left="45"/>
              <w:jc w:val="center"/>
              <w:rPr>
                <w:ins w:id="127" w:author="Gsotg916_Serv" w:date="2022-01-18T11:21:00Z"/>
                <w:b/>
                <w:bCs/>
                <w:w w:val="103"/>
                <w:sz w:val="32"/>
                <w:szCs w:val="32"/>
                <w:rPrChange w:id="128" w:author="Gsotg916_Serv" w:date="2022-01-18T11:28:00Z">
                  <w:rPr>
                    <w:ins w:id="129" w:author="Gsotg916_Serv" w:date="2022-01-18T11:21:00Z"/>
                    <w:w w:val="103"/>
                    <w:sz w:val="28"/>
                  </w:rPr>
                </w:rPrChange>
              </w:rPr>
            </w:pPr>
            <w:ins w:id="130" w:author="Gsotg916_Serv" w:date="2022-01-18T11:27:00Z">
              <w:r w:rsidRPr="00911CA2">
                <w:rPr>
                  <w:b/>
                  <w:bCs/>
                  <w:w w:val="103"/>
                  <w:sz w:val="32"/>
                  <w:szCs w:val="32"/>
                  <w:rPrChange w:id="131" w:author="Gsotg916_Serv" w:date="2022-01-18T11:28:00Z">
                    <w:rPr>
                      <w:w w:val="103"/>
                      <w:sz w:val="28"/>
                    </w:rPr>
                  </w:rPrChange>
                </w:rPr>
                <w:lastRenderedPageBreak/>
                <w:t>Реєстрація об</w:t>
              </w:r>
              <w:r w:rsidRPr="00911CA2">
                <w:rPr>
                  <w:b/>
                  <w:bCs/>
                  <w:w w:val="103"/>
                  <w:sz w:val="32"/>
                  <w:szCs w:val="32"/>
                  <w:rPrChange w:id="132" w:author="Gsotg916_Serv" w:date="2022-01-18T11:28:00Z">
                    <w:rPr>
                      <w:w w:val="103"/>
                      <w:sz w:val="28"/>
                      <w:lang w:val="en-US"/>
                    </w:rPr>
                  </w:rPrChange>
                </w:rPr>
                <w:t>”</w:t>
              </w:r>
              <w:r w:rsidRPr="00911CA2">
                <w:rPr>
                  <w:b/>
                  <w:bCs/>
                  <w:w w:val="103"/>
                  <w:sz w:val="32"/>
                  <w:szCs w:val="32"/>
                  <w:rPrChange w:id="133" w:author="Gsotg916_Serv" w:date="2022-01-18T11:28:00Z">
                    <w:rPr>
                      <w:w w:val="103"/>
                      <w:sz w:val="28"/>
                    </w:rPr>
                  </w:rPrChange>
                </w:rPr>
                <w:t>єктів підвищеної небезпеки</w:t>
              </w:r>
            </w:ins>
          </w:p>
        </w:tc>
      </w:tr>
      <w:tr w:rsidR="00661EE7" w14:paraId="55627864" w14:textId="77777777" w:rsidTr="00C47C36">
        <w:trPr>
          <w:trHeight w:val="1036"/>
        </w:trPr>
        <w:tc>
          <w:tcPr>
            <w:tcW w:w="706" w:type="dxa"/>
          </w:tcPr>
          <w:p w14:paraId="59818C81" w14:textId="77777777" w:rsidR="00661EE7" w:rsidRDefault="00661EE7" w:rsidP="00C47C36">
            <w:pPr>
              <w:pStyle w:val="TableParagraph"/>
              <w:spacing w:before="79"/>
              <w:ind w:left="182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1565" w:type="dxa"/>
          </w:tcPr>
          <w:p w14:paraId="59F818DD" w14:textId="77777777" w:rsidR="00661EE7" w:rsidRDefault="00661EE7" w:rsidP="00C47C36">
            <w:pPr>
              <w:pStyle w:val="TableParagraph"/>
              <w:spacing w:before="79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01618</w:t>
            </w:r>
          </w:p>
        </w:tc>
        <w:tc>
          <w:tcPr>
            <w:tcW w:w="3399" w:type="dxa"/>
          </w:tcPr>
          <w:p w14:paraId="1DDEB49F" w14:textId="71E81FE1" w:rsidR="00661EE7" w:rsidRDefault="00661EE7" w:rsidP="00C47C36">
            <w:pPr>
              <w:pStyle w:val="TableParagraph"/>
              <w:spacing w:before="97" w:line="228" w:lineRule="auto"/>
              <w:ind w:left="124" w:right="206" w:hanging="4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>страція декларації безпеки об’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>кта підвищеної небезпеки</w:t>
            </w:r>
          </w:p>
        </w:tc>
        <w:tc>
          <w:tcPr>
            <w:tcW w:w="2881" w:type="dxa"/>
          </w:tcPr>
          <w:p w14:paraId="03C4058B" w14:textId="5651E582" w:rsidR="00661EE7" w:rsidRDefault="00661EE7" w:rsidP="00C47C36">
            <w:pPr>
              <w:pStyle w:val="TableParagraph"/>
              <w:spacing w:before="97" w:line="228" w:lineRule="auto"/>
              <w:ind w:left="124" w:right="155"/>
              <w:rPr>
                <w:sz w:val="28"/>
              </w:rPr>
            </w:pPr>
            <w:r>
              <w:rPr>
                <w:sz w:val="28"/>
              </w:rPr>
              <w:t>Закон України “Про об’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>кти підвищеної небезпеки”</w:t>
            </w:r>
          </w:p>
        </w:tc>
        <w:tc>
          <w:tcPr>
            <w:tcW w:w="1393" w:type="dxa"/>
          </w:tcPr>
          <w:p w14:paraId="12154771" w14:textId="77777777" w:rsidR="00661EE7" w:rsidRDefault="00661EE7" w:rsidP="00C47C36">
            <w:pPr>
              <w:pStyle w:val="TableParagraph"/>
              <w:spacing w:before="79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970974" w14:paraId="614032DA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34" w:author="Gsotg916_Serv" w:date="2022-01-19T11:16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1004"/>
          <w:trPrChange w:id="135" w:author="Gsotg916_Serv" w:date="2022-01-19T11:16:00Z">
            <w:trPr>
              <w:trHeight w:val="1549"/>
            </w:trPr>
          </w:trPrChange>
        </w:trPr>
        <w:tc>
          <w:tcPr>
            <w:tcW w:w="9944" w:type="dxa"/>
            <w:gridSpan w:val="5"/>
            <w:tcPrChange w:id="136" w:author="Gsotg916_Serv" w:date="2022-01-19T11:16:00Z">
              <w:tcPr>
                <w:tcW w:w="9944" w:type="dxa"/>
                <w:gridSpan w:val="5"/>
              </w:tcPr>
            </w:tcPrChange>
          </w:tcPr>
          <w:p w14:paraId="7C0B89B2" w14:textId="77777777" w:rsidR="00395775" w:rsidRDefault="00395775" w:rsidP="00C47C36">
            <w:pPr>
              <w:pStyle w:val="TableParagraph"/>
              <w:spacing w:before="7"/>
              <w:ind w:left="45"/>
              <w:jc w:val="center"/>
              <w:rPr>
                <w:ins w:id="137" w:author="Gsotg916_Serv" w:date="2022-01-12T10:42:00Z"/>
                <w:b/>
                <w:bCs/>
                <w:w w:val="103"/>
                <w:sz w:val="28"/>
              </w:rPr>
            </w:pPr>
          </w:p>
          <w:p w14:paraId="2C234CA5" w14:textId="32FA5F7F" w:rsidR="00970974" w:rsidRPr="008F6590" w:rsidRDefault="007B0316" w:rsidP="00C47C36">
            <w:pPr>
              <w:pStyle w:val="TableParagraph"/>
              <w:spacing w:before="7"/>
              <w:ind w:left="45"/>
              <w:jc w:val="center"/>
              <w:rPr>
                <w:b/>
                <w:bCs/>
                <w:w w:val="103"/>
                <w:sz w:val="32"/>
                <w:szCs w:val="32"/>
                <w:rPrChange w:id="138" w:author="Gsotg916_Serv" w:date="2022-01-18T11:17:00Z">
                  <w:rPr>
                    <w:w w:val="103"/>
                    <w:sz w:val="28"/>
                  </w:rPr>
                </w:rPrChange>
              </w:rPr>
            </w:pPr>
            <w:ins w:id="139" w:author="Gsotg916_Serv" w:date="2022-01-18T10:03:00Z">
              <w:r w:rsidRPr="008F6590">
                <w:rPr>
                  <w:b/>
                  <w:bCs/>
                  <w:w w:val="103"/>
                  <w:sz w:val="32"/>
                  <w:szCs w:val="32"/>
                  <w:rPrChange w:id="140" w:author="Gsotg916_Serv" w:date="2022-01-18T11:17:00Z">
                    <w:rPr>
                      <w:b/>
                      <w:bCs/>
                      <w:w w:val="103"/>
                      <w:sz w:val="24"/>
                      <w:szCs w:val="24"/>
                    </w:rPr>
                  </w:rPrChange>
                </w:rPr>
                <w:t>Адміністративні послуги земельного характеру</w:t>
              </w:r>
            </w:ins>
          </w:p>
        </w:tc>
      </w:tr>
      <w:tr w:rsidR="00661EE7" w14:paraId="2D5140D4" w14:textId="77777777" w:rsidTr="00C47C36">
        <w:trPr>
          <w:trHeight w:val="1549"/>
        </w:trPr>
        <w:tc>
          <w:tcPr>
            <w:tcW w:w="706" w:type="dxa"/>
          </w:tcPr>
          <w:p w14:paraId="3DB172F7" w14:textId="77777777" w:rsidR="00661EE7" w:rsidRDefault="00661EE7" w:rsidP="00C47C36">
            <w:pPr>
              <w:pStyle w:val="TableParagraph"/>
              <w:spacing w:before="7"/>
              <w:ind w:left="182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1565" w:type="dxa"/>
          </w:tcPr>
          <w:p w14:paraId="5B943104" w14:textId="77777777" w:rsidR="00661EE7" w:rsidRDefault="00661EE7" w:rsidP="00C47C36">
            <w:pPr>
              <w:pStyle w:val="TableParagraph"/>
              <w:spacing w:before="7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00069</w:t>
            </w:r>
          </w:p>
        </w:tc>
        <w:tc>
          <w:tcPr>
            <w:tcW w:w="3399" w:type="dxa"/>
          </w:tcPr>
          <w:p w14:paraId="5F2944A3" w14:textId="6FC792F6" w:rsidR="00661EE7" w:rsidRDefault="00661EE7" w:rsidP="00C47C36">
            <w:pPr>
              <w:pStyle w:val="TableParagraph"/>
              <w:spacing w:before="30" w:line="223" w:lineRule="auto"/>
              <w:ind w:left="122" w:firstLine="4"/>
              <w:rPr>
                <w:sz w:val="28"/>
              </w:rPr>
            </w:pPr>
            <w:r>
              <w:rPr>
                <w:sz w:val="28"/>
              </w:rPr>
              <w:t>Державна р</w:t>
            </w:r>
            <w:r w:rsidR="00AD2EFB">
              <w:rPr>
                <w:sz w:val="28"/>
              </w:rPr>
              <w:t>е</w:t>
            </w:r>
            <w:r w:rsidR="00CF0F29">
              <w:rPr>
                <w:sz w:val="28"/>
              </w:rPr>
              <w:t>є</w:t>
            </w:r>
            <w:r w:rsidR="00AD2EFB">
              <w:rPr>
                <w:sz w:val="28"/>
              </w:rPr>
              <w:t>с</w:t>
            </w:r>
            <w:r>
              <w:rPr>
                <w:sz w:val="28"/>
              </w:rPr>
              <w:t>трація земельної ділянки з видачею витягу з Державного земельного кадастру</w:t>
            </w:r>
          </w:p>
        </w:tc>
        <w:tc>
          <w:tcPr>
            <w:tcW w:w="2881" w:type="dxa"/>
          </w:tcPr>
          <w:p w14:paraId="4D3B076B" w14:textId="77777777" w:rsidR="00661EE7" w:rsidRDefault="00661EE7" w:rsidP="00C47C36">
            <w:pPr>
              <w:pStyle w:val="TableParagraph"/>
              <w:spacing w:before="33" w:line="220" w:lineRule="auto"/>
              <w:ind w:left="122" w:right="155" w:firstLine="2"/>
              <w:rPr>
                <w:sz w:val="28"/>
              </w:rPr>
            </w:pPr>
            <w:r>
              <w:rPr>
                <w:sz w:val="28"/>
              </w:rPr>
              <w:t>Закон України “Про Державний земельний кадастр”</w:t>
            </w:r>
          </w:p>
        </w:tc>
        <w:tc>
          <w:tcPr>
            <w:tcW w:w="1393" w:type="dxa"/>
          </w:tcPr>
          <w:p w14:paraId="6C98646B" w14:textId="77777777" w:rsidR="00661EE7" w:rsidRDefault="00661EE7" w:rsidP="00C47C36">
            <w:pPr>
              <w:pStyle w:val="TableParagraph"/>
              <w:spacing w:before="7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02811AB0" w14:textId="77777777" w:rsidTr="00C47C36">
        <w:trPr>
          <w:trHeight w:val="1257"/>
        </w:trPr>
        <w:tc>
          <w:tcPr>
            <w:tcW w:w="706" w:type="dxa"/>
          </w:tcPr>
          <w:p w14:paraId="2130C47B" w14:textId="77777777" w:rsidR="00661EE7" w:rsidRDefault="00661EE7" w:rsidP="00C47C36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1565" w:type="dxa"/>
          </w:tcPr>
          <w:p w14:paraId="66EE76C0" w14:textId="77777777" w:rsidR="00661EE7" w:rsidRDefault="00661EE7" w:rsidP="00C47C36">
            <w:pPr>
              <w:pStyle w:val="TableParagraph"/>
              <w:spacing w:before="12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00070</w:t>
            </w:r>
          </w:p>
        </w:tc>
        <w:tc>
          <w:tcPr>
            <w:tcW w:w="3399" w:type="dxa"/>
          </w:tcPr>
          <w:p w14:paraId="654E9C4F" w14:textId="77777777" w:rsidR="00661EE7" w:rsidRDefault="00661EE7" w:rsidP="00C47C36">
            <w:pPr>
              <w:pStyle w:val="TableParagraph"/>
              <w:spacing w:before="37" w:line="220" w:lineRule="auto"/>
              <w:ind w:left="122" w:hanging="2"/>
              <w:rPr>
                <w:sz w:val="28"/>
              </w:rPr>
            </w:pPr>
            <w:r>
              <w:rPr>
                <w:sz w:val="28"/>
              </w:rPr>
              <w:t>Внесення до Державного земельного кадастру відомостей про земельну ділянку з видачею витягу</w:t>
            </w:r>
          </w:p>
        </w:tc>
        <w:tc>
          <w:tcPr>
            <w:tcW w:w="2881" w:type="dxa"/>
          </w:tcPr>
          <w:p w14:paraId="13CF6682" w14:textId="77777777" w:rsidR="00661EE7" w:rsidRDefault="00661EE7" w:rsidP="00C47C36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169C3A9B" w14:textId="77777777" w:rsidR="00661EE7" w:rsidRDefault="00661EE7" w:rsidP="00C47C36">
            <w:pPr>
              <w:pStyle w:val="TableParagraph"/>
              <w:spacing w:before="12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34D6CC5B" w14:textId="77777777" w:rsidTr="00C47C36">
        <w:trPr>
          <w:trHeight w:val="1545"/>
        </w:trPr>
        <w:tc>
          <w:tcPr>
            <w:tcW w:w="706" w:type="dxa"/>
          </w:tcPr>
          <w:p w14:paraId="2DE98544" w14:textId="77777777" w:rsidR="00661EE7" w:rsidRDefault="00661EE7" w:rsidP="00C47C36">
            <w:pPr>
              <w:pStyle w:val="TableParagraph"/>
              <w:spacing w:before="2"/>
              <w:ind w:left="182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1565" w:type="dxa"/>
          </w:tcPr>
          <w:p w14:paraId="72AA4570" w14:textId="77777777" w:rsidR="00661EE7" w:rsidRDefault="00661EE7" w:rsidP="00C47C36">
            <w:pPr>
              <w:pStyle w:val="TableParagraph"/>
              <w:spacing w:before="2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00071</w:t>
            </w:r>
          </w:p>
        </w:tc>
        <w:tc>
          <w:tcPr>
            <w:tcW w:w="3399" w:type="dxa"/>
          </w:tcPr>
          <w:p w14:paraId="0936D253" w14:textId="77777777" w:rsidR="00661EE7" w:rsidRDefault="00661EE7" w:rsidP="00C47C36">
            <w:pPr>
              <w:pStyle w:val="TableParagraph"/>
              <w:spacing w:before="25" w:line="223" w:lineRule="auto"/>
              <w:ind w:left="122" w:right="184" w:hanging="2"/>
              <w:rPr>
                <w:sz w:val="28"/>
              </w:rPr>
            </w:pPr>
            <w:r>
              <w:rPr>
                <w:sz w:val="28"/>
              </w:rPr>
              <w:t>Внесення до Державного земельного кадастру змін до відомостей про земельну ділянку з видачею витягу</w:t>
            </w:r>
          </w:p>
        </w:tc>
        <w:tc>
          <w:tcPr>
            <w:tcW w:w="2881" w:type="dxa"/>
          </w:tcPr>
          <w:p w14:paraId="172F7EB7" w14:textId="77777777" w:rsidR="00661EE7" w:rsidRDefault="00661EE7" w:rsidP="00C47C36">
            <w:pPr>
              <w:pStyle w:val="TableParagraph"/>
              <w:spacing w:before="82" w:line="228" w:lineRule="auto"/>
              <w:ind w:left="122" w:right="155" w:firstLine="2"/>
              <w:rPr>
                <w:sz w:val="28"/>
              </w:rPr>
            </w:pPr>
            <w:r>
              <w:rPr>
                <w:sz w:val="28"/>
              </w:rPr>
              <w:t>Закон України “Про Державний земельний кадастр”</w:t>
            </w:r>
          </w:p>
        </w:tc>
        <w:tc>
          <w:tcPr>
            <w:tcW w:w="1393" w:type="dxa"/>
          </w:tcPr>
          <w:p w14:paraId="141CEDAD" w14:textId="77777777" w:rsidR="00661EE7" w:rsidRDefault="00661EE7" w:rsidP="00C47C36">
            <w:pPr>
              <w:pStyle w:val="TableParagraph"/>
              <w:spacing w:before="2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0CB90AE" w14:textId="77777777" w:rsidTr="00C47C36">
        <w:trPr>
          <w:trHeight w:val="2466"/>
        </w:trPr>
        <w:tc>
          <w:tcPr>
            <w:tcW w:w="706" w:type="dxa"/>
          </w:tcPr>
          <w:p w14:paraId="2F6A95FA" w14:textId="77777777" w:rsidR="00661EE7" w:rsidRDefault="00661EE7" w:rsidP="00C47C36">
            <w:pPr>
              <w:pStyle w:val="TableParagraph"/>
              <w:spacing w:before="31"/>
              <w:ind w:left="182"/>
              <w:rPr>
                <w:sz w:val="28"/>
              </w:rPr>
            </w:pPr>
            <w:r>
              <w:rPr>
                <w:sz w:val="28"/>
              </w:rPr>
              <w:t>38.</w:t>
            </w:r>
          </w:p>
        </w:tc>
        <w:tc>
          <w:tcPr>
            <w:tcW w:w="1565" w:type="dxa"/>
          </w:tcPr>
          <w:p w14:paraId="27086646" w14:textId="77777777" w:rsidR="00661EE7" w:rsidRDefault="00661EE7" w:rsidP="00C47C36">
            <w:pPr>
              <w:pStyle w:val="TableParagraph"/>
              <w:spacing w:before="31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00072</w:t>
            </w:r>
          </w:p>
        </w:tc>
        <w:tc>
          <w:tcPr>
            <w:tcW w:w="3399" w:type="dxa"/>
          </w:tcPr>
          <w:p w14:paraId="084845BA" w14:textId="77777777" w:rsidR="00661EE7" w:rsidRDefault="00661EE7" w:rsidP="00C47C36">
            <w:pPr>
              <w:pStyle w:val="TableParagraph"/>
              <w:spacing w:before="54" w:line="223" w:lineRule="auto"/>
              <w:ind w:left="122" w:right="206" w:hanging="2"/>
              <w:rPr>
                <w:sz w:val="28"/>
              </w:rPr>
            </w:pPr>
            <w:r>
              <w:rPr>
                <w:sz w:val="28"/>
              </w:rPr>
              <w:t>Внесення до Державного земельного кадастру відомостей про межі частини земельної ділянки, на яку поширюються права</w:t>
            </w:r>
          </w:p>
          <w:p w14:paraId="57A7B02F" w14:textId="77777777" w:rsidR="00661EE7" w:rsidRDefault="00661EE7" w:rsidP="00C47C36">
            <w:pPr>
              <w:pStyle w:val="TableParagraph"/>
              <w:spacing w:line="220" w:lineRule="auto"/>
              <w:ind w:left="124" w:firstLine="1"/>
              <w:rPr>
                <w:sz w:val="28"/>
              </w:rPr>
            </w:pPr>
            <w:r>
              <w:rPr>
                <w:sz w:val="28"/>
              </w:rPr>
              <w:t>суборенди, сервітуту, з видачею витягу</w:t>
            </w:r>
          </w:p>
        </w:tc>
        <w:tc>
          <w:tcPr>
            <w:tcW w:w="2881" w:type="dxa"/>
          </w:tcPr>
          <w:p w14:paraId="571EDD14" w14:textId="77777777" w:rsidR="00661EE7" w:rsidRDefault="00661EE7" w:rsidP="00C47C36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56143895" w14:textId="77777777" w:rsidR="00661EE7" w:rsidRDefault="00661EE7" w:rsidP="00C47C36">
            <w:pPr>
              <w:pStyle w:val="TableParagraph"/>
              <w:spacing w:before="31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5425D71" w14:textId="77777777" w:rsidTr="00C47C36">
        <w:trPr>
          <w:trHeight w:val="2173"/>
        </w:trPr>
        <w:tc>
          <w:tcPr>
            <w:tcW w:w="706" w:type="dxa"/>
          </w:tcPr>
          <w:p w14:paraId="7C7A5A45" w14:textId="77777777" w:rsidR="00661EE7" w:rsidRDefault="00661EE7" w:rsidP="00C47C36">
            <w:pPr>
              <w:pStyle w:val="TableParagraph"/>
              <w:spacing w:before="31"/>
              <w:ind w:left="182"/>
              <w:rPr>
                <w:sz w:val="28"/>
              </w:rPr>
            </w:pPr>
            <w:r>
              <w:rPr>
                <w:sz w:val="28"/>
              </w:rPr>
              <w:t>39.</w:t>
            </w:r>
          </w:p>
        </w:tc>
        <w:tc>
          <w:tcPr>
            <w:tcW w:w="1565" w:type="dxa"/>
          </w:tcPr>
          <w:p w14:paraId="7CE5FAF4" w14:textId="77777777" w:rsidR="00661EE7" w:rsidRDefault="00661EE7" w:rsidP="00C47C36">
            <w:pPr>
              <w:pStyle w:val="TableParagraph"/>
              <w:spacing w:before="31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00074</w:t>
            </w:r>
          </w:p>
        </w:tc>
        <w:tc>
          <w:tcPr>
            <w:tcW w:w="3399" w:type="dxa"/>
          </w:tcPr>
          <w:p w14:paraId="1DD96671" w14:textId="77777777" w:rsidR="00661EE7" w:rsidRDefault="00661EE7" w:rsidP="00C47C36">
            <w:pPr>
              <w:pStyle w:val="TableParagraph"/>
              <w:spacing w:before="54" w:line="223" w:lineRule="auto"/>
              <w:ind w:left="122" w:right="152" w:hanging="2"/>
              <w:rPr>
                <w:sz w:val="28"/>
              </w:rPr>
            </w:pPr>
            <w:r>
              <w:rPr>
                <w:sz w:val="28"/>
              </w:rPr>
              <w:t>Внесення до Державного земельного кадастру відомостей про землі в межах територій адміністративно- територіальних одиниць з видачею витягу</w:t>
            </w:r>
          </w:p>
        </w:tc>
        <w:tc>
          <w:tcPr>
            <w:tcW w:w="2881" w:type="dxa"/>
          </w:tcPr>
          <w:p w14:paraId="383BC402" w14:textId="77777777" w:rsidR="00661EE7" w:rsidRDefault="00661EE7" w:rsidP="00C47C36">
            <w:pPr>
              <w:pStyle w:val="TableParagraph"/>
              <w:spacing w:before="31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67DB5B17" w14:textId="77777777" w:rsidR="00661EE7" w:rsidRDefault="00661EE7" w:rsidP="00C47C36">
            <w:pPr>
              <w:pStyle w:val="TableParagraph"/>
              <w:spacing w:before="31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ECF14C4" w14:textId="77777777" w:rsidTr="00C47C36">
        <w:trPr>
          <w:trHeight w:val="2169"/>
        </w:trPr>
        <w:tc>
          <w:tcPr>
            <w:tcW w:w="706" w:type="dxa"/>
          </w:tcPr>
          <w:p w14:paraId="3E079AF5" w14:textId="77777777" w:rsidR="00661EE7" w:rsidRDefault="00661EE7" w:rsidP="00C47C36">
            <w:pPr>
              <w:pStyle w:val="TableParagraph"/>
              <w:spacing w:before="26"/>
              <w:ind w:left="184"/>
              <w:rPr>
                <w:sz w:val="28"/>
              </w:rPr>
            </w:pPr>
            <w:r>
              <w:rPr>
                <w:sz w:val="28"/>
              </w:rPr>
              <w:t>40.</w:t>
            </w:r>
          </w:p>
        </w:tc>
        <w:tc>
          <w:tcPr>
            <w:tcW w:w="1565" w:type="dxa"/>
          </w:tcPr>
          <w:p w14:paraId="44D079DA" w14:textId="77777777" w:rsidR="00661EE7" w:rsidRDefault="00661EE7" w:rsidP="00C47C36">
            <w:pPr>
              <w:pStyle w:val="TableParagraph"/>
              <w:spacing w:before="26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00075</w:t>
            </w:r>
          </w:p>
        </w:tc>
        <w:tc>
          <w:tcPr>
            <w:tcW w:w="3399" w:type="dxa"/>
          </w:tcPr>
          <w:p w14:paraId="0CDF79AA" w14:textId="77777777" w:rsidR="00661EE7" w:rsidRDefault="00661EE7" w:rsidP="00C47C36">
            <w:pPr>
              <w:pStyle w:val="TableParagraph"/>
              <w:spacing w:before="49" w:line="223" w:lineRule="auto"/>
              <w:ind w:left="122" w:right="152" w:hanging="2"/>
              <w:rPr>
                <w:sz w:val="28"/>
              </w:rPr>
            </w:pPr>
            <w:r>
              <w:rPr>
                <w:sz w:val="28"/>
              </w:rPr>
              <w:t>Внесення до Державного земельного кадастру змін до відомостей про землі в межах територій адміністративно- територіальних одиниць з видачею витягу</w:t>
            </w:r>
          </w:p>
        </w:tc>
        <w:tc>
          <w:tcPr>
            <w:tcW w:w="2881" w:type="dxa"/>
          </w:tcPr>
          <w:p w14:paraId="744B1D96" w14:textId="77777777" w:rsidR="00661EE7" w:rsidRDefault="00661EE7" w:rsidP="00C47C36">
            <w:pPr>
              <w:pStyle w:val="TableParagraph"/>
              <w:spacing w:before="26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00BAF17E" w14:textId="77777777" w:rsidR="00661EE7" w:rsidRDefault="00661EE7" w:rsidP="00C47C36">
            <w:pPr>
              <w:pStyle w:val="TableParagraph"/>
              <w:spacing w:before="26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CD832F6" w14:textId="77777777" w:rsidTr="00C47C36">
        <w:trPr>
          <w:trHeight w:val="666"/>
        </w:trPr>
        <w:tc>
          <w:tcPr>
            <w:tcW w:w="706" w:type="dxa"/>
          </w:tcPr>
          <w:p w14:paraId="095C5A35" w14:textId="77777777" w:rsidR="00661EE7" w:rsidRDefault="00661EE7" w:rsidP="00C47C36">
            <w:pPr>
              <w:pStyle w:val="TableParagraph"/>
              <w:spacing w:before="26"/>
              <w:ind w:left="184"/>
              <w:rPr>
                <w:sz w:val="28"/>
              </w:rPr>
            </w:pPr>
            <w:r>
              <w:rPr>
                <w:sz w:val="28"/>
              </w:rPr>
              <w:t>41.</w:t>
            </w:r>
          </w:p>
        </w:tc>
        <w:tc>
          <w:tcPr>
            <w:tcW w:w="1565" w:type="dxa"/>
          </w:tcPr>
          <w:p w14:paraId="36FD484F" w14:textId="77777777" w:rsidR="00661EE7" w:rsidRDefault="00661EE7" w:rsidP="00C47C36">
            <w:pPr>
              <w:pStyle w:val="TableParagraph"/>
              <w:spacing w:before="26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00079</w:t>
            </w:r>
          </w:p>
        </w:tc>
        <w:tc>
          <w:tcPr>
            <w:tcW w:w="3399" w:type="dxa"/>
          </w:tcPr>
          <w:p w14:paraId="2DCBBE81" w14:textId="77777777" w:rsidR="00661EE7" w:rsidRDefault="00661EE7" w:rsidP="00C47C36">
            <w:pPr>
              <w:pStyle w:val="TableParagraph"/>
              <w:spacing w:before="52" w:line="220" w:lineRule="auto"/>
              <w:ind w:left="122" w:hanging="2"/>
              <w:rPr>
                <w:sz w:val="28"/>
              </w:rPr>
            </w:pPr>
            <w:r>
              <w:rPr>
                <w:sz w:val="28"/>
              </w:rPr>
              <w:t>Внесення до Державного земельного кадастру</w:t>
            </w:r>
          </w:p>
        </w:tc>
        <w:tc>
          <w:tcPr>
            <w:tcW w:w="2881" w:type="dxa"/>
          </w:tcPr>
          <w:p w14:paraId="7C5814B4" w14:textId="77777777" w:rsidR="00661EE7" w:rsidRDefault="00661EE7" w:rsidP="00C47C36">
            <w:pPr>
              <w:pStyle w:val="TableParagraph"/>
              <w:spacing w:before="26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5A1F4649" w14:textId="77777777" w:rsidR="00661EE7" w:rsidRDefault="00661EE7" w:rsidP="00C47C36">
            <w:pPr>
              <w:pStyle w:val="TableParagraph"/>
              <w:spacing w:before="26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F228BD7" w14:textId="77777777" w:rsidTr="00C47C36">
        <w:trPr>
          <w:trHeight w:val="2687"/>
        </w:trPr>
        <w:tc>
          <w:tcPr>
            <w:tcW w:w="706" w:type="dxa"/>
          </w:tcPr>
          <w:p w14:paraId="6C8BA1B6" w14:textId="77777777" w:rsidR="00661EE7" w:rsidRDefault="00661EE7" w:rsidP="00C47C36">
            <w:pPr>
              <w:pStyle w:val="TableParagraph"/>
              <w:rPr>
                <w:sz w:val="28"/>
              </w:rPr>
            </w:pPr>
          </w:p>
        </w:tc>
        <w:tc>
          <w:tcPr>
            <w:tcW w:w="1565" w:type="dxa"/>
          </w:tcPr>
          <w:p w14:paraId="43C7BE13" w14:textId="77777777" w:rsidR="00661EE7" w:rsidRDefault="00661EE7" w:rsidP="00C47C36">
            <w:pPr>
              <w:pStyle w:val="TableParagraph"/>
              <w:rPr>
                <w:sz w:val="28"/>
              </w:rPr>
            </w:pPr>
          </w:p>
        </w:tc>
        <w:tc>
          <w:tcPr>
            <w:tcW w:w="3399" w:type="dxa"/>
          </w:tcPr>
          <w:p w14:paraId="60D3BB96" w14:textId="77777777" w:rsidR="00661EE7" w:rsidRDefault="00661EE7" w:rsidP="00C47C36">
            <w:pPr>
              <w:pStyle w:val="TableParagraph"/>
              <w:spacing w:line="266" w:lineRule="exact"/>
              <w:ind w:left="124"/>
              <w:rPr>
                <w:sz w:val="28"/>
              </w:rPr>
            </w:pPr>
            <w:r>
              <w:rPr>
                <w:sz w:val="28"/>
              </w:rPr>
              <w:t>відомостей про</w:t>
            </w:r>
          </w:p>
          <w:p w14:paraId="35D05DC8" w14:textId="77777777" w:rsidR="00661EE7" w:rsidRDefault="00661EE7" w:rsidP="00C47C36">
            <w:pPr>
              <w:pStyle w:val="TableParagraph"/>
              <w:spacing w:before="3" w:line="223" w:lineRule="auto"/>
              <w:ind w:left="124" w:right="140" w:firstLine="1"/>
              <w:rPr>
                <w:sz w:val="28"/>
              </w:rPr>
            </w:pPr>
            <w:r>
              <w:rPr>
                <w:sz w:val="28"/>
              </w:rPr>
              <w:t>обмеження у використанні земелъ, встановлені безпосередньо законами та прийнятими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відповідно до них нормативно- правовими актами, з видачею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витягу</w:t>
            </w:r>
          </w:p>
        </w:tc>
        <w:tc>
          <w:tcPr>
            <w:tcW w:w="2881" w:type="dxa"/>
          </w:tcPr>
          <w:p w14:paraId="15AA97E7" w14:textId="77777777" w:rsidR="00661EE7" w:rsidRDefault="00661EE7" w:rsidP="00C47C36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4C922F04" w14:textId="77777777" w:rsidR="00661EE7" w:rsidRDefault="00661EE7" w:rsidP="00C47C36">
            <w:pPr>
              <w:pStyle w:val="TableParagraph"/>
              <w:rPr>
                <w:sz w:val="28"/>
              </w:rPr>
            </w:pPr>
          </w:p>
        </w:tc>
      </w:tr>
      <w:tr w:rsidR="00661EE7" w14:paraId="6045A0FF" w14:textId="77777777" w:rsidTr="00C47C36">
        <w:trPr>
          <w:trHeight w:val="1352"/>
        </w:trPr>
        <w:tc>
          <w:tcPr>
            <w:tcW w:w="706" w:type="dxa"/>
          </w:tcPr>
          <w:p w14:paraId="0B5B735A" w14:textId="77777777" w:rsidR="00661EE7" w:rsidRDefault="00661EE7" w:rsidP="00C47C36">
            <w:pPr>
              <w:pStyle w:val="TableParagraph"/>
              <w:spacing w:before="31"/>
              <w:ind w:left="184"/>
              <w:rPr>
                <w:sz w:val="28"/>
              </w:rPr>
            </w:pPr>
            <w:r>
              <w:rPr>
                <w:sz w:val="28"/>
              </w:rPr>
              <w:t>42.</w:t>
            </w:r>
          </w:p>
        </w:tc>
        <w:tc>
          <w:tcPr>
            <w:tcW w:w="1565" w:type="dxa"/>
          </w:tcPr>
          <w:p w14:paraId="4E64F8AB" w14:textId="77777777" w:rsidR="00661EE7" w:rsidRDefault="00661EE7" w:rsidP="00C47C36">
            <w:pPr>
              <w:pStyle w:val="TableParagraph"/>
              <w:spacing w:before="31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00078</w:t>
            </w:r>
          </w:p>
        </w:tc>
        <w:tc>
          <w:tcPr>
            <w:tcW w:w="3399" w:type="dxa"/>
          </w:tcPr>
          <w:p w14:paraId="12A4A213" w14:textId="0EFC48D0" w:rsidR="00661EE7" w:rsidRDefault="00661EE7" w:rsidP="00C47C36">
            <w:pPr>
              <w:pStyle w:val="TableParagraph"/>
              <w:spacing w:before="57" w:line="220" w:lineRule="auto"/>
              <w:ind w:left="122" w:firstLine="4"/>
              <w:rPr>
                <w:sz w:val="28"/>
              </w:rPr>
            </w:pPr>
            <w:r>
              <w:rPr>
                <w:sz w:val="28"/>
              </w:rPr>
              <w:t>Державна ре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>страція обмежень у використанні земель з видачею витягу</w:t>
            </w:r>
          </w:p>
        </w:tc>
        <w:tc>
          <w:tcPr>
            <w:tcW w:w="2881" w:type="dxa"/>
          </w:tcPr>
          <w:p w14:paraId="50EA603C" w14:textId="77777777" w:rsidR="00661EE7" w:rsidRDefault="00661EE7" w:rsidP="00C47C36">
            <w:pPr>
              <w:pStyle w:val="TableParagraph"/>
              <w:spacing w:before="36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4A7AB384" w14:textId="77777777" w:rsidR="00661EE7" w:rsidRDefault="00661EE7" w:rsidP="00C47C36">
            <w:pPr>
              <w:pStyle w:val="TableParagraph"/>
              <w:spacing w:before="31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0D143E1" w14:textId="77777777" w:rsidTr="00C47C36">
        <w:trPr>
          <w:trHeight w:val="1583"/>
        </w:trPr>
        <w:tc>
          <w:tcPr>
            <w:tcW w:w="706" w:type="dxa"/>
          </w:tcPr>
          <w:p w14:paraId="6A3E52DE" w14:textId="77777777" w:rsidR="00661EE7" w:rsidRDefault="00661EE7" w:rsidP="00C47C36">
            <w:pPr>
              <w:pStyle w:val="TableParagraph"/>
              <w:spacing w:before="16"/>
              <w:ind w:left="184"/>
              <w:rPr>
                <w:sz w:val="28"/>
              </w:rPr>
            </w:pPr>
            <w:r>
              <w:rPr>
                <w:sz w:val="28"/>
              </w:rPr>
              <w:t>43.</w:t>
            </w:r>
          </w:p>
        </w:tc>
        <w:tc>
          <w:tcPr>
            <w:tcW w:w="1565" w:type="dxa"/>
          </w:tcPr>
          <w:p w14:paraId="73FDEEA1" w14:textId="77777777" w:rsidR="00661EE7" w:rsidRDefault="00661EE7" w:rsidP="00C47C36">
            <w:pPr>
              <w:pStyle w:val="TableParagraph"/>
              <w:spacing w:before="16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00081</w:t>
            </w:r>
          </w:p>
        </w:tc>
        <w:tc>
          <w:tcPr>
            <w:tcW w:w="3399" w:type="dxa"/>
          </w:tcPr>
          <w:p w14:paraId="6FB88A7A" w14:textId="39B103AD" w:rsidR="00661EE7" w:rsidRDefault="00661EE7" w:rsidP="00C47C36">
            <w:pPr>
              <w:pStyle w:val="TableParagraph"/>
              <w:spacing w:before="29" w:line="228" w:lineRule="auto"/>
              <w:ind w:left="124" w:hanging="4"/>
              <w:rPr>
                <w:sz w:val="28"/>
              </w:rPr>
            </w:pPr>
            <w:r>
              <w:rPr>
                <w:sz w:val="28"/>
              </w:rPr>
              <w:t>Виправлення технічної помилки у відомостях Державного земельного кадастру не з вини органу, що здійсню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 xml:space="preserve"> його ведення</w:t>
            </w:r>
          </w:p>
        </w:tc>
        <w:tc>
          <w:tcPr>
            <w:tcW w:w="2881" w:type="dxa"/>
          </w:tcPr>
          <w:p w14:paraId="15A54B0E" w14:textId="77777777" w:rsidR="00661EE7" w:rsidRDefault="00661EE7" w:rsidP="00C47C36">
            <w:pPr>
              <w:pStyle w:val="TableParagraph"/>
              <w:spacing w:before="60" w:line="235" w:lineRule="auto"/>
              <w:ind w:left="122" w:right="155" w:firstLine="2"/>
              <w:rPr>
                <w:sz w:val="28"/>
              </w:rPr>
            </w:pPr>
            <w:r>
              <w:rPr>
                <w:sz w:val="28"/>
              </w:rPr>
              <w:t>Закон України “Про Державний земельний кадастр”</w:t>
            </w:r>
          </w:p>
        </w:tc>
        <w:tc>
          <w:tcPr>
            <w:tcW w:w="1393" w:type="dxa"/>
          </w:tcPr>
          <w:p w14:paraId="013D1EBF" w14:textId="77777777" w:rsidR="00661EE7" w:rsidRDefault="00661EE7" w:rsidP="00C47C36">
            <w:pPr>
              <w:pStyle w:val="TableParagraph"/>
              <w:spacing w:before="16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BA19FB6" w14:textId="77777777" w:rsidTr="00C47C36">
        <w:trPr>
          <w:trHeight w:val="2197"/>
        </w:trPr>
        <w:tc>
          <w:tcPr>
            <w:tcW w:w="706" w:type="dxa"/>
          </w:tcPr>
          <w:p w14:paraId="1725D4F3" w14:textId="77777777" w:rsidR="00661EE7" w:rsidRDefault="00661EE7" w:rsidP="00C47C36">
            <w:pPr>
              <w:pStyle w:val="TableParagraph"/>
              <w:spacing w:before="16"/>
              <w:ind w:left="184"/>
              <w:rPr>
                <w:sz w:val="28"/>
              </w:rPr>
            </w:pPr>
            <w:r>
              <w:rPr>
                <w:sz w:val="28"/>
              </w:rPr>
              <w:t>44.</w:t>
            </w:r>
          </w:p>
        </w:tc>
        <w:tc>
          <w:tcPr>
            <w:tcW w:w="1565" w:type="dxa"/>
          </w:tcPr>
          <w:p w14:paraId="216734D3" w14:textId="77777777" w:rsidR="00661EE7" w:rsidRDefault="00661EE7" w:rsidP="00C47C36">
            <w:pPr>
              <w:pStyle w:val="TableParagraph"/>
              <w:spacing w:before="16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00080</w:t>
            </w:r>
          </w:p>
        </w:tc>
        <w:tc>
          <w:tcPr>
            <w:tcW w:w="3399" w:type="dxa"/>
          </w:tcPr>
          <w:p w14:paraId="0F6249E0" w14:textId="1D3B3BE0" w:rsidR="00661EE7" w:rsidRDefault="00661EE7" w:rsidP="00C47C36">
            <w:pPr>
              <w:pStyle w:val="TableParagraph"/>
              <w:spacing w:before="29" w:line="228" w:lineRule="auto"/>
              <w:ind w:left="122" w:right="266" w:hanging="2"/>
              <w:rPr>
                <w:sz w:val="28"/>
              </w:rPr>
            </w:pPr>
            <w:r>
              <w:rPr>
                <w:sz w:val="28"/>
              </w:rPr>
              <w:t>Виправлення технічної помилки у відомостях з Державного земельного кадастру, яка була допущена органом, що здійсню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 xml:space="preserve"> його веден</w:t>
            </w:r>
            <w:r w:rsidR="003C4157">
              <w:rPr>
                <w:sz w:val="28"/>
              </w:rPr>
              <w:t>н</w:t>
            </w:r>
            <w:r>
              <w:rPr>
                <w:sz w:val="28"/>
              </w:rPr>
              <w:t>я, з видачею витягу</w:t>
            </w:r>
          </w:p>
        </w:tc>
        <w:tc>
          <w:tcPr>
            <w:tcW w:w="2881" w:type="dxa"/>
          </w:tcPr>
          <w:p w14:paraId="48B8CF95" w14:textId="77777777" w:rsidR="00661EE7" w:rsidRDefault="00661EE7" w:rsidP="00C47C36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750067F9" w14:textId="77777777" w:rsidR="00661EE7" w:rsidRDefault="00661EE7" w:rsidP="00C47C36">
            <w:pPr>
              <w:pStyle w:val="TableParagraph"/>
              <w:spacing w:before="16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40DD85B" w14:textId="77777777" w:rsidTr="00C47C36">
        <w:trPr>
          <w:trHeight w:val="2562"/>
        </w:trPr>
        <w:tc>
          <w:tcPr>
            <w:tcW w:w="706" w:type="dxa"/>
          </w:tcPr>
          <w:p w14:paraId="7278E474" w14:textId="77777777" w:rsidR="00661EE7" w:rsidRDefault="00661EE7" w:rsidP="00C47C36">
            <w:pPr>
              <w:pStyle w:val="TableParagraph"/>
              <w:spacing w:before="74"/>
              <w:ind w:left="184"/>
              <w:rPr>
                <w:sz w:val="28"/>
              </w:rPr>
            </w:pPr>
            <w:r>
              <w:rPr>
                <w:sz w:val="28"/>
              </w:rPr>
              <w:t>45.</w:t>
            </w:r>
          </w:p>
        </w:tc>
        <w:tc>
          <w:tcPr>
            <w:tcW w:w="1565" w:type="dxa"/>
          </w:tcPr>
          <w:p w14:paraId="22E12017" w14:textId="77777777" w:rsidR="00661EE7" w:rsidRDefault="00661EE7" w:rsidP="00C47C36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00035</w:t>
            </w:r>
          </w:p>
        </w:tc>
        <w:tc>
          <w:tcPr>
            <w:tcW w:w="3399" w:type="dxa"/>
          </w:tcPr>
          <w:p w14:paraId="3198E634" w14:textId="77777777" w:rsidR="00661EE7" w:rsidRDefault="00661EE7" w:rsidP="00C47C36">
            <w:pPr>
              <w:pStyle w:val="TableParagraph"/>
              <w:spacing w:before="87" w:line="228" w:lineRule="auto"/>
              <w:ind w:left="124" w:right="133" w:hanging="4"/>
              <w:rPr>
                <w:sz w:val="28"/>
              </w:rPr>
            </w:pPr>
            <w:r>
              <w:rPr>
                <w:sz w:val="28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 територіальних одиниць</w:t>
            </w:r>
          </w:p>
        </w:tc>
        <w:tc>
          <w:tcPr>
            <w:tcW w:w="2881" w:type="dxa"/>
          </w:tcPr>
          <w:p w14:paraId="51C4162E" w14:textId="77777777" w:rsidR="00661EE7" w:rsidRDefault="00661EE7" w:rsidP="00C47C36">
            <w:pPr>
              <w:pStyle w:val="TableParagraph"/>
              <w:spacing w:before="74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6A93D2E0" w14:textId="77777777" w:rsidR="00661EE7" w:rsidRDefault="00661EE7" w:rsidP="00C47C36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AFD730E" w14:textId="77777777" w:rsidTr="00C47C36">
        <w:trPr>
          <w:trHeight w:val="1948"/>
        </w:trPr>
        <w:tc>
          <w:tcPr>
            <w:tcW w:w="706" w:type="dxa"/>
          </w:tcPr>
          <w:p w14:paraId="6231F3FF" w14:textId="77777777" w:rsidR="00661EE7" w:rsidRDefault="00661EE7" w:rsidP="00C47C36">
            <w:pPr>
              <w:pStyle w:val="TableParagraph"/>
              <w:spacing w:before="74"/>
              <w:ind w:left="184"/>
              <w:rPr>
                <w:sz w:val="28"/>
              </w:rPr>
            </w:pPr>
            <w:r>
              <w:rPr>
                <w:sz w:val="28"/>
              </w:rPr>
              <w:t>46.</w:t>
            </w:r>
          </w:p>
        </w:tc>
        <w:tc>
          <w:tcPr>
            <w:tcW w:w="1565" w:type="dxa"/>
          </w:tcPr>
          <w:p w14:paraId="316A6EC8" w14:textId="77777777" w:rsidR="00661EE7" w:rsidRDefault="00661EE7" w:rsidP="00C47C36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00059</w:t>
            </w:r>
          </w:p>
        </w:tc>
        <w:tc>
          <w:tcPr>
            <w:tcW w:w="3399" w:type="dxa"/>
          </w:tcPr>
          <w:p w14:paraId="5B28ACC5" w14:textId="77777777" w:rsidR="00661EE7" w:rsidRDefault="00661EE7" w:rsidP="00C47C36">
            <w:pPr>
              <w:pStyle w:val="TableParagraph"/>
              <w:spacing w:before="87" w:line="228" w:lineRule="auto"/>
              <w:ind w:left="124" w:hanging="3"/>
              <w:rPr>
                <w:sz w:val="28"/>
              </w:rPr>
            </w:pPr>
            <w:r>
              <w:rPr>
                <w:sz w:val="28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2881" w:type="dxa"/>
          </w:tcPr>
          <w:p w14:paraId="4278F1A9" w14:textId="77777777" w:rsidR="00661EE7" w:rsidRDefault="00661EE7" w:rsidP="00C47C36">
            <w:pPr>
              <w:pStyle w:val="TableParagraph"/>
              <w:spacing w:before="74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34DBB00B" w14:textId="77777777" w:rsidR="00661EE7" w:rsidRDefault="00661EE7" w:rsidP="00C47C36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EBBF24E" w14:textId="77777777" w:rsidTr="00FA6AEB">
        <w:trPr>
          <w:trHeight w:val="724"/>
        </w:trPr>
        <w:tc>
          <w:tcPr>
            <w:tcW w:w="706" w:type="dxa"/>
            <w:tcBorders>
              <w:bottom w:val="single" w:sz="4" w:space="0" w:color="auto"/>
            </w:tcBorders>
          </w:tcPr>
          <w:p w14:paraId="1833D0DB" w14:textId="77777777" w:rsidR="00661EE7" w:rsidRDefault="00661EE7" w:rsidP="00C47C36">
            <w:pPr>
              <w:pStyle w:val="TableParagraph"/>
              <w:spacing w:before="74"/>
              <w:ind w:left="184"/>
              <w:rPr>
                <w:sz w:val="28"/>
              </w:rPr>
            </w:pPr>
            <w:r>
              <w:rPr>
                <w:sz w:val="28"/>
              </w:rPr>
              <w:t>47.</w:t>
            </w:r>
          </w:p>
        </w:tc>
        <w:tc>
          <w:tcPr>
            <w:tcW w:w="1565" w:type="dxa"/>
          </w:tcPr>
          <w:p w14:paraId="16E02346" w14:textId="77777777" w:rsidR="00661EE7" w:rsidRDefault="00661EE7" w:rsidP="00C47C36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00060</w:t>
            </w:r>
          </w:p>
        </w:tc>
        <w:tc>
          <w:tcPr>
            <w:tcW w:w="3399" w:type="dxa"/>
          </w:tcPr>
          <w:p w14:paraId="2FB5F35F" w14:textId="77777777" w:rsidR="00661EE7" w:rsidRDefault="00661EE7" w:rsidP="00C47C36">
            <w:pPr>
              <w:pStyle w:val="TableParagraph"/>
              <w:spacing w:before="86" w:line="312" w:lineRule="exact"/>
              <w:ind w:left="127" w:hanging="6"/>
              <w:rPr>
                <w:sz w:val="28"/>
              </w:rPr>
            </w:pPr>
            <w:r>
              <w:rPr>
                <w:sz w:val="28"/>
              </w:rPr>
              <w:t>Надання відомостей з Державного земельного</w:t>
            </w:r>
          </w:p>
        </w:tc>
        <w:tc>
          <w:tcPr>
            <w:tcW w:w="2881" w:type="dxa"/>
          </w:tcPr>
          <w:p w14:paraId="72464D2A" w14:textId="77777777" w:rsidR="00661EE7" w:rsidRDefault="00661EE7" w:rsidP="00C47C36">
            <w:pPr>
              <w:pStyle w:val="TableParagraph"/>
              <w:spacing w:before="74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0E0B334E" w14:textId="77777777" w:rsidR="00661EE7" w:rsidRDefault="00661EE7" w:rsidP="00C47C36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486CD741" w14:textId="77777777" w:rsidR="00661EE7" w:rsidRDefault="00661EE7" w:rsidP="00661EE7">
      <w:pPr>
        <w:spacing w:before="43"/>
        <w:jc w:val="center"/>
        <w:rPr>
          <w:rFonts w:ascii="Consolas"/>
          <w:sz w:val="25"/>
        </w:rPr>
      </w:pPr>
      <w:del w:id="141" w:author="Gsotg916_Serv" w:date="2022-01-11T15:53:00Z">
        <w:r w:rsidDel="00571C08">
          <w:rPr>
            <w:rFonts w:ascii="Consolas"/>
            <w:w w:val="94"/>
            <w:sz w:val="25"/>
          </w:rPr>
          <w:delText>9</w:delText>
        </w:r>
      </w:del>
    </w:p>
    <w:p w14:paraId="128AA604" w14:textId="77777777" w:rsidR="00661EE7" w:rsidRDefault="00661EE7" w:rsidP="00661EE7">
      <w:pPr>
        <w:pStyle w:val="a4"/>
        <w:spacing w:before="5" w:after="1"/>
        <w:rPr>
          <w:rFonts w:ascii="Consolas"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</w:tblGrid>
      <w:tr w:rsidR="00661EE7" w14:paraId="750A9A1B" w14:textId="77777777" w:rsidTr="00C47C36">
        <w:trPr>
          <w:trHeight w:val="1218"/>
        </w:trPr>
        <w:tc>
          <w:tcPr>
            <w:tcW w:w="710" w:type="dxa"/>
            <w:tcBorders>
              <w:top w:val="single" w:sz="4" w:space="0" w:color="auto"/>
            </w:tcBorders>
          </w:tcPr>
          <w:p w14:paraId="32A35291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EA34F61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1A2919C0" w14:textId="77777777" w:rsidR="00661EE7" w:rsidRDefault="00661EE7" w:rsidP="00661EE7">
            <w:pPr>
              <w:pStyle w:val="TableParagraph"/>
              <w:spacing w:line="274" w:lineRule="exact"/>
              <w:ind w:left="125"/>
              <w:rPr>
                <w:sz w:val="28"/>
              </w:rPr>
            </w:pPr>
            <w:r>
              <w:rPr>
                <w:sz w:val="28"/>
              </w:rPr>
              <w:t>кадастру у формі витягу з</w:t>
            </w:r>
          </w:p>
          <w:p w14:paraId="35CDA89A" w14:textId="77777777" w:rsidR="00661EE7" w:rsidRDefault="00661EE7" w:rsidP="00661EE7">
            <w:pPr>
              <w:pStyle w:val="TableParagraph"/>
              <w:spacing w:before="5" w:line="228" w:lineRule="auto"/>
              <w:ind w:left="125" w:firstLine="2"/>
              <w:rPr>
                <w:sz w:val="28"/>
              </w:rPr>
            </w:pPr>
            <w:r>
              <w:rPr>
                <w:sz w:val="28"/>
              </w:rPr>
              <w:t>Державного земельного кадастру про земельну ділянку</w:t>
            </w:r>
          </w:p>
        </w:tc>
        <w:tc>
          <w:tcPr>
            <w:tcW w:w="2884" w:type="dxa"/>
            <w:tcBorders>
              <w:top w:val="single" w:sz="4" w:space="0" w:color="auto"/>
              <w:right w:val="single" w:sz="4" w:space="0" w:color="auto"/>
            </w:tcBorders>
          </w:tcPr>
          <w:p w14:paraId="2DC9EB39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</w:tcPr>
          <w:p w14:paraId="3651A3ED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06C735B7" w14:textId="77777777" w:rsidTr="00661EE7">
        <w:trPr>
          <w:trHeight w:val="1953"/>
        </w:trPr>
        <w:tc>
          <w:tcPr>
            <w:tcW w:w="710" w:type="dxa"/>
          </w:tcPr>
          <w:p w14:paraId="32C6E3F0" w14:textId="77777777" w:rsidR="00661EE7" w:rsidRDefault="00661EE7" w:rsidP="00661EE7">
            <w:pPr>
              <w:pStyle w:val="TableParagraph"/>
              <w:spacing w:before="79"/>
              <w:ind w:left="184"/>
              <w:rPr>
                <w:sz w:val="28"/>
              </w:rPr>
            </w:pPr>
            <w:r>
              <w:rPr>
                <w:sz w:val="28"/>
              </w:rPr>
              <w:lastRenderedPageBreak/>
              <w:t>48.</w:t>
            </w:r>
          </w:p>
        </w:tc>
        <w:tc>
          <w:tcPr>
            <w:tcW w:w="1560" w:type="dxa"/>
          </w:tcPr>
          <w:p w14:paraId="132337D8" w14:textId="77777777" w:rsidR="00661EE7" w:rsidRDefault="00661EE7" w:rsidP="00661EE7">
            <w:pPr>
              <w:pStyle w:val="TableParagraph"/>
              <w:spacing w:before="79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00061</w:t>
            </w:r>
          </w:p>
        </w:tc>
        <w:tc>
          <w:tcPr>
            <w:tcW w:w="3398" w:type="dxa"/>
          </w:tcPr>
          <w:p w14:paraId="49222226" w14:textId="77777777" w:rsidR="00661EE7" w:rsidRDefault="00661EE7" w:rsidP="00661EE7">
            <w:pPr>
              <w:pStyle w:val="TableParagraph"/>
              <w:spacing w:before="92" w:line="228" w:lineRule="auto"/>
              <w:ind w:left="125" w:hanging="3"/>
              <w:rPr>
                <w:sz w:val="28"/>
              </w:rPr>
            </w:pPr>
            <w:r>
              <w:rPr>
                <w:sz w:val="28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2884" w:type="dxa"/>
          </w:tcPr>
          <w:p w14:paraId="3D84ECFD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2F846FF1" w14:textId="77777777" w:rsidR="00661EE7" w:rsidRDefault="00661EE7" w:rsidP="00661EE7">
            <w:pPr>
              <w:pStyle w:val="TableParagraph"/>
              <w:spacing w:before="7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54F6161" w14:textId="77777777" w:rsidTr="00661EE7">
        <w:trPr>
          <w:trHeight w:val="2562"/>
        </w:trPr>
        <w:tc>
          <w:tcPr>
            <w:tcW w:w="710" w:type="dxa"/>
          </w:tcPr>
          <w:p w14:paraId="236453B2" w14:textId="77777777" w:rsidR="00661EE7" w:rsidRDefault="00661EE7" w:rsidP="00661EE7">
            <w:pPr>
              <w:pStyle w:val="TableParagraph"/>
              <w:spacing w:before="74"/>
              <w:ind w:left="184"/>
              <w:rPr>
                <w:sz w:val="28"/>
              </w:rPr>
            </w:pPr>
            <w:r>
              <w:rPr>
                <w:sz w:val="28"/>
              </w:rPr>
              <w:t>49.</w:t>
            </w:r>
          </w:p>
        </w:tc>
        <w:tc>
          <w:tcPr>
            <w:tcW w:w="1560" w:type="dxa"/>
          </w:tcPr>
          <w:p w14:paraId="5AEB9F91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00062</w:t>
            </w:r>
          </w:p>
        </w:tc>
        <w:tc>
          <w:tcPr>
            <w:tcW w:w="3398" w:type="dxa"/>
          </w:tcPr>
          <w:p w14:paraId="1C555798" w14:textId="77777777" w:rsidR="00661EE7" w:rsidRDefault="00661EE7" w:rsidP="00661EE7">
            <w:pPr>
              <w:pStyle w:val="TableParagraph"/>
              <w:spacing w:before="87" w:line="228" w:lineRule="auto"/>
              <w:ind w:left="125" w:right="112" w:hanging="3"/>
              <w:rPr>
                <w:sz w:val="28"/>
              </w:rPr>
            </w:pPr>
            <w:r>
              <w:rPr>
                <w:sz w:val="28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W w:w="2884" w:type="dxa"/>
          </w:tcPr>
          <w:p w14:paraId="110E1480" w14:textId="77777777" w:rsidR="00661EE7" w:rsidRDefault="00661EE7" w:rsidP="00661EE7">
            <w:pPr>
              <w:pStyle w:val="TableParagraph"/>
              <w:spacing w:before="74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64352167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D483C9B" w14:textId="77777777" w:rsidTr="00661EE7">
        <w:trPr>
          <w:trHeight w:val="2255"/>
        </w:trPr>
        <w:tc>
          <w:tcPr>
            <w:tcW w:w="710" w:type="dxa"/>
          </w:tcPr>
          <w:p w14:paraId="3157B4D5" w14:textId="77777777" w:rsidR="00661EE7" w:rsidRDefault="00661EE7" w:rsidP="00661EE7">
            <w:pPr>
              <w:pStyle w:val="TableParagraph"/>
              <w:spacing w:before="74"/>
              <w:ind w:left="185"/>
              <w:rPr>
                <w:sz w:val="28"/>
              </w:rPr>
            </w:pPr>
            <w:r>
              <w:rPr>
                <w:sz w:val="28"/>
              </w:rPr>
              <w:t>50.</w:t>
            </w:r>
          </w:p>
        </w:tc>
        <w:tc>
          <w:tcPr>
            <w:tcW w:w="1560" w:type="dxa"/>
          </w:tcPr>
          <w:p w14:paraId="0CC12D1E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00063</w:t>
            </w:r>
          </w:p>
        </w:tc>
        <w:tc>
          <w:tcPr>
            <w:tcW w:w="3398" w:type="dxa"/>
          </w:tcPr>
          <w:p w14:paraId="69EC944A" w14:textId="77777777" w:rsidR="00661EE7" w:rsidRDefault="00661EE7" w:rsidP="00661EE7">
            <w:pPr>
              <w:pStyle w:val="TableParagraph"/>
              <w:spacing w:before="87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2884" w:type="dxa"/>
          </w:tcPr>
          <w:p w14:paraId="3401C428" w14:textId="77777777" w:rsidR="00661EE7" w:rsidRDefault="00661EE7" w:rsidP="00661EE7">
            <w:pPr>
              <w:pStyle w:val="TableParagraph"/>
              <w:spacing w:before="87" w:line="228" w:lineRule="auto"/>
              <w:ind w:left="124" w:right="211" w:firstLine="2"/>
              <w:rPr>
                <w:sz w:val="28"/>
              </w:rPr>
            </w:pPr>
            <w:r>
              <w:rPr>
                <w:sz w:val="28"/>
              </w:rPr>
              <w:t>Закон України “Про Державний земельний кадастр”</w:t>
            </w:r>
          </w:p>
        </w:tc>
        <w:tc>
          <w:tcPr>
            <w:tcW w:w="1386" w:type="dxa"/>
          </w:tcPr>
          <w:p w14:paraId="42CF143D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CF7BF66" w14:textId="77777777" w:rsidTr="00661EE7">
        <w:trPr>
          <w:trHeight w:val="1031"/>
        </w:trPr>
        <w:tc>
          <w:tcPr>
            <w:tcW w:w="710" w:type="dxa"/>
          </w:tcPr>
          <w:p w14:paraId="7749D4FB" w14:textId="77777777" w:rsidR="00661EE7" w:rsidRDefault="00661EE7" w:rsidP="00661EE7">
            <w:pPr>
              <w:pStyle w:val="TableParagraph"/>
              <w:spacing w:before="74"/>
              <w:ind w:left="185"/>
              <w:rPr>
                <w:sz w:val="28"/>
              </w:rPr>
            </w:pPr>
            <w:r>
              <w:rPr>
                <w:sz w:val="28"/>
              </w:rPr>
              <w:t>51.</w:t>
            </w:r>
          </w:p>
        </w:tc>
        <w:tc>
          <w:tcPr>
            <w:tcW w:w="1560" w:type="dxa"/>
          </w:tcPr>
          <w:p w14:paraId="667C96BE" w14:textId="77777777" w:rsidR="00661EE7" w:rsidRDefault="00661EE7" w:rsidP="00661EE7">
            <w:pPr>
              <w:pStyle w:val="TableParagraph"/>
              <w:spacing w:before="74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00064</w:t>
            </w:r>
          </w:p>
        </w:tc>
        <w:tc>
          <w:tcPr>
            <w:tcW w:w="3398" w:type="dxa"/>
          </w:tcPr>
          <w:p w14:paraId="54AFF713" w14:textId="77777777" w:rsidR="00661EE7" w:rsidRDefault="00661EE7" w:rsidP="00661EE7">
            <w:pPr>
              <w:pStyle w:val="TableParagraph"/>
              <w:spacing w:before="92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Надання довідки про наявність та розмір земельної частки (паю)</w:t>
            </w:r>
          </w:p>
        </w:tc>
        <w:tc>
          <w:tcPr>
            <w:tcW w:w="2884" w:type="dxa"/>
          </w:tcPr>
          <w:p w14:paraId="7DA67DFF" w14:textId="77777777" w:rsidR="00661EE7" w:rsidRDefault="00661EE7" w:rsidP="00661EE7">
            <w:pPr>
              <w:pStyle w:val="TableParagraph"/>
              <w:spacing w:before="79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773CA7A1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D830DAD" w14:textId="77777777" w:rsidTr="00661EE7">
        <w:trPr>
          <w:trHeight w:val="3172"/>
        </w:trPr>
        <w:tc>
          <w:tcPr>
            <w:tcW w:w="710" w:type="dxa"/>
          </w:tcPr>
          <w:p w14:paraId="7776AC41" w14:textId="77777777" w:rsidR="00661EE7" w:rsidRDefault="00661EE7" w:rsidP="00661EE7">
            <w:pPr>
              <w:pStyle w:val="TableParagraph"/>
              <w:spacing w:before="74"/>
              <w:ind w:left="185"/>
              <w:rPr>
                <w:sz w:val="28"/>
              </w:rPr>
            </w:pPr>
            <w:r>
              <w:rPr>
                <w:sz w:val="28"/>
              </w:rPr>
              <w:t>52.</w:t>
            </w:r>
          </w:p>
        </w:tc>
        <w:tc>
          <w:tcPr>
            <w:tcW w:w="1560" w:type="dxa"/>
          </w:tcPr>
          <w:p w14:paraId="1EBB31BA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00065</w:t>
            </w:r>
          </w:p>
        </w:tc>
        <w:tc>
          <w:tcPr>
            <w:tcW w:w="3398" w:type="dxa"/>
          </w:tcPr>
          <w:p w14:paraId="0E6F66A5" w14:textId="77777777" w:rsidR="00661EE7" w:rsidRDefault="00661EE7" w:rsidP="00661EE7">
            <w:pPr>
              <w:pStyle w:val="TableParagraph"/>
              <w:spacing w:before="92" w:line="228" w:lineRule="auto"/>
              <w:ind w:left="123" w:right="220" w:hanging="2"/>
              <w:rPr>
                <w:sz w:val="28"/>
              </w:rPr>
            </w:pPr>
            <w:r>
              <w:rPr>
                <w:sz w:val="28"/>
              </w:rPr>
              <w:t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ïï цільового призначення</w:t>
            </w:r>
          </w:p>
        </w:tc>
        <w:tc>
          <w:tcPr>
            <w:tcW w:w="2884" w:type="dxa"/>
          </w:tcPr>
          <w:p w14:paraId="62C172A6" w14:textId="77777777" w:rsidR="00661EE7" w:rsidRDefault="00661EE7" w:rsidP="00661EE7">
            <w:pPr>
              <w:pStyle w:val="TableParagraph"/>
              <w:spacing w:before="79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325838AD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0B3A7BBE" w14:textId="77777777" w:rsidTr="00661EE7">
        <w:trPr>
          <w:trHeight w:val="729"/>
        </w:trPr>
        <w:tc>
          <w:tcPr>
            <w:tcW w:w="710" w:type="dxa"/>
          </w:tcPr>
          <w:p w14:paraId="27B094F8" w14:textId="77777777" w:rsidR="00661EE7" w:rsidRDefault="00661EE7" w:rsidP="00661EE7">
            <w:pPr>
              <w:pStyle w:val="TableParagraph"/>
              <w:spacing w:before="79"/>
              <w:ind w:left="185"/>
              <w:rPr>
                <w:sz w:val="28"/>
              </w:rPr>
            </w:pPr>
            <w:r>
              <w:rPr>
                <w:sz w:val="28"/>
              </w:rPr>
              <w:t>53.</w:t>
            </w:r>
          </w:p>
        </w:tc>
        <w:tc>
          <w:tcPr>
            <w:tcW w:w="1560" w:type="dxa"/>
          </w:tcPr>
          <w:p w14:paraId="3C4FAFF5" w14:textId="77777777" w:rsidR="00661EE7" w:rsidRDefault="00661EE7" w:rsidP="00661EE7">
            <w:pPr>
              <w:pStyle w:val="TableParagraph"/>
              <w:spacing w:before="79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01254</w:t>
            </w:r>
          </w:p>
        </w:tc>
        <w:tc>
          <w:tcPr>
            <w:tcW w:w="3398" w:type="dxa"/>
          </w:tcPr>
          <w:p w14:paraId="581E16E1" w14:textId="77777777" w:rsidR="00661EE7" w:rsidRDefault="00661EE7" w:rsidP="00661EE7">
            <w:pPr>
              <w:pStyle w:val="TableParagraph"/>
              <w:spacing w:before="105" w:line="220" w:lineRule="auto"/>
              <w:ind w:left="127" w:right="104" w:hanging="5"/>
              <w:rPr>
                <w:sz w:val="28"/>
              </w:rPr>
            </w:pPr>
            <w:r>
              <w:rPr>
                <w:sz w:val="28"/>
              </w:rPr>
              <w:t>Надання довідки про осіб, які отримали доступ до</w:t>
            </w:r>
          </w:p>
        </w:tc>
        <w:tc>
          <w:tcPr>
            <w:tcW w:w="2884" w:type="dxa"/>
          </w:tcPr>
          <w:p w14:paraId="15609D84" w14:textId="77777777" w:rsidR="00661EE7" w:rsidRDefault="00661EE7" w:rsidP="00661EE7">
            <w:pPr>
              <w:pStyle w:val="TableParagraph"/>
              <w:spacing w:before="84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36879A62" w14:textId="77777777" w:rsidR="00661EE7" w:rsidRDefault="00661EE7" w:rsidP="00661EE7">
            <w:pPr>
              <w:pStyle w:val="TableParagraph"/>
              <w:spacing w:before="7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5DA9EF34" w14:textId="77777777" w:rsidR="00661EE7" w:rsidRDefault="00661EE7" w:rsidP="00661EE7">
      <w:pPr>
        <w:jc w:val="center"/>
        <w:rPr>
          <w:sz w:val="28"/>
        </w:rPr>
        <w:sectPr w:rsidR="00661EE7">
          <w:headerReference w:type="default" r:id="rId11"/>
          <w:pgSz w:w="11910" w:h="16840"/>
          <w:pgMar w:top="520" w:right="580" w:bottom="280" w:left="1140" w:header="0" w:footer="0" w:gutter="0"/>
          <w:cols w:space="720"/>
        </w:sectPr>
      </w:pPr>
    </w:p>
    <w:p w14:paraId="5B4A8D28" w14:textId="77777777" w:rsidR="00661EE7" w:rsidRDefault="00661EE7" w:rsidP="00661EE7">
      <w:pPr>
        <w:pStyle w:val="a4"/>
        <w:spacing w:before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</w:tblGrid>
      <w:tr w:rsidR="00661EE7" w14:paraId="34E0C105" w14:textId="77777777" w:rsidTr="00661EE7">
        <w:trPr>
          <w:trHeight w:val="1352"/>
        </w:trPr>
        <w:tc>
          <w:tcPr>
            <w:tcW w:w="710" w:type="dxa"/>
          </w:tcPr>
          <w:p w14:paraId="56162D9E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2BE0EA6E" w14:textId="77777777" w:rsidR="00661EE7" w:rsidRDefault="00661EE7" w:rsidP="00661EE7">
            <w:pPr>
              <w:pStyle w:val="TableParagraph"/>
              <w:spacing w:before="1" w:line="228" w:lineRule="auto"/>
              <w:ind w:left="185" w:right="168" w:firstLine="35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w w:val="95"/>
                <w:sz w:val="28"/>
              </w:rPr>
              <w:t>з/п</w:t>
            </w:r>
          </w:p>
        </w:tc>
        <w:tc>
          <w:tcPr>
            <w:tcW w:w="1560" w:type="dxa"/>
          </w:tcPr>
          <w:p w14:paraId="6E8E443E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62DCE6E6" w14:textId="77777777" w:rsidR="00661EE7" w:rsidRDefault="00661EE7" w:rsidP="00661EE7">
            <w:pPr>
              <w:pStyle w:val="TableParagraph"/>
              <w:spacing w:before="1" w:line="228" w:lineRule="auto"/>
              <w:ind w:left="543" w:right="105" w:hanging="495"/>
              <w:rPr>
                <w:sz w:val="28"/>
              </w:rPr>
            </w:pPr>
            <w:r>
              <w:rPr>
                <w:w w:val="95"/>
                <w:sz w:val="28"/>
              </w:rPr>
              <w:t xml:space="preserve">Ідентифіка- </w:t>
            </w:r>
            <w:r>
              <w:rPr>
                <w:sz w:val="28"/>
              </w:rPr>
              <w:t>тор</w:t>
            </w:r>
          </w:p>
        </w:tc>
        <w:tc>
          <w:tcPr>
            <w:tcW w:w="3398" w:type="dxa"/>
          </w:tcPr>
          <w:p w14:paraId="4F92E071" w14:textId="77777777" w:rsidR="00661EE7" w:rsidRDefault="00661EE7" w:rsidP="00661EE7">
            <w:pPr>
              <w:pStyle w:val="TableParagraph"/>
              <w:rPr>
                <w:rFonts w:ascii="Consolas"/>
                <w:sz w:val="34"/>
              </w:rPr>
            </w:pPr>
          </w:p>
          <w:p w14:paraId="50B9358D" w14:textId="77777777" w:rsidR="00661EE7" w:rsidRDefault="00661EE7" w:rsidP="00661EE7">
            <w:pPr>
              <w:pStyle w:val="TableParagraph"/>
              <w:spacing w:before="1" w:line="232" w:lineRule="auto"/>
              <w:ind w:left="184" w:firstLine="648"/>
              <w:rPr>
                <w:sz w:val="28"/>
              </w:rPr>
            </w:pPr>
            <w:r>
              <w:rPr>
                <w:sz w:val="28"/>
              </w:rPr>
              <w:t>Найменування адміністративної послуги</w:t>
            </w:r>
          </w:p>
        </w:tc>
        <w:tc>
          <w:tcPr>
            <w:tcW w:w="2884" w:type="dxa"/>
          </w:tcPr>
          <w:p w14:paraId="6C484EA4" w14:textId="77777777" w:rsidR="00661EE7" w:rsidRDefault="00661EE7" w:rsidP="00661EE7">
            <w:pPr>
              <w:pStyle w:val="TableParagraph"/>
              <w:spacing w:before="97" w:line="228" w:lineRule="auto"/>
              <w:ind w:left="184" w:right="151"/>
              <w:jc w:val="center"/>
              <w:rPr>
                <w:sz w:val="28"/>
              </w:rPr>
            </w:pPr>
            <w:r>
              <w:rPr>
                <w:sz w:val="28"/>
              </w:rPr>
              <w:t>Правові підстави для надання адміністративної</w:t>
            </w:r>
          </w:p>
          <w:p w14:paraId="2CFDE36A" w14:textId="77777777" w:rsidR="00661EE7" w:rsidRDefault="00661EE7" w:rsidP="00661EE7">
            <w:pPr>
              <w:pStyle w:val="TableParagraph"/>
              <w:spacing w:before="5"/>
              <w:rPr>
                <w:rFonts w:ascii="Consolas"/>
                <w:sz w:val="10"/>
              </w:rPr>
            </w:pPr>
          </w:p>
          <w:p w14:paraId="230A1A79" w14:textId="77777777" w:rsidR="00661EE7" w:rsidRDefault="00661EE7" w:rsidP="00661EE7">
            <w:pPr>
              <w:pStyle w:val="TableParagraph"/>
              <w:spacing w:line="196" w:lineRule="exact"/>
              <w:ind w:left="986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7155A93A" wp14:editId="7E4A1C7D">
                  <wp:extent cx="600455" cy="124968"/>
                  <wp:effectExtent l="0" t="0" r="0" b="0"/>
                  <wp:docPr id="4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</w:tcPr>
          <w:p w14:paraId="55A659F0" w14:textId="77777777" w:rsidR="00661EE7" w:rsidRDefault="00661EE7" w:rsidP="00661EE7">
            <w:pPr>
              <w:pStyle w:val="TableParagraph"/>
              <w:rPr>
                <w:rFonts w:ascii="Consolas"/>
                <w:sz w:val="30"/>
              </w:rPr>
            </w:pPr>
          </w:p>
          <w:p w14:paraId="69D53F0D" w14:textId="77777777" w:rsidR="00661EE7" w:rsidRDefault="00661EE7" w:rsidP="00661EE7">
            <w:pPr>
              <w:pStyle w:val="TableParagraph"/>
              <w:spacing w:before="193"/>
              <w:ind w:left="87" w:right="65"/>
              <w:jc w:val="center"/>
              <w:rPr>
                <w:sz w:val="28"/>
              </w:rPr>
            </w:pPr>
            <w:r>
              <w:rPr>
                <w:sz w:val="28"/>
              </w:rPr>
              <w:t>Примітка</w:t>
            </w:r>
          </w:p>
        </w:tc>
      </w:tr>
      <w:tr w:rsidR="00661EE7" w14:paraId="2FD3472C" w14:textId="77777777" w:rsidTr="00661EE7">
        <w:trPr>
          <w:trHeight w:val="1213"/>
        </w:trPr>
        <w:tc>
          <w:tcPr>
            <w:tcW w:w="710" w:type="dxa"/>
          </w:tcPr>
          <w:p w14:paraId="2D59BADA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14:paraId="66621575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8" w:type="dxa"/>
          </w:tcPr>
          <w:p w14:paraId="5BDE28A8" w14:textId="0EF60369" w:rsidR="00661EE7" w:rsidRDefault="00661EE7" w:rsidP="00661EE7">
            <w:pPr>
              <w:pStyle w:val="TableParagraph"/>
              <w:spacing w:line="271" w:lineRule="exact"/>
              <w:ind w:left="128"/>
              <w:rPr>
                <w:sz w:val="28"/>
              </w:rPr>
            </w:pPr>
            <w:r>
              <w:rPr>
                <w:sz w:val="28"/>
              </w:rPr>
              <w:t>інформації про суб’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>кта</w:t>
            </w:r>
          </w:p>
          <w:p w14:paraId="74CA983C" w14:textId="77777777" w:rsidR="00661EE7" w:rsidRDefault="00661EE7" w:rsidP="00661EE7">
            <w:pPr>
              <w:pStyle w:val="TableParagraph"/>
              <w:spacing w:before="3" w:line="228" w:lineRule="auto"/>
              <w:ind w:left="125" w:firstLine="7"/>
              <w:rPr>
                <w:sz w:val="28"/>
              </w:rPr>
            </w:pPr>
            <w:r>
              <w:rPr>
                <w:sz w:val="28"/>
              </w:rPr>
              <w:t>речового права у Державному земельному кадастрі</w:t>
            </w:r>
          </w:p>
        </w:tc>
        <w:tc>
          <w:tcPr>
            <w:tcW w:w="2884" w:type="dxa"/>
          </w:tcPr>
          <w:p w14:paraId="1B3F2285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601C115F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391203EA" w14:textId="77777777" w:rsidTr="00661EE7">
        <w:trPr>
          <w:trHeight w:val="1953"/>
        </w:trPr>
        <w:tc>
          <w:tcPr>
            <w:tcW w:w="710" w:type="dxa"/>
          </w:tcPr>
          <w:p w14:paraId="575E3EC5" w14:textId="77777777" w:rsidR="00661EE7" w:rsidRDefault="00661EE7" w:rsidP="00661EE7">
            <w:pPr>
              <w:pStyle w:val="TableParagraph"/>
              <w:spacing w:before="79"/>
              <w:ind w:left="185"/>
              <w:rPr>
                <w:sz w:val="28"/>
              </w:rPr>
            </w:pPr>
            <w:r>
              <w:rPr>
                <w:sz w:val="28"/>
              </w:rPr>
              <w:t>54.</w:t>
            </w:r>
          </w:p>
        </w:tc>
        <w:tc>
          <w:tcPr>
            <w:tcW w:w="1560" w:type="dxa"/>
          </w:tcPr>
          <w:p w14:paraId="559AF8F6" w14:textId="77777777" w:rsidR="00661EE7" w:rsidRDefault="00661EE7" w:rsidP="00661EE7">
            <w:pPr>
              <w:pStyle w:val="TableParagraph"/>
              <w:spacing w:before="79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00207</w:t>
            </w:r>
          </w:p>
        </w:tc>
        <w:tc>
          <w:tcPr>
            <w:tcW w:w="3398" w:type="dxa"/>
          </w:tcPr>
          <w:p w14:paraId="354DD6B3" w14:textId="77777777" w:rsidR="00661EE7" w:rsidRDefault="00661EE7" w:rsidP="00661EE7">
            <w:pPr>
              <w:pStyle w:val="TableParagraph"/>
              <w:spacing w:before="97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884" w:type="dxa"/>
          </w:tcPr>
          <w:p w14:paraId="063268FF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56F2BB8D" w14:textId="77777777" w:rsidR="00661EE7" w:rsidRDefault="00661EE7" w:rsidP="00661EE7">
            <w:pPr>
              <w:pStyle w:val="TableParagraph"/>
              <w:spacing w:before="7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477D588" w14:textId="77777777" w:rsidTr="00661EE7">
        <w:trPr>
          <w:trHeight w:val="1645"/>
        </w:trPr>
        <w:tc>
          <w:tcPr>
            <w:tcW w:w="710" w:type="dxa"/>
          </w:tcPr>
          <w:p w14:paraId="032CECDF" w14:textId="77777777" w:rsidR="00661EE7" w:rsidRDefault="00661EE7" w:rsidP="00661EE7">
            <w:pPr>
              <w:pStyle w:val="TableParagraph"/>
              <w:spacing w:before="74"/>
              <w:ind w:left="185"/>
              <w:rPr>
                <w:sz w:val="28"/>
              </w:rPr>
            </w:pPr>
            <w:r>
              <w:rPr>
                <w:sz w:val="28"/>
              </w:rPr>
              <w:t>55.</w:t>
            </w:r>
          </w:p>
        </w:tc>
        <w:tc>
          <w:tcPr>
            <w:tcW w:w="1560" w:type="dxa"/>
          </w:tcPr>
          <w:p w14:paraId="6D87D7B6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00199</w:t>
            </w:r>
          </w:p>
        </w:tc>
        <w:tc>
          <w:tcPr>
            <w:tcW w:w="3398" w:type="dxa"/>
          </w:tcPr>
          <w:p w14:paraId="0F6B63DF" w14:textId="77777777" w:rsidR="00661EE7" w:rsidRDefault="00661EE7" w:rsidP="00661EE7">
            <w:pPr>
              <w:pStyle w:val="TableParagraph"/>
              <w:spacing w:before="92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Надання дозволу на розроблення проекту землеустрою щодо відведення земельної ділянки у користування</w:t>
            </w:r>
          </w:p>
        </w:tc>
        <w:tc>
          <w:tcPr>
            <w:tcW w:w="2884" w:type="dxa"/>
          </w:tcPr>
          <w:p w14:paraId="25E32B1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16F808D7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FF725AE" w14:textId="77777777" w:rsidTr="00661EE7">
        <w:trPr>
          <w:trHeight w:val="2260"/>
        </w:trPr>
        <w:tc>
          <w:tcPr>
            <w:tcW w:w="710" w:type="dxa"/>
          </w:tcPr>
          <w:p w14:paraId="44478970" w14:textId="77777777" w:rsidR="00661EE7" w:rsidRDefault="00661EE7" w:rsidP="00661EE7">
            <w:pPr>
              <w:pStyle w:val="TableParagraph"/>
              <w:spacing w:before="74"/>
              <w:ind w:left="185"/>
              <w:rPr>
                <w:sz w:val="28"/>
              </w:rPr>
            </w:pPr>
            <w:r>
              <w:rPr>
                <w:sz w:val="28"/>
              </w:rPr>
              <w:t>56.</w:t>
            </w:r>
          </w:p>
        </w:tc>
        <w:tc>
          <w:tcPr>
            <w:tcW w:w="1560" w:type="dxa"/>
          </w:tcPr>
          <w:p w14:paraId="07706F06" w14:textId="77777777" w:rsidR="00661EE7" w:rsidRDefault="00661EE7" w:rsidP="00661EE7">
            <w:pPr>
              <w:pStyle w:val="TableParagraph"/>
              <w:spacing w:before="74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00210</w:t>
            </w:r>
          </w:p>
        </w:tc>
        <w:tc>
          <w:tcPr>
            <w:tcW w:w="3398" w:type="dxa"/>
          </w:tcPr>
          <w:p w14:paraId="7F5FEAC7" w14:textId="65C759EB" w:rsidR="00661EE7" w:rsidRDefault="00661EE7" w:rsidP="00661EE7">
            <w:pPr>
              <w:pStyle w:val="TableParagraph"/>
              <w:spacing w:before="92" w:line="228" w:lineRule="auto"/>
              <w:ind w:left="123" w:right="382" w:hanging="2"/>
              <w:rPr>
                <w:sz w:val="28"/>
              </w:rPr>
            </w:pPr>
            <w:r>
              <w:rPr>
                <w:sz w:val="28"/>
              </w:rPr>
              <w:t>Надання дозволу на розроблення проекту землеустрою, що забезпечу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 xml:space="preserve"> еколого- економічне </w:t>
            </w:r>
            <w:r w:rsidR="00AD2EFB">
              <w:rPr>
                <w:sz w:val="28"/>
              </w:rPr>
              <w:t>огрунтування сівозміни</w:t>
            </w:r>
            <w:r>
              <w:rPr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та впорядкування угідь</w:t>
            </w:r>
          </w:p>
        </w:tc>
        <w:tc>
          <w:tcPr>
            <w:tcW w:w="2884" w:type="dxa"/>
          </w:tcPr>
          <w:p w14:paraId="1DBEDDF0" w14:textId="77777777" w:rsidR="00661EE7" w:rsidRDefault="00661EE7" w:rsidP="00661EE7">
            <w:pPr>
              <w:pStyle w:val="TableParagraph"/>
              <w:spacing w:before="87" w:line="228" w:lineRule="auto"/>
              <w:ind w:left="124" w:right="211" w:firstLine="2"/>
              <w:rPr>
                <w:sz w:val="28"/>
              </w:rPr>
            </w:pPr>
            <w:r>
              <w:rPr>
                <w:sz w:val="28"/>
              </w:rPr>
              <w:t>Закон України “Про Державний земельний кадастр”</w:t>
            </w:r>
          </w:p>
        </w:tc>
        <w:tc>
          <w:tcPr>
            <w:tcW w:w="1386" w:type="dxa"/>
          </w:tcPr>
          <w:p w14:paraId="3E550D97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304957BF" w14:textId="77777777" w:rsidTr="00661EE7">
        <w:trPr>
          <w:trHeight w:val="1338"/>
        </w:trPr>
        <w:tc>
          <w:tcPr>
            <w:tcW w:w="710" w:type="dxa"/>
          </w:tcPr>
          <w:p w14:paraId="276D7D86" w14:textId="77777777" w:rsidR="00661EE7" w:rsidRDefault="00661EE7" w:rsidP="00661EE7">
            <w:pPr>
              <w:pStyle w:val="TableParagraph"/>
              <w:spacing w:before="69"/>
              <w:ind w:left="185"/>
              <w:rPr>
                <w:sz w:val="28"/>
              </w:rPr>
            </w:pPr>
            <w:r>
              <w:rPr>
                <w:sz w:val="28"/>
              </w:rPr>
              <w:t>57.</w:t>
            </w:r>
          </w:p>
        </w:tc>
        <w:tc>
          <w:tcPr>
            <w:tcW w:w="1560" w:type="dxa"/>
          </w:tcPr>
          <w:p w14:paraId="2E753414" w14:textId="77777777" w:rsidR="00661EE7" w:rsidRDefault="00661EE7" w:rsidP="00661EE7">
            <w:pPr>
              <w:pStyle w:val="TableParagraph"/>
              <w:spacing w:before="69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00198</w:t>
            </w:r>
          </w:p>
        </w:tc>
        <w:tc>
          <w:tcPr>
            <w:tcW w:w="3398" w:type="dxa"/>
          </w:tcPr>
          <w:p w14:paraId="615BB828" w14:textId="77777777" w:rsidR="00661EE7" w:rsidRDefault="00661EE7" w:rsidP="00661EE7">
            <w:pPr>
              <w:pStyle w:val="TableParagraph"/>
              <w:spacing w:before="87" w:line="228" w:lineRule="auto"/>
              <w:ind w:left="123" w:right="112" w:hanging="2"/>
              <w:rPr>
                <w:sz w:val="28"/>
              </w:rPr>
            </w:pPr>
            <w:r>
              <w:rPr>
                <w:sz w:val="28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2884" w:type="dxa"/>
          </w:tcPr>
          <w:p w14:paraId="16B4CF05" w14:textId="77777777" w:rsidR="00661EE7" w:rsidRDefault="00661EE7" w:rsidP="00661EE7">
            <w:pPr>
              <w:pStyle w:val="TableParagraph"/>
              <w:spacing w:before="90" w:line="225" w:lineRule="auto"/>
              <w:ind w:left="127" w:right="211" w:hanging="1"/>
              <w:rPr>
                <w:sz w:val="28"/>
              </w:rPr>
            </w:pPr>
            <w:r>
              <w:rPr>
                <w:sz w:val="28"/>
              </w:rPr>
              <w:t>Закон України “Про оренду землі”</w:t>
            </w:r>
          </w:p>
        </w:tc>
        <w:tc>
          <w:tcPr>
            <w:tcW w:w="1386" w:type="dxa"/>
          </w:tcPr>
          <w:p w14:paraId="3176A94A" w14:textId="77777777" w:rsidR="00661EE7" w:rsidRDefault="00661EE7" w:rsidP="00661EE7">
            <w:pPr>
              <w:pStyle w:val="TableParagraph"/>
              <w:spacing w:before="6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8EFFB7B" w14:textId="77777777" w:rsidTr="00661EE7">
        <w:trPr>
          <w:trHeight w:val="1338"/>
        </w:trPr>
        <w:tc>
          <w:tcPr>
            <w:tcW w:w="710" w:type="dxa"/>
          </w:tcPr>
          <w:p w14:paraId="08B80864" w14:textId="77777777" w:rsidR="00661EE7" w:rsidRDefault="00661EE7" w:rsidP="00661EE7">
            <w:pPr>
              <w:pStyle w:val="TableParagraph"/>
              <w:spacing w:before="69"/>
              <w:ind w:left="185"/>
              <w:rPr>
                <w:sz w:val="28"/>
              </w:rPr>
            </w:pPr>
            <w:r>
              <w:rPr>
                <w:sz w:val="28"/>
              </w:rPr>
              <w:t>58.</w:t>
            </w:r>
          </w:p>
        </w:tc>
        <w:tc>
          <w:tcPr>
            <w:tcW w:w="1560" w:type="dxa"/>
          </w:tcPr>
          <w:p w14:paraId="17269B2E" w14:textId="77777777" w:rsidR="00661EE7" w:rsidRDefault="00661EE7" w:rsidP="00661EE7">
            <w:pPr>
              <w:pStyle w:val="TableParagraph"/>
              <w:spacing w:before="69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00213</w:t>
            </w:r>
          </w:p>
        </w:tc>
        <w:tc>
          <w:tcPr>
            <w:tcW w:w="3398" w:type="dxa"/>
          </w:tcPr>
          <w:p w14:paraId="3F1BE5B0" w14:textId="77777777" w:rsidR="00661EE7" w:rsidRDefault="00661EE7" w:rsidP="00661EE7">
            <w:pPr>
              <w:pStyle w:val="TableParagraph"/>
              <w:spacing w:before="87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Надання права користування чужою земельною ділянкою для забудови (суперфіцій)</w:t>
            </w:r>
          </w:p>
        </w:tc>
        <w:tc>
          <w:tcPr>
            <w:tcW w:w="2884" w:type="dxa"/>
          </w:tcPr>
          <w:p w14:paraId="2C4770B3" w14:textId="77777777" w:rsidR="00661EE7" w:rsidRDefault="00661EE7" w:rsidP="00661EE7">
            <w:pPr>
              <w:pStyle w:val="TableParagraph"/>
              <w:spacing w:before="90" w:line="225" w:lineRule="auto"/>
              <w:ind w:left="124" w:right="211" w:firstLine="2"/>
              <w:rPr>
                <w:sz w:val="28"/>
              </w:rPr>
            </w:pPr>
            <w:r>
              <w:rPr>
                <w:sz w:val="28"/>
              </w:rPr>
              <w:t>Закон України “Про Державний земельний кадастр”</w:t>
            </w:r>
          </w:p>
        </w:tc>
        <w:tc>
          <w:tcPr>
            <w:tcW w:w="1386" w:type="dxa"/>
          </w:tcPr>
          <w:p w14:paraId="4BBB3BBF" w14:textId="77777777" w:rsidR="00661EE7" w:rsidRDefault="00661EE7" w:rsidP="00661EE7">
            <w:pPr>
              <w:pStyle w:val="TableParagraph"/>
              <w:spacing w:before="6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342D277F" w14:textId="77777777" w:rsidTr="00661EE7">
        <w:trPr>
          <w:trHeight w:val="1948"/>
        </w:trPr>
        <w:tc>
          <w:tcPr>
            <w:tcW w:w="710" w:type="dxa"/>
          </w:tcPr>
          <w:p w14:paraId="598F8981" w14:textId="77777777" w:rsidR="00661EE7" w:rsidRDefault="00661EE7" w:rsidP="00661EE7">
            <w:pPr>
              <w:pStyle w:val="TableParagraph"/>
              <w:spacing w:before="69"/>
              <w:ind w:left="185"/>
              <w:rPr>
                <w:sz w:val="28"/>
              </w:rPr>
            </w:pPr>
            <w:r>
              <w:rPr>
                <w:sz w:val="28"/>
              </w:rPr>
              <w:t>59.</w:t>
            </w:r>
          </w:p>
        </w:tc>
        <w:tc>
          <w:tcPr>
            <w:tcW w:w="1560" w:type="dxa"/>
          </w:tcPr>
          <w:p w14:paraId="729B0250" w14:textId="77777777" w:rsidR="00661EE7" w:rsidRDefault="00661EE7" w:rsidP="00661EE7">
            <w:pPr>
              <w:pStyle w:val="TableParagraph"/>
              <w:spacing w:before="69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00066</w:t>
            </w:r>
          </w:p>
        </w:tc>
        <w:tc>
          <w:tcPr>
            <w:tcW w:w="3398" w:type="dxa"/>
          </w:tcPr>
          <w:p w14:paraId="3FB498D8" w14:textId="77777777" w:rsidR="00661EE7" w:rsidRDefault="00661EE7" w:rsidP="00661EE7">
            <w:pPr>
              <w:pStyle w:val="TableParagraph"/>
              <w:spacing w:before="82" w:line="228" w:lineRule="auto"/>
              <w:ind w:left="123" w:right="112" w:hanging="2"/>
              <w:rPr>
                <w:sz w:val="28"/>
              </w:rPr>
            </w:pPr>
            <w:r>
              <w:rPr>
                <w:sz w:val="28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2884" w:type="dxa"/>
          </w:tcPr>
          <w:p w14:paraId="0E5871F6" w14:textId="77777777" w:rsidR="00661EE7" w:rsidRDefault="00661EE7" w:rsidP="00661EE7">
            <w:pPr>
              <w:pStyle w:val="TableParagraph"/>
              <w:spacing w:before="95" w:line="220" w:lineRule="auto"/>
              <w:ind w:left="124" w:right="211" w:firstLine="2"/>
              <w:rPr>
                <w:sz w:val="28"/>
              </w:rPr>
            </w:pPr>
            <w:r>
              <w:rPr>
                <w:sz w:val="28"/>
              </w:rPr>
              <w:t>Закон України “Про землеустрій”</w:t>
            </w:r>
          </w:p>
        </w:tc>
        <w:tc>
          <w:tcPr>
            <w:tcW w:w="1386" w:type="dxa"/>
          </w:tcPr>
          <w:p w14:paraId="72189586" w14:textId="77777777" w:rsidR="00661EE7" w:rsidRDefault="00661EE7" w:rsidP="00661EE7">
            <w:pPr>
              <w:pStyle w:val="TableParagraph"/>
              <w:spacing w:before="6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0F451092" w14:textId="77777777" w:rsidTr="00661EE7">
        <w:trPr>
          <w:trHeight w:val="1333"/>
        </w:trPr>
        <w:tc>
          <w:tcPr>
            <w:tcW w:w="710" w:type="dxa"/>
          </w:tcPr>
          <w:p w14:paraId="435109AE" w14:textId="77777777" w:rsidR="00661EE7" w:rsidRDefault="00661EE7" w:rsidP="00661EE7">
            <w:pPr>
              <w:pStyle w:val="TableParagraph"/>
              <w:spacing w:before="69"/>
              <w:ind w:left="182"/>
              <w:rPr>
                <w:sz w:val="28"/>
              </w:rPr>
            </w:pPr>
            <w:r>
              <w:rPr>
                <w:sz w:val="28"/>
              </w:rPr>
              <w:t>60.</w:t>
            </w:r>
          </w:p>
        </w:tc>
        <w:tc>
          <w:tcPr>
            <w:tcW w:w="1560" w:type="dxa"/>
          </w:tcPr>
          <w:p w14:paraId="16ED2A2F" w14:textId="77777777" w:rsidR="00661EE7" w:rsidRDefault="00661EE7" w:rsidP="00661EE7">
            <w:pPr>
              <w:pStyle w:val="TableParagraph"/>
              <w:spacing w:before="69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00068</w:t>
            </w:r>
          </w:p>
        </w:tc>
        <w:tc>
          <w:tcPr>
            <w:tcW w:w="3398" w:type="dxa"/>
          </w:tcPr>
          <w:p w14:paraId="23781BFA" w14:textId="77777777" w:rsidR="00661EE7" w:rsidRDefault="00661EE7" w:rsidP="00661EE7">
            <w:pPr>
              <w:pStyle w:val="TableParagraph"/>
              <w:spacing w:before="82" w:line="228" w:lineRule="auto"/>
              <w:ind w:left="125" w:hanging="4"/>
              <w:rPr>
                <w:sz w:val="28"/>
              </w:rPr>
            </w:pPr>
            <w:r>
              <w:rPr>
                <w:sz w:val="28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2884" w:type="dxa"/>
          </w:tcPr>
          <w:p w14:paraId="51D6038F" w14:textId="77777777" w:rsidR="00661EE7" w:rsidRDefault="00661EE7" w:rsidP="00661EE7">
            <w:pPr>
              <w:pStyle w:val="TableParagraph"/>
              <w:spacing w:before="90" w:line="225" w:lineRule="auto"/>
              <w:ind w:left="127" w:right="211" w:hanging="1"/>
              <w:rPr>
                <w:sz w:val="28"/>
              </w:rPr>
            </w:pPr>
            <w:r>
              <w:rPr>
                <w:sz w:val="28"/>
              </w:rPr>
              <w:t>Закон України “Про оцінку земель”</w:t>
            </w:r>
          </w:p>
        </w:tc>
        <w:tc>
          <w:tcPr>
            <w:tcW w:w="1386" w:type="dxa"/>
          </w:tcPr>
          <w:p w14:paraId="1A537891" w14:textId="77777777" w:rsidR="00661EE7" w:rsidRDefault="00661EE7" w:rsidP="00661EE7">
            <w:pPr>
              <w:pStyle w:val="TableParagraph"/>
              <w:spacing w:before="6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679965DD" w14:textId="77777777" w:rsidR="00661EE7" w:rsidRDefault="00661EE7" w:rsidP="00661EE7">
      <w:pPr>
        <w:jc w:val="center"/>
        <w:rPr>
          <w:sz w:val="28"/>
        </w:rPr>
        <w:sectPr w:rsidR="00661EE7">
          <w:headerReference w:type="default" r:id="rId12"/>
          <w:pgSz w:w="11910" w:h="16840"/>
          <w:pgMar w:top="860" w:right="580" w:bottom="280" w:left="1140" w:header="574" w:footer="0" w:gutter="0"/>
          <w:pgNumType w:start="10"/>
          <w:cols w:space="720"/>
        </w:sectPr>
      </w:pPr>
    </w:p>
    <w:p w14:paraId="02E5AB4D" w14:textId="77777777" w:rsidR="00661EE7" w:rsidRDefault="00661EE7" w:rsidP="00661EE7">
      <w:pPr>
        <w:pStyle w:val="a4"/>
        <w:spacing w:before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5"/>
        <w:gridCol w:w="1387"/>
      </w:tblGrid>
      <w:tr w:rsidR="00661EE7" w14:paraId="3B12A3CF" w14:textId="77777777" w:rsidTr="00661EE7">
        <w:trPr>
          <w:trHeight w:val="1348"/>
        </w:trPr>
        <w:tc>
          <w:tcPr>
            <w:tcW w:w="706" w:type="dxa"/>
          </w:tcPr>
          <w:p w14:paraId="3FE95E8C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76DCF5D4" w14:textId="77777777" w:rsidR="00661EE7" w:rsidRDefault="00661EE7" w:rsidP="00661EE7">
            <w:pPr>
              <w:pStyle w:val="TableParagraph"/>
              <w:spacing w:before="1" w:line="228" w:lineRule="auto"/>
              <w:ind w:left="185" w:right="164" w:firstLine="35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w w:val="95"/>
                <w:sz w:val="28"/>
              </w:rPr>
              <w:t>з/п</w:t>
            </w:r>
          </w:p>
        </w:tc>
        <w:tc>
          <w:tcPr>
            <w:tcW w:w="1565" w:type="dxa"/>
          </w:tcPr>
          <w:p w14:paraId="15CFB61C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5C8A1FD2" w14:textId="77777777" w:rsidR="00661EE7" w:rsidRDefault="00661EE7" w:rsidP="00661EE7">
            <w:pPr>
              <w:pStyle w:val="TableParagraph"/>
              <w:spacing w:before="1" w:line="228" w:lineRule="auto"/>
              <w:ind w:left="547" w:right="106" w:hanging="495"/>
              <w:rPr>
                <w:sz w:val="28"/>
              </w:rPr>
            </w:pPr>
            <w:r>
              <w:rPr>
                <w:w w:val="95"/>
                <w:sz w:val="28"/>
              </w:rPr>
              <w:t xml:space="preserve">Ідентифіка- </w:t>
            </w:r>
            <w:r>
              <w:rPr>
                <w:sz w:val="28"/>
              </w:rPr>
              <w:t>тор</w:t>
            </w:r>
          </w:p>
        </w:tc>
        <w:tc>
          <w:tcPr>
            <w:tcW w:w="3399" w:type="dxa"/>
          </w:tcPr>
          <w:p w14:paraId="39F3985A" w14:textId="77777777" w:rsidR="00661EE7" w:rsidRDefault="00661EE7" w:rsidP="00661EE7">
            <w:pPr>
              <w:pStyle w:val="TableParagraph"/>
              <w:rPr>
                <w:rFonts w:ascii="Consolas"/>
                <w:sz w:val="34"/>
              </w:rPr>
            </w:pPr>
          </w:p>
          <w:p w14:paraId="51287F19" w14:textId="77777777" w:rsidR="00661EE7" w:rsidRDefault="00661EE7" w:rsidP="00661EE7">
            <w:pPr>
              <w:pStyle w:val="TableParagraph"/>
              <w:spacing w:before="1" w:line="232" w:lineRule="auto"/>
              <w:ind w:left="183" w:firstLine="648"/>
              <w:rPr>
                <w:sz w:val="28"/>
              </w:rPr>
            </w:pPr>
            <w:r>
              <w:rPr>
                <w:sz w:val="28"/>
              </w:rPr>
              <w:t>Найменування адміністративної послуги</w:t>
            </w:r>
          </w:p>
        </w:tc>
        <w:tc>
          <w:tcPr>
            <w:tcW w:w="2885" w:type="dxa"/>
          </w:tcPr>
          <w:p w14:paraId="19A0CA16" w14:textId="77777777" w:rsidR="00661EE7" w:rsidRDefault="00661EE7" w:rsidP="00661EE7">
            <w:pPr>
              <w:pStyle w:val="TableParagraph"/>
              <w:spacing w:before="97" w:line="228" w:lineRule="auto"/>
              <w:ind w:left="181" w:right="153"/>
              <w:jc w:val="center"/>
              <w:rPr>
                <w:sz w:val="28"/>
              </w:rPr>
            </w:pPr>
            <w:r>
              <w:rPr>
                <w:sz w:val="28"/>
              </w:rPr>
              <w:t>Правові підстави для надання адміністративної</w:t>
            </w:r>
          </w:p>
          <w:p w14:paraId="487565F7" w14:textId="77777777" w:rsidR="00661EE7" w:rsidRDefault="00661EE7" w:rsidP="00661EE7">
            <w:pPr>
              <w:pStyle w:val="TableParagraph"/>
              <w:spacing w:before="5"/>
              <w:rPr>
                <w:rFonts w:ascii="Consolas"/>
                <w:sz w:val="10"/>
              </w:rPr>
            </w:pPr>
          </w:p>
          <w:p w14:paraId="5AD58281" w14:textId="77777777" w:rsidR="00661EE7" w:rsidRDefault="00661EE7" w:rsidP="00661EE7">
            <w:pPr>
              <w:pStyle w:val="TableParagraph"/>
              <w:spacing w:line="196" w:lineRule="exact"/>
              <w:ind w:left="984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7C33EDE7" wp14:editId="6F3AB8EA">
                  <wp:extent cx="600455" cy="124968"/>
                  <wp:effectExtent l="0" t="0" r="0" b="0"/>
                  <wp:docPr id="5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</w:tcPr>
          <w:p w14:paraId="4BFC7D88" w14:textId="77777777" w:rsidR="00661EE7" w:rsidRDefault="00661EE7" w:rsidP="00661EE7">
            <w:pPr>
              <w:pStyle w:val="TableParagraph"/>
              <w:rPr>
                <w:rFonts w:ascii="Consolas"/>
                <w:sz w:val="30"/>
              </w:rPr>
            </w:pPr>
          </w:p>
          <w:p w14:paraId="3068AF1C" w14:textId="77777777" w:rsidR="00661EE7" w:rsidRDefault="00661EE7" w:rsidP="00661EE7">
            <w:pPr>
              <w:pStyle w:val="TableParagraph"/>
              <w:spacing w:before="193"/>
              <w:ind w:left="84" w:right="69"/>
              <w:jc w:val="center"/>
              <w:rPr>
                <w:sz w:val="28"/>
              </w:rPr>
            </w:pPr>
            <w:r>
              <w:rPr>
                <w:sz w:val="28"/>
              </w:rPr>
              <w:t>Примітка</w:t>
            </w:r>
          </w:p>
        </w:tc>
      </w:tr>
      <w:tr w:rsidR="00661EE7" w14:paraId="5796096C" w14:textId="77777777" w:rsidTr="00661EE7">
        <w:trPr>
          <w:trHeight w:val="2505"/>
        </w:trPr>
        <w:tc>
          <w:tcPr>
            <w:tcW w:w="706" w:type="dxa"/>
          </w:tcPr>
          <w:p w14:paraId="5522FF7C" w14:textId="77777777" w:rsidR="00661EE7" w:rsidRDefault="00661EE7" w:rsidP="00661EE7">
            <w:pPr>
              <w:pStyle w:val="TableParagraph"/>
              <w:spacing w:before="16"/>
              <w:ind w:left="182"/>
              <w:rPr>
                <w:sz w:val="28"/>
              </w:rPr>
            </w:pPr>
            <w:r>
              <w:rPr>
                <w:sz w:val="28"/>
              </w:rPr>
              <w:t>61.</w:t>
            </w:r>
          </w:p>
        </w:tc>
        <w:tc>
          <w:tcPr>
            <w:tcW w:w="1565" w:type="dxa"/>
          </w:tcPr>
          <w:p w14:paraId="3AB0163B" w14:textId="77777777" w:rsidR="00661EE7" w:rsidRDefault="00661EE7" w:rsidP="00661EE7">
            <w:pPr>
              <w:pStyle w:val="TableParagraph"/>
              <w:spacing w:before="16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01161</w:t>
            </w:r>
          </w:p>
        </w:tc>
        <w:tc>
          <w:tcPr>
            <w:tcW w:w="3399" w:type="dxa"/>
          </w:tcPr>
          <w:p w14:paraId="1051BBA4" w14:textId="77777777" w:rsidR="00661EE7" w:rsidRDefault="00661EE7" w:rsidP="00661EE7">
            <w:pPr>
              <w:pStyle w:val="TableParagraph"/>
              <w:spacing w:before="34" w:line="228" w:lineRule="auto"/>
              <w:ind w:left="122" w:right="166" w:hanging="2"/>
              <w:rPr>
                <w:sz w:val="28"/>
              </w:rPr>
            </w:pPr>
            <w:r>
              <w:rPr>
                <w:sz w:val="28"/>
              </w:rPr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2885" w:type="dxa"/>
          </w:tcPr>
          <w:p w14:paraId="2A982CC4" w14:textId="77777777" w:rsidR="00661EE7" w:rsidRDefault="00661EE7" w:rsidP="00661EE7">
            <w:pPr>
              <w:pStyle w:val="TableParagraph"/>
              <w:spacing w:before="34" w:line="228" w:lineRule="auto"/>
              <w:ind w:left="120" w:right="214" w:firstLine="4"/>
              <w:rPr>
                <w:sz w:val="28"/>
              </w:rPr>
            </w:pPr>
            <w:r>
              <w:rPr>
                <w:sz w:val="28"/>
              </w:rPr>
              <w:t>Земельний кодекс України, Закон України “Про Перелік документів дозвільного характеру у сфері господарської діяльності”</w:t>
            </w:r>
          </w:p>
        </w:tc>
        <w:tc>
          <w:tcPr>
            <w:tcW w:w="1387" w:type="dxa"/>
          </w:tcPr>
          <w:p w14:paraId="2AFA18CC" w14:textId="77777777" w:rsidR="00661EE7" w:rsidRDefault="00661EE7" w:rsidP="00661EE7">
            <w:pPr>
              <w:pStyle w:val="TableParagraph"/>
              <w:spacing w:before="16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53F444C" w14:textId="77777777" w:rsidTr="00661EE7">
        <w:trPr>
          <w:trHeight w:val="2807"/>
        </w:trPr>
        <w:tc>
          <w:tcPr>
            <w:tcW w:w="706" w:type="dxa"/>
          </w:tcPr>
          <w:p w14:paraId="31F460BB" w14:textId="77777777" w:rsidR="00661EE7" w:rsidRDefault="00661EE7" w:rsidP="00661EE7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62.</w:t>
            </w:r>
          </w:p>
        </w:tc>
        <w:tc>
          <w:tcPr>
            <w:tcW w:w="1565" w:type="dxa"/>
          </w:tcPr>
          <w:p w14:paraId="072FC060" w14:textId="77777777" w:rsidR="00661EE7" w:rsidRDefault="00661EE7" w:rsidP="00661EE7">
            <w:pPr>
              <w:pStyle w:val="TableParagraph"/>
              <w:spacing w:before="12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00175</w:t>
            </w:r>
          </w:p>
        </w:tc>
        <w:tc>
          <w:tcPr>
            <w:tcW w:w="3399" w:type="dxa"/>
          </w:tcPr>
          <w:p w14:paraId="4DF3DF91" w14:textId="77777777" w:rsidR="00661EE7" w:rsidRDefault="00661EE7" w:rsidP="00661EE7">
            <w:pPr>
              <w:pStyle w:val="TableParagraph"/>
              <w:spacing w:before="29" w:line="228" w:lineRule="auto"/>
              <w:ind w:left="122" w:hanging="2"/>
              <w:rPr>
                <w:sz w:val="28"/>
              </w:rPr>
            </w:pPr>
            <w:r>
              <w:rPr>
                <w:sz w:val="28"/>
              </w:rPr>
      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</w:r>
          </w:p>
        </w:tc>
        <w:tc>
          <w:tcPr>
            <w:tcW w:w="2885" w:type="dxa"/>
          </w:tcPr>
          <w:p w14:paraId="1FD49C76" w14:textId="77777777" w:rsidR="00661EE7" w:rsidRDefault="00661EE7" w:rsidP="00661EE7">
            <w:pPr>
              <w:pStyle w:val="TableParagraph"/>
              <w:spacing w:before="32" w:line="225" w:lineRule="auto"/>
              <w:ind w:left="126" w:right="214" w:hanging="3"/>
              <w:rPr>
                <w:sz w:val="28"/>
              </w:rPr>
            </w:pPr>
            <w:r>
              <w:rPr>
                <w:sz w:val="28"/>
              </w:rPr>
              <w:t>Земельний кодекс України</w:t>
            </w:r>
          </w:p>
        </w:tc>
        <w:tc>
          <w:tcPr>
            <w:tcW w:w="1387" w:type="dxa"/>
          </w:tcPr>
          <w:p w14:paraId="3A832C17" w14:textId="77777777" w:rsidR="00661EE7" w:rsidRDefault="00661EE7" w:rsidP="00661EE7">
            <w:pPr>
              <w:pStyle w:val="TableParagraph"/>
              <w:spacing w:before="12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5268F14" w14:textId="77777777" w:rsidTr="00661EE7">
        <w:trPr>
          <w:trHeight w:val="2500"/>
        </w:trPr>
        <w:tc>
          <w:tcPr>
            <w:tcW w:w="706" w:type="dxa"/>
          </w:tcPr>
          <w:p w14:paraId="772BFE8F" w14:textId="77777777" w:rsidR="00661EE7" w:rsidRDefault="00661EE7" w:rsidP="00661EE7">
            <w:pPr>
              <w:pStyle w:val="TableParagraph"/>
              <w:spacing w:before="16"/>
              <w:ind w:left="182"/>
              <w:rPr>
                <w:sz w:val="28"/>
              </w:rPr>
            </w:pPr>
            <w:r>
              <w:rPr>
                <w:sz w:val="28"/>
              </w:rPr>
              <w:t>63.</w:t>
            </w:r>
          </w:p>
        </w:tc>
        <w:tc>
          <w:tcPr>
            <w:tcW w:w="1565" w:type="dxa"/>
          </w:tcPr>
          <w:p w14:paraId="6DD1A3D1" w14:textId="77777777" w:rsidR="00661EE7" w:rsidRDefault="00661EE7" w:rsidP="00661EE7">
            <w:pPr>
              <w:pStyle w:val="TableParagraph"/>
              <w:spacing w:before="16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00174</w:t>
            </w:r>
          </w:p>
        </w:tc>
        <w:tc>
          <w:tcPr>
            <w:tcW w:w="3399" w:type="dxa"/>
          </w:tcPr>
          <w:p w14:paraId="1E866A1C" w14:textId="77777777" w:rsidR="00661EE7" w:rsidRDefault="00661EE7" w:rsidP="00661EE7">
            <w:pPr>
              <w:pStyle w:val="TableParagraph"/>
              <w:spacing w:before="37" w:line="225" w:lineRule="auto"/>
              <w:ind w:left="124" w:right="206" w:hanging="4"/>
              <w:rPr>
                <w:sz w:val="28"/>
              </w:rPr>
            </w:pPr>
            <w:r>
              <w:rPr>
                <w:sz w:val="28"/>
              </w:rPr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2885" w:type="dxa"/>
          </w:tcPr>
          <w:p w14:paraId="25A17E47" w14:textId="77777777" w:rsidR="00661EE7" w:rsidRDefault="00661EE7" w:rsidP="00661EE7">
            <w:pPr>
              <w:pStyle w:val="TableParagraph"/>
              <w:spacing w:before="34" w:line="228" w:lineRule="auto"/>
              <w:ind w:left="120" w:right="214" w:firstLine="4"/>
              <w:rPr>
                <w:sz w:val="28"/>
              </w:rPr>
            </w:pPr>
            <w:r>
              <w:rPr>
                <w:sz w:val="28"/>
              </w:rPr>
              <w:t>Земельний кодекс України, Закон України “Про Перелік документів дозвільного характеру у сфері господарської</w:t>
            </w:r>
          </w:p>
          <w:p w14:paraId="3F7635EC" w14:textId="77777777" w:rsidR="00661EE7" w:rsidRDefault="00661EE7" w:rsidP="00661EE7">
            <w:pPr>
              <w:pStyle w:val="TableParagraph"/>
              <w:spacing w:line="305" w:lineRule="exact"/>
              <w:ind w:left="127"/>
              <w:rPr>
                <w:sz w:val="28"/>
              </w:rPr>
            </w:pPr>
            <w:r>
              <w:rPr>
                <w:sz w:val="28"/>
              </w:rPr>
              <w:t>діяльності”</w:t>
            </w:r>
          </w:p>
        </w:tc>
        <w:tc>
          <w:tcPr>
            <w:tcW w:w="1387" w:type="dxa"/>
          </w:tcPr>
          <w:p w14:paraId="34FF6731" w14:textId="77777777" w:rsidR="00661EE7" w:rsidRDefault="00661EE7" w:rsidP="00661EE7">
            <w:pPr>
              <w:pStyle w:val="TableParagraph"/>
              <w:spacing w:before="16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765B84E" w14:textId="77777777" w:rsidTr="00661EE7">
        <w:trPr>
          <w:trHeight w:val="1036"/>
        </w:trPr>
        <w:tc>
          <w:tcPr>
            <w:tcW w:w="706" w:type="dxa"/>
          </w:tcPr>
          <w:p w14:paraId="734BC8A8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64.</w:t>
            </w:r>
          </w:p>
        </w:tc>
        <w:tc>
          <w:tcPr>
            <w:tcW w:w="1565" w:type="dxa"/>
          </w:tcPr>
          <w:p w14:paraId="3D5DBF6E" w14:textId="77777777" w:rsidR="00661EE7" w:rsidRDefault="00661EE7" w:rsidP="00661EE7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00244</w:t>
            </w:r>
          </w:p>
        </w:tc>
        <w:tc>
          <w:tcPr>
            <w:tcW w:w="3399" w:type="dxa"/>
          </w:tcPr>
          <w:p w14:paraId="5085B61A" w14:textId="77777777" w:rsidR="00661EE7" w:rsidRDefault="00661EE7" w:rsidP="00661EE7">
            <w:pPr>
              <w:pStyle w:val="TableParagraph"/>
              <w:spacing w:before="87" w:line="228" w:lineRule="auto"/>
              <w:ind w:left="124" w:right="206" w:hanging="4"/>
              <w:rPr>
                <w:sz w:val="28"/>
              </w:rPr>
            </w:pPr>
            <w:r>
              <w:rPr>
                <w:sz w:val="28"/>
              </w:rPr>
              <w:t>Видача довідки про наявність у фізичної особи земельних ділянок</w:t>
            </w:r>
          </w:p>
        </w:tc>
        <w:tc>
          <w:tcPr>
            <w:tcW w:w="2885" w:type="dxa"/>
          </w:tcPr>
          <w:p w14:paraId="34A7E6CD" w14:textId="77777777" w:rsidR="00661EE7" w:rsidRDefault="00661EE7" w:rsidP="00661EE7">
            <w:pPr>
              <w:pStyle w:val="TableParagraph"/>
              <w:spacing w:before="94" w:line="225" w:lineRule="auto"/>
              <w:ind w:left="126" w:right="214" w:hanging="7"/>
              <w:rPr>
                <w:sz w:val="28"/>
              </w:rPr>
            </w:pPr>
            <w:r>
              <w:rPr>
                <w:sz w:val="28"/>
              </w:rPr>
              <w:t>Податковий кодекс України</w:t>
            </w:r>
          </w:p>
        </w:tc>
        <w:tc>
          <w:tcPr>
            <w:tcW w:w="1387" w:type="dxa"/>
          </w:tcPr>
          <w:p w14:paraId="284E1AC5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0622811" w14:textId="77777777" w:rsidTr="00661EE7">
        <w:trPr>
          <w:trHeight w:val="1890"/>
        </w:trPr>
        <w:tc>
          <w:tcPr>
            <w:tcW w:w="706" w:type="dxa"/>
          </w:tcPr>
          <w:p w14:paraId="745C5FC6" w14:textId="77777777" w:rsidR="00661EE7" w:rsidRDefault="00661EE7" w:rsidP="00661EE7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65.</w:t>
            </w:r>
          </w:p>
        </w:tc>
        <w:tc>
          <w:tcPr>
            <w:tcW w:w="1565" w:type="dxa"/>
          </w:tcPr>
          <w:p w14:paraId="16D32E29" w14:textId="77777777" w:rsidR="00661EE7" w:rsidRDefault="00661EE7" w:rsidP="00661EE7">
            <w:pPr>
              <w:pStyle w:val="TableParagraph"/>
              <w:spacing w:before="12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00176</w:t>
            </w:r>
          </w:p>
        </w:tc>
        <w:tc>
          <w:tcPr>
            <w:tcW w:w="3399" w:type="dxa"/>
          </w:tcPr>
          <w:p w14:paraId="3E9E9EDB" w14:textId="77777777" w:rsidR="00661EE7" w:rsidRDefault="00661EE7" w:rsidP="00661EE7">
            <w:pPr>
              <w:pStyle w:val="TableParagraph"/>
              <w:spacing w:before="29" w:line="228" w:lineRule="auto"/>
              <w:ind w:left="122" w:hanging="2"/>
              <w:rPr>
                <w:sz w:val="28"/>
              </w:rPr>
            </w:pPr>
            <w:r>
              <w:rPr>
                <w:sz w:val="28"/>
              </w:rPr>
              <w:t>Видача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2885" w:type="dxa"/>
          </w:tcPr>
          <w:p w14:paraId="664107BB" w14:textId="77777777" w:rsidR="00661EE7" w:rsidRDefault="00661EE7" w:rsidP="00661EE7">
            <w:pPr>
              <w:pStyle w:val="TableParagraph"/>
              <w:spacing w:before="32" w:line="225" w:lineRule="auto"/>
              <w:ind w:left="126" w:right="214" w:hanging="3"/>
              <w:rPr>
                <w:sz w:val="28"/>
              </w:rPr>
            </w:pPr>
            <w:r>
              <w:rPr>
                <w:sz w:val="28"/>
              </w:rPr>
              <w:t>Земельний кодекс України</w:t>
            </w:r>
          </w:p>
        </w:tc>
        <w:tc>
          <w:tcPr>
            <w:tcW w:w="1387" w:type="dxa"/>
          </w:tcPr>
          <w:p w14:paraId="67D27868" w14:textId="77777777" w:rsidR="00661EE7" w:rsidRDefault="00661EE7" w:rsidP="00661EE7">
            <w:pPr>
              <w:pStyle w:val="TableParagraph"/>
              <w:spacing w:before="12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34AF9A7" w14:textId="77777777" w:rsidTr="00661EE7">
        <w:trPr>
          <w:trHeight w:val="1583"/>
        </w:trPr>
        <w:tc>
          <w:tcPr>
            <w:tcW w:w="706" w:type="dxa"/>
          </w:tcPr>
          <w:p w14:paraId="20A7D870" w14:textId="77777777" w:rsidR="00661EE7" w:rsidRDefault="00661EE7" w:rsidP="00661EE7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66.</w:t>
            </w:r>
          </w:p>
        </w:tc>
        <w:tc>
          <w:tcPr>
            <w:tcW w:w="1565" w:type="dxa"/>
          </w:tcPr>
          <w:p w14:paraId="6227065E" w14:textId="77777777" w:rsidR="00661EE7" w:rsidRDefault="00661EE7" w:rsidP="00661EE7">
            <w:pPr>
              <w:pStyle w:val="TableParagraph"/>
              <w:spacing w:before="12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00217</w:t>
            </w:r>
          </w:p>
        </w:tc>
        <w:tc>
          <w:tcPr>
            <w:tcW w:w="3399" w:type="dxa"/>
          </w:tcPr>
          <w:p w14:paraId="0E2C4182" w14:textId="77777777" w:rsidR="00661EE7" w:rsidRDefault="00661EE7" w:rsidP="00661EE7">
            <w:pPr>
              <w:pStyle w:val="TableParagraph"/>
              <w:spacing w:before="29" w:line="228" w:lineRule="auto"/>
              <w:ind w:left="122" w:firstLine="2"/>
              <w:rPr>
                <w:sz w:val="28"/>
              </w:rPr>
            </w:pPr>
            <w:r>
              <w:rPr>
                <w:sz w:val="28"/>
              </w:rPr>
              <w:t>Затвердження проекту землеустрою щодо відведення земельної ділянки у разі зміни ïï цільового призначення</w:t>
            </w:r>
          </w:p>
        </w:tc>
        <w:tc>
          <w:tcPr>
            <w:tcW w:w="2885" w:type="dxa"/>
          </w:tcPr>
          <w:p w14:paraId="52D9C748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07BEF1B2" w14:textId="77777777" w:rsidR="00661EE7" w:rsidRDefault="00661EE7" w:rsidP="00661EE7">
            <w:pPr>
              <w:pStyle w:val="TableParagraph"/>
              <w:spacing w:before="12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D148A4C" w14:textId="77777777" w:rsidTr="00661EE7">
        <w:trPr>
          <w:trHeight w:val="661"/>
        </w:trPr>
        <w:tc>
          <w:tcPr>
            <w:tcW w:w="706" w:type="dxa"/>
          </w:tcPr>
          <w:p w14:paraId="2E585A27" w14:textId="77777777" w:rsidR="00661EE7" w:rsidRDefault="00661EE7" w:rsidP="00661EE7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67.</w:t>
            </w:r>
          </w:p>
        </w:tc>
        <w:tc>
          <w:tcPr>
            <w:tcW w:w="1565" w:type="dxa"/>
          </w:tcPr>
          <w:p w14:paraId="0E8765E2" w14:textId="77777777" w:rsidR="00661EE7" w:rsidRDefault="00661EE7" w:rsidP="00661EE7">
            <w:pPr>
              <w:pStyle w:val="TableParagraph"/>
              <w:spacing w:before="12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00180</w:t>
            </w:r>
          </w:p>
        </w:tc>
        <w:tc>
          <w:tcPr>
            <w:tcW w:w="3399" w:type="dxa"/>
          </w:tcPr>
          <w:p w14:paraId="7B5C4F29" w14:textId="69A8A92F" w:rsidR="00661EE7" w:rsidRDefault="00661EE7" w:rsidP="00661EE7">
            <w:pPr>
              <w:pStyle w:val="TableParagraph"/>
              <w:spacing w:before="32" w:line="225" w:lineRule="auto"/>
              <w:ind w:left="127" w:hanging="3"/>
              <w:rPr>
                <w:sz w:val="28"/>
              </w:rPr>
            </w:pPr>
            <w:r>
              <w:rPr>
                <w:sz w:val="28"/>
              </w:rPr>
              <w:t>Затвердження технічної документації з</w:t>
            </w:r>
            <w:r w:rsidR="00AD2EFB">
              <w:rPr>
                <w:sz w:val="28"/>
              </w:rPr>
              <w:t xml:space="preserve"> бонітування грунтів</w:t>
            </w:r>
          </w:p>
        </w:tc>
        <w:tc>
          <w:tcPr>
            <w:tcW w:w="2885" w:type="dxa"/>
          </w:tcPr>
          <w:p w14:paraId="1F55E3B7" w14:textId="77777777" w:rsidR="00661EE7" w:rsidRDefault="00661EE7" w:rsidP="00661EE7">
            <w:pPr>
              <w:pStyle w:val="TableParagraph"/>
              <w:spacing w:before="16"/>
              <w:ind w:left="51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7" w:type="dxa"/>
          </w:tcPr>
          <w:p w14:paraId="3D0D94DC" w14:textId="77777777" w:rsidR="00661EE7" w:rsidRDefault="00661EE7" w:rsidP="00661EE7">
            <w:pPr>
              <w:pStyle w:val="TableParagraph"/>
              <w:spacing w:before="12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280A5F4D" w14:textId="77777777" w:rsidR="00661EE7" w:rsidRDefault="00661EE7" w:rsidP="00661EE7">
      <w:pPr>
        <w:jc w:val="center"/>
        <w:rPr>
          <w:sz w:val="28"/>
        </w:rPr>
        <w:sectPr w:rsidR="00661EE7">
          <w:pgSz w:w="11910" w:h="16840"/>
          <w:pgMar w:top="860" w:right="580" w:bottom="280" w:left="1140" w:header="574" w:footer="0" w:gutter="0"/>
          <w:cols w:space="720"/>
        </w:sectPr>
      </w:pPr>
    </w:p>
    <w:p w14:paraId="30F6D0B6" w14:textId="77777777" w:rsidR="00661EE7" w:rsidRDefault="00661EE7" w:rsidP="00661EE7">
      <w:pPr>
        <w:pStyle w:val="a4"/>
        <w:spacing w:before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60"/>
        <w:gridCol w:w="3403"/>
        <w:gridCol w:w="2884"/>
        <w:gridCol w:w="1390"/>
        <w:gridCol w:w="12"/>
        <w:tblGridChange w:id="143">
          <w:tblGrid>
            <w:gridCol w:w="715"/>
            <w:gridCol w:w="1560"/>
            <w:gridCol w:w="3403"/>
            <w:gridCol w:w="2884"/>
            <w:gridCol w:w="1390"/>
            <w:gridCol w:w="12"/>
          </w:tblGrid>
        </w:tblGridChange>
      </w:tblGrid>
      <w:tr w:rsidR="00661EE7" w14:paraId="26738751" w14:textId="77777777" w:rsidTr="00835960">
        <w:trPr>
          <w:gridAfter w:val="1"/>
          <w:wAfter w:w="12" w:type="dxa"/>
          <w:trHeight w:val="1352"/>
        </w:trPr>
        <w:tc>
          <w:tcPr>
            <w:tcW w:w="715" w:type="dxa"/>
          </w:tcPr>
          <w:p w14:paraId="07B19164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42235071" w14:textId="77777777" w:rsidR="00661EE7" w:rsidRDefault="00661EE7" w:rsidP="00661EE7">
            <w:pPr>
              <w:pStyle w:val="TableParagraph"/>
              <w:spacing w:before="1" w:line="228" w:lineRule="auto"/>
              <w:ind w:left="185" w:right="168" w:firstLine="35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w w:val="95"/>
                <w:sz w:val="28"/>
              </w:rPr>
              <w:t>з/п</w:t>
            </w:r>
          </w:p>
        </w:tc>
        <w:tc>
          <w:tcPr>
            <w:tcW w:w="1560" w:type="dxa"/>
          </w:tcPr>
          <w:p w14:paraId="5FD1D1D8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0F6C40A9" w14:textId="77777777" w:rsidR="00661EE7" w:rsidRDefault="00661EE7" w:rsidP="00661EE7">
            <w:pPr>
              <w:pStyle w:val="TableParagraph"/>
              <w:spacing w:before="1" w:line="228" w:lineRule="auto"/>
              <w:ind w:left="543" w:right="105" w:hanging="495"/>
              <w:rPr>
                <w:sz w:val="28"/>
              </w:rPr>
            </w:pPr>
            <w:r>
              <w:rPr>
                <w:w w:val="95"/>
                <w:sz w:val="28"/>
              </w:rPr>
              <w:t xml:space="preserve">Ідентифіка- </w:t>
            </w:r>
            <w:r>
              <w:rPr>
                <w:sz w:val="28"/>
              </w:rPr>
              <w:t>тор</w:t>
            </w:r>
          </w:p>
        </w:tc>
        <w:tc>
          <w:tcPr>
            <w:tcW w:w="3403" w:type="dxa"/>
          </w:tcPr>
          <w:p w14:paraId="46F94A2B" w14:textId="77777777" w:rsidR="00661EE7" w:rsidRDefault="00661EE7" w:rsidP="00661EE7">
            <w:pPr>
              <w:pStyle w:val="TableParagraph"/>
              <w:spacing w:before="6"/>
              <w:rPr>
                <w:rFonts w:ascii="Consolas"/>
                <w:sz w:val="34"/>
              </w:rPr>
            </w:pPr>
          </w:p>
          <w:p w14:paraId="649F24FE" w14:textId="77777777" w:rsidR="00661EE7" w:rsidRDefault="00661EE7" w:rsidP="00661EE7">
            <w:pPr>
              <w:pStyle w:val="TableParagraph"/>
              <w:spacing w:line="228" w:lineRule="auto"/>
              <w:ind w:left="184" w:firstLine="648"/>
              <w:rPr>
                <w:sz w:val="28"/>
              </w:rPr>
            </w:pPr>
            <w:r>
              <w:rPr>
                <w:sz w:val="28"/>
              </w:rPr>
              <w:t>Найменування адміністративної послуги</w:t>
            </w:r>
          </w:p>
        </w:tc>
        <w:tc>
          <w:tcPr>
            <w:tcW w:w="2884" w:type="dxa"/>
          </w:tcPr>
          <w:p w14:paraId="485B0827" w14:textId="77777777" w:rsidR="00661EE7" w:rsidRDefault="00661EE7" w:rsidP="00661EE7">
            <w:pPr>
              <w:pStyle w:val="TableParagraph"/>
              <w:spacing w:before="97" w:line="228" w:lineRule="auto"/>
              <w:ind w:left="184" w:right="151"/>
              <w:jc w:val="center"/>
              <w:rPr>
                <w:sz w:val="28"/>
              </w:rPr>
            </w:pPr>
            <w:r>
              <w:rPr>
                <w:sz w:val="28"/>
              </w:rPr>
              <w:t>Правові підстави для надання адміністративної</w:t>
            </w:r>
          </w:p>
          <w:p w14:paraId="67549EE0" w14:textId="77777777" w:rsidR="00661EE7" w:rsidRDefault="00661EE7" w:rsidP="00661EE7">
            <w:pPr>
              <w:pStyle w:val="TableParagraph"/>
              <w:spacing w:before="5"/>
              <w:rPr>
                <w:rFonts w:ascii="Consolas"/>
                <w:sz w:val="10"/>
              </w:rPr>
            </w:pPr>
          </w:p>
          <w:p w14:paraId="345FE7FE" w14:textId="77777777" w:rsidR="00661EE7" w:rsidRDefault="00661EE7" w:rsidP="00661EE7">
            <w:pPr>
              <w:pStyle w:val="TableParagraph"/>
              <w:spacing w:line="196" w:lineRule="exact"/>
              <w:ind w:left="986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3AD4EEE8" wp14:editId="15DE048A">
                  <wp:extent cx="600455" cy="124968"/>
                  <wp:effectExtent l="0" t="0" r="0" b="0"/>
                  <wp:docPr id="5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" w:type="dxa"/>
          </w:tcPr>
          <w:p w14:paraId="5E53D556" w14:textId="77777777" w:rsidR="00661EE7" w:rsidRDefault="00661EE7" w:rsidP="00661EE7">
            <w:pPr>
              <w:pStyle w:val="TableParagraph"/>
              <w:rPr>
                <w:rFonts w:ascii="Consolas"/>
                <w:sz w:val="30"/>
              </w:rPr>
            </w:pPr>
          </w:p>
          <w:p w14:paraId="512C2AD1" w14:textId="77777777" w:rsidR="00661EE7" w:rsidRDefault="00661EE7" w:rsidP="00661EE7">
            <w:pPr>
              <w:pStyle w:val="TableParagraph"/>
              <w:spacing w:before="193"/>
              <w:ind w:left="87" w:right="65"/>
              <w:jc w:val="center"/>
              <w:rPr>
                <w:sz w:val="28"/>
              </w:rPr>
            </w:pPr>
            <w:r>
              <w:rPr>
                <w:sz w:val="28"/>
              </w:rPr>
              <w:t>Примітка</w:t>
            </w:r>
          </w:p>
        </w:tc>
      </w:tr>
      <w:tr w:rsidR="00661EE7" w14:paraId="1F9E1881" w14:textId="77777777" w:rsidTr="00835960">
        <w:trPr>
          <w:gridAfter w:val="1"/>
          <w:wAfter w:w="12" w:type="dxa"/>
          <w:trHeight w:val="1280"/>
        </w:trPr>
        <w:tc>
          <w:tcPr>
            <w:tcW w:w="715" w:type="dxa"/>
          </w:tcPr>
          <w:p w14:paraId="62290143" w14:textId="77777777" w:rsidR="00661EE7" w:rsidRDefault="00661EE7" w:rsidP="00661EE7">
            <w:pPr>
              <w:pStyle w:val="TableParagraph"/>
              <w:spacing w:before="16"/>
              <w:ind w:left="182"/>
              <w:rPr>
                <w:sz w:val="28"/>
              </w:rPr>
            </w:pPr>
            <w:r>
              <w:rPr>
                <w:sz w:val="28"/>
              </w:rPr>
              <w:t>68.</w:t>
            </w:r>
          </w:p>
        </w:tc>
        <w:tc>
          <w:tcPr>
            <w:tcW w:w="1560" w:type="dxa"/>
          </w:tcPr>
          <w:p w14:paraId="5A2245C0" w14:textId="77777777" w:rsidR="00661EE7" w:rsidRDefault="00661EE7" w:rsidP="00661EE7">
            <w:pPr>
              <w:pStyle w:val="TableParagraph"/>
              <w:spacing w:before="16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00181</w:t>
            </w:r>
          </w:p>
        </w:tc>
        <w:tc>
          <w:tcPr>
            <w:tcW w:w="3403" w:type="dxa"/>
          </w:tcPr>
          <w:p w14:paraId="6FDAAB7E" w14:textId="77777777" w:rsidR="00661EE7" w:rsidRDefault="00661EE7" w:rsidP="00661EE7">
            <w:pPr>
              <w:pStyle w:val="TableParagraph"/>
              <w:spacing w:before="34" w:line="228" w:lineRule="auto"/>
              <w:ind w:left="123" w:right="220" w:firstLine="2"/>
              <w:rPr>
                <w:sz w:val="28"/>
              </w:rPr>
            </w:pPr>
            <w:r>
              <w:rPr>
                <w:sz w:val="28"/>
              </w:rPr>
              <w:t>Затвердження технічної документації з економічної оцінки земель</w:t>
            </w:r>
          </w:p>
        </w:tc>
        <w:tc>
          <w:tcPr>
            <w:tcW w:w="2884" w:type="dxa"/>
          </w:tcPr>
          <w:p w14:paraId="32F1EB53" w14:textId="77777777" w:rsidR="00661EE7" w:rsidRDefault="00661EE7" w:rsidP="00661EE7">
            <w:pPr>
              <w:pStyle w:val="TableParagraph"/>
              <w:spacing w:before="21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0" w:type="dxa"/>
          </w:tcPr>
          <w:p w14:paraId="05DD8E05" w14:textId="77777777" w:rsidR="00661EE7" w:rsidRDefault="00661EE7" w:rsidP="00661EE7">
            <w:pPr>
              <w:pStyle w:val="TableParagraph"/>
              <w:spacing w:before="16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A031D8D" w14:textId="77777777" w:rsidTr="00835960">
        <w:trPr>
          <w:gridAfter w:val="1"/>
          <w:wAfter w:w="12" w:type="dxa"/>
          <w:trHeight w:val="2260"/>
        </w:trPr>
        <w:tc>
          <w:tcPr>
            <w:tcW w:w="715" w:type="dxa"/>
          </w:tcPr>
          <w:p w14:paraId="0F1ED9AB" w14:textId="77777777" w:rsidR="00661EE7" w:rsidRDefault="00661EE7" w:rsidP="00661EE7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69.</w:t>
            </w:r>
          </w:p>
        </w:tc>
        <w:tc>
          <w:tcPr>
            <w:tcW w:w="1560" w:type="dxa"/>
          </w:tcPr>
          <w:p w14:paraId="2D912F91" w14:textId="77777777" w:rsidR="00661EE7" w:rsidRDefault="00661EE7" w:rsidP="00661EE7">
            <w:pPr>
              <w:pStyle w:val="TableParagraph"/>
              <w:spacing w:before="12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00179</w:t>
            </w:r>
          </w:p>
        </w:tc>
        <w:tc>
          <w:tcPr>
            <w:tcW w:w="3403" w:type="dxa"/>
          </w:tcPr>
          <w:p w14:paraId="1E81D9D6" w14:textId="2AE4DB55" w:rsidR="00661EE7" w:rsidRDefault="00661EE7" w:rsidP="003C4157">
            <w:pPr>
              <w:pStyle w:val="TableParagraph"/>
              <w:spacing w:before="32" w:line="225" w:lineRule="auto"/>
              <w:ind w:left="128" w:hanging="3"/>
              <w:rPr>
                <w:sz w:val="19"/>
              </w:rPr>
            </w:pPr>
            <w:r>
              <w:rPr>
                <w:sz w:val="28"/>
              </w:rPr>
              <w:t>Затвердження технічної документації з</w:t>
            </w:r>
            <w:r w:rsidR="003C4157">
              <w:rPr>
                <w:sz w:val="28"/>
              </w:rPr>
              <w:t xml:space="preserve"> нормативно грошової </w:t>
            </w:r>
          </w:p>
          <w:p w14:paraId="768EB171" w14:textId="77777777" w:rsidR="00661EE7" w:rsidRDefault="00661EE7" w:rsidP="00661EE7">
            <w:pPr>
              <w:pStyle w:val="TableParagraph"/>
              <w:spacing w:before="17" w:line="228" w:lineRule="auto"/>
              <w:ind w:left="125" w:right="112" w:firstLine="1"/>
              <w:rPr>
                <w:sz w:val="28"/>
              </w:rPr>
            </w:pPr>
            <w:r>
              <w:rPr>
                <w:sz w:val="28"/>
              </w:rPr>
              <w:t>оцінки земельної ділянки у межах населених пунктів</w:t>
            </w:r>
          </w:p>
        </w:tc>
        <w:tc>
          <w:tcPr>
            <w:tcW w:w="2884" w:type="dxa"/>
          </w:tcPr>
          <w:p w14:paraId="5B3A3FEC" w14:textId="77777777" w:rsidR="00661EE7" w:rsidRDefault="00661EE7" w:rsidP="00661EE7">
            <w:pPr>
              <w:pStyle w:val="TableParagraph"/>
              <w:spacing w:before="16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0" w:type="dxa"/>
          </w:tcPr>
          <w:p w14:paraId="64B334F2" w14:textId="77777777" w:rsidR="00661EE7" w:rsidRDefault="00661EE7" w:rsidP="00661EE7">
            <w:pPr>
              <w:pStyle w:val="TableParagraph"/>
              <w:spacing w:before="12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BE27D65" w14:textId="77777777" w:rsidTr="00835960">
        <w:trPr>
          <w:gridAfter w:val="1"/>
          <w:wAfter w:w="12" w:type="dxa"/>
          <w:trHeight w:val="1271"/>
        </w:trPr>
        <w:tc>
          <w:tcPr>
            <w:tcW w:w="715" w:type="dxa"/>
          </w:tcPr>
          <w:p w14:paraId="74918ACD" w14:textId="77777777" w:rsidR="00661EE7" w:rsidRDefault="00661EE7" w:rsidP="00661EE7">
            <w:pPr>
              <w:pStyle w:val="TableParagraph"/>
              <w:spacing w:before="7"/>
              <w:ind w:left="183"/>
              <w:rPr>
                <w:sz w:val="28"/>
              </w:rPr>
            </w:pPr>
            <w:r>
              <w:rPr>
                <w:sz w:val="28"/>
              </w:rPr>
              <w:t>70.</w:t>
            </w:r>
          </w:p>
        </w:tc>
        <w:tc>
          <w:tcPr>
            <w:tcW w:w="1560" w:type="dxa"/>
          </w:tcPr>
          <w:p w14:paraId="0E86DFD9" w14:textId="77777777" w:rsidR="00661EE7" w:rsidRDefault="00661EE7" w:rsidP="00661EE7">
            <w:pPr>
              <w:pStyle w:val="TableParagraph"/>
              <w:spacing w:before="7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00182</w:t>
            </w:r>
          </w:p>
        </w:tc>
        <w:tc>
          <w:tcPr>
            <w:tcW w:w="3403" w:type="dxa"/>
          </w:tcPr>
          <w:p w14:paraId="67464798" w14:textId="77777777" w:rsidR="00661EE7" w:rsidRDefault="00661EE7" w:rsidP="00661EE7">
            <w:pPr>
              <w:pStyle w:val="TableParagraph"/>
              <w:spacing w:before="25" w:line="228" w:lineRule="auto"/>
              <w:ind w:left="123" w:firstLine="2"/>
              <w:rPr>
                <w:sz w:val="28"/>
              </w:rPr>
            </w:pPr>
            <w:r>
              <w:rPr>
                <w:sz w:val="28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2884" w:type="dxa"/>
          </w:tcPr>
          <w:p w14:paraId="0E35822A" w14:textId="77777777" w:rsidR="00661EE7" w:rsidRDefault="00661EE7" w:rsidP="00661EE7">
            <w:pPr>
              <w:pStyle w:val="TableParagraph"/>
              <w:spacing w:before="25" w:line="228" w:lineRule="auto"/>
              <w:ind w:left="128" w:right="211" w:hanging="3"/>
              <w:rPr>
                <w:sz w:val="28"/>
              </w:rPr>
            </w:pPr>
            <w:r>
              <w:rPr>
                <w:sz w:val="28"/>
              </w:rPr>
              <w:t>Земельний кодекс України</w:t>
            </w:r>
          </w:p>
        </w:tc>
        <w:tc>
          <w:tcPr>
            <w:tcW w:w="1390" w:type="dxa"/>
          </w:tcPr>
          <w:p w14:paraId="35CF46F9" w14:textId="77777777" w:rsidR="00661EE7" w:rsidRDefault="00661EE7" w:rsidP="00661EE7">
            <w:pPr>
              <w:pStyle w:val="TableParagraph"/>
              <w:spacing w:before="7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0071787" w14:textId="77777777" w:rsidTr="00835960">
        <w:trPr>
          <w:gridAfter w:val="1"/>
          <w:wAfter w:w="12" w:type="dxa"/>
          <w:trHeight w:val="1645"/>
        </w:trPr>
        <w:tc>
          <w:tcPr>
            <w:tcW w:w="715" w:type="dxa"/>
          </w:tcPr>
          <w:p w14:paraId="6AF17BB5" w14:textId="77777777" w:rsidR="00661EE7" w:rsidRDefault="00661EE7" w:rsidP="00661EE7">
            <w:pPr>
              <w:pStyle w:val="TableParagraph"/>
              <w:spacing w:before="74"/>
              <w:ind w:left="183"/>
              <w:rPr>
                <w:sz w:val="28"/>
              </w:rPr>
            </w:pPr>
            <w:r>
              <w:rPr>
                <w:sz w:val="28"/>
              </w:rPr>
              <w:t>71.</w:t>
            </w:r>
          </w:p>
        </w:tc>
        <w:tc>
          <w:tcPr>
            <w:tcW w:w="1560" w:type="dxa"/>
          </w:tcPr>
          <w:p w14:paraId="4D23BDDF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00192</w:t>
            </w:r>
          </w:p>
        </w:tc>
        <w:tc>
          <w:tcPr>
            <w:tcW w:w="3403" w:type="dxa"/>
          </w:tcPr>
          <w:p w14:paraId="6F37FC3C" w14:textId="77777777" w:rsidR="00661EE7" w:rsidRDefault="00661EE7" w:rsidP="00661EE7">
            <w:pPr>
              <w:pStyle w:val="TableParagraph"/>
              <w:spacing w:before="87" w:line="228" w:lineRule="auto"/>
              <w:ind w:left="123" w:right="73" w:hanging="2"/>
              <w:rPr>
                <w:sz w:val="28"/>
              </w:rPr>
            </w:pPr>
            <w:r>
              <w:rPr>
                <w:sz w:val="28"/>
              </w:rPr>
              <w:t>Припинення права оренди земельної ділянки або ïï частини у разі добровільної відмови орендаря</w:t>
            </w:r>
          </w:p>
        </w:tc>
        <w:tc>
          <w:tcPr>
            <w:tcW w:w="2884" w:type="dxa"/>
          </w:tcPr>
          <w:p w14:paraId="51D47D09" w14:textId="77777777" w:rsidR="00661EE7" w:rsidRDefault="00661EE7" w:rsidP="00661EE7">
            <w:pPr>
              <w:pStyle w:val="TableParagraph"/>
              <w:spacing w:before="74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0" w:type="dxa"/>
          </w:tcPr>
          <w:p w14:paraId="5FCDAA32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91E749D" w14:textId="77777777" w:rsidTr="00835960">
        <w:trPr>
          <w:gridAfter w:val="1"/>
          <w:wAfter w:w="12" w:type="dxa"/>
          <w:trHeight w:val="3177"/>
        </w:trPr>
        <w:tc>
          <w:tcPr>
            <w:tcW w:w="715" w:type="dxa"/>
          </w:tcPr>
          <w:p w14:paraId="5B1E8E4D" w14:textId="77777777" w:rsidR="00661EE7" w:rsidRDefault="00661EE7" w:rsidP="00661EE7">
            <w:pPr>
              <w:pStyle w:val="TableParagraph"/>
              <w:spacing w:before="74"/>
              <w:ind w:left="183"/>
              <w:rPr>
                <w:sz w:val="28"/>
              </w:rPr>
            </w:pPr>
            <w:r>
              <w:rPr>
                <w:sz w:val="28"/>
              </w:rPr>
              <w:t>72.</w:t>
            </w:r>
          </w:p>
        </w:tc>
        <w:tc>
          <w:tcPr>
            <w:tcW w:w="1560" w:type="dxa"/>
          </w:tcPr>
          <w:p w14:paraId="3E460E58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00208</w:t>
            </w:r>
          </w:p>
        </w:tc>
        <w:tc>
          <w:tcPr>
            <w:tcW w:w="3403" w:type="dxa"/>
          </w:tcPr>
          <w:p w14:paraId="20A10ECD" w14:textId="4428C2C8" w:rsidR="00661EE7" w:rsidRDefault="00661EE7" w:rsidP="00661EE7">
            <w:pPr>
              <w:pStyle w:val="TableParagraph"/>
              <w:spacing w:before="92" w:line="228" w:lineRule="auto"/>
              <w:ind w:left="123" w:right="109" w:hanging="2"/>
              <w:rPr>
                <w:sz w:val="28"/>
              </w:rPr>
            </w:pPr>
            <w:r>
              <w:rPr>
                <w:sz w:val="28"/>
              </w:rPr>
              <w:t>Продаж не на конкурентних засадах земельної ділянки несільськогосподарського призначення, на якій розташовані об’</w:t>
            </w:r>
            <w:r w:rsidR="003C4157">
              <w:rPr>
                <w:sz w:val="28"/>
              </w:rPr>
              <w:t>є</w:t>
            </w:r>
            <w:r>
              <w:rPr>
                <w:sz w:val="28"/>
              </w:rPr>
              <w:t>кти нерухомого майна, які перебувають у власності громадян та юридичних осіб</w:t>
            </w:r>
          </w:p>
        </w:tc>
        <w:tc>
          <w:tcPr>
            <w:tcW w:w="2884" w:type="dxa"/>
          </w:tcPr>
          <w:p w14:paraId="5DC1973A" w14:textId="77777777" w:rsidR="00661EE7" w:rsidRDefault="00661EE7" w:rsidP="00661EE7">
            <w:pPr>
              <w:pStyle w:val="TableParagraph"/>
              <w:spacing w:before="79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0" w:type="dxa"/>
          </w:tcPr>
          <w:p w14:paraId="66D37438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970974" w14:paraId="479724DC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44" w:author="Gsotg916_Serv" w:date="2022-01-19T11:16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12" w:type="dxa"/>
          <w:trHeight w:val="976"/>
          <w:trPrChange w:id="145" w:author="Gsotg916_Serv" w:date="2022-01-19T11:16:00Z">
            <w:trPr>
              <w:gridAfter w:val="1"/>
              <w:wAfter w:w="12" w:type="dxa"/>
              <w:trHeight w:val="1641"/>
            </w:trPr>
          </w:trPrChange>
        </w:trPr>
        <w:tc>
          <w:tcPr>
            <w:tcW w:w="9952" w:type="dxa"/>
            <w:gridSpan w:val="5"/>
            <w:tcPrChange w:id="146" w:author="Gsotg916_Serv" w:date="2022-01-19T11:16:00Z">
              <w:tcPr>
                <w:tcW w:w="9952" w:type="dxa"/>
                <w:gridSpan w:val="5"/>
              </w:tcPr>
            </w:tcPrChange>
          </w:tcPr>
          <w:p w14:paraId="616A56F7" w14:textId="65C7C727" w:rsidR="00970974" w:rsidRPr="008F6590" w:rsidRDefault="007B0316" w:rsidP="00661EE7">
            <w:pPr>
              <w:pStyle w:val="TableParagraph"/>
              <w:spacing w:before="69"/>
              <w:ind w:left="50"/>
              <w:jc w:val="center"/>
              <w:rPr>
                <w:b/>
                <w:bCs/>
                <w:w w:val="103"/>
                <w:sz w:val="32"/>
                <w:szCs w:val="32"/>
                <w:rPrChange w:id="147" w:author="Gsotg916_Serv" w:date="2022-01-18T11:15:00Z">
                  <w:rPr>
                    <w:w w:val="103"/>
                    <w:sz w:val="28"/>
                  </w:rPr>
                </w:rPrChange>
              </w:rPr>
            </w:pPr>
            <w:ins w:id="148" w:author="Gsotg916_Serv" w:date="2022-01-18T10:05:00Z">
              <w:r w:rsidRPr="008F6590">
                <w:rPr>
                  <w:b/>
                  <w:bCs/>
                  <w:w w:val="103"/>
                  <w:sz w:val="32"/>
                  <w:szCs w:val="32"/>
                  <w:rPrChange w:id="149" w:author="Gsotg916_Serv" w:date="2022-01-18T11:15:00Z">
                    <w:rPr>
                      <w:w w:val="103"/>
                      <w:sz w:val="28"/>
                    </w:rPr>
                  </w:rPrChange>
                </w:rPr>
                <w:t>Адміністративні послуги будівництва та арх</w:t>
              </w:r>
            </w:ins>
            <w:ins w:id="150" w:author="Gsotg916_Serv" w:date="2022-01-18T10:06:00Z">
              <w:r w:rsidRPr="008F6590">
                <w:rPr>
                  <w:b/>
                  <w:bCs/>
                  <w:w w:val="103"/>
                  <w:sz w:val="32"/>
                  <w:szCs w:val="32"/>
                  <w:rPrChange w:id="151" w:author="Gsotg916_Serv" w:date="2022-01-18T11:15:00Z">
                    <w:rPr>
                      <w:w w:val="103"/>
                      <w:sz w:val="28"/>
                    </w:rPr>
                  </w:rPrChange>
                </w:rPr>
                <w:t>ітектури</w:t>
              </w:r>
            </w:ins>
          </w:p>
        </w:tc>
      </w:tr>
      <w:tr w:rsidR="00661EE7" w14:paraId="4FBAB5B4" w14:textId="77777777" w:rsidTr="00835960">
        <w:trPr>
          <w:gridAfter w:val="1"/>
          <w:wAfter w:w="12" w:type="dxa"/>
          <w:trHeight w:val="1641"/>
        </w:trPr>
        <w:tc>
          <w:tcPr>
            <w:tcW w:w="715" w:type="dxa"/>
          </w:tcPr>
          <w:p w14:paraId="006C96F0" w14:textId="77777777" w:rsidR="00661EE7" w:rsidRDefault="00661EE7" w:rsidP="00661EE7">
            <w:pPr>
              <w:pStyle w:val="TableParagraph"/>
              <w:spacing w:before="69"/>
              <w:ind w:left="183"/>
              <w:rPr>
                <w:sz w:val="28"/>
              </w:rPr>
            </w:pPr>
            <w:r>
              <w:rPr>
                <w:sz w:val="28"/>
              </w:rPr>
              <w:t>73.</w:t>
            </w:r>
          </w:p>
        </w:tc>
        <w:tc>
          <w:tcPr>
            <w:tcW w:w="1560" w:type="dxa"/>
          </w:tcPr>
          <w:p w14:paraId="60E717E1" w14:textId="77777777" w:rsidR="00661EE7" w:rsidRDefault="00661EE7" w:rsidP="00661EE7">
            <w:pPr>
              <w:pStyle w:val="TableParagraph"/>
              <w:spacing w:before="69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00190</w:t>
            </w:r>
          </w:p>
        </w:tc>
        <w:tc>
          <w:tcPr>
            <w:tcW w:w="3403" w:type="dxa"/>
          </w:tcPr>
          <w:p w14:paraId="1C8BF067" w14:textId="77777777" w:rsidR="00661EE7" w:rsidRDefault="00661EE7" w:rsidP="00661EE7">
            <w:pPr>
              <w:pStyle w:val="TableParagraph"/>
              <w:spacing w:before="74"/>
              <w:ind w:left="127"/>
              <w:rPr>
                <w:sz w:val="28"/>
              </w:rPr>
            </w:pPr>
            <w:r>
              <w:rPr>
                <w:sz w:val="28"/>
              </w:rPr>
              <w:t>Оформлення паспорта</w:t>
            </w:r>
          </w:p>
          <w:p w14:paraId="3F92604E" w14:textId="60BA436D" w:rsidR="00661EE7" w:rsidRPr="00D51DEC" w:rsidRDefault="003C4157" w:rsidP="00D51DEC">
            <w:pPr>
              <w:pStyle w:val="TableParagraph"/>
              <w:spacing w:before="64"/>
              <w:rPr>
                <w:bCs/>
                <w:sz w:val="28"/>
                <w:szCs w:val="28"/>
              </w:rPr>
            </w:pPr>
            <w:r w:rsidRPr="00D51DEC">
              <w:rPr>
                <w:bCs/>
                <w:sz w:val="28"/>
                <w:szCs w:val="28"/>
              </w:rPr>
              <w:t xml:space="preserve">  </w:t>
            </w:r>
            <w:r w:rsidR="00D51DEC">
              <w:rPr>
                <w:bCs/>
                <w:sz w:val="28"/>
                <w:szCs w:val="28"/>
              </w:rPr>
              <w:t>п</w:t>
            </w:r>
            <w:r w:rsidR="00D51DEC" w:rsidRPr="00D51DEC">
              <w:rPr>
                <w:bCs/>
                <w:sz w:val="28"/>
                <w:szCs w:val="28"/>
              </w:rPr>
              <w:t>рив</w:t>
            </w:r>
            <w:r w:rsidR="00D51DEC" w:rsidRPr="00D51DEC">
              <w:rPr>
                <w:bCs/>
                <w:sz w:val="28"/>
                <w:szCs w:val="28"/>
                <w:lang w:val="ru-RU"/>
              </w:rPr>
              <w:t>”</w:t>
            </w:r>
            <w:r w:rsidR="00D51DEC" w:rsidRPr="00D51DEC">
              <w:rPr>
                <w:bCs/>
                <w:sz w:val="28"/>
                <w:szCs w:val="28"/>
              </w:rPr>
              <w:t>язки тимчасової</w:t>
            </w:r>
          </w:p>
          <w:p w14:paraId="6D8575B6" w14:textId="3E4A32A2" w:rsidR="00661EE7" w:rsidRDefault="00661EE7" w:rsidP="00661EE7">
            <w:pPr>
              <w:pStyle w:val="TableParagraph"/>
              <w:spacing w:before="18" w:line="228" w:lineRule="auto"/>
              <w:ind w:left="125" w:right="112" w:firstLine="1"/>
              <w:rPr>
                <w:sz w:val="28"/>
              </w:rPr>
            </w:pPr>
            <w:r>
              <w:rPr>
                <w:sz w:val="28"/>
              </w:rPr>
              <w:t>споруди для провадження підпри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мницької діяльності</w:t>
            </w:r>
          </w:p>
        </w:tc>
        <w:tc>
          <w:tcPr>
            <w:tcW w:w="2884" w:type="dxa"/>
          </w:tcPr>
          <w:p w14:paraId="3401BE1B" w14:textId="77777777" w:rsidR="00661EE7" w:rsidRDefault="00661EE7" w:rsidP="00661EE7">
            <w:pPr>
              <w:pStyle w:val="TableParagraph"/>
              <w:spacing w:before="74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0" w:type="dxa"/>
          </w:tcPr>
          <w:p w14:paraId="41E6D65E" w14:textId="77777777" w:rsidR="00661EE7" w:rsidRDefault="00661EE7" w:rsidP="00661EE7">
            <w:pPr>
              <w:pStyle w:val="TableParagraph"/>
              <w:spacing w:before="6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835E5F0" w14:textId="77777777" w:rsidTr="00835960">
        <w:trPr>
          <w:gridAfter w:val="1"/>
          <w:wAfter w:w="12" w:type="dxa"/>
          <w:trHeight w:val="1338"/>
        </w:trPr>
        <w:tc>
          <w:tcPr>
            <w:tcW w:w="715" w:type="dxa"/>
          </w:tcPr>
          <w:p w14:paraId="48D9A743" w14:textId="77777777" w:rsidR="00661EE7" w:rsidRDefault="00661EE7" w:rsidP="00661EE7">
            <w:pPr>
              <w:pStyle w:val="TableParagraph"/>
              <w:spacing w:before="74"/>
              <w:ind w:left="183"/>
              <w:rPr>
                <w:sz w:val="28"/>
              </w:rPr>
            </w:pPr>
            <w:r>
              <w:rPr>
                <w:sz w:val="28"/>
              </w:rPr>
              <w:t>74.</w:t>
            </w:r>
          </w:p>
        </w:tc>
        <w:tc>
          <w:tcPr>
            <w:tcW w:w="1560" w:type="dxa"/>
          </w:tcPr>
          <w:p w14:paraId="60F28C41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00193</w:t>
            </w:r>
          </w:p>
        </w:tc>
        <w:tc>
          <w:tcPr>
            <w:tcW w:w="3403" w:type="dxa"/>
          </w:tcPr>
          <w:p w14:paraId="53FB8E6D" w14:textId="55D5C42B" w:rsidR="00661EE7" w:rsidRDefault="00661EE7" w:rsidP="00661EE7">
            <w:pPr>
              <w:pStyle w:val="TableParagraph"/>
              <w:spacing w:before="87" w:line="228" w:lineRule="auto"/>
              <w:ind w:left="125" w:hanging="4"/>
              <w:rPr>
                <w:sz w:val="28"/>
              </w:rPr>
            </w:pPr>
            <w:r>
              <w:rPr>
                <w:sz w:val="28"/>
              </w:rPr>
              <w:t>Продовження строку дії паспорта прив’язки тимчасової споруди для провадження</w:t>
            </w:r>
            <w:r w:rsidR="00835960">
              <w:rPr>
                <w:sz w:val="28"/>
              </w:rPr>
              <w:t xml:space="preserve"> </w:t>
            </w:r>
            <w:r w:rsidR="00835960">
              <w:rPr>
                <w:sz w:val="28"/>
              </w:rPr>
              <w:lastRenderedPageBreak/>
              <w:t>підприємницької діяльності</w:t>
            </w:r>
          </w:p>
        </w:tc>
        <w:tc>
          <w:tcPr>
            <w:tcW w:w="2884" w:type="dxa"/>
          </w:tcPr>
          <w:p w14:paraId="7493CC41" w14:textId="77777777" w:rsidR="00661EE7" w:rsidRDefault="00661EE7" w:rsidP="00661EE7">
            <w:pPr>
              <w:pStyle w:val="TableParagraph"/>
              <w:spacing w:before="87" w:line="228" w:lineRule="auto"/>
              <w:ind w:left="126" w:right="211"/>
              <w:rPr>
                <w:sz w:val="28"/>
              </w:rPr>
            </w:pPr>
            <w:r>
              <w:rPr>
                <w:sz w:val="28"/>
              </w:rPr>
              <w:lastRenderedPageBreak/>
              <w:t>Закон України “Про регулювання містобудівної діяльності”</w:t>
            </w:r>
          </w:p>
        </w:tc>
        <w:tc>
          <w:tcPr>
            <w:tcW w:w="1390" w:type="dxa"/>
          </w:tcPr>
          <w:p w14:paraId="650FBF97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B72CC82" w14:textId="77777777" w:rsidTr="00835960">
        <w:trPr>
          <w:trHeight w:val="1948"/>
        </w:trPr>
        <w:tc>
          <w:tcPr>
            <w:tcW w:w="715" w:type="dxa"/>
          </w:tcPr>
          <w:p w14:paraId="75BB1D0D" w14:textId="77777777" w:rsidR="00661EE7" w:rsidRDefault="00661EE7" w:rsidP="00661EE7">
            <w:pPr>
              <w:pStyle w:val="TableParagraph"/>
              <w:spacing w:before="69"/>
              <w:ind w:left="193"/>
              <w:rPr>
                <w:sz w:val="28"/>
              </w:rPr>
            </w:pPr>
            <w:r>
              <w:rPr>
                <w:sz w:val="28"/>
              </w:rPr>
              <w:t>75.</w:t>
            </w:r>
          </w:p>
        </w:tc>
        <w:tc>
          <w:tcPr>
            <w:tcW w:w="1560" w:type="dxa"/>
          </w:tcPr>
          <w:p w14:paraId="26566A78" w14:textId="77777777" w:rsidR="00661EE7" w:rsidRDefault="00661EE7" w:rsidP="00661EE7">
            <w:pPr>
              <w:pStyle w:val="TableParagraph"/>
              <w:spacing w:before="69"/>
              <w:ind w:left="400" w:right="356"/>
              <w:jc w:val="center"/>
              <w:rPr>
                <w:sz w:val="28"/>
              </w:rPr>
            </w:pPr>
            <w:r>
              <w:rPr>
                <w:sz w:val="28"/>
              </w:rPr>
              <w:t>00191</w:t>
            </w:r>
          </w:p>
        </w:tc>
        <w:tc>
          <w:tcPr>
            <w:tcW w:w="3403" w:type="dxa"/>
          </w:tcPr>
          <w:p w14:paraId="5C3F430D" w14:textId="2384EA95" w:rsidR="00661EE7" w:rsidRPr="008F6590" w:rsidRDefault="00661EE7" w:rsidP="00661EE7">
            <w:pPr>
              <w:pStyle w:val="TableParagraph"/>
              <w:spacing w:before="85" w:line="225" w:lineRule="auto"/>
              <w:ind w:left="122" w:right="100" w:hanging="7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Внесення змін до </w:t>
            </w:r>
            <w:r>
              <w:rPr>
                <w:rFonts w:ascii="Cambria" w:hAnsi="Cambria"/>
                <w:w w:val="90"/>
                <w:sz w:val="28"/>
              </w:rPr>
              <w:t>паспорта</w:t>
            </w:r>
            <w:r>
              <w:rPr>
                <w:rFonts w:ascii="Cambria" w:hAnsi="Cambria"/>
                <w:spacing w:val="51"/>
                <w:w w:val="90"/>
                <w:sz w:val="28"/>
              </w:rPr>
              <w:t xml:space="preserve"> </w:t>
            </w:r>
            <w:r>
              <w:rPr>
                <w:rFonts w:ascii="Cambria" w:hAnsi="Cambria"/>
                <w:w w:val="90"/>
                <w:sz w:val="28"/>
              </w:rPr>
              <w:t>прив’язки</w:t>
            </w:r>
            <w:ins w:id="152" w:author="Gsotg916_Serv" w:date="2022-01-18T11:16:00Z">
              <w:r w:rsidR="008F6590">
                <w:rPr>
                  <w:rFonts w:ascii="Cambria" w:hAnsi="Cambria"/>
                  <w:w w:val="90"/>
                  <w:sz w:val="28"/>
                </w:rPr>
                <w:t xml:space="preserve"> тимчасової споруди</w:t>
              </w:r>
            </w:ins>
          </w:p>
          <w:p w14:paraId="01FC322D" w14:textId="4A72294E" w:rsidR="00661EE7" w:rsidRPr="00D51DEC" w:rsidRDefault="00D51DEC" w:rsidP="00661EE7">
            <w:pPr>
              <w:pStyle w:val="TableParagraph"/>
              <w:spacing w:before="67" w:line="220" w:lineRule="exact"/>
              <w:ind w:left="125"/>
              <w:rPr>
                <w:rFonts w:ascii="Cambria" w:hAnsi="Cambria"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w w:val="105"/>
                <w:sz w:val="19"/>
              </w:rPr>
              <w:t xml:space="preserve"> </w:t>
            </w:r>
            <w:del w:id="153" w:author="Gsotg916_Serv" w:date="2022-01-18T11:16:00Z">
              <w:r w:rsidDel="008F6590">
                <w:rPr>
                  <w:rFonts w:ascii="Cambria" w:hAnsi="Cambria"/>
                  <w:bCs/>
                  <w:w w:val="105"/>
                  <w:sz w:val="28"/>
                  <w:szCs w:val="28"/>
                </w:rPr>
                <w:delText>т</w:delText>
              </w:r>
              <w:r w:rsidRPr="00D51DEC" w:rsidDel="008F6590">
                <w:rPr>
                  <w:rFonts w:ascii="Cambria" w:hAnsi="Cambria"/>
                  <w:bCs/>
                  <w:w w:val="105"/>
                  <w:sz w:val="28"/>
                  <w:szCs w:val="28"/>
                </w:rPr>
                <w:delText>имчасової споруди</w:delText>
              </w:r>
              <w:r w:rsidDel="008F6590">
                <w:rPr>
                  <w:rFonts w:ascii="Cambria" w:hAnsi="Cambria"/>
                  <w:bCs/>
                  <w:w w:val="105"/>
                  <w:sz w:val="28"/>
                  <w:szCs w:val="28"/>
                </w:rPr>
                <w:delText xml:space="preserve"> </w:delText>
              </w:r>
            </w:del>
            <w:r>
              <w:rPr>
                <w:rFonts w:ascii="Cambria" w:hAnsi="Cambria"/>
                <w:bCs/>
                <w:w w:val="105"/>
                <w:sz w:val="28"/>
                <w:szCs w:val="28"/>
              </w:rPr>
              <w:t>для</w:t>
            </w:r>
          </w:p>
          <w:p w14:paraId="431DA3C4" w14:textId="6ABFBEC0" w:rsidR="00661EE7" w:rsidRDefault="00661EE7" w:rsidP="00661EE7">
            <w:pPr>
              <w:pStyle w:val="TableParagraph"/>
              <w:spacing w:before="11" w:line="228" w:lineRule="auto"/>
              <w:ind w:left="128" w:right="1197" w:hanging="7"/>
              <w:rPr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провадження </w:t>
            </w:r>
            <w:r>
              <w:rPr>
                <w:sz w:val="28"/>
              </w:rPr>
              <w:t>підпри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мницької діяльності</w:t>
            </w:r>
          </w:p>
        </w:tc>
        <w:tc>
          <w:tcPr>
            <w:tcW w:w="2884" w:type="dxa"/>
          </w:tcPr>
          <w:p w14:paraId="6320719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402" w:type="dxa"/>
            <w:gridSpan w:val="2"/>
          </w:tcPr>
          <w:p w14:paraId="6EB39BF4" w14:textId="77777777" w:rsidR="00661EE7" w:rsidRDefault="00661EE7" w:rsidP="00661EE7">
            <w:pPr>
              <w:pStyle w:val="TableParagraph"/>
              <w:spacing w:before="74"/>
              <w:ind w:left="5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28C26F8" w14:textId="77777777" w:rsidTr="00835960">
        <w:trPr>
          <w:trHeight w:val="1458"/>
        </w:trPr>
        <w:tc>
          <w:tcPr>
            <w:tcW w:w="715" w:type="dxa"/>
          </w:tcPr>
          <w:p w14:paraId="7E1C9494" w14:textId="77777777" w:rsidR="00661EE7" w:rsidRDefault="00661EE7" w:rsidP="00661EE7">
            <w:pPr>
              <w:pStyle w:val="TableParagraph"/>
              <w:spacing w:before="74"/>
              <w:ind w:left="188"/>
              <w:rPr>
                <w:sz w:val="28"/>
              </w:rPr>
            </w:pPr>
            <w:r>
              <w:rPr>
                <w:sz w:val="28"/>
              </w:rPr>
              <w:t>76.</w:t>
            </w:r>
          </w:p>
        </w:tc>
        <w:tc>
          <w:tcPr>
            <w:tcW w:w="1560" w:type="dxa"/>
          </w:tcPr>
          <w:p w14:paraId="297CEDA0" w14:textId="77777777" w:rsidR="00661EE7" w:rsidRDefault="00661EE7" w:rsidP="00661EE7">
            <w:pPr>
              <w:pStyle w:val="TableParagraph"/>
              <w:spacing w:before="74"/>
              <w:ind w:left="400" w:right="366"/>
              <w:jc w:val="center"/>
              <w:rPr>
                <w:sz w:val="28"/>
              </w:rPr>
            </w:pPr>
            <w:r>
              <w:rPr>
                <w:sz w:val="28"/>
              </w:rPr>
              <w:t>00153</w:t>
            </w:r>
          </w:p>
        </w:tc>
        <w:tc>
          <w:tcPr>
            <w:tcW w:w="3403" w:type="dxa"/>
          </w:tcPr>
          <w:p w14:paraId="38B4D058" w14:textId="78C78D93" w:rsidR="00661EE7" w:rsidRDefault="00661EE7" w:rsidP="00661EE7">
            <w:pPr>
              <w:pStyle w:val="TableParagraph"/>
              <w:spacing w:before="92" w:line="228" w:lineRule="auto"/>
              <w:ind w:left="125" w:right="100" w:hanging="4"/>
              <w:rPr>
                <w:sz w:val="28"/>
              </w:rPr>
            </w:pPr>
            <w:r>
              <w:rPr>
                <w:sz w:val="28"/>
              </w:rPr>
              <w:t>Прийняття рішення про присво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ння адреси об’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кту нерухомого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майна</w:t>
            </w:r>
          </w:p>
        </w:tc>
        <w:tc>
          <w:tcPr>
            <w:tcW w:w="2884" w:type="dxa"/>
          </w:tcPr>
          <w:p w14:paraId="0BA982CF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402" w:type="dxa"/>
            <w:gridSpan w:val="2"/>
          </w:tcPr>
          <w:p w14:paraId="010BF394" w14:textId="77777777" w:rsidR="00661EE7" w:rsidRDefault="00661EE7" w:rsidP="00661EE7">
            <w:pPr>
              <w:pStyle w:val="TableParagraph"/>
              <w:spacing w:before="79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4348760" w14:textId="77777777" w:rsidTr="00835960">
        <w:trPr>
          <w:trHeight w:val="1338"/>
        </w:trPr>
        <w:tc>
          <w:tcPr>
            <w:tcW w:w="715" w:type="dxa"/>
          </w:tcPr>
          <w:p w14:paraId="15BFC666" w14:textId="77777777" w:rsidR="00661EE7" w:rsidRDefault="00661EE7" w:rsidP="00661EE7">
            <w:pPr>
              <w:pStyle w:val="TableParagraph"/>
              <w:spacing w:before="69"/>
              <w:ind w:left="188"/>
              <w:rPr>
                <w:sz w:val="28"/>
              </w:rPr>
            </w:pPr>
            <w:r>
              <w:rPr>
                <w:sz w:val="28"/>
              </w:rPr>
              <w:t>77.</w:t>
            </w:r>
          </w:p>
        </w:tc>
        <w:tc>
          <w:tcPr>
            <w:tcW w:w="1560" w:type="dxa"/>
          </w:tcPr>
          <w:p w14:paraId="792AEEE0" w14:textId="77777777" w:rsidR="00661EE7" w:rsidRDefault="00661EE7" w:rsidP="00661EE7">
            <w:pPr>
              <w:pStyle w:val="TableParagraph"/>
              <w:spacing w:before="69"/>
              <w:ind w:left="397" w:right="370"/>
              <w:jc w:val="center"/>
              <w:rPr>
                <w:sz w:val="28"/>
              </w:rPr>
            </w:pPr>
            <w:r>
              <w:rPr>
                <w:sz w:val="28"/>
              </w:rPr>
              <w:t>01240</w:t>
            </w:r>
          </w:p>
        </w:tc>
        <w:tc>
          <w:tcPr>
            <w:tcW w:w="3403" w:type="dxa"/>
          </w:tcPr>
          <w:p w14:paraId="7F1AED93" w14:textId="038079B7" w:rsidR="00661EE7" w:rsidRDefault="00661EE7" w:rsidP="00661EE7">
            <w:pPr>
              <w:pStyle w:val="TableParagraph"/>
              <w:spacing w:before="87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Прийняття рішення про зміну адреси об’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кта нерухомого майна</w:t>
            </w:r>
          </w:p>
        </w:tc>
        <w:tc>
          <w:tcPr>
            <w:tcW w:w="2884" w:type="dxa"/>
          </w:tcPr>
          <w:p w14:paraId="47191750" w14:textId="77777777" w:rsidR="00661EE7" w:rsidRDefault="00661EE7" w:rsidP="00661EE7">
            <w:pPr>
              <w:pStyle w:val="TableParagraph"/>
              <w:spacing w:before="87" w:line="228" w:lineRule="auto"/>
              <w:ind w:left="121"/>
              <w:rPr>
                <w:sz w:val="28"/>
              </w:rPr>
            </w:pPr>
            <w:r>
              <w:rPr>
                <w:sz w:val="28"/>
              </w:rPr>
              <w:t>Закон України “Про регулювання містобудівної</w:t>
            </w:r>
          </w:p>
          <w:p w14:paraId="28A03C18" w14:textId="77777777" w:rsidR="00661EE7" w:rsidRDefault="00661EE7" w:rsidP="00661EE7">
            <w:pPr>
              <w:pStyle w:val="TableParagraph"/>
              <w:spacing w:line="314" w:lineRule="exact"/>
              <w:ind w:left="123"/>
              <w:rPr>
                <w:sz w:val="28"/>
              </w:rPr>
            </w:pPr>
            <w:r>
              <w:rPr>
                <w:sz w:val="28"/>
              </w:rPr>
              <w:t>діяльності’</w:t>
            </w:r>
          </w:p>
        </w:tc>
        <w:tc>
          <w:tcPr>
            <w:tcW w:w="1402" w:type="dxa"/>
            <w:gridSpan w:val="2"/>
          </w:tcPr>
          <w:p w14:paraId="262E2B01" w14:textId="77777777" w:rsidR="00661EE7" w:rsidRDefault="00661EE7" w:rsidP="00661EE7">
            <w:pPr>
              <w:pStyle w:val="TableParagraph"/>
              <w:spacing w:before="74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BDA7368" w14:textId="77777777" w:rsidTr="00835960">
        <w:trPr>
          <w:trHeight w:val="1036"/>
        </w:trPr>
        <w:tc>
          <w:tcPr>
            <w:tcW w:w="715" w:type="dxa"/>
          </w:tcPr>
          <w:p w14:paraId="7E3A48AF" w14:textId="77777777" w:rsidR="00661EE7" w:rsidRDefault="00661EE7" w:rsidP="00661EE7">
            <w:pPr>
              <w:pStyle w:val="TableParagraph"/>
              <w:spacing w:before="69"/>
              <w:ind w:left="188"/>
              <w:rPr>
                <w:sz w:val="28"/>
              </w:rPr>
            </w:pPr>
            <w:r>
              <w:rPr>
                <w:sz w:val="28"/>
              </w:rPr>
              <w:t>78.</w:t>
            </w:r>
          </w:p>
        </w:tc>
        <w:tc>
          <w:tcPr>
            <w:tcW w:w="1560" w:type="dxa"/>
          </w:tcPr>
          <w:p w14:paraId="1D036779" w14:textId="77777777" w:rsidR="00661EE7" w:rsidRDefault="00661EE7" w:rsidP="00661EE7">
            <w:pPr>
              <w:pStyle w:val="TableParagraph"/>
              <w:spacing w:before="69"/>
              <w:ind w:left="397" w:right="370"/>
              <w:jc w:val="center"/>
              <w:rPr>
                <w:sz w:val="28"/>
              </w:rPr>
            </w:pPr>
            <w:r>
              <w:rPr>
                <w:sz w:val="28"/>
              </w:rPr>
              <w:t>01330</w:t>
            </w:r>
          </w:p>
        </w:tc>
        <w:tc>
          <w:tcPr>
            <w:tcW w:w="3403" w:type="dxa"/>
          </w:tcPr>
          <w:p w14:paraId="26A55736" w14:textId="77777777" w:rsidR="00661EE7" w:rsidRDefault="00661EE7" w:rsidP="00661EE7">
            <w:pPr>
              <w:pStyle w:val="TableParagraph"/>
              <w:spacing w:before="87" w:line="228" w:lineRule="auto"/>
              <w:ind w:left="125" w:hanging="4"/>
              <w:rPr>
                <w:sz w:val="28"/>
              </w:rPr>
            </w:pPr>
            <w:r>
              <w:rPr>
                <w:sz w:val="28"/>
              </w:rPr>
              <w:t>Надання кадастрової довідки з містобудівного кадастру</w:t>
            </w:r>
          </w:p>
        </w:tc>
        <w:tc>
          <w:tcPr>
            <w:tcW w:w="2884" w:type="dxa"/>
          </w:tcPr>
          <w:p w14:paraId="300F8CAF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402" w:type="dxa"/>
            <w:gridSpan w:val="2"/>
          </w:tcPr>
          <w:p w14:paraId="5F94D5C9" w14:textId="77777777" w:rsidR="00661EE7" w:rsidRDefault="00661EE7" w:rsidP="00661EE7">
            <w:pPr>
              <w:pStyle w:val="TableParagraph"/>
              <w:spacing w:before="74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970974" w14:paraId="3A99A318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54" w:author="Gsotg916_Serv" w:date="2022-01-19T11:17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864"/>
          <w:trPrChange w:id="155" w:author="Gsotg916_Serv" w:date="2022-01-19T11:17:00Z">
            <w:trPr>
              <w:trHeight w:val="1641"/>
            </w:trPr>
          </w:trPrChange>
        </w:trPr>
        <w:tc>
          <w:tcPr>
            <w:tcW w:w="9964" w:type="dxa"/>
            <w:gridSpan w:val="6"/>
            <w:tcPrChange w:id="156" w:author="Gsotg916_Serv" w:date="2022-01-19T11:17:00Z">
              <w:tcPr>
                <w:tcW w:w="9964" w:type="dxa"/>
                <w:gridSpan w:val="6"/>
              </w:tcPr>
            </w:tcPrChange>
          </w:tcPr>
          <w:p w14:paraId="34ABB709" w14:textId="0A4C13DB" w:rsidR="00970974" w:rsidRPr="008F6590" w:rsidRDefault="008F6590" w:rsidP="00661EE7">
            <w:pPr>
              <w:pStyle w:val="TableParagraph"/>
              <w:spacing w:before="74"/>
              <w:ind w:left="41"/>
              <w:jc w:val="center"/>
              <w:rPr>
                <w:b/>
                <w:bCs/>
                <w:w w:val="103"/>
                <w:sz w:val="32"/>
                <w:szCs w:val="32"/>
                <w:rPrChange w:id="157" w:author="Gsotg916_Serv" w:date="2022-01-18T11:15:00Z">
                  <w:rPr>
                    <w:w w:val="103"/>
                    <w:sz w:val="28"/>
                  </w:rPr>
                </w:rPrChange>
              </w:rPr>
            </w:pPr>
            <w:ins w:id="158" w:author="Gsotg916_Serv" w:date="2022-01-18T11:14:00Z">
              <w:r w:rsidRPr="008F6590">
                <w:rPr>
                  <w:b/>
                  <w:bCs/>
                  <w:w w:val="103"/>
                  <w:sz w:val="32"/>
                  <w:szCs w:val="32"/>
                  <w:rPrChange w:id="159" w:author="Gsotg916_Serv" w:date="2022-01-18T11:15:00Z">
                    <w:rPr>
                      <w:w w:val="103"/>
                      <w:sz w:val="28"/>
                    </w:rPr>
                  </w:rPrChange>
                </w:rPr>
                <w:t>Реєстрація водних об</w:t>
              </w:r>
            </w:ins>
            <w:ins w:id="160" w:author="Gsotg916_Serv" w:date="2022-01-18T11:15:00Z">
              <w:r>
                <w:rPr>
                  <w:b/>
                  <w:bCs/>
                  <w:w w:val="103"/>
                  <w:sz w:val="32"/>
                  <w:szCs w:val="32"/>
                  <w:lang w:val="en-US"/>
                </w:rPr>
                <w:t>”</w:t>
              </w:r>
              <w:r w:rsidRPr="008F6590">
                <w:rPr>
                  <w:b/>
                  <w:bCs/>
                  <w:w w:val="103"/>
                  <w:sz w:val="32"/>
                  <w:szCs w:val="32"/>
                  <w:rPrChange w:id="161" w:author="Gsotg916_Serv" w:date="2022-01-18T11:15:00Z">
                    <w:rPr>
                      <w:w w:val="103"/>
                      <w:sz w:val="28"/>
                    </w:rPr>
                  </w:rPrChange>
                </w:rPr>
                <w:t>єктів</w:t>
              </w:r>
            </w:ins>
          </w:p>
        </w:tc>
      </w:tr>
      <w:tr w:rsidR="00661EE7" w14:paraId="0974AA9F" w14:textId="77777777" w:rsidTr="00835960">
        <w:trPr>
          <w:trHeight w:val="1641"/>
        </w:trPr>
        <w:tc>
          <w:tcPr>
            <w:tcW w:w="715" w:type="dxa"/>
          </w:tcPr>
          <w:p w14:paraId="368A527F" w14:textId="77777777" w:rsidR="00661EE7" w:rsidRDefault="00661EE7" w:rsidP="00661EE7">
            <w:pPr>
              <w:pStyle w:val="TableParagraph"/>
              <w:spacing w:before="69"/>
              <w:ind w:left="188"/>
              <w:rPr>
                <w:sz w:val="28"/>
              </w:rPr>
            </w:pPr>
            <w:r>
              <w:rPr>
                <w:sz w:val="28"/>
              </w:rPr>
              <w:t>79.</w:t>
            </w:r>
          </w:p>
        </w:tc>
        <w:tc>
          <w:tcPr>
            <w:tcW w:w="1560" w:type="dxa"/>
          </w:tcPr>
          <w:p w14:paraId="738B9365" w14:textId="77777777" w:rsidR="00661EE7" w:rsidRDefault="00661EE7" w:rsidP="00661EE7">
            <w:pPr>
              <w:pStyle w:val="TableParagraph"/>
              <w:spacing w:before="69"/>
              <w:ind w:left="397" w:right="370"/>
              <w:jc w:val="center"/>
              <w:rPr>
                <w:sz w:val="28"/>
              </w:rPr>
            </w:pPr>
            <w:r>
              <w:rPr>
                <w:sz w:val="28"/>
              </w:rPr>
              <w:t>01784</w:t>
            </w:r>
          </w:p>
        </w:tc>
        <w:tc>
          <w:tcPr>
            <w:tcW w:w="3403" w:type="dxa"/>
          </w:tcPr>
          <w:p w14:paraId="4CA291E9" w14:textId="4B73851E" w:rsidR="00661EE7" w:rsidRDefault="00661EE7" w:rsidP="00661EE7">
            <w:pPr>
              <w:pStyle w:val="TableParagraph"/>
              <w:spacing w:before="90" w:line="225" w:lineRule="auto"/>
              <w:ind w:left="125" w:hanging="3"/>
              <w:rPr>
                <w:sz w:val="28"/>
              </w:rPr>
            </w:pPr>
            <w:r>
              <w:rPr>
                <w:sz w:val="28"/>
              </w:rPr>
              <w:t>Надання у користування водних об’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ктів на умовах оренди</w:t>
            </w:r>
          </w:p>
        </w:tc>
        <w:tc>
          <w:tcPr>
            <w:tcW w:w="2884" w:type="dxa"/>
          </w:tcPr>
          <w:p w14:paraId="13C47A2E" w14:textId="77777777" w:rsidR="00661EE7" w:rsidRDefault="00661EE7" w:rsidP="00661EE7">
            <w:pPr>
              <w:pStyle w:val="TableParagraph"/>
              <w:spacing w:before="92" w:line="228" w:lineRule="auto"/>
              <w:ind w:left="121" w:right="154"/>
              <w:rPr>
                <w:sz w:val="28"/>
              </w:rPr>
            </w:pPr>
            <w:r>
              <w:rPr>
                <w:sz w:val="28"/>
              </w:rPr>
              <w:t>Земельний кодекс України, Цивільний кодекс України, Закон України “Про</w:t>
            </w:r>
          </w:p>
          <w:p w14:paraId="738FE4B7" w14:textId="77777777" w:rsidR="00661EE7" w:rsidRDefault="00661EE7" w:rsidP="00661EE7">
            <w:pPr>
              <w:pStyle w:val="TableParagraph"/>
              <w:spacing w:line="305" w:lineRule="exact"/>
              <w:ind w:left="122"/>
              <w:rPr>
                <w:sz w:val="28"/>
              </w:rPr>
            </w:pPr>
            <w:r>
              <w:rPr>
                <w:sz w:val="28"/>
              </w:rPr>
              <w:t>оренду землі”</w:t>
            </w:r>
          </w:p>
        </w:tc>
        <w:tc>
          <w:tcPr>
            <w:tcW w:w="1402" w:type="dxa"/>
            <w:gridSpan w:val="2"/>
          </w:tcPr>
          <w:p w14:paraId="72462E8C" w14:textId="77777777" w:rsidR="00661EE7" w:rsidRDefault="00661EE7" w:rsidP="00661EE7">
            <w:pPr>
              <w:pStyle w:val="TableParagraph"/>
              <w:spacing w:before="74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4D3086F" w14:textId="77777777" w:rsidTr="00835960">
        <w:trPr>
          <w:trHeight w:val="728"/>
        </w:trPr>
        <w:tc>
          <w:tcPr>
            <w:tcW w:w="715" w:type="dxa"/>
          </w:tcPr>
          <w:p w14:paraId="5BC24FAE" w14:textId="77777777" w:rsidR="00661EE7" w:rsidRDefault="00661EE7" w:rsidP="00661EE7">
            <w:pPr>
              <w:pStyle w:val="TableParagraph"/>
              <w:spacing w:before="69"/>
              <w:ind w:left="186"/>
              <w:rPr>
                <w:sz w:val="28"/>
              </w:rPr>
            </w:pPr>
            <w:r>
              <w:rPr>
                <w:sz w:val="28"/>
              </w:rPr>
              <w:t>80.</w:t>
            </w:r>
          </w:p>
        </w:tc>
        <w:tc>
          <w:tcPr>
            <w:tcW w:w="1560" w:type="dxa"/>
          </w:tcPr>
          <w:p w14:paraId="4877AFB6" w14:textId="77777777" w:rsidR="00661EE7" w:rsidRDefault="00661EE7" w:rsidP="00661EE7">
            <w:pPr>
              <w:pStyle w:val="TableParagraph"/>
              <w:spacing w:before="69"/>
              <w:ind w:left="400" w:right="366"/>
              <w:jc w:val="center"/>
              <w:rPr>
                <w:sz w:val="28"/>
              </w:rPr>
            </w:pPr>
            <w:r>
              <w:rPr>
                <w:sz w:val="28"/>
              </w:rPr>
              <w:t>01785</w:t>
            </w:r>
          </w:p>
        </w:tc>
        <w:tc>
          <w:tcPr>
            <w:tcW w:w="3403" w:type="dxa"/>
          </w:tcPr>
          <w:p w14:paraId="329CA95E" w14:textId="4719B5EF" w:rsidR="00661EE7" w:rsidRDefault="00661EE7" w:rsidP="00661EE7">
            <w:pPr>
              <w:pStyle w:val="TableParagraph"/>
              <w:spacing w:before="87" w:line="228" w:lineRule="auto"/>
              <w:ind w:left="126" w:hanging="6"/>
              <w:rPr>
                <w:sz w:val="28"/>
              </w:rPr>
            </w:pPr>
            <w:r>
              <w:rPr>
                <w:sz w:val="28"/>
              </w:rPr>
              <w:t>Поновлення договору оренди водних об’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ктів</w:t>
            </w:r>
          </w:p>
        </w:tc>
        <w:tc>
          <w:tcPr>
            <w:tcW w:w="2884" w:type="dxa"/>
          </w:tcPr>
          <w:p w14:paraId="3F1A433B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402" w:type="dxa"/>
            <w:gridSpan w:val="2"/>
          </w:tcPr>
          <w:p w14:paraId="6D91FE3B" w14:textId="77777777" w:rsidR="00661EE7" w:rsidRDefault="00661EE7" w:rsidP="00661EE7">
            <w:pPr>
              <w:pStyle w:val="TableParagraph"/>
              <w:spacing w:before="74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970974" w14:paraId="25C9F9A3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62" w:author="Gsotg916_Serv" w:date="2022-01-19T11:12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760"/>
          <w:trPrChange w:id="163" w:author="Gsotg916_Serv" w:date="2022-01-19T11:12:00Z">
            <w:trPr>
              <w:trHeight w:val="1300"/>
            </w:trPr>
          </w:trPrChange>
        </w:trPr>
        <w:tc>
          <w:tcPr>
            <w:tcW w:w="9964" w:type="dxa"/>
            <w:gridSpan w:val="6"/>
            <w:tcPrChange w:id="164" w:author="Gsotg916_Serv" w:date="2022-01-19T11:12:00Z">
              <w:tcPr>
                <w:tcW w:w="9964" w:type="dxa"/>
                <w:gridSpan w:val="6"/>
              </w:tcPr>
            </w:tcPrChange>
          </w:tcPr>
          <w:p w14:paraId="7232E6B7" w14:textId="30BED0BA" w:rsidR="00970974" w:rsidRPr="008F6590" w:rsidRDefault="00193D9A" w:rsidP="00661EE7">
            <w:pPr>
              <w:pStyle w:val="TableParagraph"/>
              <w:spacing w:before="31"/>
              <w:ind w:left="41"/>
              <w:jc w:val="center"/>
              <w:rPr>
                <w:b/>
                <w:bCs/>
                <w:w w:val="103"/>
                <w:sz w:val="32"/>
                <w:szCs w:val="32"/>
                <w:rPrChange w:id="165" w:author="Gsotg916_Serv" w:date="2022-01-18T11:14:00Z">
                  <w:rPr>
                    <w:w w:val="103"/>
                    <w:sz w:val="28"/>
                  </w:rPr>
                </w:rPrChange>
              </w:rPr>
            </w:pPr>
            <w:ins w:id="166" w:author="Gsotg916_Serv" w:date="2022-01-18T10:09:00Z">
              <w:r w:rsidRPr="008F6590">
                <w:rPr>
                  <w:b/>
                  <w:bCs/>
                  <w:w w:val="103"/>
                  <w:sz w:val="32"/>
                  <w:szCs w:val="32"/>
                  <w:rPrChange w:id="167" w:author="Gsotg916_Serv" w:date="2022-01-18T11:14:00Z">
                    <w:rPr>
                      <w:w w:val="103"/>
                      <w:sz w:val="28"/>
                    </w:rPr>
                  </w:rPrChange>
                </w:rPr>
                <w:t>Адміністративні послуги реєстрації акті</w:t>
              </w:r>
            </w:ins>
            <w:ins w:id="168" w:author="Gsotg916_Serv" w:date="2022-01-18T10:10:00Z">
              <w:r w:rsidRPr="008F6590">
                <w:rPr>
                  <w:b/>
                  <w:bCs/>
                  <w:w w:val="103"/>
                  <w:sz w:val="32"/>
                  <w:szCs w:val="32"/>
                  <w:rPrChange w:id="169" w:author="Gsotg916_Serv" w:date="2022-01-18T11:14:00Z">
                    <w:rPr>
                      <w:w w:val="103"/>
                      <w:sz w:val="28"/>
                    </w:rPr>
                  </w:rPrChange>
                </w:rPr>
                <w:t>в цивільного стану</w:t>
              </w:r>
            </w:ins>
          </w:p>
        </w:tc>
      </w:tr>
      <w:tr w:rsidR="00661EE7" w14:paraId="6B22FBBF" w14:textId="77777777" w:rsidTr="00835960">
        <w:trPr>
          <w:trHeight w:val="1300"/>
        </w:trPr>
        <w:tc>
          <w:tcPr>
            <w:tcW w:w="715" w:type="dxa"/>
          </w:tcPr>
          <w:p w14:paraId="7EF74C7B" w14:textId="77777777" w:rsidR="00661EE7" w:rsidRDefault="00661EE7" w:rsidP="00661EE7">
            <w:pPr>
              <w:pStyle w:val="TableParagraph"/>
              <w:spacing w:before="26"/>
              <w:ind w:left="186"/>
              <w:rPr>
                <w:sz w:val="28"/>
              </w:rPr>
            </w:pPr>
            <w:r>
              <w:rPr>
                <w:sz w:val="28"/>
              </w:rPr>
              <w:t>81.</w:t>
            </w:r>
          </w:p>
        </w:tc>
        <w:tc>
          <w:tcPr>
            <w:tcW w:w="1560" w:type="dxa"/>
          </w:tcPr>
          <w:p w14:paraId="703E19CB" w14:textId="77777777" w:rsidR="00661EE7" w:rsidRDefault="00661EE7" w:rsidP="00661EE7">
            <w:pPr>
              <w:pStyle w:val="TableParagraph"/>
              <w:spacing w:before="26"/>
              <w:ind w:left="400" w:right="366"/>
              <w:jc w:val="center"/>
              <w:rPr>
                <w:sz w:val="28"/>
              </w:rPr>
            </w:pPr>
            <w:r>
              <w:rPr>
                <w:sz w:val="28"/>
              </w:rPr>
              <w:t>00983</w:t>
            </w:r>
          </w:p>
        </w:tc>
        <w:tc>
          <w:tcPr>
            <w:tcW w:w="3403" w:type="dxa"/>
          </w:tcPr>
          <w:p w14:paraId="19707E8E" w14:textId="77777777" w:rsidR="00661EE7" w:rsidRDefault="00661EE7" w:rsidP="00661EE7">
            <w:pPr>
              <w:pStyle w:val="TableParagraph"/>
              <w:spacing w:before="44" w:line="228" w:lineRule="auto"/>
              <w:ind w:left="123" w:right="100" w:hanging="2"/>
              <w:rPr>
                <w:sz w:val="28"/>
              </w:rPr>
            </w:pPr>
            <w:r>
              <w:rPr>
                <w:sz w:val="28"/>
              </w:rPr>
              <w:t>Внесення змін до актових записів цивільного стану, ïx поновлення та анулювання</w:t>
            </w:r>
          </w:p>
        </w:tc>
        <w:tc>
          <w:tcPr>
            <w:tcW w:w="2884" w:type="dxa"/>
          </w:tcPr>
          <w:p w14:paraId="0BB3C02B" w14:textId="0D2832B6" w:rsidR="00661EE7" w:rsidRDefault="00661EE7" w:rsidP="00661EE7">
            <w:pPr>
              <w:pStyle w:val="TableParagraph"/>
              <w:spacing w:before="49" w:line="228" w:lineRule="auto"/>
              <w:ind w:left="122" w:hanging="1"/>
              <w:rPr>
                <w:sz w:val="28"/>
              </w:rPr>
            </w:pPr>
            <w:r>
              <w:rPr>
                <w:sz w:val="28"/>
              </w:rPr>
              <w:t>Закон України “Про державну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страцію актів цивільного стану”</w:t>
            </w:r>
          </w:p>
        </w:tc>
        <w:tc>
          <w:tcPr>
            <w:tcW w:w="1402" w:type="dxa"/>
            <w:gridSpan w:val="2"/>
          </w:tcPr>
          <w:p w14:paraId="09DFD60A" w14:textId="77777777" w:rsidR="00661EE7" w:rsidRDefault="00661EE7" w:rsidP="00661EE7">
            <w:pPr>
              <w:pStyle w:val="TableParagraph"/>
              <w:spacing w:before="31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F31E9E9" w14:textId="77777777" w:rsidTr="00835960">
        <w:trPr>
          <w:trHeight w:val="988"/>
        </w:trPr>
        <w:tc>
          <w:tcPr>
            <w:tcW w:w="715" w:type="dxa"/>
          </w:tcPr>
          <w:p w14:paraId="3820BE7B" w14:textId="77777777" w:rsidR="00661EE7" w:rsidRDefault="00661EE7" w:rsidP="00661EE7">
            <w:pPr>
              <w:pStyle w:val="TableParagraph"/>
              <w:spacing w:before="26"/>
              <w:ind w:left="186"/>
              <w:rPr>
                <w:sz w:val="28"/>
              </w:rPr>
            </w:pPr>
            <w:r>
              <w:rPr>
                <w:sz w:val="28"/>
              </w:rPr>
              <w:t>82.</w:t>
            </w:r>
          </w:p>
        </w:tc>
        <w:tc>
          <w:tcPr>
            <w:tcW w:w="1560" w:type="dxa"/>
          </w:tcPr>
          <w:p w14:paraId="5B384455" w14:textId="77777777" w:rsidR="00661EE7" w:rsidRDefault="00661EE7" w:rsidP="00661EE7">
            <w:pPr>
              <w:pStyle w:val="TableParagraph"/>
              <w:spacing w:before="26"/>
              <w:ind w:left="397" w:right="370"/>
              <w:jc w:val="center"/>
              <w:rPr>
                <w:sz w:val="28"/>
              </w:rPr>
            </w:pPr>
            <w:r>
              <w:rPr>
                <w:sz w:val="28"/>
              </w:rPr>
              <w:t>00030</w:t>
            </w:r>
          </w:p>
        </w:tc>
        <w:tc>
          <w:tcPr>
            <w:tcW w:w="3403" w:type="dxa"/>
          </w:tcPr>
          <w:p w14:paraId="18A24DF1" w14:textId="364F18F2" w:rsidR="00661EE7" w:rsidRDefault="00661EE7" w:rsidP="00661EE7">
            <w:pPr>
              <w:pStyle w:val="TableParagraph"/>
              <w:spacing w:before="44" w:line="228" w:lineRule="auto"/>
              <w:ind w:left="125" w:firstLine="2"/>
              <w:rPr>
                <w:sz w:val="28"/>
              </w:rPr>
            </w:pPr>
            <w:r>
              <w:rPr>
                <w:sz w:val="28"/>
              </w:rPr>
              <w:t>Державна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 народження дитини та ïï походження</w:t>
            </w:r>
          </w:p>
        </w:tc>
        <w:tc>
          <w:tcPr>
            <w:tcW w:w="2884" w:type="dxa"/>
          </w:tcPr>
          <w:p w14:paraId="2594E0F5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402" w:type="dxa"/>
            <w:gridSpan w:val="2"/>
          </w:tcPr>
          <w:p w14:paraId="5B86D8A4" w14:textId="77777777" w:rsidR="00661EE7" w:rsidRDefault="00661EE7" w:rsidP="00661EE7">
            <w:pPr>
              <w:pStyle w:val="TableParagraph"/>
              <w:spacing w:before="31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F8D68F6" w14:textId="77777777" w:rsidTr="00835960">
        <w:trPr>
          <w:trHeight w:val="1338"/>
        </w:trPr>
        <w:tc>
          <w:tcPr>
            <w:tcW w:w="715" w:type="dxa"/>
          </w:tcPr>
          <w:p w14:paraId="18E783C9" w14:textId="77777777" w:rsidR="00661EE7" w:rsidRDefault="00661EE7" w:rsidP="00661EE7">
            <w:pPr>
              <w:pStyle w:val="TableParagraph"/>
              <w:spacing w:before="74"/>
              <w:ind w:left="186"/>
              <w:rPr>
                <w:sz w:val="28"/>
              </w:rPr>
            </w:pPr>
            <w:r>
              <w:rPr>
                <w:sz w:val="28"/>
              </w:rPr>
              <w:t>83.</w:t>
            </w:r>
          </w:p>
        </w:tc>
        <w:tc>
          <w:tcPr>
            <w:tcW w:w="1560" w:type="dxa"/>
          </w:tcPr>
          <w:p w14:paraId="04B77E54" w14:textId="77777777" w:rsidR="00661EE7" w:rsidRDefault="00661EE7" w:rsidP="00661EE7">
            <w:pPr>
              <w:pStyle w:val="TableParagraph"/>
              <w:spacing w:before="74"/>
              <w:ind w:left="400" w:right="366"/>
              <w:jc w:val="center"/>
              <w:rPr>
                <w:sz w:val="28"/>
              </w:rPr>
            </w:pPr>
            <w:r>
              <w:rPr>
                <w:sz w:val="28"/>
              </w:rPr>
              <w:t>00031</w:t>
            </w:r>
          </w:p>
        </w:tc>
        <w:tc>
          <w:tcPr>
            <w:tcW w:w="3403" w:type="dxa"/>
          </w:tcPr>
          <w:p w14:paraId="0E761ADC" w14:textId="344CBF60" w:rsidR="00661EE7" w:rsidRDefault="00661EE7" w:rsidP="00661EE7">
            <w:pPr>
              <w:pStyle w:val="TableParagraph"/>
              <w:spacing w:before="94" w:line="225" w:lineRule="auto"/>
              <w:ind w:left="125" w:firstLine="2"/>
              <w:rPr>
                <w:sz w:val="28"/>
              </w:rPr>
            </w:pPr>
            <w:r>
              <w:rPr>
                <w:sz w:val="28"/>
              </w:rPr>
              <w:t>Державна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 шлюбу</w:t>
            </w:r>
          </w:p>
        </w:tc>
        <w:tc>
          <w:tcPr>
            <w:tcW w:w="2884" w:type="dxa"/>
          </w:tcPr>
          <w:p w14:paraId="63F12231" w14:textId="39903D46" w:rsidR="00661EE7" w:rsidRDefault="00661EE7" w:rsidP="00661EE7">
            <w:pPr>
              <w:pStyle w:val="TableParagraph"/>
              <w:spacing w:before="99" w:line="225" w:lineRule="auto"/>
              <w:ind w:left="117" w:firstLine="3"/>
              <w:rPr>
                <w:sz w:val="28"/>
              </w:rPr>
            </w:pPr>
            <w:r>
              <w:rPr>
                <w:sz w:val="28"/>
              </w:rPr>
              <w:t>Закон України “Про державну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страцію актів цивільного стану”</w:t>
            </w:r>
          </w:p>
        </w:tc>
        <w:tc>
          <w:tcPr>
            <w:tcW w:w="1402" w:type="dxa"/>
            <w:gridSpan w:val="2"/>
          </w:tcPr>
          <w:p w14:paraId="34B99B73" w14:textId="77777777" w:rsidR="00661EE7" w:rsidRDefault="00661EE7" w:rsidP="00661EE7">
            <w:pPr>
              <w:pStyle w:val="TableParagraph"/>
              <w:spacing w:before="79"/>
              <w:ind w:left="41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67DD493" w14:textId="77777777" w:rsidTr="00835960">
        <w:trPr>
          <w:trHeight w:val="421"/>
        </w:trPr>
        <w:tc>
          <w:tcPr>
            <w:tcW w:w="715" w:type="dxa"/>
          </w:tcPr>
          <w:p w14:paraId="5634657F" w14:textId="77777777" w:rsidR="00322AE9" w:rsidRDefault="00322AE9" w:rsidP="00661EE7">
            <w:pPr>
              <w:pStyle w:val="TableParagraph"/>
              <w:spacing w:before="74"/>
              <w:ind w:left="182"/>
              <w:rPr>
                <w:ins w:id="170" w:author="Gsotg916_Serv" w:date="2022-01-19T11:28:00Z"/>
                <w:sz w:val="28"/>
              </w:rPr>
            </w:pPr>
          </w:p>
          <w:p w14:paraId="7F008B91" w14:textId="715EA031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lastRenderedPageBreak/>
              <w:t>84.</w:t>
            </w:r>
          </w:p>
        </w:tc>
        <w:tc>
          <w:tcPr>
            <w:tcW w:w="1560" w:type="dxa"/>
          </w:tcPr>
          <w:p w14:paraId="696E57AA" w14:textId="77777777" w:rsidR="00322AE9" w:rsidRDefault="00322AE9" w:rsidP="00661EE7">
            <w:pPr>
              <w:pStyle w:val="TableParagraph"/>
              <w:spacing w:before="74"/>
              <w:ind w:left="395" w:right="370"/>
              <w:jc w:val="center"/>
              <w:rPr>
                <w:ins w:id="171" w:author="Gsotg916_Serv" w:date="2022-01-19T11:28:00Z"/>
                <w:sz w:val="28"/>
              </w:rPr>
            </w:pPr>
          </w:p>
          <w:p w14:paraId="52F73096" w14:textId="33268FFB" w:rsidR="00661EE7" w:rsidRDefault="00661EE7" w:rsidP="00661EE7">
            <w:pPr>
              <w:pStyle w:val="TableParagraph"/>
              <w:spacing w:before="74"/>
              <w:ind w:left="395" w:right="37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00032</w:t>
            </w:r>
          </w:p>
        </w:tc>
        <w:tc>
          <w:tcPr>
            <w:tcW w:w="3403" w:type="dxa"/>
          </w:tcPr>
          <w:p w14:paraId="50E2E25F" w14:textId="77777777" w:rsidR="00322AE9" w:rsidRDefault="00322AE9" w:rsidP="00661EE7">
            <w:pPr>
              <w:pStyle w:val="TableParagraph"/>
              <w:spacing w:before="79"/>
              <w:ind w:left="123"/>
              <w:rPr>
                <w:ins w:id="172" w:author="Gsotg916_Serv" w:date="2022-01-19T11:28:00Z"/>
                <w:sz w:val="28"/>
              </w:rPr>
            </w:pPr>
          </w:p>
          <w:p w14:paraId="700FCE85" w14:textId="4925F989" w:rsidR="00661EE7" w:rsidRDefault="00661EE7" w:rsidP="00661EE7">
            <w:pPr>
              <w:pStyle w:val="TableParagraph"/>
              <w:spacing w:before="79"/>
              <w:ind w:left="123"/>
              <w:rPr>
                <w:sz w:val="28"/>
              </w:rPr>
            </w:pPr>
            <w:r>
              <w:rPr>
                <w:sz w:val="28"/>
              </w:rPr>
              <w:lastRenderedPageBreak/>
              <w:t>Державна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</w:t>
            </w:r>
            <w:r w:rsidR="00835960">
              <w:rPr>
                <w:sz w:val="28"/>
              </w:rPr>
              <w:t xml:space="preserve"> розірвання шлюбу</w:t>
            </w:r>
          </w:p>
        </w:tc>
        <w:tc>
          <w:tcPr>
            <w:tcW w:w="2884" w:type="dxa"/>
          </w:tcPr>
          <w:p w14:paraId="2972B0F7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402" w:type="dxa"/>
            <w:gridSpan w:val="2"/>
          </w:tcPr>
          <w:p w14:paraId="1BF32A32" w14:textId="77777777" w:rsidR="00322AE9" w:rsidRDefault="00322AE9" w:rsidP="00661EE7">
            <w:pPr>
              <w:pStyle w:val="TableParagraph"/>
              <w:spacing w:before="79"/>
              <w:ind w:left="32"/>
              <w:jc w:val="center"/>
              <w:rPr>
                <w:ins w:id="173" w:author="Gsotg916_Serv" w:date="2022-01-19T11:28:00Z"/>
                <w:w w:val="103"/>
                <w:sz w:val="28"/>
              </w:rPr>
            </w:pPr>
          </w:p>
          <w:p w14:paraId="2FFBB5E5" w14:textId="2B133C0B" w:rsidR="00661EE7" w:rsidRDefault="00661EE7" w:rsidP="00661EE7">
            <w:pPr>
              <w:pStyle w:val="TableParagraph"/>
              <w:spacing w:before="79"/>
              <w:ind w:left="32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lastRenderedPageBreak/>
              <w:t>1</w:t>
            </w:r>
          </w:p>
        </w:tc>
      </w:tr>
    </w:tbl>
    <w:p w14:paraId="33D54F61" w14:textId="77777777" w:rsidR="00661EE7" w:rsidRDefault="00661EE7" w:rsidP="00661EE7">
      <w:pPr>
        <w:pStyle w:val="a4"/>
        <w:spacing w:before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</w:tblGrid>
      <w:tr w:rsidR="00661EE7" w14:paraId="5F8A3527" w14:textId="77777777" w:rsidTr="00661EE7">
        <w:trPr>
          <w:trHeight w:val="728"/>
        </w:trPr>
        <w:tc>
          <w:tcPr>
            <w:tcW w:w="710" w:type="dxa"/>
          </w:tcPr>
          <w:p w14:paraId="69A82A91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85.</w:t>
            </w:r>
          </w:p>
        </w:tc>
        <w:tc>
          <w:tcPr>
            <w:tcW w:w="1560" w:type="dxa"/>
          </w:tcPr>
          <w:p w14:paraId="7375F9CE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00868</w:t>
            </w:r>
          </w:p>
        </w:tc>
        <w:tc>
          <w:tcPr>
            <w:tcW w:w="3398" w:type="dxa"/>
          </w:tcPr>
          <w:p w14:paraId="0FFD3AB7" w14:textId="5F3BCC5B" w:rsidR="00661EE7" w:rsidRDefault="00661EE7" w:rsidP="00661EE7">
            <w:pPr>
              <w:pStyle w:val="TableParagraph"/>
              <w:spacing w:before="94" w:line="225" w:lineRule="auto"/>
              <w:ind w:left="123" w:right="112" w:firstLine="4"/>
              <w:rPr>
                <w:sz w:val="28"/>
              </w:rPr>
            </w:pPr>
            <w:r>
              <w:rPr>
                <w:sz w:val="28"/>
              </w:rPr>
              <w:t>Державна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 зміни імені</w:t>
            </w:r>
          </w:p>
        </w:tc>
        <w:tc>
          <w:tcPr>
            <w:tcW w:w="2884" w:type="dxa"/>
          </w:tcPr>
          <w:p w14:paraId="00C24119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6" w:type="dxa"/>
          </w:tcPr>
          <w:p w14:paraId="3747FB8E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9EB375A" w14:textId="77777777" w:rsidTr="00661EE7">
        <w:trPr>
          <w:trHeight w:val="724"/>
        </w:trPr>
        <w:tc>
          <w:tcPr>
            <w:tcW w:w="710" w:type="dxa"/>
          </w:tcPr>
          <w:p w14:paraId="5425F1CF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86.</w:t>
            </w:r>
          </w:p>
        </w:tc>
        <w:tc>
          <w:tcPr>
            <w:tcW w:w="1560" w:type="dxa"/>
          </w:tcPr>
          <w:p w14:paraId="4EBA6778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00033</w:t>
            </w:r>
          </w:p>
        </w:tc>
        <w:tc>
          <w:tcPr>
            <w:tcW w:w="3398" w:type="dxa"/>
          </w:tcPr>
          <w:p w14:paraId="60203531" w14:textId="0443A485" w:rsidR="00661EE7" w:rsidRDefault="00661EE7" w:rsidP="00661EE7">
            <w:pPr>
              <w:pStyle w:val="TableParagraph"/>
              <w:spacing w:before="94" w:line="225" w:lineRule="auto"/>
              <w:ind w:left="127" w:right="112" w:firstLine="1"/>
              <w:rPr>
                <w:sz w:val="28"/>
              </w:rPr>
            </w:pPr>
            <w:r>
              <w:rPr>
                <w:sz w:val="28"/>
              </w:rPr>
              <w:t>Державна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 смерті</w:t>
            </w:r>
          </w:p>
        </w:tc>
        <w:tc>
          <w:tcPr>
            <w:tcW w:w="2884" w:type="dxa"/>
          </w:tcPr>
          <w:p w14:paraId="4EA58765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6" w:type="dxa"/>
          </w:tcPr>
          <w:p w14:paraId="3F480B6D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05AE391" w14:textId="77777777" w:rsidTr="00661EE7">
        <w:trPr>
          <w:trHeight w:val="1280"/>
        </w:trPr>
        <w:tc>
          <w:tcPr>
            <w:tcW w:w="710" w:type="dxa"/>
          </w:tcPr>
          <w:p w14:paraId="5FB760F8" w14:textId="77777777" w:rsidR="00661EE7" w:rsidRDefault="00661EE7" w:rsidP="00661EE7">
            <w:pPr>
              <w:pStyle w:val="TableParagraph"/>
              <w:spacing w:before="16"/>
              <w:ind w:left="182"/>
              <w:rPr>
                <w:sz w:val="28"/>
              </w:rPr>
            </w:pPr>
            <w:r>
              <w:rPr>
                <w:sz w:val="28"/>
              </w:rPr>
              <w:t>87.</w:t>
            </w:r>
          </w:p>
        </w:tc>
        <w:tc>
          <w:tcPr>
            <w:tcW w:w="1560" w:type="dxa"/>
          </w:tcPr>
          <w:p w14:paraId="190FEBCE" w14:textId="77777777" w:rsidR="00661EE7" w:rsidRDefault="00661EE7" w:rsidP="00661EE7">
            <w:pPr>
              <w:pStyle w:val="TableParagraph"/>
              <w:spacing w:before="16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01418</w:t>
            </w:r>
          </w:p>
        </w:tc>
        <w:tc>
          <w:tcPr>
            <w:tcW w:w="3398" w:type="dxa"/>
          </w:tcPr>
          <w:p w14:paraId="12D5EBEC" w14:textId="73EA751B" w:rsidR="00661EE7" w:rsidRDefault="00661EE7" w:rsidP="00661EE7">
            <w:pPr>
              <w:pStyle w:val="TableParagraph"/>
              <w:spacing w:before="29" w:line="228" w:lineRule="auto"/>
              <w:ind w:left="125" w:right="112" w:hanging="4"/>
              <w:rPr>
                <w:sz w:val="28"/>
              </w:rPr>
            </w:pPr>
            <w:r>
              <w:rPr>
                <w:sz w:val="28"/>
              </w:rPr>
              <w:t>Видача витягу з Державного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стру актів цивільного стану громадян</w:t>
            </w:r>
          </w:p>
        </w:tc>
        <w:tc>
          <w:tcPr>
            <w:tcW w:w="2884" w:type="dxa"/>
          </w:tcPr>
          <w:p w14:paraId="33C8650C" w14:textId="77777777" w:rsidR="00661EE7" w:rsidRDefault="00661EE7" w:rsidP="00661EE7">
            <w:pPr>
              <w:pStyle w:val="TableParagraph"/>
              <w:spacing w:before="16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29D94C8F" w14:textId="77777777" w:rsidR="00661EE7" w:rsidRDefault="00661EE7" w:rsidP="00661EE7">
            <w:pPr>
              <w:pStyle w:val="TableParagraph"/>
              <w:spacing w:before="16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C7B2681" w14:textId="77777777" w:rsidTr="00661EE7">
        <w:trPr>
          <w:trHeight w:val="1276"/>
        </w:trPr>
        <w:tc>
          <w:tcPr>
            <w:tcW w:w="710" w:type="dxa"/>
          </w:tcPr>
          <w:p w14:paraId="09D8EE72" w14:textId="77777777" w:rsidR="00661EE7" w:rsidRDefault="00661EE7" w:rsidP="00661EE7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88.</w:t>
            </w:r>
          </w:p>
        </w:tc>
        <w:tc>
          <w:tcPr>
            <w:tcW w:w="1560" w:type="dxa"/>
          </w:tcPr>
          <w:p w14:paraId="62404ACD" w14:textId="77777777" w:rsidR="00661EE7" w:rsidRDefault="00661EE7" w:rsidP="00661EE7">
            <w:pPr>
              <w:pStyle w:val="TableParagraph"/>
              <w:spacing w:before="12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01854</w:t>
            </w:r>
          </w:p>
        </w:tc>
        <w:tc>
          <w:tcPr>
            <w:tcW w:w="3398" w:type="dxa"/>
          </w:tcPr>
          <w:p w14:paraId="57828DF0" w14:textId="75FECCE4" w:rsidR="00661EE7" w:rsidRDefault="00661EE7" w:rsidP="00661EE7">
            <w:pPr>
              <w:pStyle w:val="TableParagraph"/>
              <w:spacing w:before="29" w:line="228" w:lineRule="auto"/>
              <w:ind w:left="125" w:right="112" w:hanging="4"/>
              <w:rPr>
                <w:sz w:val="28"/>
              </w:rPr>
            </w:pPr>
            <w:r>
              <w:rPr>
                <w:sz w:val="28"/>
              </w:rPr>
              <w:t>Повторна видача свідоцтва про державну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страцію акт</w:t>
            </w:r>
            <w:r w:rsidR="00D51DEC">
              <w:rPr>
                <w:sz w:val="28"/>
              </w:rPr>
              <w:t xml:space="preserve">у </w:t>
            </w:r>
            <w:r>
              <w:rPr>
                <w:sz w:val="28"/>
              </w:rPr>
              <w:t>цивільного стану</w:t>
            </w:r>
          </w:p>
        </w:tc>
        <w:tc>
          <w:tcPr>
            <w:tcW w:w="2884" w:type="dxa"/>
          </w:tcPr>
          <w:p w14:paraId="468C0681" w14:textId="77777777" w:rsidR="00661EE7" w:rsidRDefault="00661EE7" w:rsidP="00661EE7">
            <w:pPr>
              <w:pStyle w:val="TableParagraph"/>
              <w:spacing w:before="16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04E2664C" w14:textId="77777777" w:rsidR="00661EE7" w:rsidRDefault="00661EE7" w:rsidP="00661EE7">
            <w:pPr>
              <w:pStyle w:val="TableParagraph"/>
              <w:spacing w:before="12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C11DA65" w14:textId="77777777" w:rsidTr="00661EE7">
        <w:trPr>
          <w:trHeight w:val="728"/>
        </w:trPr>
        <w:tc>
          <w:tcPr>
            <w:tcW w:w="710" w:type="dxa"/>
          </w:tcPr>
          <w:p w14:paraId="1B812C36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89.</w:t>
            </w:r>
          </w:p>
        </w:tc>
        <w:tc>
          <w:tcPr>
            <w:tcW w:w="1560" w:type="dxa"/>
          </w:tcPr>
          <w:p w14:paraId="4589C525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01369</w:t>
            </w:r>
          </w:p>
        </w:tc>
        <w:tc>
          <w:tcPr>
            <w:tcW w:w="3398" w:type="dxa"/>
          </w:tcPr>
          <w:p w14:paraId="515CF8C1" w14:textId="77777777" w:rsidR="00661EE7" w:rsidRDefault="00661EE7" w:rsidP="00661EE7">
            <w:pPr>
              <w:pStyle w:val="TableParagraph"/>
              <w:spacing w:before="79" w:line="252" w:lineRule="exact"/>
              <w:ind w:left="121"/>
              <w:rPr>
                <w:sz w:val="28"/>
              </w:rPr>
            </w:pPr>
            <w:r>
              <w:rPr>
                <w:sz w:val="28"/>
              </w:rPr>
              <w:t>Комплексна послуга</w:t>
            </w:r>
          </w:p>
          <w:p w14:paraId="76BFD58F" w14:textId="066F6FC2" w:rsidR="00661EE7" w:rsidRDefault="00661EE7" w:rsidP="00661EE7">
            <w:pPr>
              <w:pStyle w:val="TableParagraph"/>
              <w:spacing w:line="372" w:lineRule="exact"/>
              <w:ind w:left="117"/>
              <w:rPr>
                <w:sz w:val="28"/>
              </w:rPr>
            </w:pPr>
            <w:r>
              <w:rPr>
                <w:position w:val="12"/>
                <w:sz w:val="28"/>
              </w:rPr>
              <w:t>.</w:t>
            </w:r>
            <w:r>
              <w:rPr>
                <w:sz w:val="28"/>
              </w:rPr>
              <w:t>‘</w:t>
            </w:r>
            <w:r w:rsidR="00D51DEC">
              <w:rPr>
                <w:sz w:val="28"/>
              </w:rPr>
              <w:t>є</w:t>
            </w:r>
            <w:r w:rsidR="00AD2EFB">
              <w:rPr>
                <w:sz w:val="28"/>
              </w:rPr>
              <w:t xml:space="preserve"> </w:t>
            </w:r>
            <w:r>
              <w:rPr>
                <w:sz w:val="28"/>
              </w:rPr>
              <w:t>Малятко</w:t>
            </w:r>
            <w:r>
              <w:rPr>
                <w:position w:val="12"/>
                <w:sz w:val="28"/>
              </w:rPr>
              <w:t>..</w:t>
            </w:r>
          </w:p>
        </w:tc>
        <w:tc>
          <w:tcPr>
            <w:tcW w:w="2884" w:type="dxa"/>
          </w:tcPr>
          <w:p w14:paraId="3870B9CC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6" w:type="dxa"/>
          </w:tcPr>
          <w:p w14:paraId="5794A1D9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6A950C9" w14:textId="77777777" w:rsidTr="00661EE7">
        <w:trPr>
          <w:trHeight w:val="1338"/>
        </w:trPr>
        <w:tc>
          <w:tcPr>
            <w:tcW w:w="710" w:type="dxa"/>
          </w:tcPr>
          <w:p w14:paraId="53F4495B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5DAEFADA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1CDA7263" w14:textId="0DE2020D" w:rsidR="00661EE7" w:rsidRDefault="00661EE7" w:rsidP="00661EE7">
            <w:pPr>
              <w:pStyle w:val="TableParagraph"/>
              <w:spacing w:before="87" w:line="228" w:lineRule="auto"/>
              <w:ind w:left="125" w:right="220" w:firstLine="3"/>
              <w:rPr>
                <w:sz w:val="28"/>
              </w:rPr>
            </w:pPr>
            <w:r>
              <w:rPr>
                <w:sz w:val="28"/>
              </w:rPr>
              <w:t>1) державна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 народження та визначення походження дитини</w:t>
            </w:r>
          </w:p>
        </w:tc>
        <w:tc>
          <w:tcPr>
            <w:tcW w:w="2884" w:type="dxa"/>
          </w:tcPr>
          <w:p w14:paraId="0362F6BE" w14:textId="5C0C754B" w:rsidR="00661EE7" w:rsidRDefault="00661EE7" w:rsidP="00661EE7">
            <w:pPr>
              <w:pStyle w:val="TableParagraph"/>
              <w:spacing w:before="94" w:line="225" w:lineRule="auto"/>
              <w:ind w:left="127" w:right="65" w:hanging="1"/>
              <w:rPr>
                <w:sz w:val="28"/>
              </w:rPr>
            </w:pPr>
            <w:r>
              <w:rPr>
                <w:sz w:val="28"/>
              </w:rPr>
              <w:t>Закон України “Про державну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страцію актів цивільного стану”</w:t>
            </w:r>
          </w:p>
        </w:tc>
        <w:tc>
          <w:tcPr>
            <w:tcW w:w="1386" w:type="dxa"/>
          </w:tcPr>
          <w:p w14:paraId="06A08209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735C6FC4" w14:textId="77777777" w:rsidTr="00661EE7">
        <w:trPr>
          <w:trHeight w:val="1645"/>
        </w:trPr>
        <w:tc>
          <w:tcPr>
            <w:tcW w:w="710" w:type="dxa"/>
          </w:tcPr>
          <w:p w14:paraId="388D0DBB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16548931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441FD080" w14:textId="4ABF2604" w:rsidR="00661EE7" w:rsidRDefault="00661EE7" w:rsidP="00661EE7">
            <w:pPr>
              <w:pStyle w:val="TableParagraph"/>
              <w:spacing w:before="74"/>
              <w:ind w:left="126"/>
              <w:rPr>
                <w:sz w:val="28"/>
              </w:rPr>
            </w:pPr>
            <w:r>
              <w:rPr>
                <w:sz w:val="28"/>
              </w:rPr>
              <w:t>2)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 місця</w:t>
            </w:r>
          </w:p>
          <w:p w14:paraId="138EA514" w14:textId="76CA1CF3" w:rsidR="00661EE7" w:rsidRPr="00D51DEC" w:rsidRDefault="00D51DEC" w:rsidP="00661EE7">
            <w:pPr>
              <w:pStyle w:val="TableParagraph"/>
              <w:spacing w:before="74"/>
              <w:ind w:left="128"/>
              <w:rPr>
                <w:bCs/>
                <w:sz w:val="28"/>
                <w:szCs w:val="28"/>
              </w:rPr>
            </w:pPr>
            <w:r w:rsidRPr="00D51DEC">
              <w:rPr>
                <w:bCs/>
                <w:sz w:val="28"/>
                <w:szCs w:val="28"/>
              </w:rPr>
              <w:t>проживання</w:t>
            </w:r>
          </w:p>
        </w:tc>
        <w:tc>
          <w:tcPr>
            <w:tcW w:w="2884" w:type="dxa"/>
          </w:tcPr>
          <w:p w14:paraId="625FBD4A" w14:textId="77777777" w:rsidR="00661EE7" w:rsidRDefault="00661EE7" w:rsidP="00661EE7">
            <w:pPr>
              <w:pStyle w:val="TableParagraph"/>
              <w:spacing w:before="92" w:line="228" w:lineRule="auto"/>
              <w:ind w:left="126" w:right="178"/>
              <w:rPr>
                <w:sz w:val="28"/>
              </w:rPr>
            </w:pPr>
            <w:r>
              <w:rPr>
                <w:sz w:val="28"/>
              </w:rPr>
              <w:t>Закон України “Про свободу пересування та вільний вибір місця проживання в Україні”</w:t>
            </w:r>
          </w:p>
        </w:tc>
        <w:tc>
          <w:tcPr>
            <w:tcW w:w="1386" w:type="dxa"/>
          </w:tcPr>
          <w:p w14:paraId="0DEDB599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67C5FF58" w14:textId="77777777" w:rsidTr="00661EE7">
        <w:trPr>
          <w:trHeight w:val="1031"/>
        </w:trPr>
        <w:tc>
          <w:tcPr>
            <w:tcW w:w="710" w:type="dxa"/>
          </w:tcPr>
          <w:p w14:paraId="3C38B374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66494FB7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258412DF" w14:textId="77777777" w:rsidR="00661EE7" w:rsidRDefault="00661EE7" w:rsidP="00661EE7">
            <w:pPr>
              <w:pStyle w:val="TableParagraph"/>
              <w:spacing w:before="90" w:line="225" w:lineRule="auto"/>
              <w:ind w:left="125" w:hanging="1"/>
              <w:rPr>
                <w:sz w:val="28"/>
              </w:rPr>
            </w:pPr>
            <w:r>
              <w:rPr>
                <w:sz w:val="28"/>
              </w:rPr>
              <w:t>3) призначення допомоги при народженні дитини</w:t>
            </w:r>
          </w:p>
        </w:tc>
        <w:tc>
          <w:tcPr>
            <w:tcW w:w="2884" w:type="dxa"/>
          </w:tcPr>
          <w:p w14:paraId="56D4C45C" w14:textId="77777777" w:rsidR="00661EE7" w:rsidRDefault="00661EE7" w:rsidP="00661EE7">
            <w:pPr>
              <w:pStyle w:val="TableParagraph"/>
              <w:spacing w:before="94" w:line="225" w:lineRule="auto"/>
              <w:ind w:left="127" w:right="341" w:hanging="1"/>
              <w:jc w:val="both"/>
              <w:rPr>
                <w:sz w:val="28"/>
              </w:rPr>
            </w:pPr>
            <w:r>
              <w:rPr>
                <w:sz w:val="28"/>
              </w:rPr>
              <w:t>Закон України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“Про державну допомогу сім’ям 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дітьми”</w:t>
            </w:r>
          </w:p>
        </w:tc>
        <w:tc>
          <w:tcPr>
            <w:tcW w:w="1386" w:type="dxa"/>
          </w:tcPr>
          <w:p w14:paraId="3B7DE4F9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15651FD5" w14:textId="77777777" w:rsidTr="00661EE7">
        <w:trPr>
          <w:trHeight w:val="1031"/>
        </w:trPr>
        <w:tc>
          <w:tcPr>
            <w:tcW w:w="710" w:type="dxa"/>
          </w:tcPr>
          <w:p w14:paraId="31E1B979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3B951D04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6286F5EC" w14:textId="77777777" w:rsidR="00661EE7" w:rsidRDefault="00661EE7" w:rsidP="00661EE7">
            <w:pPr>
              <w:pStyle w:val="TableParagraph"/>
              <w:spacing w:before="87" w:line="228" w:lineRule="auto"/>
              <w:ind w:left="125" w:right="228" w:firstLine="1"/>
              <w:jc w:val="both"/>
              <w:rPr>
                <w:sz w:val="28"/>
              </w:rPr>
            </w:pPr>
            <w:r>
              <w:rPr>
                <w:sz w:val="28"/>
              </w:rPr>
              <w:t>4) призначення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допомоги на дітей, які</w:t>
            </w:r>
            <w:r>
              <w:rPr>
                <w:spacing w:val="-46"/>
                <w:sz w:val="28"/>
              </w:rPr>
              <w:t xml:space="preserve"> </w:t>
            </w:r>
            <w:r>
              <w:rPr>
                <w:sz w:val="28"/>
              </w:rPr>
              <w:t>виховуються у багатодітних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сім’ях</w:t>
            </w:r>
          </w:p>
        </w:tc>
        <w:tc>
          <w:tcPr>
            <w:tcW w:w="2884" w:type="dxa"/>
          </w:tcPr>
          <w:p w14:paraId="6E9545E8" w14:textId="77777777" w:rsidR="00661EE7" w:rsidRDefault="00661EE7" w:rsidP="00661EE7">
            <w:pPr>
              <w:pStyle w:val="TableParagraph"/>
              <w:spacing w:before="94" w:line="225" w:lineRule="auto"/>
              <w:ind w:left="127" w:right="211" w:hanging="1"/>
              <w:rPr>
                <w:sz w:val="28"/>
              </w:rPr>
            </w:pPr>
            <w:r>
              <w:rPr>
                <w:sz w:val="28"/>
              </w:rPr>
              <w:t>Закон України “Про охорону дитинства”</w:t>
            </w:r>
          </w:p>
        </w:tc>
        <w:tc>
          <w:tcPr>
            <w:tcW w:w="1386" w:type="dxa"/>
          </w:tcPr>
          <w:p w14:paraId="6FA7DA0D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480C293B" w14:textId="77777777" w:rsidTr="00661EE7">
        <w:trPr>
          <w:trHeight w:val="1948"/>
        </w:trPr>
        <w:tc>
          <w:tcPr>
            <w:tcW w:w="710" w:type="dxa"/>
          </w:tcPr>
          <w:p w14:paraId="6382F2A3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31A34343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5F583854" w14:textId="22384804" w:rsidR="00661EE7" w:rsidRDefault="00661EE7" w:rsidP="00661EE7">
            <w:pPr>
              <w:pStyle w:val="TableParagraph"/>
              <w:spacing w:before="87" w:line="228" w:lineRule="auto"/>
              <w:ind w:left="125" w:right="112" w:firstLine="2"/>
              <w:rPr>
                <w:sz w:val="28"/>
              </w:rPr>
            </w:pPr>
            <w:r>
              <w:rPr>
                <w:sz w:val="28"/>
              </w:rPr>
              <w:t>5) внесення відомостей про дитину до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стру паці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нтів, що ведеться у центральній базі даних електронної системи</w:t>
            </w:r>
          </w:p>
          <w:p w14:paraId="5675EA4C" w14:textId="77777777" w:rsidR="00661EE7" w:rsidRDefault="00661EE7" w:rsidP="00661EE7">
            <w:pPr>
              <w:pStyle w:val="TableParagraph"/>
              <w:spacing w:before="73"/>
              <w:ind w:left="130"/>
              <w:rPr>
                <w:sz w:val="19"/>
              </w:rPr>
            </w:pPr>
            <w:r>
              <w:rPr>
                <w:sz w:val="19"/>
              </w:rPr>
              <w:t>ОХО]ЭОНИ ЗДО]ЭОВ’Я</w:t>
            </w:r>
          </w:p>
        </w:tc>
        <w:tc>
          <w:tcPr>
            <w:tcW w:w="2884" w:type="dxa"/>
          </w:tcPr>
          <w:p w14:paraId="04AA4226" w14:textId="77777777" w:rsidR="00661EE7" w:rsidRDefault="00661EE7" w:rsidP="00661EE7">
            <w:pPr>
              <w:pStyle w:val="TableParagraph"/>
              <w:spacing w:before="92" w:line="228" w:lineRule="auto"/>
              <w:ind w:left="126" w:right="211"/>
              <w:rPr>
                <w:sz w:val="28"/>
              </w:rPr>
            </w:pPr>
            <w:r>
              <w:rPr>
                <w:sz w:val="28"/>
              </w:rPr>
              <w:t>Закон України “Про державні фінансові гарантії медичного обслуговування населення”</w:t>
            </w:r>
          </w:p>
        </w:tc>
        <w:tc>
          <w:tcPr>
            <w:tcW w:w="1386" w:type="dxa"/>
          </w:tcPr>
          <w:p w14:paraId="12B86BCC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6BB10478" w14:textId="77777777" w:rsidTr="00661EE7">
        <w:trPr>
          <w:trHeight w:val="729"/>
        </w:trPr>
        <w:tc>
          <w:tcPr>
            <w:tcW w:w="710" w:type="dxa"/>
          </w:tcPr>
          <w:p w14:paraId="15969826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4D57A9D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371C8F1A" w14:textId="53BE9185" w:rsidR="00661EE7" w:rsidRDefault="00661EE7" w:rsidP="00661EE7">
            <w:pPr>
              <w:pStyle w:val="TableParagraph"/>
              <w:spacing w:before="99" w:line="225" w:lineRule="auto"/>
              <w:ind w:left="128" w:hanging="4"/>
              <w:rPr>
                <w:sz w:val="28"/>
              </w:rPr>
            </w:pPr>
            <w:r>
              <w:rPr>
                <w:sz w:val="28"/>
              </w:rPr>
              <w:t>6)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страція у Державному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стрі</w:t>
            </w:r>
          </w:p>
        </w:tc>
        <w:tc>
          <w:tcPr>
            <w:tcW w:w="2884" w:type="dxa"/>
          </w:tcPr>
          <w:p w14:paraId="5DAAB009" w14:textId="77777777" w:rsidR="00661EE7" w:rsidRDefault="00661EE7" w:rsidP="00661EE7">
            <w:pPr>
              <w:pStyle w:val="TableParagraph"/>
              <w:spacing w:before="105" w:line="220" w:lineRule="auto"/>
              <w:ind w:left="128" w:right="211" w:hanging="7"/>
              <w:rPr>
                <w:sz w:val="28"/>
              </w:rPr>
            </w:pPr>
            <w:r>
              <w:rPr>
                <w:sz w:val="28"/>
              </w:rPr>
              <w:t>Податковий кодекс України</w:t>
            </w:r>
          </w:p>
        </w:tc>
        <w:tc>
          <w:tcPr>
            <w:tcW w:w="1386" w:type="dxa"/>
          </w:tcPr>
          <w:p w14:paraId="78303011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</w:tbl>
    <w:p w14:paraId="01055906" w14:textId="77777777" w:rsidR="00661EE7" w:rsidRDefault="00661EE7" w:rsidP="00661EE7">
      <w:pPr>
        <w:rPr>
          <w:sz w:val="26"/>
        </w:rPr>
        <w:sectPr w:rsidR="00661EE7">
          <w:pgSz w:w="11910" w:h="16840"/>
          <w:pgMar w:top="860" w:right="580" w:bottom="280" w:left="1140" w:header="574" w:footer="0" w:gutter="0"/>
          <w:cols w:space="720"/>
        </w:sectPr>
      </w:pPr>
    </w:p>
    <w:p w14:paraId="4534DE2C" w14:textId="77777777" w:rsidR="00661EE7" w:rsidRDefault="00661EE7" w:rsidP="00661EE7">
      <w:pPr>
        <w:pStyle w:val="a4"/>
        <w:spacing w:before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  <w:tblGridChange w:id="174">
          <w:tblGrid>
            <w:gridCol w:w="710"/>
            <w:gridCol w:w="1560"/>
            <w:gridCol w:w="3398"/>
            <w:gridCol w:w="2884"/>
            <w:gridCol w:w="1386"/>
          </w:tblGrid>
        </w:tblGridChange>
      </w:tblGrid>
      <w:tr w:rsidR="00661EE7" w14:paraId="1340A79B" w14:textId="77777777" w:rsidTr="00661EE7">
        <w:trPr>
          <w:trHeight w:val="1348"/>
        </w:trPr>
        <w:tc>
          <w:tcPr>
            <w:tcW w:w="710" w:type="dxa"/>
          </w:tcPr>
          <w:p w14:paraId="183C1129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536B024C" w14:textId="77777777" w:rsidR="00661EE7" w:rsidRDefault="00661EE7" w:rsidP="00661EE7">
            <w:pPr>
              <w:pStyle w:val="TableParagraph"/>
              <w:spacing w:before="1" w:line="228" w:lineRule="auto"/>
              <w:ind w:left="185" w:right="168" w:firstLine="35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w w:val="95"/>
                <w:sz w:val="28"/>
              </w:rPr>
              <w:t>з/п</w:t>
            </w:r>
          </w:p>
        </w:tc>
        <w:tc>
          <w:tcPr>
            <w:tcW w:w="1560" w:type="dxa"/>
          </w:tcPr>
          <w:p w14:paraId="4B44047C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0B6CF1F3" w14:textId="77777777" w:rsidR="00661EE7" w:rsidRDefault="00661EE7" w:rsidP="00661EE7">
            <w:pPr>
              <w:pStyle w:val="TableParagraph"/>
              <w:spacing w:before="1" w:line="228" w:lineRule="auto"/>
              <w:ind w:left="543" w:right="105" w:hanging="495"/>
              <w:rPr>
                <w:sz w:val="28"/>
              </w:rPr>
            </w:pPr>
            <w:r>
              <w:rPr>
                <w:w w:val="95"/>
                <w:sz w:val="28"/>
              </w:rPr>
              <w:t xml:space="preserve">Ідентифіка- </w:t>
            </w:r>
            <w:r>
              <w:rPr>
                <w:sz w:val="28"/>
              </w:rPr>
              <w:t>тор</w:t>
            </w:r>
          </w:p>
        </w:tc>
        <w:tc>
          <w:tcPr>
            <w:tcW w:w="3398" w:type="dxa"/>
          </w:tcPr>
          <w:p w14:paraId="6D8AB624" w14:textId="77777777" w:rsidR="00661EE7" w:rsidRDefault="00661EE7" w:rsidP="00661EE7">
            <w:pPr>
              <w:pStyle w:val="TableParagraph"/>
              <w:rPr>
                <w:rFonts w:ascii="Consolas"/>
                <w:sz w:val="34"/>
              </w:rPr>
            </w:pPr>
          </w:p>
          <w:p w14:paraId="7D7A6C20" w14:textId="77777777" w:rsidR="00661EE7" w:rsidRDefault="00661EE7" w:rsidP="00661EE7">
            <w:pPr>
              <w:pStyle w:val="TableParagraph"/>
              <w:spacing w:before="1" w:line="232" w:lineRule="auto"/>
              <w:ind w:left="184" w:firstLine="648"/>
              <w:rPr>
                <w:sz w:val="28"/>
              </w:rPr>
            </w:pPr>
            <w:r>
              <w:rPr>
                <w:sz w:val="28"/>
              </w:rPr>
              <w:t>Найменування адміністративної послуги</w:t>
            </w:r>
          </w:p>
        </w:tc>
        <w:tc>
          <w:tcPr>
            <w:tcW w:w="2884" w:type="dxa"/>
          </w:tcPr>
          <w:p w14:paraId="5C92FAF0" w14:textId="77777777" w:rsidR="00661EE7" w:rsidRDefault="00661EE7" w:rsidP="00661EE7">
            <w:pPr>
              <w:pStyle w:val="TableParagraph"/>
              <w:spacing w:before="97" w:line="228" w:lineRule="auto"/>
              <w:ind w:left="184" w:right="151"/>
              <w:jc w:val="center"/>
              <w:rPr>
                <w:sz w:val="28"/>
              </w:rPr>
            </w:pPr>
            <w:r>
              <w:rPr>
                <w:sz w:val="28"/>
              </w:rPr>
              <w:t>Правові підстави для надання адміністративної</w:t>
            </w:r>
          </w:p>
          <w:p w14:paraId="0DB1B803" w14:textId="77777777" w:rsidR="00661EE7" w:rsidRDefault="00661EE7" w:rsidP="00661EE7">
            <w:pPr>
              <w:pStyle w:val="TableParagraph"/>
              <w:spacing w:before="5"/>
              <w:rPr>
                <w:rFonts w:ascii="Consolas"/>
                <w:sz w:val="10"/>
              </w:rPr>
            </w:pPr>
          </w:p>
          <w:p w14:paraId="75ECF100" w14:textId="77777777" w:rsidR="00661EE7" w:rsidRDefault="00661EE7" w:rsidP="00661EE7">
            <w:pPr>
              <w:pStyle w:val="TableParagraph"/>
              <w:spacing w:line="196" w:lineRule="exact"/>
              <w:ind w:left="986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6D71A93F" wp14:editId="3C76C24F">
                  <wp:extent cx="600455" cy="124968"/>
                  <wp:effectExtent l="0" t="0" r="0" b="0"/>
                  <wp:docPr id="5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</w:tcPr>
          <w:p w14:paraId="1DE689C2" w14:textId="77777777" w:rsidR="00661EE7" w:rsidRDefault="00661EE7" w:rsidP="00661EE7">
            <w:pPr>
              <w:pStyle w:val="TableParagraph"/>
              <w:rPr>
                <w:rFonts w:ascii="Consolas"/>
                <w:sz w:val="30"/>
              </w:rPr>
            </w:pPr>
          </w:p>
          <w:p w14:paraId="303F9B96" w14:textId="77777777" w:rsidR="00661EE7" w:rsidRDefault="00661EE7" w:rsidP="00661EE7">
            <w:pPr>
              <w:pStyle w:val="TableParagraph"/>
              <w:spacing w:before="193"/>
              <w:ind w:left="87" w:right="65"/>
              <w:jc w:val="center"/>
              <w:rPr>
                <w:sz w:val="28"/>
              </w:rPr>
            </w:pPr>
            <w:r>
              <w:rPr>
                <w:sz w:val="28"/>
              </w:rPr>
              <w:t>Примітка</w:t>
            </w:r>
          </w:p>
        </w:tc>
      </w:tr>
      <w:tr w:rsidR="00661EE7" w14:paraId="5EA24EFE" w14:textId="77777777" w:rsidTr="00661EE7">
        <w:trPr>
          <w:trHeight w:val="609"/>
        </w:trPr>
        <w:tc>
          <w:tcPr>
            <w:tcW w:w="710" w:type="dxa"/>
          </w:tcPr>
          <w:p w14:paraId="326A9E2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3F431F61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0D17AFD2" w14:textId="77777777" w:rsidR="00661EE7" w:rsidRDefault="00661EE7" w:rsidP="00661EE7">
            <w:pPr>
              <w:pStyle w:val="TableParagraph"/>
              <w:spacing w:line="274" w:lineRule="exact"/>
              <w:ind w:left="129"/>
              <w:rPr>
                <w:sz w:val="28"/>
              </w:rPr>
            </w:pPr>
            <w:r>
              <w:rPr>
                <w:sz w:val="28"/>
              </w:rPr>
              <w:t>фізичних осіб —</w:t>
            </w:r>
          </w:p>
          <w:p w14:paraId="60C0CE20" w14:textId="77777777" w:rsidR="00661EE7" w:rsidRDefault="00661EE7" w:rsidP="00661EE7">
            <w:pPr>
              <w:pStyle w:val="TableParagraph"/>
              <w:spacing w:line="310" w:lineRule="exact"/>
              <w:ind w:left="125"/>
              <w:rPr>
                <w:sz w:val="28"/>
              </w:rPr>
            </w:pPr>
            <w:r>
              <w:rPr>
                <w:sz w:val="28"/>
              </w:rPr>
              <w:t>платників податків</w:t>
            </w:r>
          </w:p>
        </w:tc>
        <w:tc>
          <w:tcPr>
            <w:tcW w:w="2884" w:type="dxa"/>
          </w:tcPr>
          <w:p w14:paraId="5FB07C5D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6" w:type="dxa"/>
          </w:tcPr>
          <w:p w14:paraId="109FD45B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7DEE97D6" w14:textId="77777777" w:rsidTr="00661EE7">
        <w:trPr>
          <w:trHeight w:val="1338"/>
        </w:trPr>
        <w:tc>
          <w:tcPr>
            <w:tcW w:w="710" w:type="dxa"/>
          </w:tcPr>
          <w:p w14:paraId="13BD5F5C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63001447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1516C90E" w14:textId="77777777" w:rsidR="00661EE7" w:rsidRDefault="00661EE7" w:rsidP="00661EE7">
            <w:pPr>
              <w:pStyle w:val="TableParagraph"/>
              <w:spacing w:before="87" w:line="228" w:lineRule="auto"/>
              <w:ind w:left="125"/>
              <w:rPr>
                <w:sz w:val="28"/>
              </w:rPr>
            </w:pPr>
            <w:r>
              <w:rPr>
                <w:sz w:val="28"/>
              </w:rPr>
              <w:t>7) видача посвідчень батьків багатодітної сім’ї та дитини з багатодітної сім’ї</w:t>
            </w:r>
          </w:p>
        </w:tc>
        <w:tc>
          <w:tcPr>
            <w:tcW w:w="2884" w:type="dxa"/>
          </w:tcPr>
          <w:p w14:paraId="262BC8B9" w14:textId="77777777" w:rsidR="00661EE7" w:rsidRDefault="00661EE7" w:rsidP="00661EE7">
            <w:pPr>
              <w:pStyle w:val="TableParagraph"/>
              <w:spacing w:before="94" w:line="225" w:lineRule="auto"/>
              <w:ind w:left="127" w:right="211" w:hanging="1"/>
              <w:rPr>
                <w:sz w:val="28"/>
              </w:rPr>
            </w:pPr>
            <w:r>
              <w:rPr>
                <w:sz w:val="28"/>
              </w:rPr>
              <w:t>Закон України “Про охорону дитинства”</w:t>
            </w:r>
          </w:p>
        </w:tc>
        <w:tc>
          <w:tcPr>
            <w:tcW w:w="1386" w:type="dxa"/>
          </w:tcPr>
          <w:p w14:paraId="78C0223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3D9254D8" w14:textId="77777777" w:rsidTr="00661EE7">
        <w:trPr>
          <w:trHeight w:val="1031"/>
        </w:trPr>
        <w:tc>
          <w:tcPr>
            <w:tcW w:w="710" w:type="dxa"/>
          </w:tcPr>
          <w:p w14:paraId="4543DB90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574AEFAA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70D92A1E" w14:textId="77777777" w:rsidR="00661EE7" w:rsidRDefault="00661EE7" w:rsidP="00661EE7">
            <w:pPr>
              <w:pStyle w:val="TableParagraph"/>
              <w:spacing w:before="87" w:line="228" w:lineRule="auto"/>
              <w:ind w:left="125" w:hanging="2"/>
              <w:rPr>
                <w:sz w:val="28"/>
              </w:rPr>
            </w:pPr>
            <w:r>
              <w:rPr>
                <w:sz w:val="28"/>
              </w:rPr>
              <w:t>8) визначення належності новонародженої дитини</w:t>
            </w:r>
          </w:p>
          <w:p w14:paraId="5631A72D" w14:textId="77777777" w:rsidR="00661EE7" w:rsidRDefault="00661EE7" w:rsidP="00661EE7">
            <w:pPr>
              <w:pStyle w:val="TableParagraph"/>
              <w:spacing w:line="312" w:lineRule="exact"/>
              <w:ind w:left="128"/>
              <w:rPr>
                <w:sz w:val="28"/>
              </w:rPr>
            </w:pPr>
            <w:r>
              <w:rPr>
                <w:sz w:val="28"/>
              </w:rPr>
              <w:t>до громадянства України</w:t>
            </w:r>
          </w:p>
        </w:tc>
        <w:tc>
          <w:tcPr>
            <w:tcW w:w="2884" w:type="dxa"/>
          </w:tcPr>
          <w:p w14:paraId="49E740F0" w14:textId="77777777" w:rsidR="00661EE7" w:rsidRDefault="00661EE7" w:rsidP="00661EE7">
            <w:pPr>
              <w:pStyle w:val="TableParagraph"/>
              <w:spacing w:before="92" w:line="228" w:lineRule="auto"/>
              <w:ind w:left="128" w:right="211" w:hanging="2"/>
              <w:rPr>
                <w:sz w:val="28"/>
              </w:rPr>
            </w:pPr>
            <w:r>
              <w:rPr>
                <w:sz w:val="28"/>
              </w:rPr>
              <w:t>Закон України “Про громадянство України”</w:t>
            </w:r>
          </w:p>
        </w:tc>
        <w:tc>
          <w:tcPr>
            <w:tcW w:w="1386" w:type="dxa"/>
          </w:tcPr>
          <w:p w14:paraId="47B31DFD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59FC778C" w14:textId="77777777" w:rsidTr="00661EE7">
        <w:trPr>
          <w:trHeight w:val="2874"/>
        </w:trPr>
        <w:tc>
          <w:tcPr>
            <w:tcW w:w="710" w:type="dxa"/>
          </w:tcPr>
          <w:p w14:paraId="31CDA575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39513BD1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7C70913F" w14:textId="41D81712" w:rsidR="00661EE7" w:rsidRDefault="00661EE7" w:rsidP="00661EE7">
            <w:pPr>
              <w:pStyle w:val="TableParagraph"/>
              <w:spacing w:before="87" w:line="228" w:lineRule="auto"/>
              <w:ind w:left="125" w:right="112" w:hanging="1"/>
              <w:rPr>
                <w:sz w:val="28"/>
              </w:rPr>
            </w:pPr>
            <w:r>
              <w:rPr>
                <w:sz w:val="28"/>
              </w:rPr>
              <w:t xml:space="preserve">9) внесення інформації про новонароджену дитину до 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диного державного демографічного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 xml:space="preserve">стру з </w:t>
            </w:r>
            <w:r>
              <w:rPr>
                <w:w w:val="95"/>
                <w:sz w:val="28"/>
              </w:rPr>
              <w:t>присво</w:t>
            </w:r>
            <w:r w:rsidR="00D51DEC">
              <w:rPr>
                <w:w w:val="95"/>
                <w:sz w:val="28"/>
              </w:rPr>
              <w:t>є</w:t>
            </w:r>
            <w:r>
              <w:rPr>
                <w:w w:val="95"/>
                <w:sz w:val="28"/>
              </w:rPr>
              <w:t xml:space="preserve">нням </w:t>
            </w:r>
            <w:r w:rsidR="00D51DEC">
              <w:rPr>
                <w:w w:val="95"/>
                <w:sz w:val="28"/>
              </w:rPr>
              <w:t>унікального</w:t>
            </w:r>
            <w:r>
              <w:rPr>
                <w:w w:val="95"/>
                <w:sz w:val="28"/>
              </w:rPr>
              <w:t xml:space="preserve"> </w:t>
            </w:r>
            <w:r>
              <w:rPr>
                <w:sz w:val="28"/>
              </w:rPr>
              <w:t>номера запису в ньому</w:t>
            </w:r>
          </w:p>
        </w:tc>
        <w:tc>
          <w:tcPr>
            <w:tcW w:w="2884" w:type="dxa"/>
          </w:tcPr>
          <w:p w14:paraId="0581134E" w14:textId="04D7E24B" w:rsidR="00661EE7" w:rsidRDefault="00661EE7" w:rsidP="00661EE7">
            <w:pPr>
              <w:pStyle w:val="TableParagraph"/>
              <w:spacing w:before="92" w:line="228" w:lineRule="auto"/>
              <w:ind w:left="126" w:right="65"/>
              <w:rPr>
                <w:sz w:val="28"/>
              </w:rPr>
            </w:pPr>
            <w:r>
              <w:rPr>
                <w:sz w:val="28"/>
              </w:rPr>
              <w:t xml:space="preserve">Закон України “Про 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диний державний демографічний ре</w:t>
            </w:r>
            <w:r w:rsidR="00D51DEC">
              <w:rPr>
                <w:sz w:val="28"/>
              </w:rPr>
              <w:t>є</w:t>
            </w:r>
            <w:r>
              <w:rPr>
                <w:sz w:val="28"/>
              </w:rPr>
              <w:t>стр та документи, що підтверджують громадянство України, посвідчують особу чи ïï спеціальний статус”</w:t>
            </w:r>
          </w:p>
        </w:tc>
        <w:tc>
          <w:tcPr>
            <w:tcW w:w="1386" w:type="dxa"/>
          </w:tcPr>
          <w:p w14:paraId="43CE3CBA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2B6F82ED" w14:textId="77777777" w:rsidTr="00661EE7">
        <w:trPr>
          <w:trHeight w:val="1943"/>
        </w:trPr>
        <w:tc>
          <w:tcPr>
            <w:tcW w:w="710" w:type="dxa"/>
          </w:tcPr>
          <w:p w14:paraId="458316B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510C4B8B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5FBAE923" w14:textId="77777777" w:rsidR="00661EE7" w:rsidRDefault="00661EE7" w:rsidP="00661EE7">
            <w:pPr>
              <w:pStyle w:val="TableParagraph"/>
              <w:spacing w:before="82" w:line="228" w:lineRule="auto"/>
              <w:ind w:left="125" w:right="220" w:firstLine="2"/>
              <w:rPr>
                <w:sz w:val="28"/>
              </w:rPr>
            </w:pPr>
            <w:r>
              <w:rPr>
                <w:sz w:val="28"/>
              </w:rPr>
              <w:t>10) надання одноразової натуральної допомоги “пакунок малюка” за місцем проживання або перебування ïï отримувача</w:t>
            </w:r>
          </w:p>
        </w:tc>
        <w:tc>
          <w:tcPr>
            <w:tcW w:w="2884" w:type="dxa"/>
          </w:tcPr>
          <w:p w14:paraId="208ED529" w14:textId="77777777" w:rsidR="00661EE7" w:rsidRDefault="00661EE7" w:rsidP="00661EE7">
            <w:pPr>
              <w:pStyle w:val="TableParagraph"/>
              <w:spacing w:before="90" w:line="225" w:lineRule="auto"/>
              <w:ind w:left="127" w:right="341" w:hanging="1"/>
              <w:jc w:val="both"/>
              <w:rPr>
                <w:sz w:val="28"/>
              </w:rPr>
            </w:pPr>
            <w:r>
              <w:rPr>
                <w:sz w:val="28"/>
              </w:rPr>
              <w:t>Закон України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“Про державну допомогу сім’ям 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дітьми”</w:t>
            </w:r>
          </w:p>
        </w:tc>
        <w:tc>
          <w:tcPr>
            <w:tcW w:w="1386" w:type="dxa"/>
          </w:tcPr>
          <w:p w14:paraId="22943986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2D334080" w14:textId="77777777" w:rsidTr="00661EE7">
        <w:trPr>
          <w:trHeight w:val="3786"/>
        </w:trPr>
        <w:tc>
          <w:tcPr>
            <w:tcW w:w="710" w:type="dxa"/>
          </w:tcPr>
          <w:p w14:paraId="6FFE8F3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13CA32DD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4F0E0D25" w14:textId="77777777" w:rsidR="00661EE7" w:rsidRDefault="00661EE7" w:rsidP="00661EE7">
            <w:pPr>
              <w:pStyle w:val="TableParagraph"/>
              <w:spacing w:before="87" w:line="228" w:lineRule="auto"/>
              <w:ind w:left="125" w:firstLine="2"/>
              <w:rPr>
                <w:sz w:val="28"/>
              </w:rPr>
            </w:pPr>
            <w:r>
              <w:rPr>
                <w:sz w:val="28"/>
              </w:rPr>
              <w:t>11) надання грошової компенсації вартості</w:t>
            </w:r>
          </w:p>
          <w:p w14:paraId="691B1B82" w14:textId="4FC33CF2" w:rsidR="00661EE7" w:rsidRPr="00DB0DCA" w:rsidRDefault="00D51DEC" w:rsidP="00661EE7">
            <w:pPr>
              <w:pStyle w:val="TableParagraph"/>
              <w:spacing w:before="74"/>
              <w:ind w:left="130"/>
              <w:rPr>
                <w:sz w:val="28"/>
                <w:szCs w:val="28"/>
              </w:rPr>
            </w:pPr>
            <w:r>
              <w:rPr>
                <w:sz w:val="19"/>
              </w:rPr>
              <w:t xml:space="preserve"> </w:t>
            </w:r>
            <w:r w:rsidR="00DB0DCA">
              <w:rPr>
                <w:sz w:val="28"/>
                <w:szCs w:val="28"/>
              </w:rPr>
              <w:t>Одноразової натуральної</w:t>
            </w:r>
          </w:p>
          <w:p w14:paraId="4FFB269D" w14:textId="77777777" w:rsidR="00661EE7" w:rsidRDefault="00661EE7" w:rsidP="00661EE7">
            <w:pPr>
              <w:pStyle w:val="TableParagraph"/>
              <w:spacing w:before="20" w:line="225" w:lineRule="auto"/>
              <w:ind w:left="125" w:firstLine="2"/>
              <w:rPr>
                <w:sz w:val="28"/>
              </w:rPr>
            </w:pPr>
            <w:r>
              <w:rPr>
                <w:sz w:val="28"/>
              </w:rPr>
              <w:t>допомоги “пакунок малюка”</w:t>
            </w:r>
          </w:p>
        </w:tc>
        <w:tc>
          <w:tcPr>
            <w:tcW w:w="2884" w:type="dxa"/>
          </w:tcPr>
          <w:p w14:paraId="71052D73" w14:textId="77777777" w:rsidR="00661EE7" w:rsidRDefault="00661EE7" w:rsidP="00661EE7">
            <w:pPr>
              <w:pStyle w:val="TableParagraph"/>
              <w:spacing w:before="87" w:line="228" w:lineRule="auto"/>
              <w:ind w:left="126" w:right="346"/>
              <w:rPr>
                <w:sz w:val="28"/>
              </w:rPr>
            </w:pPr>
            <w:r>
              <w:rPr>
                <w:sz w:val="28"/>
              </w:rPr>
              <w:t>Закон України від 30 вересня 2020 р.</w:t>
            </w:r>
          </w:p>
          <w:p w14:paraId="6EAD7B80" w14:textId="77777777" w:rsidR="00661EE7" w:rsidRDefault="00661EE7" w:rsidP="00661EE7">
            <w:pPr>
              <w:pStyle w:val="TableParagraph"/>
              <w:spacing w:line="307" w:lineRule="exact"/>
              <w:ind w:left="125"/>
              <w:rPr>
                <w:sz w:val="28"/>
              </w:rPr>
            </w:pPr>
            <w:r>
              <w:rPr>
                <w:sz w:val="28"/>
              </w:rPr>
              <w:t>№ 930-IX “Про</w:t>
            </w:r>
          </w:p>
          <w:p w14:paraId="1067DEE8" w14:textId="77777777" w:rsidR="00661EE7" w:rsidRDefault="00661EE7" w:rsidP="00661EE7">
            <w:pPr>
              <w:pStyle w:val="TableParagraph"/>
              <w:spacing w:before="3" w:line="228" w:lineRule="auto"/>
              <w:ind w:left="126" w:hanging="1"/>
              <w:rPr>
                <w:sz w:val="28"/>
              </w:rPr>
            </w:pPr>
            <w:r>
              <w:rPr>
                <w:sz w:val="28"/>
              </w:rPr>
              <w:t>внесення змін до Закону України “Про державну допомогу сім’ям з дітьми” щодо надання при народженні дитини</w:t>
            </w:r>
          </w:p>
          <w:p w14:paraId="7BDF1211" w14:textId="12A7EBF5" w:rsidR="00661EE7" w:rsidRPr="00DB0DCA" w:rsidRDefault="00DB0DCA" w:rsidP="00661EE7">
            <w:pPr>
              <w:pStyle w:val="TableParagraph"/>
              <w:spacing w:before="65"/>
              <w:ind w:left="129"/>
              <w:rPr>
                <w:bCs/>
                <w:sz w:val="28"/>
                <w:szCs w:val="28"/>
              </w:rPr>
            </w:pPr>
            <w:r>
              <w:rPr>
                <w:b/>
                <w:sz w:val="20"/>
              </w:rPr>
              <w:t xml:space="preserve"> </w:t>
            </w:r>
            <w:r w:rsidRPr="00DB0DCA">
              <w:rPr>
                <w:bCs/>
                <w:sz w:val="28"/>
                <w:szCs w:val="28"/>
              </w:rPr>
              <w:t>одноразової</w:t>
            </w:r>
          </w:p>
          <w:p w14:paraId="37C50153" w14:textId="77777777" w:rsidR="00661EE7" w:rsidRDefault="00661EE7" w:rsidP="00661EE7">
            <w:pPr>
              <w:pStyle w:val="TableParagraph"/>
              <w:spacing w:before="24" w:line="220" w:lineRule="auto"/>
              <w:ind w:left="128" w:hanging="2"/>
              <w:rPr>
                <w:sz w:val="28"/>
              </w:rPr>
            </w:pPr>
            <w:r>
              <w:rPr>
                <w:sz w:val="28"/>
              </w:rPr>
              <w:t>натуральної допомоги “пакунок малюка”</w:t>
            </w:r>
          </w:p>
        </w:tc>
        <w:tc>
          <w:tcPr>
            <w:tcW w:w="1386" w:type="dxa"/>
          </w:tcPr>
          <w:p w14:paraId="1BD09D67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970974" w14:paraId="2CEF456D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75" w:author="Gsotg916_Serv" w:date="2022-01-19T11:14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971"/>
          <w:trPrChange w:id="176" w:author="Gsotg916_Serv" w:date="2022-01-19T11:14:00Z">
            <w:trPr>
              <w:trHeight w:val="1338"/>
            </w:trPr>
          </w:trPrChange>
        </w:trPr>
        <w:tc>
          <w:tcPr>
            <w:tcW w:w="9938" w:type="dxa"/>
            <w:gridSpan w:val="5"/>
            <w:tcPrChange w:id="177" w:author="Gsotg916_Serv" w:date="2022-01-19T11:14:00Z">
              <w:tcPr>
                <w:tcW w:w="9938" w:type="dxa"/>
                <w:gridSpan w:val="5"/>
              </w:tcPr>
            </w:tcPrChange>
          </w:tcPr>
          <w:p w14:paraId="709CFFCE" w14:textId="77777777" w:rsidR="00C47C36" w:rsidRDefault="00C47C36" w:rsidP="00661EE7">
            <w:pPr>
              <w:pStyle w:val="TableParagraph"/>
              <w:spacing w:before="74"/>
              <w:ind w:left="50"/>
              <w:jc w:val="center"/>
              <w:rPr>
                <w:ins w:id="178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0F410699" w14:textId="77777777" w:rsidR="00C47C36" w:rsidRDefault="00C47C36" w:rsidP="00661EE7">
            <w:pPr>
              <w:pStyle w:val="TableParagraph"/>
              <w:spacing w:before="74"/>
              <w:ind w:left="50"/>
              <w:jc w:val="center"/>
              <w:rPr>
                <w:ins w:id="179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34657B03" w14:textId="77777777" w:rsidR="00C47C36" w:rsidRDefault="00C47C36" w:rsidP="00661EE7">
            <w:pPr>
              <w:pStyle w:val="TableParagraph"/>
              <w:spacing w:before="74"/>
              <w:ind w:left="50"/>
              <w:jc w:val="center"/>
              <w:rPr>
                <w:ins w:id="180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3CCC8B01" w14:textId="77777777" w:rsidR="00C47C36" w:rsidRDefault="00C47C36" w:rsidP="00661EE7">
            <w:pPr>
              <w:pStyle w:val="TableParagraph"/>
              <w:spacing w:before="74"/>
              <w:ind w:left="50"/>
              <w:jc w:val="center"/>
              <w:rPr>
                <w:ins w:id="181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50566773" w14:textId="77777777" w:rsidR="00C47C36" w:rsidRDefault="00C47C36" w:rsidP="00661EE7">
            <w:pPr>
              <w:pStyle w:val="TableParagraph"/>
              <w:spacing w:before="74"/>
              <w:ind w:left="50"/>
              <w:jc w:val="center"/>
              <w:rPr>
                <w:ins w:id="182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262E3B40" w14:textId="77777777" w:rsidR="00C47C36" w:rsidRDefault="00C47C36" w:rsidP="00661EE7">
            <w:pPr>
              <w:pStyle w:val="TableParagraph"/>
              <w:spacing w:before="74"/>
              <w:ind w:left="50"/>
              <w:jc w:val="center"/>
              <w:rPr>
                <w:ins w:id="183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1CD18530" w14:textId="1DCB9560" w:rsidR="00970974" w:rsidRPr="008F6590" w:rsidRDefault="00193D9A" w:rsidP="00661EE7">
            <w:pPr>
              <w:pStyle w:val="TableParagraph"/>
              <w:spacing w:before="74"/>
              <w:ind w:left="50"/>
              <w:jc w:val="center"/>
              <w:rPr>
                <w:b/>
                <w:bCs/>
                <w:w w:val="103"/>
                <w:sz w:val="32"/>
                <w:szCs w:val="32"/>
                <w:rPrChange w:id="184" w:author="Gsotg916_Serv" w:date="2022-01-18T11:14:00Z">
                  <w:rPr>
                    <w:w w:val="103"/>
                    <w:sz w:val="28"/>
                  </w:rPr>
                </w:rPrChange>
              </w:rPr>
            </w:pPr>
            <w:ins w:id="185" w:author="Gsotg916_Serv" w:date="2022-01-18T10:11:00Z">
              <w:r w:rsidRPr="008F6590">
                <w:rPr>
                  <w:b/>
                  <w:bCs/>
                  <w:w w:val="103"/>
                  <w:sz w:val="32"/>
                  <w:szCs w:val="32"/>
                  <w:rPrChange w:id="186" w:author="Gsotg916_Serv" w:date="2022-01-18T11:14:00Z">
                    <w:rPr>
                      <w:w w:val="103"/>
                      <w:sz w:val="28"/>
                    </w:rPr>
                  </w:rPrChange>
                </w:rPr>
                <w:t>Адміністративні послуги</w:t>
              </w:r>
            </w:ins>
            <w:ins w:id="187" w:author="Gsotg916_Serv" w:date="2022-01-18T10:12:00Z">
              <w:r w:rsidRPr="008F6590">
                <w:rPr>
                  <w:b/>
                  <w:bCs/>
                  <w:w w:val="103"/>
                  <w:sz w:val="32"/>
                  <w:szCs w:val="32"/>
                  <w:rPrChange w:id="188" w:author="Gsotg916_Serv" w:date="2022-01-18T11:14:00Z">
                    <w:rPr>
                      <w:w w:val="103"/>
                      <w:sz w:val="28"/>
                    </w:rPr>
                  </w:rPrChange>
                </w:rPr>
                <w:t xml:space="preserve"> по </w:t>
              </w:r>
            </w:ins>
            <w:ins w:id="189" w:author="Gsotg916_Serv" w:date="2022-01-18T10:11:00Z">
              <w:r w:rsidRPr="008F6590">
                <w:rPr>
                  <w:b/>
                  <w:bCs/>
                  <w:w w:val="103"/>
                  <w:sz w:val="32"/>
                  <w:szCs w:val="32"/>
                  <w:rPrChange w:id="190" w:author="Gsotg916_Serv" w:date="2022-01-18T11:14:00Z">
                    <w:rPr>
                      <w:w w:val="103"/>
                      <w:sz w:val="28"/>
                    </w:rPr>
                  </w:rPrChange>
                </w:rPr>
                <w:t xml:space="preserve"> житлового </w:t>
              </w:r>
            </w:ins>
            <w:ins w:id="191" w:author="Gsotg916_Serv" w:date="2022-01-18T10:12:00Z">
              <w:r w:rsidRPr="008F6590">
                <w:rPr>
                  <w:b/>
                  <w:bCs/>
                  <w:w w:val="103"/>
                  <w:sz w:val="32"/>
                  <w:szCs w:val="32"/>
                  <w:rPrChange w:id="192" w:author="Gsotg916_Serv" w:date="2022-01-18T11:14:00Z">
                    <w:rPr>
                      <w:w w:val="103"/>
                      <w:sz w:val="28"/>
                    </w:rPr>
                  </w:rPrChange>
                </w:rPr>
                <w:t>фонду</w:t>
              </w:r>
            </w:ins>
          </w:p>
        </w:tc>
      </w:tr>
      <w:tr w:rsidR="00661EE7" w14:paraId="2ABFCC16" w14:textId="77777777" w:rsidTr="00661EE7">
        <w:trPr>
          <w:trHeight w:val="1338"/>
        </w:trPr>
        <w:tc>
          <w:tcPr>
            <w:tcW w:w="710" w:type="dxa"/>
          </w:tcPr>
          <w:p w14:paraId="223E3E4D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lastRenderedPageBreak/>
              <w:t>90.</w:t>
            </w:r>
          </w:p>
        </w:tc>
        <w:tc>
          <w:tcPr>
            <w:tcW w:w="1560" w:type="dxa"/>
          </w:tcPr>
          <w:p w14:paraId="48E8D49B" w14:textId="77777777" w:rsidR="00661EE7" w:rsidRDefault="00661EE7" w:rsidP="00661EE7">
            <w:pPr>
              <w:pStyle w:val="TableParagraph"/>
              <w:spacing w:before="74"/>
              <w:ind w:left="443"/>
              <w:rPr>
                <w:sz w:val="28"/>
              </w:rPr>
            </w:pPr>
            <w:r>
              <w:rPr>
                <w:sz w:val="28"/>
              </w:rPr>
              <w:t>00263</w:t>
            </w:r>
          </w:p>
        </w:tc>
        <w:tc>
          <w:tcPr>
            <w:tcW w:w="3398" w:type="dxa"/>
          </w:tcPr>
          <w:p w14:paraId="273126D6" w14:textId="57CB883C" w:rsidR="00661EE7" w:rsidRDefault="00661EE7" w:rsidP="00661EE7">
            <w:pPr>
              <w:pStyle w:val="TableParagraph"/>
              <w:spacing w:before="92" w:line="228" w:lineRule="auto"/>
              <w:ind w:left="125" w:hanging="4"/>
              <w:rPr>
                <w:sz w:val="28"/>
              </w:rPr>
            </w:pPr>
            <w:r>
              <w:rPr>
                <w:sz w:val="28"/>
              </w:rPr>
              <w:t>Видача довідки про невикористання житлових чеків для приватизації державного житлового</w:t>
            </w:r>
            <w:r w:rsidR="00835960">
              <w:rPr>
                <w:sz w:val="28"/>
              </w:rPr>
              <w:t xml:space="preserve"> фонду</w:t>
            </w:r>
          </w:p>
        </w:tc>
        <w:tc>
          <w:tcPr>
            <w:tcW w:w="2884" w:type="dxa"/>
          </w:tcPr>
          <w:p w14:paraId="23ABA221" w14:textId="77777777" w:rsidR="00661EE7" w:rsidRDefault="00661EE7" w:rsidP="00661EE7">
            <w:pPr>
              <w:pStyle w:val="TableParagraph"/>
              <w:spacing w:before="94" w:line="225" w:lineRule="auto"/>
              <w:ind w:left="124" w:right="211" w:firstLine="2"/>
              <w:rPr>
                <w:sz w:val="28"/>
              </w:rPr>
            </w:pPr>
            <w:r>
              <w:rPr>
                <w:sz w:val="28"/>
              </w:rPr>
              <w:t>Закон України “Про приватизацію державного житлового фонду”</w:t>
            </w:r>
          </w:p>
        </w:tc>
        <w:tc>
          <w:tcPr>
            <w:tcW w:w="1386" w:type="dxa"/>
          </w:tcPr>
          <w:p w14:paraId="0A77A349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31AA71D9" w14:textId="77777777" w:rsidR="00661EE7" w:rsidRDefault="00661EE7" w:rsidP="00661EE7">
      <w:pPr>
        <w:pStyle w:val="a4"/>
        <w:spacing w:before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1"/>
        <w:gridCol w:w="1393"/>
        <w:tblGridChange w:id="193">
          <w:tblGrid>
            <w:gridCol w:w="706"/>
            <w:gridCol w:w="1565"/>
            <w:gridCol w:w="3399"/>
            <w:gridCol w:w="2881"/>
            <w:gridCol w:w="1393"/>
          </w:tblGrid>
        </w:tblGridChange>
      </w:tblGrid>
      <w:tr w:rsidR="00661EE7" w14:paraId="3B6ED791" w14:textId="77777777" w:rsidTr="00661EE7">
        <w:trPr>
          <w:trHeight w:val="728"/>
        </w:trPr>
        <w:tc>
          <w:tcPr>
            <w:tcW w:w="706" w:type="dxa"/>
          </w:tcPr>
          <w:p w14:paraId="0ED57963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91.</w:t>
            </w:r>
          </w:p>
        </w:tc>
        <w:tc>
          <w:tcPr>
            <w:tcW w:w="1565" w:type="dxa"/>
          </w:tcPr>
          <w:p w14:paraId="2E9E833D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00257</w:t>
            </w:r>
          </w:p>
        </w:tc>
        <w:tc>
          <w:tcPr>
            <w:tcW w:w="3399" w:type="dxa"/>
          </w:tcPr>
          <w:p w14:paraId="121D7E73" w14:textId="77777777" w:rsidR="00661EE7" w:rsidRDefault="00661EE7" w:rsidP="00661EE7">
            <w:pPr>
              <w:pStyle w:val="TableParagraph"/>
              <w:spacing w:before="92" w:line="228" w:lineRule="auto"/>
              <w:ind w:left="124" w:right="206" w:hanging="4"/>
              <w:rPr>
                <w:sz w:val="28"/>
              </w:rPr>
            </w:pPr>
            <w:r>
              <w:rPr>
                <w:sz w:val="28"/>
              </w:rPr>
              <w:t>Видача свідоцтва про право власності</w:t>
            </w:r>
          </w:p>
        </w:tc>
        <w:tc>
          <w:tcPr>
            <w:tcW w:w="2881" w:type="dxa"/>
          </w:tcPr>
          <w:p w14:paraId="1088B99A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93" w:type="dxa"/>
          </w:tcPr>
          <w:p w14:paraId="684508C8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80B22E1" w14:textId="77777777" w:rsidTr="00661EE7">
        <w:trPr>
          <w:trHeight w:val="1031"/>
        </w:trPr>
        <w:tc>
          <w:tcPr>
            <w:tcW w:w="706" w:type="dxa"/>
          </w:tcPr>
          <w:p w14:paraId="2650B9A2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92.</w:t>
            </w:r>
          </w:p>
        </w:tc>
        <w:tc>
          <w:tcPr>
            <w:tcW w:w="1565" w:type="dxa"/>
          </w:tcPr>
          <w:p w14:paraId="01EE3B2C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01352</w:t>
            </w:r>
          </w:p>
        </w:tc>
        <w:tc>
          <w:tcPr>
            <w:tcW w:w="3399" w:type="dxa"/>
          </w:tcPr>
          <w:p w14:paraId="2B60A6C1" w14:textId="77777777" w:rsidR="00661EE7" w:rsidRDefault="00661EE7" w:rsidP="00661EE7">
            <w:pPr>
              <w:pStyle w:val="TableParagraph"/>
              <w:spacing w:before="92" w:line="228" w:lineRule="auto"/>
              <w:ind w:left="124" w:right="206" w:hanging="3"/>
              <w:rPr>
                <w:sz w:val="28"/>
              </w:rPr>
            </w:pPr>
            <w:r>
              <w:rPr>
                <w:sz w:val="28"/>
              </w:rPr>
              <w:t>Видача дубліката свідоцтва про право власності</w:t>
            </w:r>
          </w:p>
        </w:tc>
        <w:tc>
          <w:tcPr>
            <w:tcW w:w="2881" w:type="dxa"/>
          </w:tcPr>
          <w:p w14:paraId="35EA148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93" w:type="dxa"/>
          </w:tcPr>
          <w:p w14:paraId="70235F47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0375F10" w14:textId="77777777" w:rsidTr="00661EE7">
        <w:trPr>
          <w:trHeight w:val="1151"/>
        </w:trPr>
        <w:tc>
          <w:tcPr>
            <w:tcW w:w="706" w:type="dxa"/>
          </w:tcPr>
          <w:p w14:paraId="7E45BD6B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93.</w:t>
            </w:r>
          </w:p>
        </w:tc>
        <w:tc>
          <w:tcPr>
            <w:tcW w:w="1565" w:type="dxa"/>
          </w:tcPr>
          <w:p w14:paraId="5480AE1A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00238</w:t>
            </w:r>
          </w:p>
        </w:tc>
        <w:tc>
          <w:tcPr>
            <w:tcW w:w="3399" w:type="dxa"/>
          </w:tcPr>
          <w:p w14:paraId="67A3FB94" w14:textId="77777777" w:rsidR="00661EE7" w:rsidRDefault="00661EE7" w:rsidP="00661EE7">
            <w:pPr>
              <w:pStyle w:val="TableParagraph"/>
              <w:spacing w:before="94" w:line="225" w:lineRule="auto"/>
              <w:ind w:left="124" w:hanging="4"/>
              <w:rPr>
                <w:sz w:val="28"/>
              </w:rPr>
            </w:pPr>
            <w:r>
              <w:rPr>
                <w:sz w:val="28"/>
              </w:rPr>
              <w:t>Видача ордера на жиле приміщення</w:t>
            </w:r>
          </w:p>
        </w:tc>
        <w:tc>
          <w:tcPr>
            <w:tcW w:w="2881" w:type="dxa"/>
          </w:tcPr>
          <w:p w14:paraId="18F73855" w14:textId="77777777" w:rsidR="00661EE7" w:rsidRDefault="00661EE7" w:rsidP="00661EE7">
            <w:pPr>
              <w:pStyle w:val="TableParagraph"/>
              <w:spacing w:before="94" w:line="225" w:lineRule="auto"/>
              <w:ind w:left="126" w:right="155" w:hanging="4"/>
              <w:rPr>
                <w:sz w:val="28"/>
              </w:rPr>
            </w:pPr>
            <w:r>
              <w:rPr>
                <w:sz w:val="28"/>
              </w:rPr>
              <w:t>Житловий кодекс Української PCP</w:t>
            </w:r>
          </w:p>
        </w:tc>
        <w:tc>
          <w:tcPr>
            <w:tcW w:w="1393" w:type="dxa"/>
          </w:tcPr>
          <w:p w14:paraId="5F38C701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8D28942" w14:textId="77777777" w:rsidTr="00661EE7">
        <w:trPr>
          <w:trHeight w:val="1953"/>
        </w:trPr>
        <w:tc>
          <w:tcPr>
            <w:tcW w:w="706" w:type="dxa"/>
          </w:tcPr>
          <w:p w14:paraId="0746994B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94.</w:t>
            </w:r>
          </w:p>
        </w:tc>
        <w:tc>
          <w:tcPr>
            <w:tcW w:w="1565" w:type="dxa"/>
          </w:tcPr>
          <w:p w14:paraId="3A7399BA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01472</w:t>
            </w:r>
          </w:p>
        </w:tc>
        <w:tc>
          <w:tcPr>
            <w:tcW w:w="3399" w:type="dxa"/>
          </w:tcPr>
          <w:p w14:paraId="7FDD5958" w14:textId="77777777" w:rsidR="00661EE7" w:rsidRDefault="00661EE7" w:rsidP="00661EE7">
            <w:pPr>
              <w:pStyle w:val="TableParagraph"/>
              <w:spacing w:before="92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Рішення щодо продовження строку проживання в жилих приміщеннях з фондів житла для тимчасового проживання</w:t>
            </w:r>
          </w:p>
        </w:tc>
        <w:tc>
          <w:tcPr>
            <w:tcW w:w="2881" w:type="dxa"/>
          </w:tcPr>
          <w:p w14:paraId="69B990EF" w14:textId="77777777" w:rsidR="00661EE7" w:rsidRDefault="00661EE7" w:rsidP="00661EE7">
            <w:pPr>
              <w:pStyle w:val="TableParagraph"/>
              <w:spacing w:before="87" w:line="228" w:lineRule="auto"/>
              <w:ind w:left="126" w:right="155" w:hanging="4"/>
              <w:rPr>
                <w:sz w:val="28"/>
              </w:rPr>
            </w:pPr>
            <w:r>
              <w:rPr>
                <w:sz w:val="28"/>
              </w:rPr>
              <w:t>Житловий кодекс Української PCP</w:t>
            </w:r>
          </w:p>
        </w:tc>
        <w:tc>
          <w:tcPr>
            <w:tcW w:w="1393" w:type="dxa"/>
          </w:tcPr>
          <w:p w14:paraId="0EFA065B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7B3AFE5" w14:textId="77777777" w:rsidTr="00661EE7">
        <w:trPr>
          <w:trHeight w:val="2255"/>
        </w:trPr>
        <w:tc>
          <w:tcPr>
            <w:tcW w:w="706" w:type="dxa"/>
          </w:tcPr>
          <w:p w14:paraId="2FE8654C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95.</w:t>
            </w:r>
          </w:p>
        </w:tc>
        <w:tc>
          <w:tcPr>
            <w:tcW w:w="1565" w:type="dxa"/>
          </w:tcPr>
          <w:p w14:paraId="0182D08E" w14:textId="77777777" w:rsidR="00661EE7" w:rsidRDefault="00661EE7" w:rsidP="00661EE7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00036</w:t>
            </w:r>
          </w:p>
        </w:tc>
        <w:tc>
          <w:tcPr>
            <w:tcW w:w="3399" w:type="dxa"/>
          </w:tcPr>
          <w:p w14:paraId="1287970E" w14:textId="6B1EE05D" w:rsidR="00661EE7" w:rsidRDefault="00661EE7" w:rsidP="00661EE7">
            <w:pPr>
              <w:pStyle w:val="TableParagraph"/>
              <w:spacing w:before="87" w:line="228" w:lineRule="auto"/>
              <w:ind w:left="124" w:right="86" w:hanging="4"/>
              <w:rPr>
                <w:sz w:val="28"/>
              </w:rPr>
            </w:pPr>
            <w:r>
              <w:rPr>
                <w:sz w:val="28"/>
              </w:rPr>
              <w:t>Взяття на облік громадян, які потребують поліпшення житлових</w:t>
            </w:r>
            <w:r w:rsidR="00835960">
              <w:rPr>
                <w:sz w:val="28"/>
              </w:rPr>
              <w:t xml:space="preserve"> умов</w:t>
            </w:r>
          </w:p>
          <w:p w14:paraId="76BAA1CA" w14:textId="2F1552FB" w:rsidR="00661EE7" w:rsidRPr="00835960" w:rsidRDefault="00661EE7" w:rsidP="00661EE7">
            <w:pPr>
              <w:pStyle w:val="TableParagraph"/>
              <w:spacing w:before="70"/>
              <w:ind w:left="441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14:paraId="70DDC671" w14:textId="77777777" w:rsidR="00661EE7" w:rsidRDefault="00661EE7" w:rsidP="00661EE7">
            <w:pPr>
              <w:pStyle w:val="TableParagraph"/>
              <w:spacing w:before="87" w:line="228" w:lineRule="auto"/>
              <w:ind w:left="122" w:firstLine="2"/>
              <w:rPr>
                <w:sz w:val="28"/>
              </w:rPr>
            </w:pPr>
            <w:r>
              <w:rPr>
                <w:sz w:val="28"/>
              </w:rPr>
              <w:t>Закони України “Про житловий фонд соціального призначення”, “Про місцеве самоврядування в Україні”</w:t>
            </w:r>
          </w:p>
        </w:tc>
        <w:tc>
          <w:tcPr>
            <w:tcW w:w="1393" w:type="dxa"/>
          </w:tcPr>
          <w:p w14:paraId="0712CF9F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83332E3" w14:textId="77777777" w:rsidTr="00661EE7">
        <w:trPr>
          <w:trHeight w:val="1650"/>
        </w:trPr>
        <w:tc>
          <w:tcPr>
            <w:tcW w:w="706" w:type="dxa"/>
          </w:tcPr>
          <w:p w14:paraId="436FD9AE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96.</w:t>
            </w:r>
          </w:p>
        </w:tc>
        <w:tc>
          <w:tcPr>
            <w:tcW w:w="1565" w:type="dxa"/>
          </w:tcPr>
          <w:p w14:paraId="34FEBADC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01471</w:t>
            </w:r>
          </w:p>
        </w:tc>
        <w:tc>
          <w:tcPr>
            <w:tcW w:w="3399" w:type="dxa"/>
          </w:tcPr>
          <w:p w14:paraId="2B534AD0" w14:textId="77777777" w:rsidR="00661EE7" w:rsidRDefault="00661EE7" w:rsidP="00661EE7">
            <w:pPr>
              <w:pStyle w:val="TableParagraph"/>
              <w:spacing w:before="87" w:line="228" w:lineRule="auto"/>
              <w:ind w:left="123" w:hanging="2"/>
              <w:rPr>
                <w:sz w:val="28"/>
              </w:rPr>
            </w:pPr>
            <w:r>
              <w:rPr>
                <w:sz w:val="28"/>
              </w:rPr>
              <w:t>Взяття на облік громадян, які потребують надання житлового приміщення з фондів житла для тимчасового проживання</w:t>
            </w:r>
          </w:p>
        </w:tc>
        <w:tc>
          <w:tcPr>
            <w:tcW w:w="2881" w:type="dxa"/>
          </w:tcPr>
          <w:p w14:paraId="3569CC94" w14:textId="77777777" w:rsidR="00661EE7" w:rsidRDefault="00661EE7" w:rsidP="00661EE7">
            <w:pPr>
              <w:pStyle w:val="TableParagraph"/>
              <w:spacing w:before="74"/>
              <w:ind w:left="5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93" w:type="dxa"/>
          </w:tcPr>
          <w:p w14:paraId="36DA1A64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9C2D08" w14:paraId="3645DCED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194" w:author="Gsotg916_Serv" w:date="2022-01-19T11:17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687"/>
          <w:trPrChange w:id="195" w:author="Gsotg916_Serv" w:date="2022-01-19T11:17:00Z">
            <w:trPr>
              <w:trHeight w:val="1641"/>
            </w:trPr>
          </w:trPrChange>
        </w:trPr>
        <w:tc>
          <w:tcPr>
            <w:tcW w:w="9944" w:type="dxa"/>
            <w:gridSpan w:val="5"/>
            <w:tcPrChange w:id="196" w:author="Gsotg916_Serv" w:date="2022-01-19T11:17:00Z">
              <w:tcPr>
                <w:tcW w:w="9944" w:type="dxa"/>
                <w:gridSpan w:val="5"/>
              </w:tcPr>
            </w:tcPrChange>
          </w:tcPr>
          <w:p w14:paraId="636EF6DA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197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4540745D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198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6D489810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199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06F83184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200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0E008113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201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5AA745DC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202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6DB3A92A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203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2A42BA30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204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1DA718CB" w14:textId="77777777" w:rsidR="00C47C36" w:rsidRDefault="00C47C36" w:rsidP="00661EE7">
            <w:pPr>
              <w:pStyle w:val="TableParagraph"/>
              <w:spacing w:before="69"/>
              <w:ind w:left="45"/>
              <w:jc w:val="center"/>
              <w:rPr>
                <w:ins w:id="205" w:author="Gsotg916_Serv" w:date="2022-01-18T11:41:00Z"/>
                <w:b/>
                <w:bCs/>
                <w:w w:val="103"/>
                <w:sz w:val="32"/>
                <w:szCs w:val="32"/>
              </w:rPr>
            </w:pPr>
          </w:p>
          <w:p w14:paraId="02CE0FEE" w14:textId="5CED7B7C" w:rsidR="009C2D08" w:rsidRPr="008F6590" w:rsidRDefault="00193D9A" w:rsidP="00661EE7">
            <w:pPr>
              <w:pStyle w:val="TableParagraph"/>
              <w:spacing w:before="69"/>
              <w:ind w:left="45"/>
              <w:jc w:val="center"/>
              <w:rPr>
                <w:b/>
                <w:bCs/>
                <w:w w:val="103"/>
                <w:sz w:val="32"/>
                <w:szCs w:val="32"/>
                <w:rPrChange w:id="206" w:author="Gsotg916_Serv" w:date="2022-01-18T11:13:00Z">
                  <w:rPr>
                    <w:w w:val="103"/>
                    <w:sz w:val="28"/>
                  </w:rPr>
                </w:rPrChange>
              </w:rPr>
            </w:pPr>
            <w:ins w:id="207" w:author="Gsotg916_Serv" w:date="2022-01-18T10:12:00Z">
              <w:r w:rsidRPr="008F6590">
                <w:rPr>
                  <w:b/>
                  <w:bCs/>
                  <w:w w:val="103"/>
                  <w:sz w:val="32"/>
                  <w:szCs w:val="32"/>
                  <w:rPrChange w:id="208" w:author="Gsotg916_Serv" w:date="2022-01-18T11:13:00Z">
                    <w:rPr>
                      <w:w w:val="103"/>
                      <w:sz w:val="28"/>
                    </w:rPr>
                  </w:rPrChange>
                </w:rPr>
                <w:t>Адміністрати</w:t>
              </w:r>
            </w:ins>
            <w:ins w:id="209" w:author="Gsotg916_Serv" w:date="2022-01-18T10:13:00Z">
              <w:r w:rsidRPr="008F6590">
                <w:rPr>
                  <w:b/>
                  <w:bCs/>
                  <w:w w:val="103"/>
                  <w:sz w:val="32"/>
                  <w:szCs w:val="32"/>
                  <w:rPrChange w:id="210" w:author="Gsotg916_Serv" w:date="2022-01-18T11:13:00Z">
                    <w:rPr>
                      <w:w w:val="103"/>
                      <w:sz w:val="28"/>
                    </w:rPr>
                  </w:rPrChange>
                </w:rPr>
                <w:t>вні послуги з реєстрації місця проживання</w:t>
              </w:r>
            </w:ins>
          </w:p>
        </w:tc>
      </w:tr>
      <w:tr w:rsidR="00661EE7" w14:paraId="6C8687C5" w14:textId="77777777" w:rsidTr="00661EE7">
        <w:trPr>
          <w:trHeight w:val="1641"/>
        </w:trPr>
        <w:tc>
          <w:tcPr>
            <w:tcW w:w="706" w:type="dxa"/>
          </w:tcPr>
          <w:p w14:paraId="0F341006" w14:textId="77777777" w:rsidR="00661EE7" w:rsidRDefault="00661EE7" w:rsidP="00661EE7">
            <w:pPr>
              <w:pStyle w:val="TableParagraph"/>
              <w:spacing w:before="69"/>
              <w:ind w:left="182"/>
              <w:rPr>
                <w:sz w:val="28"/>
              </w:rPr>
            </w:pPr>
            <w:r>
              <w:rPr>
                <w:sz w:val="28"/>
              </w:rPr>
              <w:lastRenderedPageBreak/>
              <w:t>97.</w:t>
            </w:r>
          </w:p>
        </w:tc>
        <w:tc>
          <w:tcPr>
            <w:tcW w:w="1565" w:type="dxa"/>
          </w:tcPr>
          <w:p w14:paraId="5B577CB0" w14:textId="77777777" w:rsidR="00661EE7" w:rsidRDefault="00661EE7" w:rsidP="00661EE7">
            <w:pPr>
              <w:pStyle w:val="TableParagraph"/>
              <w:spacing w:before="69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00034</w:t>
            </w:r>
          </w:p>
        </w:tc>
        <w:tc>
          <w:tcPr>
            <w:tcW w:w="3399" w:type="dxa"/>
          </w:tcPr>
          <w:p w14:paraId="465742DB" w14:textId="074258E4" w:rsidR="00661EE7" w:rsidRDefault="00661EE7" w:rsidP="00661EE7">
            <w:pPr>
              <w:pStyle w:val="TableParagraph"/>
              <w:spacing w:before="74"/>
              <w:ind w:left="121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DB0DCA">
              <w:rPr>
                <w:sz w:val="28"/>
              </w:rPr>
              <w:t>є</w:t>
            </w:r>
            <w:r>
              <w:rPr>
                <w:sz w:val="28"/>
              </w:rPr>
              <w:t>страція місця</w:t>
            </w:r>
          </w:p>
          <w:p w14:paraId="1CAC9A03" w14:textId="05961BA9" w:rsidR="00661EE7" w:rsidRPr="00DB0DCA" w:rsidRDefault="00DB0DCA" w:rsidP="00661EE7">
            <w:pPr>
              <w:pStyle w:val="TableParagraph"/>
              <w:spacing w:before="64"/>
              <w:ind w:left="127"/>
              <w:rPr>
                <w:sz w:val="28"/>
                <w:szCs w:val="28"/>
              </w:rPr>
            </w:pPr>
            <w:r>
              <w:rPr>
                <w:w w:val="105"/>
                <w:sz w:val="19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проживання</w:t>
            </w:r>
          </w:p>
        </w:tc>
        <w:tc>
          <w:tcPr>
            <w:tcW w:w="2881" w:type="dxa"/>
          </w:tcPr>
          <w:p w14:paraId="249D1F63" w14:textId="77777777" w:rsidR="00661EE7" w:rsidRDefault="00661EE7" w:rsidP="00661EE7">
            <w:pPr>
              <w:pStyle w:val="TableParagraph"/>
              <w:spacing w:before="87" w:line="228" w:lineRule="auto"/>
              <w:ind w:left="124" w:right="155"/>
              <w:rPr>
                <w:sz w:val="28"/>
              </w:rPr>
            </w:pPr>
            <w:r>
              <w:rPr>
                <w:sz w:val="28"/>
              </w:rPr>
              <w:t>Закон України “Про свободу пересування та вільний вибір місця проживання в Україні”</w:t>
            </w:r>
          </w:p>
        </w:tc>
        <w:tc>
          <w:tcPr>
            <w:tcW w:w="1393" w:type="dxa"/>
          </w:tcPr>
          <w:p w14:paraId="3AC9D894" w14:textId="77777777" w:rsidR="00661EE7" w:rsidRDefault="00661EE7" w:rsidP="00661EE7">
            <w:pPr>
              <w:pStyle w:val="TableParagraph"/>
              <w:spacing w:before="69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C414131" w14:textId="77777777" w:rsidTr="00661EE7">
        <w:trPr>
          <w:trHeight w:val="1031"/>
        </w:trPr>
        <w:tc>
          <w:tcPr>
            <w:tcW w:w="706" w:type="dxa"/>
          </w:tcPr>
          <w:p w14:paraId="001380E3" w14:textId="77777777" w:rsidR="00661EE7" w:rsidRDefault="00661EE7" w:rsidP="00661EE7">
            <w:pPr>
              <w:pStyle w:val="TableParagraph"/>
              <w:spacing w:before="69"/>
              <w:ind w:left="182"/>
              <w:rPr>
                <w:sz w:val="28"/>
              </w:rPr>
            </w:pPr>
            <w:r>
              <w:rPr>
                <w:sz w:val="28"/>
              </w:rPr>
              <w:t>98.</w:t>
            </w:r>
          </w:p>
        </w:tc>
        <w:tc>
          <w:tcPr>
            <w:tcW w:w="1565" w:type="dxa"/>
          </w:tcPr>
          <w:p w14:paraId="074442BC" w14:textId="77777777" w:rsidR="00661EE7" w:rsidRDefault="00661EE7" w:rsidP="00661EE7">
            <w:pPr>
              <w:pStyle w:val="TableParagraph"/>
              <w:spacing w:before="69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01217</w:t>
            </w:r>
          </w:p>
        </w:tc>
        <w:tc>
          <w:tcPr>
            <w:tcW w:w="3399" w:type="dxa"/>
          </w:tcPr>
          <w:p w14:paraId="60C0D799" w14:textId="4048DD5F" w:rsidR="00661EE7" w:rsidRDefault="00661EE7" w:rsidP="00661EE7">
            <w:pPr>
              <w:pStyle w:val="TableParagraph"/>
              <w:spacing w:before="87" w:line="228" w:lineRule="auto"/>
              <w:ind w:left="124" w:hanging="4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204885">
              <w:rPr>
                <w:sz w:val="28"/>
              </w:rPr>
              <w:t>є</w:t>
            </w:r>
            <w:r>
              <w:rPr>
                <w:sz w:val="28"/>
              </w:rPr>
              <w:t>страція місця проживання дитини до 14 років</w:t>
            </w:r>
          </w:p>
        </w:tc>
        <w:tc>
          <w:tcPr>
            <w:tcW w:w="2881" w:type="dxa"/>
          </w:tcPr>
          <w:p w14:paraId="611C0402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93" w:type="dxa"/>
          </w:tcPr>
          <w:p w14:paraId="0AD298EC" w14:textId="77777777" w:rsidR="00661EE7" w:rsidRDefault="00661EE7" w:rsidP="00661EE7">
            <w:pPr>
              <w:pStyle w:val="TableParagraph"/>
              <w:spacing w:before="69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3DEFC84A" w14:textId="77777777" w:rsidTr="00661EE7">
        <w:trPr>
          <w:trHeight w:val="724"/>
        </w:trPr>
        <w:tc>
          <w:tcPr>
            <w:tcW w:w="706" w:type="dxa"/>
          </w:tcPr>
          <w:p w14:paraId="7E6EDC20" w14:textId="77777777" w:rsidR="00661EE7" w:rsidRDefault="00661EE7" w:rsidP="00661EE7">
            <w:pPr>
              <w:pStyle w:val="TableParagraph"/>
              <w:spacing w:before="74"/>
              <w:ind w:left="182"/>
              <w:rPr>
                <w:sz w:val="28"/>
              </w:rPr>
            </w:pPr>
            <w:r>
              <w:rPr>
                <w:sz w:val="28"/>
              </w:rPr>
              <w:t>99.</w:t>
            </w:r>
          </w:p>
        </w:tc>
        <w:tc>
          <w:tcPr>
            <w:tcW w:w="1565" w:type="dxa"/>
          </w:tcPr>
          <w:p w14:paraId="7DFFA3F8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00037</w:t>
            </w:r>
          </w:p>
        </w:tc>
        <w:tc>
          <w:tcPr>
            <w:tcW w:w="3399" w:type="dxa"/>
          </w:tcPr>
          <w:p w14:paraId="5342541C" w14:textId="21D2E304" w:rsidR="00661EE7" w:rsidRDefault="00661EE7" w:rsidP="00661EE7">
            <w:pPr>
              <w:pStyle w:val="TableParagraph"/>
              <w:spacing w:before="90" w:line="225" w:lineRule="auto"/>
              <w:ind w:left="124"/>
              <w:rPr>
                <w:sz w:val="28"/>
              </w:rPr>
            </w:pPr>
            <w:r>
              <w:rPr>
                <w:sz w:val="28"/>
              </w:rPr>
              <w:t>Зняття з ре</w:t>
            </w:r>
            <w:r w:rsidR="00204885">
              <w:rPr>
                <w:sz w:val="28"/>
              </w:rPr>
              <w:t>є</w:t>
            </w:r>
            <w:r>
              <w:rPr>
                <w:sz w:val="28"/>
              </w:rPr>
              <w:t>страції місця проживання</w:t>
            </w:r>
          </w:p>
        </w:tc>
        <w:tc>
          <w:tcPr>
            <w:tcW w:w="2881" w:type="dxa"/>
          </w:tcPr>
          <w:p w14:paraId="32A1891E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93" w:type="dxa"/>
          </w:tcPr>
          <w:p w14:paraId="7A1620A8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0C3D4B90" w14:textId="77777777" w:rsidTr="00661EE7">
        <w:trPr>
          <w:trHeight w:val="416"/>
        </w:trPr>
        <w:tc>
          <w:tcPr>
            <w:tcW w:w="706" w:type="dxa"/>
          </w:tcPr>
          <w:p w14:paraId="32E39115" w14:textId="77777777" w:rsidR="00661EE7" w:rsidRDefault="00661EE7" w:rsidP="00661EE7">
            <w:pPr>
              <w:pStyle w:val="TableParagraph"/>
              <w:spacing w:before="74"/>
              <w:ind w:left="185"/>
              <w:rPr>
                <w:sz w:val="28"/>
              </w:rPr>
            </w:pPr>
            <w:r>
              <w:rPr>
                <w:sz w:val="28"/>
              </w:rPr>
              <w:t>100.</w:t>
            </w:r>
          </w:p>
        </w:tc>
        <w:tc>
          <w:tcPr>
            <w:tcW w:w="1565" w:type="dxa"/>
          </w:tcPr>
          <w:p w14:paraId="5F419012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00039</w:t>
            </w:r>
          </w:p>
        </w:tc>
        <w:tc>
          <w:tcPr>
            <w:tcW w:w="3399" w:type="dxa"/>
          </w:tcPr>
          <w:p w14:paraId="7140DA47" w14:textId="76B889AC" w:rsidR="00661EE7" w:rsidRDefault="00661EE7" w:rsidP="00661EE7">
            <w:pPr>
              <w:pStyle w:val="TableParagraph"/>
              <w:spacing w:before="74"/>
              <w:ind w:left="121"/>
              <w:rPr>
                <w:sz w:val="28"/>
              </w:rPr>
            </w:pPr>
            <w:r>
              <w:rPr>
                <w:sz w:val="28"/>
              </w:rPr>
              <w:t>Видача довідки про</w:t>
            </w:r>
            <w:r w:rsidR="00835960">
              <w:rPr>
                <w:sz w:val="28"/>
              </w:rPr>
              <w:t xml:space="preserve"> зняття з реєстрації місця проживання</w:t>
            </w:r>
          </w:p>
        </w:tc>
        <w:tc>
          <w:tcPr>
            <w:tcW w:w="2881" w:type="dxa"/>
          </w:tcPr>
          <w:p w14:paraId="6002CA88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93" w:type="dxa"/>
          </w:tcPr>
          <w:p w14:paraId="66209D3E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5E9685D4" w14:textId="77777777" w:rsidR="00661EE7" w:rsidRDefault="00661EE7" w:rsidP="00661EE7">
      <w:pPr>
        <w:pStyle w:val="a4"/>
        <w:spacing w:before="3" w:after="1"/>
        <w:rPr>
          <w:rFonts w:ascii="Consolas"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  <w:tblGridChange w:id="211">
          <w:tblGrid>
            <w:gridCol w:w="710"/>
            <w:gridCol w:w="1560"/>
            <w:gridCol w:w="3398"/>
            <w:gridCol w:w="2884"/>
            <w:gridCol w:w="1386"/>
          </w:tblGrid>
        </w:tblGridChange>
      </w:tblGrid>
      <w:tr w:rsidR="00661EE7" w14:paraId="7C1B3B16" w14:textId="77777777" w:rsidTr="00661EE7">
        <w:trPr>
          <w:trHeight w:val="728"/>
        </w:trPr>
        <w:tc>
          <w:tcPr>
            <w:tcW w:w="710" w:type="dxa"/>
          </w:tcPr>
          <w:p w14:paraId="612A3D0E" w14:textId="77777777" w:rsidR="00661EE7" w:rsidRDefault="00661EE7" w:rsidP="00661EE7">
            <w:pPr>
              <w:pStyle w:val="TableParagraph"/>
              <w:spacing w:before="65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101.</w:t>
            </w:r>
          </w:p>
        </w:tc>
        <w:tc>
          <w:tcPr>
            <w:tcW w:w="1560" w:type="dxa"/>
          </w:tcPr>
          <w:p w14:paraId="2C753F71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00040</w:t>
            </w:r>
          </w:p>
        </w:tc>
        <w:tc>
          <w:tcPr>
            <w:tcW w:w="3398" w:type="dxa"/>
          </w:tcPr>
          <w:p w14:paraId="290FA779" w14:textId="150A55F1" w:rsidR="00661EE7" w:rsidRDefault="00661EE7" w:rsidP="00661EE7">
            <w:pPr>
              <w:pStyle w:val="TableParagraph"/>
              <w:spacing w:before="91" w:line="220" w:lineRule="auto"/>
              <w:ind w:left="125" w:hanging="4"/>
              <w:rPr>
                <w:sz w:val="29"/>
              </w:rPr>
            </w:pPr>
            <w:r>
              <w:rPr>
                <w:w w:val="95"/>
                <w:sz w:val="29"/>
              </w:rPr>
              <w:t>Ре</w:t>
            </w:r>
            <w:r w:rsidR="00204885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страція місця </w:t>
            </w:r>
            <w:r>
              <w:rPr>
                <w:sz w:val="29"/>
              </w:rPr>
              <w:t>перебування</w:t>
            </w:r>
          </w:p>
        </w:tc>
        <w:tc>
          <w:tcPr>
            <w:tcW w:w="2884" w:type="dxa"/>
          </w:tcPr>
          <w:p w14:paraId="58988321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6DEB6F56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26027D1A" w14:textId="77777777" w:rsidTr="00661EE7">
        <w:trPr>
          <w:trHeight w:val="1338"/>
        </w:trPr>
        <w:tc>
          <w:tcPr>
            <w:tcW w:w="710" w:type="dxa"/>
          </w:tcPr>
          <w:p w14:paraId="3BB6BD25" w14:textId="77777777" w:rsidR="00661EE7" w:rsidRDefault="00661EE7" w:rsidP="00661EE7">
            <w:pPr>
              <w:pStyle w:val="TableParagraph"/>
              <w:spacing w:before="65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102.</w:t>
            </w:r>
          </w:p>
        </w:tc>
        <w:tc>
          <w:tcPr>
            <w:tcW w:w="1560" w:type="dxa"/>
          </w:tcPr>
          <w:p w14:paraId="6C82FB8C" w14:textId="77777777" w:rsidR="00661EE7" w:rsidRDefault="00661EE7" w:rsidP="00661EE7">
            <w:pPr>
              <w:pStyle w:val="TableParagraph"/>
              <w:spacing w:before="65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00038</w:t>
            </w:r>
          </w:p>
        </w:tc>
        <w:tc>
          <w:tcPr>
            <w:tcW w:w="3398" w:type="dxa"/>
          </w:tcPr>
          <w:p w14:paraId="77F91228" w14:textId="4F25C041" w:rsidR="00661EE7" w:rsidRDefault="00661EE7" w:rsidP="00661EE7">
            <w:pPr>
              <w:pStyle w:val="TableParagraph"/>
              <w:spacing w:before="86" w:line="220" w:lineRule="auto"/>
              <w:ind w:left="125" w:hanging="4"/>
              <w:rPr>
                <w:sz w:val="29"/>
              </w:rPr>
            </w:pPr>
            <w:r>
              <w:rPr>
                <w:sz w:val="29"/>
              </w:rPr>
              <w:t>Видача довідки про ре</w:t>
            </w:r>
            <w:r w:rsidR="00204885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страцію місця </w:t>
            </w:r>
            <w:r>
              <w:rPr>
                <w:w w:val="95"/>
                <w:sz w:val="29"/>
              </w:rPr>
              <w:t xml:space="preserve">проживання або місця </w:t>
            </w:r>
            <w:r>
              <w:rPr>
                <w:sz w:val="29"/>
              </w:rPr>
              <w:t>перебування особи</w:t>
            </w:r>
          </w:p>
        </w:tc>
        <w:tc>
          <w:tcPr>
            <w:tcW w:w="2884" w:type="dxa"/>
          </w:tcPr>
          <w:p w14:paraId="293A82BE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44B67064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9C2D08" w14:paraId="17C9D880" w14:textId="77777777" w:rsidTr="00C0227A">
        <w:tblPrEx>
          <w:tblW w:w="0" w:type="auto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212" w:author="Gsotg916_Serv" w:date="2022-01-19T11:17:00Z">
            <w:tblPrEx>
              <w:tblW w:w="0" w:type="auto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488"/>
          <w:trPrChange w:id="213" w:author="Gsotg916_Serv" w:date="2022-01-19T11:17:00Z">
            <w:trPr>
              <w:trHeight w:val="1333"/>
            </w:trPr>
          </w:trPrChange>
        </w:trPr>
        <w:tc>
          <w:tcPr>
            <w:tcW w:w="9938" w:type="dxa"/>
            <w:gridSpan w:val="5"/>
            <w:tcPrChange w:id="214" w:author="Gsotg916_Serv" w:date="2022-01-19T11:17:00Z">
              <w:tcPr>
                <w:tcW w:w="9938" w:type="dxa"/>
                <w:gridSpan w:val="5"/>
              </w:tcPr>
            </w:tcPrChange>
          </w:tcPr>
          <w:p w14:paraId="04B7BC92" w14:textId="1CE4F7F0" w:rsidR="009C2D08" w:rsidRPr="008B2F6F" w:rsidRDefault="008B2F6F" w:rsidP="00661EE7">
            <w:pPr>
              <w:pStyle w:val="TableParagraph"/>
              <w:spacing w:before="65"/>
              <w:ind w:left="47"/>
              <w:jc w:val="center"/>
              <w:rPr>
                <w:b/>
                <w:bCs/>
                <w:w w:val="99"/>
                <w:sz w:val="32"/>
                <w:szCs w:val="32"/>
                <w:rPrChange w:id="215" w:author="Gsotg916_Serv" w:date="2022-01-18T11:02:00Z">
                  <w:rPr>
                    <w:w w:val="99"/>
                    <w:sz w:val="29"/>
                  </w:rPr>
                </w:rPrChange>
              </w:rPr>
            </w:pPr>
            <w:ins w:id="216" w:author="Gsotg916_Serv" w:date="2022-01-18T11:02:00Z">
              <w:r w:rsidRPr="008B2F6F">
                <w:rPr>
                  <w:b/>
                  <w:bCs/>
                  <w:w w:val="99"/>
                  <w:sz w:val="32"/>
                  <w:szCs w:val="32"/>
                  <w:rPrChange w:id="217" w:author="Gsotg916_Serv" w:date="2022-01-18T11:02:00Z">
                    <w:rPr>
                      <w:w w:val="99"/>
                      <w:sz w:val="29"/>
                    </w:rPr>
                  </w:rPrChange>
                </w:rPr>
                <w:t>Адміністративні послуги соціального характеру</w:t>
              </w:r>
            </w:ins>
          </w:p>
        </w:tc>
      </w:tr>
      <w:tr w:rsidR="00661EE7" w14:paraId="3A9D3FD5" w14:textId="77777777" w:rsidTr="00661EE7">
        <w:trPr>
          <w:trHeight w:val="1333"/>
        </w:trPr>
        <w:tc>
          <w:tcPr>
            <w:tcW w:w="710" w:type="dxa"/>
          </w:tcPr>
          <w:p w14:paraId="488620F1" w14:textId="77777777" w:rsidR="00661EE7" w:rsidRDefault="00661EE7" w:rsidP="00661EE7">
            <w:pPr>
              <w:pStyle w:val="TableParagraph"/>
              <w:spacing w:before="65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103.</w:t>
            </w:r>
          </w:p>
        </w:tc>
        <w:tc>
          <w:tcPr>
            <w:tcW w:w="1560" w:type="dxa"/>
          </w:tcPr>
          <w:p w14:paraId="5CAA96DD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01286</w:t>
            </w:r>
          </w:p>
        </w:tc>
        <w:tc>
          <w:tcPr>
            <w:tcW w:w="3398" w:type="dxa"/>
          </w:tcPr>
          <w:p w14:paraId="176A89E8" w14:textId="77777777" w:rsidR="00661EE7" w:rsidRDefault="00661EE7" w:rsidP="00661EE7">
            <w:pPr>
              <w:pStyle w:val="TableParagraph"/>
              <w:spacing w:before="99" w:line="213" w:lineRule="auto"/>
              <w:ind w:left="125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Надання статусу учасника </w:t>
            </w:r>
            <w:r>
              <w:rPr>
                <w:sz w:val="29"/>
              </w:rPr>
              <w:t>бойових дій</w:t>
            </w:r>
          </w:p>
        </w:tc>
        <w:tc>
          <w:tcPr>
            <w:tcW w:w="2884" w:type="dxa"/>
          </w:tcPr>
          <w:p w14:paraId="6D395927" w14:textId="77777777" w:rsidR="00661EE7" w:rsidRDefault="00661EE7" w:rsidP="00661EE7">
            <w:pPr>
              <w:pStyle w:val="TableParagraph"/>
              <w:spacing w:before="86" w:line="220" w:lineRule="auto"/>
              <w:ind w:left="125" w:right="224"/>
              <w:rPr>
                <w:sz w:val="29"/>
              </w:rPr>
            </w:pPr>
            <w:r>
              <w:rPr>
                <w:sz w:val="29"/>
              </w:rPr>
              <w:t xml:space="preserve">Закон України “Про статус ветеранів війни, гарантії ïx </w:t>
            </w:r>
            <w:r>
              <w:rPr>
                <w:w w:val="95"/>
                <w:sz w:val="29"/>
              </w:rPr>
              <w:t>соціального захисту”</w:t>
            </w:r>
          </w:p>
        </w:tc>
        <w:tc>
          <w:tcPr>
            <w:tcW w:w="1386" w:type="dxa"/>
          </w:tcPr>
          <w:p w14:paraId="4C1E1F22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05B0788" w14:textId="77777777" w:rsidTr="00661EE7">
        <w:trPr>
          <w:trHeight w:val="1650"/>
        </w:trPr>
        <w:tc>
          <w:tcPr>
            <w:tcW w:w="710" w:type="dxa"/>
          </w:tcPr>
          <w:p w14:paraId="3DA6981C" w14:textId="77777777" w:rsidR="00661EE7" w:rsidRDefault="00661EE7" w:rsidP="00661EE7">
            <w:pPr>
              <w:pStyle w:val="TableParagraph"/>
              <w:spacing w:before="69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104.</w:t>
            </w:r>
          </w:p>
        </w:tc>
        <w:tc>
          <w:tcPr>
            <w:tcW w:w="1560" w:type="dxa"/>
          </w:tcPr>
          <w:p w14:paraId="3B2639D2" w14:textId="77777777" w:rsidR="00661EE7" w:rsidRDefault="00661EE7" w:rsidP="00661EE7">
            <w:pPr>
              <w:pStyle w:val="TableParagraph"/>
              <w:spacing w:before="69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01198</w:t>
            </w:r>
          </w:p>
        </w:tc>
        <w:tc>
          <w:tcPr>
            <w:tcW w:w="3398" w:type="dxa"/>
          </w:tcPr>
          <w:p w14:paraId="44850A5A" w14:textId="77777777" w:rsidR="00661EE7" w:rsidRDefault="00661EE7" w:rsidP="00661EE7">
            <w:pPr>
              <w:pStyle w:val="TableParagraph"/>
              <w:spacing w:before="99" w:line="218" w:lineRule="auto"/>
              <w:ind w:left="125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Видача бланка-вкладки до </w:t>
            </w:r>
            <w:r>
              <w:rPr>
                <w:sz w:val="29"/>
              </w:rPr>
              <w:t>посвідчення учасника бойових дій, особи з інвалідністю внаслідок</w:t>
            </w:r>
          </w:p>
          <w:p w14:paraId="3EEAE919" w14:textId="77777777" w:rsidR="00661EE7" w:rsidRDefault="00661EE7" w:rsidP="00661EE7">
            <w:pPr>
              <w:pStyle w:val="TableParagraph"/>
              <w:spacing w:before="8"/>
              <w:rPr>
                <w:rFonts w:ascii="Consolas"/>
                <w:sz w:val="4"/>
              </w:rPr>
            </w:pPr>
          </w:p>
          <w:p w14:paraId="54FD4C15" w14:textId="77777777" w:rsidR="00661EE7" w:rsidRDefault="00661EE7" w:rsidP="00661EE7">
            <w:pPr>
              <w:pStyle w:val="TableParagraph"/>
              <w:spacing w:line="196" w:lineRule="exact"/>
              <w:ind w:left="132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5466EFE7" wp14:editId="0C0E66C9">
                  <wp:extent cx="411480" cy="124967"/>
                  <wp:effectExtent l="0" t="0" r="0" b="0"/>
                  <wp:docPr id="6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80" cy="124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145C9FF7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40719482" w14:textId="77777777" w:rsidR="00661EE7" w:rsidRDefault="00661EE7" w:rsidP="00661EE7">
            <w:pPr>
              <w:pStyle w:val="TableParagraph"/>
              <w:spacing w:before="69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6807A8C" w14:textId="77777777" w:rsidTr="00661EE7">
        <w:trPr>
          <w:trHeight w:val="1026"/>
        </w:trPr>
        <w:tc>
          <w:tcPr>
            <w:tcW w:w="710" w:type="dxa"/>
          </w:tcPr>
          <w:p w14:paraId="1F3CD11D" w14:textId="77777777" w:rsidR="00661EE7" w:rsidRDefault="00661EE7" w:rsidP="00661EE7">
            <w:pPr>
              <w:pStyle w:val="TableParagraph"/>
              <w:spacing w:before="60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105.</w:t>
            </w:r>
          </w:p>
        </w:tc>
        <w:tc>
          <w:tcPr>
            <w:tcW w:w="1560" w:type="dxa"/>
          </w:tcPr>
          <w:p w14:paraId="7B2EFDCE" w14:textId="77777777" w:rsidR="00661EE7" w:rsidRDefault="00661EE7" w:rsidP="00661EE7">
            <w:pPr>
              <w:pStyle w:val="TableParagraph"/>
              <w:spacing w:before="60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01285</w:t>
            </w:r>
          </w:p>
        </w:tc>
        <w:tc>
          <w:tcPr>
            <w:tcW w:w="3398" w:type="dxa"/>
          </w:tcPr>
          <w:p w14:paraId="54CBB17C" w14:textId="77777777" w:rsidR="00661EE7" w:rsidRDefault="00661EE7" w:rsidP="00661EE7">
            <w:pPr>
              <w:pStyle w:val="TableParagraph"/>
              <w:spacing w:before="89" w:line="218" w:lineRule="auto"/>
              <w:ind w:left="123" w:right="340" w:hanging="3"/>
              <w:rPr>
                <w:sz w:val="29"/>
              </w:rPr>
            </w:pPr>
            <w:r>
              <w:rPr>
                <w:sz w:val="29"/>
              </w:rPr>
              <w:t>Позбавлення статусу учасника</w:t>
            </w:r>
            <w:r>
              <w:rPr>
                <w:spacing w:val="-34"/>
                <w:sz w:val="29"/>
              </w:rPr>
              <w:t xml:space="preserve"> </w:t>
            </w:r>
            <w:r>
              <w:rPr>
                <w:sz w:val="29"/>
              </w:rPr>
              <w:t>бойових</w:t>
            </w:r>
            <w:r>
              <w:rPr>
                <w:spacing w:val="-30"/>
                <w:sz w:val="29"/>
              </w:rPr>
              <w:t xml:space="preserve"> </w:t>
            </w:r>
            <w:r>
              <w:rPr>
                <w:sz w:val="29"/>
              </w:rPr>
              <w:t>дій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за заявою</w:t>
            </w:r>
            <w:r>
              <w:rPr>
                <w:spacing w:val="-2"/>
                <w:sz w:val="29"/>
              </w:rPr>
              <w:t xml:space="preserve"> </w:t>
            </w:r>
            <w:r>
              <w:rPr>
                <w:sz w:val="29"/>
              </w:rPr>
              <w:t>учасника</w:t>
            </w:r>
          </w:p>
        </w:tc>
        <w:tc>
          <w:tcPr>
            <w:tcW w:w="2884" w:type="dxa"/>
          </w:tcPr>
          <w:p w14:paraId="2564C06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25353D61" w14:textId="77777777" w:rsidR="00661EE7" w:rsidRDefault="00661EE7" w:rsidP="00661EE7">
            <w:pPr>
              <w:pStyle w:val="TableParagraph"/>
              <w:spacing w:before="60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7FCE3901" w14:textId="77777777" w:rsidTr="00661EE7">
        <w:trPr>
          <w:trHeight w:val="4401"/>
        </w:trPr>
        <w:tc>
          <w:tcPr>
            <w:tcW w:w="710" w:type="dxa"/>
          </w:tcPr>
          <w:p w14:paraId="09EA0B34" w14:textId="77777777" w:rsidR="00661EE7" w:rsidRDefault="00661EE7" w:rsidP="00661EE7">
            <w:pPr>
              <w:pStyle w:val="TableParagraph"/>
              <w:spacing w:before="69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lastRenderedPageBreak/>
              <w:t>106.</w:t>
            </w:r>
          </w:p>
        </w:tc>
        <w:tc>
          <w:tcPr>
            <w:tcW w:w="1560" w:type="dxa"/>
          </w:tcPr>
          <w:p w14:paraId="72BC8229" w14:textId="77777777" w:rsidR="00661EE7" w:rsidRDefault="00661EE7" w:rsidP="00661EE7">
            <w:pPr>
              <w:pStyle w:val="TableParagraph"/>
              <w:spacing w:before="69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01620</w:t>
            </w:r>
          </w:p>
        </w:tc>
        <w:tc>
          <w:tcPr>
            <w:tcW w:w="3398" w:type="dxa"/>
          </w:tcPr>
          <w:p w14:paraId="44DA488B" w14:textId="77777777" w:rsidR="00661EE7" w:rsidRDefault="00661EE7" w:rsidP="00661EE7">
            <w:pPr>
              <w:pStyle w:val="TableParagraph"/>
              <w:spacing w:before="96" w:line="220" w:lineRule="auto"/>
              <w:ind w:left="123" w:right="73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одноразової </w:t>
            </w:r>
            <w:r>
              <w:rPr>
                <w:sz w:val="29"/>
              </w:rPr>
              <w:t xml:space="preserve">грошової допомоги у разі загибелі (смерті), </w:t>
            </w:r>
            <w:r>
              <w:rPr>
                <w:w w:val="95"/>
                <w:sz w:val="29"/>
              </w:rPr>
              <w:t xml:space="preserve">інвалідності або часткової втрати працездатності без встановлення інвалідності </w:t>
            </w:r>
            <w:r>
              <w:rPr>
                <w:sz w:val="29"/>
              </w:rPr>
              <w:t xml:space="preserve">військовослужбовців, </w:t>
            </w:r>
            <w:r>
              <w:rPr>
                <w:w w:val="95"/>
                <w:sz w:val="29"/>
              </w:rPr>
              <w:t xml:space="preserve">військовозобов’язаних та </w:t>
            </w:r>
            <w:r>
              <w:rPr>
                <w:sz w:val="29"/>
              </w:rPr>
              <w:t xml:space="preserve">резервістів, які призвані на навчальні (або </w:t>
            </w:r>
            <w:r>
              <w:rPr>
                <w:w w:val="95"/>
                <w:sz w:val="29"/>
              </w:rPr>
              <w:t xml:space="preserve">перевірочні) та спеціальні </w:t>
            </w:r>
            <w:r>
              <w:rPr>
                <w:sz w:val="29"/>
              </w:rPr>
              <w:t>збори чи для проходження служби у</w:t>
            </w:r>
          </w:p>
          <w:p w14:paraId="051DDAD6" w14:textId="77777777" w:rsidR="00661EE7" w:rsidRDefault="00661EE7" w:rsidP="00661EE7">
            <w:pPr>
              <w:pStyle w:val="TableParagraph"/>
              <w:spacing w:line="293" w:lineRule="exact"/>
              <w:ind w:left="125"/>
              <w:rPr>
                <w:sz w:val="29"/>
              </w:rPr>
            </w:pPr>
            <w:r>
              <w:rPr>
                <w:sz w:val="29"/>
              </w:rPr>
              <w:t>військовому резерві</w:t>
            </w:r>
          </w:p>
        </w:tc>
        <w:tc>
          <w:tcPr>
            <w:tcW w:w="2884" w:type="dxa"/>
          </w:tcPr>
          <w:p w14:paraId="6560EB27" w14:textId="77777777" w:rsidR="00661EE7" w:rsidRDefault="00661EE7" w:rsidP="00661EE7">
            <w:pPr>
              <w:pStyle w:val="TableParagraph"/>
              <w:spacing w:before="69" w:after="48"/>
              <w:ind w:left="126"/>
              <w:rPr>
                <w:sz w:val="29"/>
              </w:rPr>
            </w:pPr>
            <w:r>
              <w:rPr>
                <w:sz w:val="29"/>
              </w:rPr>
              <w:t>Закон України “Про</w:t>
            </w:r>
          </w:p>
          <w:p w14:paraId="522A25D6" w14:textId="77777777" w:rsidR="00661EE7" w:rsidRDefault="00661EE7" w:rsidP="00661EE7">
            <w:pPr>
              <w:pStyle w:val="TableParagraph"/>
              <w:spacing w:line="230" w:lineRule="exact"/>
              <w:ind w:left="137"/>
              <w:rPr>
                <w:rFonts w:ascii="Consolas"/>
                <w:sz w:val="20"/>
              </w:rPr>
            </w:pPr>
            <w:r>
              <w:rPr>
                <w:rFonts w:ascii="Consolas"/>
                <w:noProof/>
                <w:position w:val="-4"/>
                <w:sz w:val="20"/>
              </w:rPr>
              <w:drawing>
                <wp:inline distT="0" distB="0" distL="0" distR="0" wp14:anchorId="1F89D5C8" wp14:editId="05DB2C4E">
                  <wp:extent cx="929640" cy="146303"/>
                  <wp:effectExtent l="0" t="0" r="0" b="0"/>
                  <wp:docPr id="67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2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1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FA6772" w14:textId="77777777" w:rsidR="00661EE7" w:rsidRDefault="00661EE7" w:rsidP="00661EE7">
            <w:pPr>
              <w:pStyle w:val="TableParagraph"/>
              <w:spacing w:before="27" w:line="218" w:lineRule="auto"/>
              <w:ind w:left="125" w:right="211"/>
              <w:rPr>
                <w:sz w:val="29"/>
              </w:rPr>
            </w:pPr>
            <w:r>
              <w:rPr>
                <w:sz w:val="29"/>
              </w:rPr>
              <w:t xml:space="preserve">правовий захист </w:t>
            </w:r>
            <w:r>
              <w:rPr>
                <w:w w:val="95"/>
                <w:sz w:val="29"/>
              </w:rPr>
              <w:t xml:space="preserve">військовослужбовців </w:t>
            </w:r>
            <w:r>
              <w:rPr>
                <w:sz w:val="29"/>
              </w:rPr>
              <w:t>та членів ïx сімей”</w:t>
            </w:r>
          </w:p>
        </w:tc>
        <w:tc>
          <w:tcPr>
            <w:tcW w:w="1386" w:type="dxa"/>
          </w:tcPr>
          <w:p w14:paraId="625F5F0C" w14:textId="77777777" w:rsidR="00661EE7" w:rsidRDefault="00661EE7" w:rsidP="00661EE7">
            <w:pPr>
              <w:pStyle w:val="TableParagraph"/>
              <w:spacing w:before="69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01B2E7C" w14:textId="77777777" w:rsidTr="00661EE7">
        <w:trPr>
          <w:trHeight w:val="1948"/>
        </w:trPr>
        <w:tc>
          <w:tcPr>
            <w:tcW w:w="710" w:type="dxa"/>
          </w:tcPr>
          <w:p w14:paraId="256DDFEA" w14:textId="77777777" w:rsidR="00661EE7" w:rsidRDefault="00661EE7" w:rsidP="00661EE7">
            <w:pPr>
              <w:pStyle w:val="TableParagraph"/>
              <w:spacing w:before="65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107.</w:t>
            </w:r>
          </w:p>
        </w:tc>
        <w:tc>
          <w:tcPr>
            <w:tcW w:w="1560" w:type="dxa"/>
          </w:tcPr>
          <w:p w14:paraId="0333D3ED" w14:textId="77777777" w:rsidR="00661EE7" w:rsidRDefault="00661EE7" w:rsidP="00661EE7">
            <w:pPr>
              <w:pStyle w:val="TableParagraph"/>
              <w:spacing w:before="65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01877</w:t>
            </w:r>
          </w:p>
        </w:tc>
        <w:tc>
          <w:tcPr>
            <w:tcW w:w="3398" w:type="dxa"/>
          </w:tcPr>
          <w:p w14:paraId="7655DC3F" w14:textId="77777777" w:rsidR="00661EE7" w:rsidRDefault="00661EE7" w:rsidP="00661EE7">
            <w:pPr>
              <w:pStyle w:val="TableParagraph"/>
              <w:spacing w:before="94" w:line="218" w:lineRule="auto"/>
              <w:ind w:left="125" w:right="176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одноразової </w:t>
            </w:r>
            <w:r>
              <w:rPr>
                <w:sz w:val="29"/>
              </w:rPr>
              <w:t>грошової</w:t>
            </w:r>
            <w:r>
              <w:rPr>
                <w:spacing w:val="-34"/>
                <w:sz w:val="29"/>
              </w:rPr>
              <w:t xml:space="preserve"> </w:t>
            </w:r>
            <w:r>
              <w:rPr>
                <w:sz w:val="29"/>
              </w:rPr>
              <w:t>допомоги</w:t>
            </w:r>
            <w:r>
              <w:rPr>
                <w:spacing w:val="-36"/>
                <w:sz w:val="29"/>
              </w:rPr>
              <w:t xml:space="preserve"> </w:t>
            </w:r>
            <w:r>
              <w:rPr>
                <w:sz w:val="29"/>
              </w:rPr>
              <w:t>у</w:t>
            </w:r>
            <w:r>
              <w:rPr>
                <w:spacing w:val="-40"/>
                <w:sz w:val="29"/>
              </w:rPr>
              <w:t xml:space="preserve"> </w:t>
            </w:r>
            <w:r>
              <w:rPr>
                <w:sz w:val="29"/>
              </w:rPr>
              <w:t xml:space="preserve">разі інвалідності волонтера внаслідок поранення (контузії, травми або </w:t>
            </w:r>
            <w:r>
              <w:rPr>
                <w:w w:val="95"/>
                <w:sz w:val="29"/>
              </w:rPr>
              <w:t>каліцтва), отриманого</w:t>
            </w:r>
            <w:r>
              <w:rPr>
                <w:spacing w:val="33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під</w:t>
            </w:r>
          </w:p>
        </w:tc>
        <w:tc>
          <w:tcPr>
            <w:tcW w:w="2884" w:type="dxa"/>
          </w:tcPr>
          <w:p w14:paraId="56EF6316" w14:textId="77777777" w:rsidR="00661EE7" w:rsidRDefault="00661EE7" w:rsidP="00661EE7">
            <w:pPr>
              <w:pStyle w:val="TableParagraph"/>
              <w:spacing w:before="94" w:line="218" w:lineRule="auto"/>
              <w:ind w:left="125" w:right="211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волонтерську діяльність”</w:t>
            </w:r>
          </w:p>
        </w:tc>
        <w:tc>
          <w:tcPr>
            <w:tcW w:w="1386" w:type="dxa"/>
          </w:tcPr>
          <w:p w14:paraId="38B919AF" w14:textId="77777777" w:rsidR="00661EE7" w:rsidRDefault="00661EE7" w:rsidP="00661EE7">
            <w:pPr>
              <w:pStyle w:val="TableParagraph"/>
              <w:spacing w:before="65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455B0B3E" w14:textId="77777777" w:rsidR="00661EE7" w:rsidRDefault="00661EE7" w:rsidP="00661EE7">
      <w:pPr>
        <w:pStyle w:val="a4"/>
        <w:spacing w:before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1"/>
        <w:gridCol w:w="1393"/>
      </w:tblGrid>
      <w:tr w:rsidR="00661EE7" w:rsidRPr="00732F89" w14:paraId="5260D60B" w14:textId="77777777" w:rsidTr="00661EE7">
        <w:trPr>
          <w:trHeight w:val="4281"/>
        </w:trPr>
        <w:tc>
          <w:tcPr>
            <w:tcW w:w="706" w:type="dxa"/>
          </w:tcPr>
          <w:p w14:paraId="4CEA5111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5" w:type="dxa"/>
          </w:tcPr>
          <w:p w14:paraId="5434CC6C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9" w:type="dxa"/>
          </w:tcPr>
          <w:p w14:paraId="0EDFC8A4" w14:textId="10FE9476" w:rsidR="00661EE7" w:rsidRDefault="00661EE7" w:rsidP="00204885">
            <w:pPr>
              <w:pStyle w:val="TableParagraph"/>
              <w:spacing w:line="286" w:lineRule="exact"/>
              <w:ind w:left="126"/>
              <w:rPr>
                <w:b/>
                <w:sz w:val="19"/>
              </w:rPr>
            </w:pPr>
            <w:r>
              <w:rPr>
                <w:sz w:val="28"/>
              </w:rPr>
              <w:t>час надання</w:t>
            </w:r>
            <w:r w:rsidR="00204885">
              <w:rPr>
                <w:sz w:val="28"/>
              </w:rPr>
              <w:t xml:space="preserve"> волонтерської допомоги в</w:t>
            </w:r>
          </w:p>
          <w:p w14:paraId="3A20E8D6" w14:textId="77777777" w:rsidR="00661EE7" w:rsidRDefault="00661EE7" w:rsidP="00661EE7">
            <w:pPr>
              <w:pStyle w:val="TableParagraph"/>
              <w:spacing w:before="18" w:line="228" w:lineRule="auto"/>
              <w:ind w:left="122" w:firstLine="9"/>
              <w:rPr>
                <w:sz w:val="28"/>
              </w:rPr>
            </w:pPr>
            <w:r>
              <w:rPr>
                <w:sz w:val="28"/>
              </w:rPr>
              <w:t>районі проведення антитерористичної операції, здійснення заходів із забезпечення національної безпеки i оборони, відсічі i стримування збройної агресії Російської Федерації у Донецькій та Луганській областях, бойових дій та збройного конфлікту</w:t>
            </w:r>
          </w:p>
        </w:tc>
        <w:tc>
          <w:tcPr>
            <w:tcW w:w="2881" w:type="dxa"/>
          </w:tcPr>
          <w:p w14:paraId="1B91287F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93" w:type="dxa"/>
          </w:tcPr>
          <w:p w14:paraId="2ACB3FF1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3A52667A" w14:textId="77777777" w:rsidTr="00661EE7">
        <w:trPr>
          <w:trHeight w:val="2255"/>
        </w:trPr>
        <w:tc>
          <w:tcPr>
            <w:tcW w:w="706" w:type="dxa"/>
          </w:tcPr>
          <w:p w14:paraId="68004780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108.</w:t>
            </w:r>
          </w:p>
        </w:tc>
        <w:tc>
          <w:tcPr>
            <w:tcW w:w="1565" w:type="dxa"/>
          </w:tcPr>
          <w:p w14:paraId="6DC3DBBB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01257</w:t>
            </w:r>
          </w:p>
        </w:tc>
        <w:tc>
          <w:tcPr>
            <w:tcW w:w="3399" w:type="dxa"/>
          </w:tcPr>
          <w:p w14:paraId="0DD173CC" w14:textId="0A3E8C16" w:rsidR="00661EE7" w:rsidRDefault="00661EE7" w:rsidP="00661EE7">
            <w:pPr>
              <w:pStyle w:val="TableParagraph"/>
              <w:spacing w:before="87" w:line="228" w:lineRule="auto"/>
              <w:ind w:left="123" w:right="86" w:hanging="2"/>
              <w:rPr>
                <w:sz w:val="28"/>
              </w:rPr>
            </w:pPr>
            <w:r>
              <w:rPr>
                <w:sz w:val="28"/>
              </w:rPr>
              <w:t>Взяття на облік внутрішньо переміщених осіб, які потребують надання житлового приміщення з фондів житла для тимчасового</w:t>
            </w:r>
            <w:r w:rsidR="00204885">
              <w:rPr>
                <w:sz w:val="28"/>
              </w:rPr>
              <w:t xml:space="preserve"> проживання</w:t>
            </w:r>
          </w:p>
          <w:p w14:paraId="37540B16" w14:textId="50683541" w:rsidR="00661EE7" w:rsidRDefault="00661EE7" w:rsidP="00661EE7">
            <w:pPr>
              <w:pStyle w:val="TableParagraph"/>
              <w:spacing w:before="74"/>
              <w:ind w:left="127"/>
              <w:rPr>
                <w:b/>
                <w:sz w:val="19"/>
              </w:rPr>
            </w:pPr>
          </w:p>
        </w:tc>
        <w:tc>
          <w:tcPr>
            <w:tcW w:w="2881" w:type="dxa"/>
          </w:tcPr>
          <w:p w14:paraId="2E3A2AC1" w14:textId="77777777" w:rsidR="00661EE7" w:rsidRDefault="00661EE7" w:rsidP="00661EE7">
            <w:pPr>
              <w:pStyle w:val="TableParagraph"/>
              <w:spacing w:before="87" w:line="228" w:lineRule="auto"/>
              <w:ind w:left="126" w:right="155" w:hanging="4"/>
              <w:rPr>
                <w:sz w:val="28"/>
              </w:rPr>
            </w:pPr>
            <w:r>
              <w:rPr>
                <w:sz w:val="28"/>
              </w:rPr>
              <w:t>Житловий кодекс Української PCP</w:t>
            </w:r>
          </w:p>
        </w:tc>
        <w:tc>
          <w:tcPr>
            <w:tcW w:w="1393" w:type="dxa"/>
          </w:tcPr>
          <w:p w14:paraId="0886E6D6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D679069" w14:textId="77777777" w:rsidTr="00661EE7">
        <w:trPr>
          <w:trHeight w:val="1338"/>
        </w:trPr>
        <w:tc>
          <w:tcPr>
            <w:tcW w:w="706" w:type="dxa"/>
          </w:tcPr>
          <w:p w14:paraId="06321BC8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109.</w:t>
            </w:r>
          </w:p>
        </w:tc>
        <w:tc>
          <w:tcPr>
            <w:tcW w:w="1565" w:type="dxa"/>
          </w:tcPr>
          <w:p w14:paraId="4B6089BE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00169</w:t>
            </w:r>
          </w:p>
        </w:tc>
        <w:tc>
          <w:tcPr>
            <w:tcW w:w="3399" w:type="dxa"/>
          </w:tcPr>
          <w:p w14:paraId="51911FCE" w14:textId="77777777" w:rsidR="00661EE7" w:rsidRDefault="00661EE7" w:rsidP="00661EE7">
            <w:pPr>
              <w:pStyle w:val="TableParagraph"/>
              <w:spacing w:before="87" w:line="228" w:lineRule="auto"/>
              <w:ind w:left="124" w:hanging="4"/>
              <w:rPr>
                <w:sz w:val="28"/>
              </w:rPr>
            </w:pPr>
            <w:r>
              <w:rPr>
                <w:sz w:val="28"/>
              </w:rPr>
              <w:t>Видача довідки про взяття на облік внутрішньо переміщеної особи</w:t>
            </w:r>
          </w:p>
        </w:tc>
        <w:tc>
          <w:tcPr>
            <w:tcW w:w="2881" w:type="dxa"/>
          </w:tcPr>
          <w:p w14:paraId="477DFD40" w14:textId="77777777" w:rsidR="00661EE7" w:rsidRDefault="00661EE7" w:rsidP="00661EE7">
            <w:pPr>
              <w:pStyle w:val="TableParagraph"/>
              <w:spacing w:before="92" w:line="228" w:lineRule="auto"/>
              <w:ind w:left="122" w:right="155" w:firstLine="2"/>
              <w:rPr>
                <w:sz w:val="28"/>
              </w:rPr>
            </w:pPr>
            <w:r>
              <w:rPr>
                <w:sz w:val="28"/>
              </w:rPr>
              <w:t>Закон України “Про забезпечення прав i свобод внутрішньо переміщених осіб”</w:t>
            </w:r>
          </w:p>
        </w:tc>
        <w:tc>
          <w:tcPr>
            <w:tcW w:w="1393" w:type="dxa"/>
          </w:tcPr>
          <w:p w14:paraId="47694ACE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2699DB9" w14:textId="77777777" w:rsidTr="00661EE7">
        <w:trPr>
          <w:trHeight w:val="1338"/>
        </w:trPr>
        <w:tc>
          <w:tcPr>
            <w:tcW w:w="706" w:type="dxa"/>
          </w:tcPr>
          <w:p w14:paraId="791BE23C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lastRenderedPageBreak/>
              <w:t>110.</w:t>
            </w:r>
          </w:p>
        </w:tc>
        <w:tc>
          <w:tcPr>
            <w:tcW w:w="1565" w:type="dxa"/>
          </w:tcPr>
          <w:p w14:paraId="3DC30CAF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01622</w:t>
            </w:r>
          </w:p>
        </w:tc>
        <w:tc>
          <w:tcPr>
            <w:tcW w:w="3399" w:type="dxa"/>
          </w:tcPr>
          <w:p w14:paraId="7ECA7D32" w14:textId="77777777" w:rsidR="00661EE7" w:rsidRDefault="00661EE7" w:rsidP="00661EE7">
            <w:pPr>
              <w:pStyle w:val="TableParagraph"/>
              <w:spacing w:before="94" w:line="225" w:lineRule="auto"/>
              <w:ind w:left="124" w:right="206" w:hanging="4"/>
              <w:rPr>
                <w:sz w:val="28"/>
              </w:rPr>
            </w:pPr>
            <w:r>
              <w:rPr>
                <w:sz w:val="28"/>
              </w:rPr>
              <w:t>Призначення грошової компенсації за належні для отримання жилі приміщення</w:t>
            </w:r>
          </w:p>
        </w:tc>
        <w:tc>
          <w:tcPr>
            <w:tcW w:w="2881" w:type="dxa"/>
          </w:tcPr>
          <w:p w14:paraId="3931EF62" w14:textId="77777777" w:rsidR="00661EE7" w:rsidRDefault="00661EE7" w:rsidP="00661EE7">
            <w:pPr>
              <w:pStyle w:val="TableParagraph"/>
              <w:spacing w:before="87" w:line="228" w:lineRule="auto"/>
              <w:ind w:left="126" w:right="155" w:hanging="4"/>
              <w:rPr>
                <w:sz w:val="28"/>
              </w:rPr>
            </w:pPr>
            <w:r>
              <w:rPr>
                <w:sz w:val="28"/>
              </w:rPr>
              <w:t>Житловий кодекс Української PCP</w:t>
            </w:r>
          </w:p>
        </w:tc>
        <w:tc>
          <w:tcPr>
            <w:tcW w:w="1393" w:type="dxa"/>
          </w:tcPr>
          <w:p w14:paraId="4BB96522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AFDA0E3" w14:textId="77777777" w:rsidTr="00661EE7">
        <w:trPr>
          <w:trHeight w:val="2567"/>
        </w:trPr>
        <w:tc>
          <w:tcPr>
            <w:tcW w:w="706" w:type="dxa"/>
          </w:tcPr>
          <w:p w14:paraId="48D489EA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111.</w:t>
            </w:r>
          </w:p>
        </w:tc>
        <w:tc>
          <w:tcPr>
            <w:tcW w:w="1565" w:type="dxa"/>
          </w:tcPr>
          <w:p w14:paraId="1CBBA955" w14:textId="77777777" w:rsidR="00661EE7" w:rsidRDefault="00661EE7" w:rsidP="00661EE7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00104</w:t>
            </w:r>
          </w:p>
        </w:tc>
        <w:tc>
          <w:tcPr>
            <w:tcW w:w="3399" w:type="dxa"/>
          </w:tcPr>
          <w:p w14:paraId="665BD4C1" w14:textId="77777777" w:rsidR="00661EE7" w:rsidRDefault="00661EE7" w:rsidP="00661EE7">
            <w:pPr>
              <w:pStyle w:val="TableParagraph"/>
              <w:spacing w:before="87" w:line="228" w:lineRule="auto"/>
              <w:ind w:left="124" w:hanging="4"/>
              <w:rPr>
                <w:sz w:val="28"/>
              </w:rPr>
            </w:pPr>
            <w:r>
              <w:rPr>
                <w:sz w:val="28"/>
              </w:rPr>
              <w:t>Призначення щомісячної адресної грошової допомоги внутрішньо переміщеним особам для покриття витрат на проживання, у тому числі на оплату житлово-</w:t>
            </w:r>
          </w:p>
          <w:p w14:paraId="6BFDD6C3" w14:textId="77777777" w:rsidR="00661EE7" w:rsidRDefault="00661EE7" w:rsidP="00661EE7">
            <w:pPr>
              <w:pStyle w:val="TableParagraph"/>
              <w:spacing w:before="1"/>
              <w:rPr>
                <w:rFonts w:ascii="Consolas"/>
                <w:sz w:val="10"/>
              </w:rPr>
            </w:pPr>
          </w:p>
          <w:p w14:paraId="0424F134" w14:textId="77777777" w:rsidR="00661EE7" w:rsidRDefault="00661EE7" w:rsidP="00661EE7">
            <w:pPr>
              <w:pStyle w:val="TableParagraph"/>
              <w:spacing w:line="196" w:lineRule="exact"/>
              <w:ind w:left="131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5CBF619D" wp14:editId="3510AEF5">
                  <wp:extent cx="1551431" cy="124968"/>
                  <wp:effectExtent l="0" t="0" r="0" b="0"/>
                  <wp:docPr id="71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43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1" w:type="dxa"/>
          </w:tcPr>
          <w:p w14:paraId="1845FCD5" w14:textId="77777777" w:rsidR="00661EE7" w:rsidRDefault="00661EE7" w:rsidP="00661EE7">
            <w:pPr>
              <w:pStyle w:val="TableParagraph"/>
              <w:spacing w:before="92" w:line="228" w:lineRule="auto"/>
              <w:ind w:left="122" w:right="155" w:firstLine="2"/>
              <w:rPr>
                <w:sz w:val="28"/>
              </w:rPr>
            </w:pPr>
            <w:r>
              <w:rPr>
                <w:sz w:val="28"/>
              </w:rPr>
              <w:t>Закон України “Про забезпечення прав i свобод внутрішньо переміщених осіб”</w:t>
            </w:r>
          </w:p>
        </w:tc>
        <w:tc>
          <w:tcPr>
            <w:tcW w:w="1393" w:type="dxa"/>
          </w:tcPr>
          <w:p w14:paraId="50013FE9" w14:textId="77777777" w:rsidR="00661EE7" w:rsidRDefault="00661EE7" w:rsidP="00661EE7">
            <w:pPr>
              <w:pStyle w:val="TableParagraph"/>
              <w:spacing w:before="74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5C5696D" w14:textId="77777777" w:rsidTr="00661EE7">
        <w:trPr>
          <w:trHeight w:val="1329"/>
        </w:trPr>
        <w:tc>
          <w:tcPr>
            <w:tcW w:w="706" w:type="dxa"/>
          </w:tcPr>
          <w:p w14:paraId="4F121D19" w14:textId="77777777" w:rsidR="00661EE7" w:rsidRDefault="00661EE7" w:rsidP="00661EE7">
            <w:pPr>
              <w:pStyle w:val="TableParagraph"/>
              <w:spacing w:before="69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112.</w:t>
            </w:r>
          </w:p>
        </w:tc>
        <w:tc>
          <w:tcPr>
            <w:tcW w:w="1565" w:type="dxa"/>
          </w:tcPr>
          <w:p w14:paraId="04F332DC" w14:textId="77777777" w:rsidR="00661EE7" w:rsidRDefault="00661EE7" w:rsidP="00661EE7">
            <w:pPr>
              <w:pStyle w:val="TableParagraph"/>
              <w:spacing w:before="69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01433</w:t>
            </w:r>
          </w:p>
        </w:tc>
        <w:tc>
          <w:tcPr>
            <w:tcW w:w="3399" w:type="dxa"/>
          </w:tcPr>
          <w:p w14:paraId="00F2CF2F" w14:textId="77777777" w:rsidR="00661EE7" w:rsidRDefault="00661EE7" w:rsidP="00661EE7">
            <w:pPr>
              <w:pStyle w:val="TableParagraph"/>
              <w:spacing w:before="90" w:line="225" w:lineRule="auto"/>
              <w:ind w:left="123" w:right="129" w:hanging="2"/>
              <w:rPr>
                <w:sz w:val="28"/>
              </w:rPr>
            </w:pPr>
            <w:r>
              <w:rPr>
                <w:sz w:val="28"/>
              </w:rPr>
              <w:t>Рішення про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продовження строку надання житлового приміщення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14:paraId="7E02E675" w14:textId="033538C2" w:rsidR="00661EE7" w:rsidRDefault="00661EE7" w:rsidP="00661EE7">
            <w:pPr>
              <w:pStyle w:val="TableParagraph"/>
              <w:spacing w:line="311" w:lineRule="exact"/>
              <w:ind w:left="128"/>
              <w:rPr>
                <w:sz w:val="28"/>
              </w:rPr>
            </w:pPr>
            <w:r>
              <w:rPr>
                <w:sz w:val="28"/>
              </w:rPr>
              <w:t>фондів житла для</w:t>
            </w:r>
            <w:r w:rsidR="00835960">
              <w:rPr>
                <w:sz w:val="28"/>
              </w:rPr>
              <w:t xml:space="preserve"> тимчасового проживання внутрішньо переміщених осіб</w:t>
            </w:r>
          </w:p>
        </w:tc>
        <w:tc>
          <w:tcPr>
            <w:tcW w:w="2881" w:type="dxa"/>
          </w:tcPr>
          <w:p w14:paraId="50501309" w14:textId="77777777" w:rsidR="00661EE7" w:rsidRDefault="00661EE7" w:rsidP="00661EE7">
            <w:pPr>
              <w:pStyle w:val="TableParagraph"/>
              <w:spacing w:before="85" w:line="225" w:lineRule="auto"/>
              <w:ind w:left="126" w:right="155" w:hanging="4"/>
              <w:rPr>
                <w:sz w:val="28"/>
              </w:rPr>
            </w:pPr>
            <w:r>
              <w:rPr>
                <w:sz w:val="28"/>
              </w:rPr>
              <w:t>Житловий кодекс Української PCP</w:t>
            </w:r>
          </w:p>
        </w:tc>
        <w:tc>
          <w:tcPr>
            <w:tcW w:w="1393" w:type="dxa"/>
          </w:tcPr>
          <w:p w14:paraId="2AF7214E" w14:textId="77777777" w:rsidR="00661EE7" w:rsidRDefault="00661EE7" w:rsidP="00661EE7">
            <w:pPr>
              <w:pStyle w:val="TableParagraph"/>
              <w:spacing w:before="69"/>
              <w:ind w:left="45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4B18B19D" w14:textId="77777777" w:rsidR="00661EE7" w:rsidRDefault="00661EE7" w:rsidP="00661EE7">
      <w:pPr>
        <w:pStyle w:val="a4"/>
        <w:spacing w:before="7"/>
        <w:rPr>
          <w:rFonts w:ascii="Consolas"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5"/>
        <w:gridCol w:w="1387"/>
      </w:tblGrid>
      <w:tr w:rsidR="00661EE7" w14:paraId="53BA5045" w14:textId="77777777" w:rsidTr="00661EE7">
        <w:trPr>
          <w:trHeight w:val="1948"/>
        </w:trPr>
        <w:tc>
          <w:tcPr>
            <w:tcW w:w="706" w:type="dxa"/>
          </w:tcPr>
          <w:p w14:paraId="167E44B4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113.</w:t>
            </w:r>
          </w:p>
        </w:tc>
        <w:tc>
          <w:tcPr>
            <w:tcW w:w="1565" w:type="dxa"/>
          </w:tcPr>
          <w:p w14:paraId="051E5807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01262</w:t>
            </w:r>
          </w:p>
        </w:tc>
        <w:tc>
          <w:tcPr>
            <w:tcW w:w="3399" w:type="dxa"/>
          </w:tcPr>
          <w:p w14:paraId="7823C594" w14:textId="6B89D66D" w:rsidR="00661EE7" w:rsidRDefault="00661EE7" w:rsidP="00661EE7">
            <w:pPr>
              <w:pStyle w:val="TableParagraph"/>
              <w:spacing w:before="87" w:line="228" w:lineRule="auto"/>
              <w:ind w:left="122" w:right="206" w:hanging="2"/>
              <w:rPr>
                <w:sz w:val="28"/>
              </w:rPr>
            </w:pPr>
            <w:r>
              <w:rPr>
                <w:sz w:val="28"/>
              </w:rPr>
              <w:t>Надання статусу дитини, яка постраждала внаслідок во</w:t>
            </w:r>
            <w:r w:rsidR="00204885">
              <w:rPr>
                <w:sz w:val="28"/>
              </w:rPr>
              <w:t>є</w:t>
            </w:r>
            <w:r>
              <w:rPr>
                <w:sz w:val="28"/>
              </w:rPr>
              <w:t>нних дій та збройних конфліктів</w:t>
            </w:r>
          </w:p>
        </w:tc>
        <w:tc>
          <w:tcPr>
            <w:tcW w:w="2885" w:type="dxa"/>
          </w:tcPr>
          <w:p w14:paraId="0F5FB215" w14:textId="77777777" w:rsidR="00661EE7" w:rsidRDefault="00661EE7" w:rsidP="00661EE7">
            <w:pPr>
              <w:pStyle w:val="TableParagraph"/>
              <w:spacing w:before="87" w:line="228" w:lineRule="auto"/>
              <w:ind w:left="123"/>
              <w:rPr>
                <w:sz w:val="28"/>
              </w:rPr>
            </w:pPr>
            <w:r>
              <w:rPr>
                <w:sz w:val="28"/>
              </w:rPr>
              <w:t>Закони України “Про охорону дитинства”, “Про забезпечення прав i свобод внутрішньо переміщених осіб”</w:t>
            </w:r>
          </w:p>
        </w:tc>
        <w:tc>
          <w:tcPr>
            <w:tcW w:w="1387" w:type="dxa"/>
          </w:tcPr>
          <w:p w14:paraId="653F9815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3B406617" w14:textId="77777777" w:rsidTr="00661EE7">
        <w:trPr>
          <w:trHeight w:val="1645"/>
        </w:trPr>
        <w:tc>
          <w:tcPr>
            <w:tcW w:w="706" w:type="dxa"/>
          </w:tcPr>
          <w:p w14:paraId="2DA63D76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114.</w:t>
            </w:r>
          </w:p>
        </w:tc>
        <w:tc>
          <w:tcPr>
            <w:tcW w:w="1565" w:type="dxa"/>
          </w:tcPr>
          <w:p w14:paraId="5D909BE7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00121</w:t>
            </w:r>
          </w:p>
        </w:tc>
        <w:tc>
          <w:tcPr>
            <w:tcW w:w="3399" w:type="dxa"/>
          </w:tcPr>
          <w:p w14:paraId="0FB9C410" w14:textId="77777777" w:rsidR="00661EE7" w:rsidRDefault="00661EE7" w:rsidP="00661EE7">
            <w:pPr>
              <w:pStyle w:val="TableParagraph"/>
              <w:spacing w:before="92" w:line="228" w:lineRule="auto"/>
              <w:ind w:left="124" w:right="116" w:firstLine="3"/>
              <w:rPr>
                <w:sz w:val="28"/>
              </w:rPr>
            </w:pPr>
            <w:r>
              <w:rPr>
                <w:sz w:val="28"/>
              </w:rPr>
              <w:t>Установлення статусу, видача посвідчень батькам багатодітної сім’ї та дитини з багатодітної сім’ї</w:t>
            </w:r>
          </w:p>
        </w:tc>
        <w:tc>
          <w:tcPr>
            <w:tcW w:w="2885" w:type="dxa"/>
          </w:tcPr>
          <w:p w14:paraId="64A356CD" w14:textId="77777777" w:rsidR="00661EE7" w:rsidRDefault="00661EE7" w:rsidP="00661EE7">
            <w:pPr>
              <w:pStyle w:val="TableParagraph"/>
              <w:spacing w:before="94" w:line="225" w:lineRule="auto"/>
              <w:ind w:left="125" w:right="214" w:hanging="1"/>
              <w:rPr>
                <w:sz w:val="28"/>
              </w:rPr>
            </w:pPr>
            <w:r>
              <w:rPr>
                <w:sz w:val="28"/>
              </w:rPr>
              <w:t>Закон України “Про охорону дитинства”</w:t>
            </w:r>
          </w:p>
        </w:tc>
        <w:tc>
          <w:tcPr>
            <w:tcW w:w="1387" w:type="dxa"/>
          </w:tcPr>
          <w:p w14:paraId="6945F121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CC4D049" w14:textId="77777777" w:rsidTr="00661EE7">
        <w:trPr>
          <w:trHeight w:val="1650"/>
        </w:trPr>
        <w:tc>
          <w:tcPr>
            <w:tcW w:w="706" w:type="dxa"/>
          </w:tcPr>
          <w:p w14:paraId="309957CC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115.</w:t>
            </w:r>
          </w:p>
        </w:tc>
        <w:tc>
          <w:tcPr>
            <w:tcW w:w="1565" w:type="dxa"/>
          </w:tcPr>
          <w:p w14:paraId="05CA05FA" w14:textId="77777777" w:rsidR="00661EE7" w:rsidRDefault="00661EE7" w:rsidP="00661EE7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01200</w:t>
            </w:r>
          </w:p>
        </w:tc>
        <w:tc>
          <w:tcPr>
            <w:tcW w:w="3399" w:type="dxa"/>
          </w:tcPr>
          <w:p w14:paraId="32540BA2" w14:textId="77777777" w:rsidR="00661EE7" w:rsidRDefault="00661EE7" w:rsidP="00661EE7">
            <w:pPr>
              <w:pStyle w:val="TableParagraph"/>
              <w:spacing w:before="87" w:line="228" w:lineRule="auto"/>
              <w:ind w:left="122" w:right="166" w:hanging="2"/>
              <w:rPr>
                <w:sz w:val="28"/>
              </w:rPr>
            </w:pPr>
            <w:r>
              <w:rPr>
                <w:sz w:val="28"/>
              </w:rPr>
              <w:t>Вклейка фотокартки в посвідчення дитини з багатодітної сім’ї у зв’язку з досягненням 14- річного віку</w:t>
            </w:r>
          </w:p>
        </w:tc>
        <w:tc>
          <w:tcPr>
            <w:tcW w:w="2885" w:type="dxa"/>
          </w:tcPr>
          <w:p w14:paraId="5D4F0816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7" w:type="dxa"/>
          </w:tcPr>
          <w:p w14:paraId="3BF623B6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BDE8F40" w14:textId="77777777" w:rsidTr="00661EE7">
        <w:trPr>
          <w:trHeight w:val="1636"/>
        </w:trPr>
        <w:tc>
          <w:tcPr>
            <w:tcW w:w="706" w:type="dxa"/>
          </w:tcPr>
          <w:p w14:paraId="5577722F" w14:textId="77777777" w:rsidR="00661EE7" w:rsidRDefault="00661EE7" w:rsidP="00661EE7">
            <w:pPr>
              <w:pStyle w:val="TableParagraph"/>
              <w:spacing w:before="69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116.</w:t>
            </w:r>
          </w:p>
        </w:tc>
        <w:tc>
          <w:tcPr>
            <w:tcW w:w="1565" w:type="dxa"/>
          </w:tcPr>
          <w:p w14:paraId="6264640B" w14:textId="77777777" w:rsidR="00661EE7" w:rsidRDefault="00661EE7" w:rsidP="00661EE7">
            <w:pPr>
              <w:pStyle w:val="TableParagraph"/>
              <w:spacing w:before="69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01194</w:t>
            </w:r>
          </w:p>
        </w:tc>
        <w:tc>
          <w:tcPr>
            <w:tcW w:w="3399" w:type="dxa"/>
          </w:tcPr>
          <w:p w14:paraId="405ED436" w14:textId="77777777" w:rsidR="00661EE7" w:rsidRDefault="00661EE7" w:rsidP="00661EE7">
            <w:pPr>
              <w:pStyle w:val="TableParagraph"/>
              <w:spacing w:before="87" w:line="228" w:lineRule="auto"/>
              <w:ind w:left="124" w:right="206" w:hanging="4"/>
              <w:rPr>
                <w:sz w:val="28"/>
              </w:rPr>
            </w:pPr>
            <w:r>
              <w:rPr>
                <w:sz w:val="28"/>
              </w:rPr>
              <w:t>Видача дубліката посвідчення батьків багатодітної сім’ї та дитини з багатодітної</w:t>
            </w:r>
          </w:p>
          <w:p w14:paraId="10FFE9C5" w14:textId="77777777" w:rsidR="00661EE7" w:rsidRDefault="00661EE7" w:rsidP="00661EE7">
            <w:pPr>
              <w:pStyle w:val="TableParagraph"/>
              <w:spacing w:line="305" w:lineRule="exact"/>
              <w:ind w:left="126"/>
              <w:rPr>
                <w:sz w:val="28"/>
              </w:rPr>
            </w:pPr>
            <w:r>
              <w:rPr>
                <w:sz w:val="28"/>
              </w:rPr>
              <w:t>сім’ї</w:t>
            </w:r>
          </w:p>
        </w:tc>
        <w:tc>
          <w:tcPr>
            <w:tcW w:w="2885" w:type="dxa"/>
          </w:tcPr>
          <w:p w14:paraId="44B7EF5A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7" w:type="dxa"/>
          </w:tcPr>
          <w:p w14:paraId="5F661FCB" w14:textId="77777777" w:rsidR="00661EE7" w:rsidRDefault="00661EE7" w:rsidP="00661EE7">
            <w:pPr>
              <w:pStyle w:val="TableParagraph"/>
              <w:spacing w:before="69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2EDAB7CB" w14:textId="77777777" w:rsidTr="00661EE7">
        <w:trPr>
          <w:trHeight w:val="1645"/>
        </w:trPr>
        <w:tc>
          <w:tcPr>
            <w:tcW w:w="706" w:type="dxa"/>
          </w:tcPr>
          <w:p w14:paraId="542A88A7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117.</w:t>
            </w:r>
          </w:p>
        </w:tc>
        <w:tc>
          <w:tcPr>
            <w:tcW w:w="1565" w:type="dxa"/>
          </w:tcPr>
          <w:p w14:paraId="7EC958FD" w14:textId="77777777" w:rsidR="00661EE7" w:rsidRDefault="00661EE7" w:rsidP="00661EE7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01196</w:t>
            </w:r>
          </w:p>
        </w:tc>
        <w:tc>
          <w:tcPr>
            <w:tcW w:w="3399" w:type="dxa"/>
          </w:tcPr>
          <w:p w14:paraId="0D67D873" w14:textId="77777777" w:rsidR="00661EE7" w:rsidRDefault="00661EE7" w:rsidP="00661EE7">
            <w:pPr>
              <w:pStyle w:val="TableParagraph"/>
              <w:spacing w:before="87" w:line="228" w:lineRule="auto"/>
              <w:ind w:left="124" w:right="206" w:hanging="4"/>
              <w:rPr>
                <w:sz w:val="28"/>
              </w:rPr>
            </w:pPr>
            <w:r>
              <w:rPr>
                <w:sz w:val="28"/>
              </w:rPr>
              <w:t>Продовження строку дії посвідчень батьків багатодітної сім’ї та дитини з багатодітної сім’ї</w:t>
            </w:r>
          </w:p>
        </w:tc>
        <w:tc>
          <w:tcPr>
            <w:tcW w:w="2885" w:type="dxa"/>
          </w:tcPr>
          <w:p w14:paraId="63E7750A" w14:textId="77777777" w:rsidR="00661EE7" w:rsidRDefault="00661EE7" w:rsidP="00661EE7">
            <w:pPr>
              <w:pStyle w:val="TableParagraph"/>
              <w:spacing w:before="87" w:line="228" w:lineRule="auto"/>
              <w:ind w:left="125" w:right="214" w:hanging="1"/>
              <w:rPr>
                <w:sz w:val="28"/>
              </w:rPr>
            </w:pPr>
            <w:r>
              <w:rPr>
                <w:sz w:val="28"/>
              </w:rPr>
              <w:t>Закон України “Про охорону дитинства”</w:t>
            </w:r>
          </w:p>
        </w:tc>
        <w:tc>
          <w:tcPr>
            <w:tcW w:w="1387" w:type="dxa"/>
          </w:tcPr>
          <w:p w14:paraId="4181E27D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490FCE1B" w14:textId="77777777" w:rsidTr="00661EE7">
        <w:trPr>
          <w:trHeight w:val="1338"/>
        </w:trPr>
        <w:tc>
          <w:tcPr>
            <w:tcW w:w="706" w:type="dxa"/>
          </w:tcPr>
          <w:p w14:paraId="17C9AD2E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lastRenderedPageBreak/>
              <w:t>118.</w:t>
            </w:r>
          </w:p>
        </w:tc>
        <w:tc>
          <w:tcPr>
            <w:tcW w:w="1565" w:type="dxa"/>
          </w:tcPr>
          <w:p w14:paraId="2F058DA9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00135</w:t>
            </w:r>
          </w:p>
        </w:tc>
        <w:tc>
          <w:tcPr>
            <w:tcW w:w="3399" w:type="dxa"/>
          </w:tcPr>
          <w:p w14:paraId="03185EF8" w14:textId="28BFF2A4" w:rsidR="00661EE7" w:rsidRDefault="00661EE7" w:rsidP="00661EE7">
            <w:pPr>
              <w:pStyle w:val="TableParagraph"/>
              <w:spacing w:before="94" w:line="225" w:lineRule="auto"/>
              <w:ind w:left="124" w:hanging="4"/>
              <w:rPr>
                <w:sz w:val="28"/>
              </w:rPr>
            </w:pPr>
            <w:r>
              <w:rPr>
                <w:sz w:val="28"/>
              </w:rPr>
              <w:t>Призначення одноразової винагороди жінкам, яким присво</w:t>
            </w:r>
            <w:r w:rsidR="00204885">
              <w:rPr>
                <w:sz w:val="28"/>
              </w:rPr>
              <w:t>є</w:t>
            </w:r>
            <w:r>
              <w:rPr>
                <w:sz w:val="28"/>
              </w:rPr>
              <w:t>но почесне звання України “Мати-героїня”</w:t>
            </w:r>
          </w:p>
        </w:tc>
        <w:tc>
          <w:tcPr>
            <w:tcW w:w="2885" w:type="dxa"/>
          </w:tcPr>
          <w:p w14:paraId="59000A03" w14:textId="77777777" w:rsidR="00661EE7" w:rsidRDefault="00661EE7" w:rsidP="00661EE7">
            <w:pPr>
              <w:pStyle w:val="TableParagraph"/>
              <w:spacing w:before="94" w:line="225" w:lineRule="auto"/>
              <w:ind w:left="126" w:right="214" w:hanging="3"/>
              <w:rPr>
                <w:sz w:val="28"/>
              </w:rPr>
            </w:pPr>
            <w:r>
              <w:rPr>
                <w:sz w:val="28"/>
              </w:rPr>
              <w:t>Закон України “Про державні нагороди України”</w:t>
            </w:r>
          </w:p>
        </w:tc>
        <w:tc>
          <w:tcPr>
            <w:tcW w:w="1387" w:type="dxa"/>
          </w:tcPr>
          <w:p w14:paraId="718CFE97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364EFB7F" w14:textId="77777777" w:rsidTr="00661EE7">
        <w:trPr>
          <w:trHeight w:val="1031"/>
        </w:trPr>
        <w:tc>
          <w:tcPr>
            <w:tcW w:w="706" w:type="dxa"/>
          </w:tcPr>
          <w:p w14:paraId="7E62C755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119.</w:t>
            </w:r>
          </w:p>
        </w:tc>
        <w:tc>
          <w:tcPr>
            <w:tcW w:w="1565" w:type="dxa"/>
          </w:tcPr>
          <w:p w14:paraId="2E860CCE" w14:textId="77777777" w:rsidR="00661EE7" w:rsidRDefault="00661EE7" w:rsidP="00661EE7">
            <w:pPr>
              <w:pStyle w:val="TableParagraph"/>
              <w:spacing w:before="74"/>
              <w:ind w:left="403" w:right="372"/>
              <w:jc w:val="center"/>
              <w:rPr>
                <w:sz w:val="28"/>
              </w:rPr>
            </w:pPr>
            <w:r>
              <w:rPr>
                <w:sz w:val="28"/>
              </w:rPr>
              <w:t>00144</w:t>
            </w:r>
          </w:p>
        </w:tc>
        <w:tc>
          <w:tcPr>
            <w:tcW w:w="3399" w:type="dxa"/>
          </w:tcPr>
          <w:p w14:paraId="67A5F74D" w14:textId="77777777" w:rsidR="00661EE7" w:rsidRDefault="00661EE7" w:rsidP="00661EE7">
            <w:pPr>
              <w:pStyle w:val="TableParagraph"/>
              <w:spacing w:before="94" w:line="225" w:lineRule="auto"/>
              <w:ind w:left="127" w:hanging="7"/>
              <w:rPr>
                <w:sz w:val="28"/>
              </w:rPr>
            </w:pPr>
            <w:r>
              <w:rPr>
                <w:sz w:val="28"/>
              </w:rPr>
              <w:t>Призначення державної допомоги при народженні дитини</w:t>
            </w:r>
          </w:p>
        </w:tc>
        <w:tc>
          <w:tcPr>
            <w:tcW w:w="2885" w:type="dxa"/>
          </w:tcPr>
          <w:p w14:paraId="650D3537" w14:textId="77777777" w:rsidR="00661EE7" w:rsidRDefault="00661EE7" w:rsidP="00661EE7">
            <w:pPr>
              <w:pStyle w:val="TableParagraph"/>
              <w:spacing w:before="94" w:line="225" w:lineRule="auto"/>
              <w:ind w:left="125" w:right="344" w:hanging="1"/>
              <w:jc w:val="both"/>
              <w:rPr>
                <w:sz w:val="28"/>
              </w:rPr>
            </w:pPr>
            <w:r>
              <w:rPr>
                <w:sz w:val="28"/>
              </w:rPr>
              <w:t>Закон України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“Про державну допомогу сім’ям 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дітьми”</w:t>
            </w:r>
          </w:p>
        </w:tc>
        <w:tc>
          <w:tcPr>
            <w:tcW w:w="1387" w:type="dxa"/>
          </w:tcPr>
          <w:p w14:paraId="46BF5C91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07BD52FD" w14:textId="77777777" w:rsidTr="00661EE7">
        <w:trPr>
          <w:trHeight w:val="1031"/>
        </w:trPr>
        <w:tc>
          <w:tcPr>
            <w:tcW w:w="706" w:type="dxa"/>
          </w:tcPr>
          <w:p w14:paraId="0F13024B" w14:textId="77777777" w:rsidR="00661EE7" w:rsidRDefault="00661EE7" w:rsidP="00661EE7">
            <w:pPr>
              <w:pStyle w:val="TableParagraph"/>
              <w:spacing w:before="74"/>
              <w:ind w:right="3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120.</w:t>
            </w:r>
          </w:p>
        </w:tc>
        <w:tc>
          <w:tcPr>
            <w:tcW w:w="1565" w:type="dxa"/>
          </w:tcPr>
          <w:p w14:paraId="674BB1D7" w14:textId="77777777" w:rsidR="00661EE7" w:rsidRDefault="00661EE7" w:rsidP="00661EE7">
            <w:pPr>
              <w:pStyle w:val="TableParagraph"/>
              <w:spacing w:before="74"/>
              <w:ind w:left="404" w:right="366"/>
              <w:jc w:val="center"/>
              <w:rPr>
                <w:sz w:val="28"/>
              </w:rPr>
            </w:pPr>
            <w:r>
              <w:rPr>
                <w:sz w:val="28"/>
              </w:rPr>
              <w:t>00143</w:t>
            </w:r>
          </w:p>
        </w:tc>
        <w:tc>
          <w:tcPr>
            <w:tcW w:w="3399" w:type="dxa"/>
          </w:tcPr>
          <w:p w14:paraId="367078BE" w14:textId="2E569F1F" w:rsidR="00661EE7" w:rsidRPr="006E1879" w:rsidRDefault="006E1879" w:rsidP="006E1879">
            <w:pPr>
              <w:pStyle w:val="TableParagraph"/>
              <w:spacing w:before="74"/>
              <w:ind w:left="109"/>
              <w:rPr>
                <w:rFonts w:ascii="Cambria" w:hAnsi="Cambria"/>
                <w:sz w:val="28"/>
              </w:rPr>
            </w:pPr>
            <w:r>
              <w:rPr>
                <w:sz w:val="28"/>
              </w:rPr>
              <w:t>Призначення державної допомоги у зв</w:t>
            </w:r>
            <w:r w:rsidRPr="006E1879">
              <w:rPr>
                <w:sz w:val="28"/>
                <w:lang w:val="ru-RU"/>
              </w:rPr>
              <w:t>”</w:t>
            </w:r>
            <w:r>
              <w:rPr>
                <w:sz w:val="28"/>
              </w:rPr>
              <w:t>язку з вагітністю та пологами</w:t>
            </w:r>
          </w:p>
          <w:p w14:paraId="13D4DC7B" w14:textId="134A3D22" w:rsidR="00661EE7" w:rsidRDefault="00661EE7" w:rsidP="00661EE7">
            <w:pPr>
              <w:pStyle w:val="TableParagraph"/>
              <w:spacing w:before="4" w:line="323" w:lineRule="exact"/>
              <w:ind w:left="116"/>
              <w:rPr>
                <w:rFonts w:ascii="Cambria" w:hAnsi="Cambria"/>
                <w:sz w:val="28"/>
              </w:rPr>
            </w:pPr>
          </w:p>
        </w:tc>
        <w:tc>
          <w:tcPr>
            <w:tcW w:w="2885" w:type="dxa"/>
          </w:tcPr>
          <w:p w14:paraId="681B0AC9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7" w:type="dxa"/>
          </w:tcPr>
          <w:p w14:paraId="7079B262" w14:textId="77777777" w:rsidR="00661EE7" w:rsidRDefault="00661EE7" w:rsidP="00661EE7">
            <w:pPr>
              <w:pStyle w:val="TableParagraph"/>
              <w:spacing w:before="74"/>
              <w:ind w:left="43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05257148" w14:textId="77777777" w:rsidR="00661EE7" w:rsidRDefault="00661EE7" w:rsidP="00661EE7">
      <w:pPr>
        <w:jc w:val="center"/>
        <w:rPr>
          <w:sz w:val="28"/>
        </w:rPr>
        <w:sectPr w:rsidR="00661EE7">
          <w:headerReference w:type="default" r:id="rId16"/>
          <w:pgSz w:w="11910" w:h="16840"/>
          <w:pgMar w:top="860" w:right="580" w:bottom="280" w:left="1140" w:header="626" w:footer="0" w:gutter="0"/>
          <w:pgNumType w:start="19"/>
          <w:cols w:space="720"/>
        </w:sectPr>
      </w:pPr>
    </w:p>
    <w:p w14:paraId="08778192" w14:textId="77777777" w:rsidR="00661EE7" w:rsidRDefault="00661EE7" w:rsidP="00661EE7">
      <w:pPr>
        <w:pStyle w:val="a4"/>
        <w:spacing w:before="7"/>
        <w:rPr>
          <w:rFonts w:ascii="Consolas"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</w:tblGrid>
      <w:tr w:rsidR="00661EE7" w14:paraId="20902657" w14:textId="77777777" w:rsidTr="00661EE7">
        <w:trPr>
          <w:trHeight w:val="1348"/>
        </w:trPr>
        <w:tc>
          <w:tcPr>
            <w:tcW w:w="710" w:type="dxa"/>
          </w:tcPr>
          <w:p w14:paraId="6BB26A2B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369FF34D" w14:textId="77777777" w:rsidR="00661EE7" w:rsidRDefault="00661EE7" w:rsidP="00661EE7">
            <w:pPr>
              <w:pStyle w:val="TableParagraph"/>
              <w:spacing w:before="1" w:line="228" w:lineRule="auto"/>
              <w:ind w:left="185" w:right="168" w:firstLine="35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w w:val="95"/>
                <w:sz w:val="28"/>
              </w:rPr>
              <w:t>з/п</w:t>
            </w:r>
          </w:p>
        </w:tc>
        <w:tc>
          <w:tcPr>
            <w:tcW w:w="1560" w:type="dxa"/>
          </w:tcPr>
          <w:p w14:paraId="3145983B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55EDDF4E" w14:textId="77777777" w:rsidR="00661EE7" w:rsidRDefault="00661EE7" w:rsidP="00661EE7">
            <w:pPr>
              <w:pStyle w:val="TableParagraph"/>
              <w:spacing w:before="1" w:line="228" w:lineRule="auto"/>
              <w:ind w:left="543" w:right="105" w:hanging="495"/>
              <w:rPr>
                <w:sz w:val="28"/>
              </w:rPr>
            </w:pPr>
            <w:r>
              <w:rPr>
                <w:w w:val="95"/>
                <w:sz w:val="28"/>
              </w:rPr>
              <w:t xml:space="preserve">Ідентифіка- </w:t>
            </w:r>
            <w:r>
              <w:rPr>
                <w:sz w:val="28"/>
              </w:rPr>
              <w:t>тор</w:t>
            </w:r>
          </w:p>
        </w:tc>
        <w:tc>
          <w:tcPr>
            <w:tcW w:w="3398" w:type="dxa"/>
          </w:tcPr>
          <w:p w14:paraId="219CA54E" w14:textId="77777777" w:rsidR="00661EE7" w:rsidRDefault="00661EE7" w:rsidP="00661EE7">
            <w:pPr>
              <w:pStyle w:val="TableParagraph"/>
              <w:rPr>
                <w:rFonts w:ascii="Consolas"/>
                <w:sz w:val="34"/>
              </w:rPr>
            </w:pPr>
          </w:p>
          <w:p w14:paraId="117E5F61" w14:textId="77777777" w:rsidR="00661EE7" w:rsidRDefault="00661EE7" w:rsidP="00661EE7">
            <w:pPr>
              <w:pStyle w:val="TableParagraph"/>
              <w:spacing w:before="1" w:line="232" w:lineRule="auto"/>
              <w:ind w:left="184" w:firstLine="648"/>
              <w:rPr>
                <w:sz w:val="28"/>
              </w:rPr>
            </w:pPr>
            <w:r>
              <w:rPr>
                <w:sz w:val="28"/>
              </w:rPr>
              <w:t>Найменування адміністративної послуги</w:t>
            </w:r>
          </w:p>
        </w:tc>
        <w:tc>
          <w:tcPr>
            <w:tcW w:w="2884" w:type="dxa"/>
          </w:tcPr>
          <w:p w14:paraId="381DCF00" w14:textId="77777777" w:rsidR="00661EE7" w:rsidRDefault="00661EE7" w:rsidP="00661EE7">
            <w:pPr>
              <w:pStyle w:val="TableParagraph"/>
              <w:spacing w:before="97" w:line="228" w:lineRule="auto"/>
              <w:ind w:left="184" w:right="151"/>
              <w:jc w:val="center"/>
              <w:rPr>
                <w:sz w:val="28"/>
              </w:rPr>
            </w:pPr>
            <w:r>
              <w:rPr>
                <w:sz w:val="28"/>
              </w:rPr>
              <w:t>Правові підстави для надання адміністративної</w:t>
            </w:r>
          </w:p>
          <w:p w14:paraId="6A9B06C4" w14:textId="77777777" w:rsidR="00661EE7" w:rsidRDefault="00661EE7" w:rsidP="00661EE7">
            <w:pPr>
              <w:pStyle w:val="TableParagraph"/>
              <w:spacing w:before="5"/>
              <w:rPr>
                <w:rFonts w:ascii="Consolas"/>
                <w:sz w:val="10"/>
              </w:rPr>
            </w:pPr>
          </w:p>
          <w:p w14:paraId="585F9040" w14:textId="77777777" w:rsidR="00661EE7" w:rsidRDefault="00661EE7" w:rsidP="00661EE7">
            <w:pPr>
              <w:pStyle w:val="TableParagraph"/>
              <w:spacing w:line="196" w:lineRule="exact"/>
              <w:ind w:left="986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6A6EBF34" wp14:editId="35AA22B4">
                  <wp:extent cx="600455" cy="124968"/>
                  <wp:effectExtent l="0" t="0" r="0" b="0"/>
                  <wp:docPr id="7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</w:tcPr>
          <w:p w14:paraId="652DDB89" w14:textId="77777777" w:rsidR="00661EE7" w:rsidRDefault="00661EE7" w:rsidP="00661EE7">
            <w:pPr>
              <w:pStyle w:val="TableParagraph"/>
              <w:rPr>
                <w:rFonts w:ascii="Consolas"/>
                <w:sz w:val="30"/>
              </w:rPr>
            </w:pPr>
          </w:p>
          <w:p w14:paraId="2B4C1360" w14:textId="77777777" w:rsidR="00661EE7" w:rsidRDefault="00661EE7" w:rsidP="00661EE7">
            <w:pPr>
              <w:pStyle w:val="TableParagraph"/>
              <w:spacing w:before="193"/>
              <w:ind w:left="87" w:right="65"/>
              <w:jc w:val="center"/>
              <w:rPr>
                <w:sz w:val="28"/>
              </w:rPr>
            </w:pPr>
            <w:r>
              <w:rPr>
                <w:sz w:val="28"/>
              </w:rPr>
              <w:t>Примітка</w:t>
            </w:r>
          </w:p>
        </w:tc>
      </w:tr>
      <w:tr w:rsidR="00661EE7" w14:paraId="6E6D38BA" w14:textId="77777777" w:rsidTr="00661EE7">
        <w:trPr>
          <w:trHeight w:val="1525"/>
        </w:trPr>
        <w:tc>
          <w:tcPr>
            <w:tcW w:w="710" w:type="dxa"/>
          </w:tcPr>
          <w:p w14:paraId="551B90A0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14:paraId="1D882CBC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3398" w:type="dxa"/>
          </w:tcPr>
          <w:p w14:paraId="0C28DD46" w14:textId="77777777" w:rsidR="00661EE7" w:rsidRDefault="00661EE7" w:rsidP="00661EE7">
            <w:pPr>
              <w:pStyle w:val="TableParagraph"/>
              <w:spacing w:line="271" w:lineRule="exact"/>
              <w:ind w:left="124"/>
              <w:rPr>
                <w:sz w:val="28"/>
              </w:rPr>
            </w:pPr>
            <w:r>
              <w:rPr>
                <w:sz w:val="28"/>
              </w:rPr>
              <w:t>жінкам, які не</w:t>
            </w:r>
          </w:p>
          <w:p w14:paraId="16BD8A05" w14:textId="77777777" w:rsidR="00661EE7" w:rsidRDefault="00661EE7" w:rsidP="00661EE7">
            <w:pPr>
              <w:pStyle w:val="TableParagraph"/>
              <w:spacing w:before="3" w:line="228" w:lineRule="auto"/>
              <w:ind w:left="123"/>
              <w:rPr>
                <w:sz w:val="28"/>
              </w:rPr>
            </w:pPr>
            <w:r>
              <w:rPr>
                <w:sz w:val="28"/>
              </w:rPr>
              <w:t>застраховані в системі загальнообов’язкового державного соціального страхування</w:t>
            </w:r>
          </w:p>
        </w:tc>
        <w:tc>
          <w:tcPr>
            <w:tcW w:w="2884" w:type="dxa"/>
          </w:tcPr>
          <w:p w14:paraId="00648F27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  <w:tc>
          <w:tcPr>
            <w:tcW w:w="1386" w:type="dxa"/>
          </w:tcPr>
          <w:p w14:paraId="2CD47A86" w14:textId="77777777" w:rsidR="00661EE7" w:rsidRDefault="00661EE7" w:rsidP="00661EE7">
            <w:pPr>
              <w:pStyle w:val="TableParagraph"/>
              <w:rPr>
                <w:sz w:val="26"/>
              </w:rPr>
            </w:pPr>
          </w:p>
        </w:tc>
      </w:tr>
      <w:tr w:rsidR="00661EE7" w14:paraId="16D58227" w14:textId="77777777" w:rsidTr="00661EE7">
        <w:trPr>
          <w:trHeight w:val="1343"/>
        </w:trPr>
        <w:tc>
          <w:tcPr>
            <w:tcW w:w="710" w:type="dxa"/>
          </w:tcPr>
          <w:p w14:paraId="6F261BD2" w14:textId="77777777" w:rsidR="00661EE7" w:rsidRDefault="00661EE7" w:rsidP="00661EE7">
            <w:pPr>
              <w:pStyle w:val="TableParagraph"/>
              <w:spacing w:before="74"/>
              <w:ind w:right="36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121.</w:t>
            </w:r>
          </w:p>
        </w:tc>
        <w:tc>
          <w:tcPr>
            <w:tcW w:w="1560" w:type="dxa"/>
          </w:tcPr>
          <w:p w14:paraId="240648FE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00149</w:t>
            </w:r>
          </w:p>
        </w:tc>
        <w:tc>
          <w:tcPr>
            <w:tcW w:w="3398" w:type="dxa"/>
          </w:tcPr>
          <w:p w14:paraId="202AFBF0" w14:textId="77777777" w:rsidR="00661EE7" w:rsidRDefault="00661EE7" w:rsidP="00661EE7">
            <w:pPr>
              <w:pStyle w:val="TableParagraph"/>
              <w:spacing w:before="94" w:line="225" w:lineRule="auto"/>
              <w:ind w:left="127" w:hanging="6"/>
              <w:rPr>
                <w:sz w:val="28"/>
              </w:rPr>
            </w:pPr>
            <w:r>
              <w:rPr>
                <w:sz w:val="28"/>
              </w:rPr>
              <w:t>Призначення державної допомоги на дітей, над якими встановлено опіку чи піклування</w:t>
            </w:r>
          </w:p>
        </w:tc>
        <w:tc>
          <w:tcPr>
            <w:tcW w:w="2884" w:type="dxa"/>
          </w:tcPr>
          <w:p w14:paraId="2C0FDA7D" w14:textId="77777777" w:rsidR="00661EE7" w:rsidRDefault="00661EE7" w:rsidP="00661EE7">
            <w:pPr>
              <w:pStyle w:val="TableParagraph"/>
              <w:spacing w:before="79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773DBF01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51C1F81D" w14:textId="77777777" w:rsidTr="00661EE7">
        <w:trPr>
          <w:trHeight w:val="1026"/>
        </w:trPr>
        <w:tc>
          <w:tcPr>
            <w:tcW w:w="710" w:type="dxa"/>
          </w:tcPr>
          <w:p w14:paraId="17EEBE27" w14:textId="77777777" w:rsidR="00661EE7" w:rsidRDefault="00661EE7" w:rsidP="00661EE7">
            <w:pPr>
              <w:pStyle w:val="TableParagraph"/>
              <w:spacing w:before="69"/>
              <w:ind w:right="36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122.</w:t>
            </w:r>
          </w:p>
        </w:tc>
        <w:tc>
          <w:tcPr>
            <w:tcW w:w="1560" w:type="dxa"/>
          </w:tcPr>
          <w:p w14:paraId="3D01A98C" w14:textId="77777777" w:rsidR="00661EE7" w:rsidRDefault="00661EE7" w:rsidP="00661EE7">
            <w:pPr>
              <w:pStyle w:val="TableParagraph"/>
              <w:spacing w:before="69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00150</w:t>
            </w:r>
          </w:p>
        </w:tc>
        <w:tc>
          <w:tcPr>
            <w:tcW w:w="3398" w:type="dxa"/>
          </w:tcPr>
          <w:p w14:paraId="03D22F5D" w14:textId="77777777" w:rsidR="00661EE7" w:rsidRDefault="00661EE7" w:rsidP="00661EE7">
            <w:pPr>
              <w:pStyle w:val="TableParagraph"/>
              <w:spacing w:before="87" w:line="228" w:lineRule="auto"/>
              <w:ind w:left="127" w:hanging="6"/>
              <w:rPr>
                <w:sz w:val="28"/>
              </w:rPr>
            </w:pPr>
            <w:r>
              <w:rPr>
                <w:w w:val="95"/>
                <w:sz w:val="28"/>
              </w:rPr>
              <w:t xml:space="preserve">Призначення державної </w:t>
            </w:r>
            <w:r>
              <w:rPr>
                <w:sz w:val="28"/>
              </w:rPr>
              <w:t>допомоги на дітей одиноким матерям</w:t>
            </w:r>
          </w:p>
        </w:tc>
        <w:tc>
          <w:tcPr>
            <w:tcW w:w="2884" w:type="dxa"/>
          </w:tcPr>
          <w:p w14:paraId="316FAB8C" w14:textId="77777777" w:rsidR="00661EE7" w:rsidRDefault="00661EE7" w:rsidP="00661EE7">
            <w:pPr>
              <w:pStyle w:val="TableParagraph"/>
              <w:spacing w:before="74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2414EC82" w14:textId="77777777" w:rsidR="00661EE7" w:rsidRDefault="00661EE7" w:rsidP="00661EE7">
            <w:pPr>
              <w:pStyle w:val="TableParagraph"/>
              <w:spacing w:before="6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3C1F95D" w14:textId="77777777" w:rsidTr="00661EE7">
        <w:trPr>
          <w:trHeight w:val="1041"/>
        </w:trPr>
        <w:tc>
          <w:tcPr>
            <w:tcW w:w="710" w:type="dxa"/>
          </w:tcPr>
          <w:p w14:paraId="195855EA" w14:textId="77777777" w:rsidR="00661EE7" w:rsidRDefault="00661EE7" w:rsidP="00661EE7">
            <w:pPr>
              <w:pStyle w:val="TableParagraph"/>
              <w:spacing w:before="74"/>
              <w:ind w:right="36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123.</w:t>
            </w:r>
          </w:p>
        </w:tc>
        <w:tc>
          <w:tcPr>
            <w:tcW w:w="1560" w:type="dxa"/>
          </w:tcPr>
          <w:p w14:paraId="6CE4C2A1" w14:textId="77777777" w:rsidR="00661EE7" w:rsidRDefault="00661EE7" w:rsidP="00661EE7">
            <w:pPr>
              <w:pStyle w:val="TableParagraph"/>
              <w:spacing w:before="74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00147</w:t>
            </w:r>
          </w:p>
        </w:tc>
        <w:tc>
          <w:tcPr>
            <w:tcW w:w="3398" w:type="dxa"/>
          </w:tcPr>
          <w:p w14:paraId="1F0B856A" w14:textId="77777777" w:rsidR="00661EE7" w:rsidRDefault="00661EE7" w:rsidP="00661EE7">
            <w:pPr>
              <w:pStyle w:val="TableParagraph"/>
              <w:spacing w:before="92" w:line="228" w:lineRule="auto"/>
              <w:ind w:left="125" w:right="220" w:hanging="5"/>
              <w:rPr>
                <w:sz w:val="28"/>
              </w:rPr>
            </w:pPr>
            <w:r>
              <w:rPr>
                <w:w w:val="95"/>
                <w:sz w:val="28"/>
              </w:rPr>
              <w:t xml:space="preserve">Призначення державної </w:t>
            </w:r>
            <w:r>
              <w:rPr>
                <w:sz w:val="28"/>
              </w:rPr>
              <w:t>допомоги при усиновленні дитини</w:t>
            </w:r>
          </w:p>
        </w:tc>
        <w:tc>
          <w:tcPr>
            <w:tcW w:w="2884" w:type="dxa"/>
          </w:tcPr>
          <w:p w14:paraId="1809EEC7" w14:textId="77777777" w:rsidR="00661EE7" w:rsidRDefault="00661EE7" w:rsidP="00661EE7">
            <w:pPr>
              <w:pStyle w:val="TableParagraph"/>
              <w:spacing w:before="79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501A15C5" w14:textId="77777777" w:rsidR="00661EE7" w:rsidRDefault="00661EE7" w:rsidP="00661EE7">
            <w:pPr>
              <w:pStyle w:val="TableParagraph"/>
              <w:spacing w:before="74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7B0FD7A9" w14:textId="77777777" w:rsidTr="00661EE7">
        <w:trPr>
          <w:trHeight w:val="3172"/>
        </w:trPr>
        <w:tc>
          <w:tcPr>
            <w:tcW w:w="710" w:type="dxa"/>
          </w:tcPr>
          <w:p w14:paraId="1388339D" w14:textId="77777777" w:rsidR="00661EE7" w:rsidRDefault="00661EE7" w:rsidP="00661EE7">
            <w:pPr>
              <w:pStyle w:val="TableParagraph"/>
              <w:spacing w:before="69"/>
              <w:ind w:right="36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124.</w:t>
            </w:r>
          </w:p>
        </w:tc>
        <w:tc>
          <w:tcPr>
            <w:tcW w:w="1560" w:type="dxa"/>
          </w:tcPr>
          <w:p w14:paraId="6B30C4CE" w14:textId="77777777" w:rsidR="00661EE7" w:rsidRDefault="00661EE7" w:rsidP="00661EE7">
            <w:pPr>
              <w:pStyle w:val="TableParagraph"/>
              <w:spacing w:before="69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00959</w:t>
            </w:r>
          </w:p>
        </w:tc>
        <w:tc>
          <w:tcPr>
            <w:tcW w:w="3398" w:type="dxa"/>
          </w:tcPr>
          <w:p w14:paraId="48FB0A92" w14:textId="77777777" w:rsidR="00661EE7" w:rsidRDefault="00661EE7" w:rsidP="00661EE7">
            <w:pPr>
              <w:pStyle w:val="TableParagraph"/>
              <w:spacing w:before="87" w:line="228" w:lineRule="auto"/>
              <w:ind w:left="125" w:right="130" w:hanging="4"/>
              <w:rPr>
                <w:sz w:val="28"/>
              </w:rPr>
            </w:pPr>
            <w:r>
              <w:rPr>
                <w:sz w:val="28"/>
              </w:rPr>
              <w:t>Призначення державної допомоги 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      </w:r>
          </w:p>
        </w:tc>
        <w:tc>
          <w:tcPr>
            <w:tcW w:w="2884" w:type="dxa"/>
          </w:tcPr>
          <w:p w14:paraId="61D16711" w14:textId="77777777" w:rsidR="00661EE7" w:rsidRDefault="00661EE7" w:rsidP="00661EE7">
            <w:pPr>
              <w:pStyle w:val="TableParagraph"/>
              <w:spacing w:before="74"/>
              <w:ind w:left="56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“</w:t>
            </w:r>
          </w:p>
        </w:tc>
        <w:tc>
          <w:tcPr>
            <w:tcW w:w="1386" w:type="dxa"/>
          </w:tcPr>
          <w:p w14:paraId="396BE3D3" w14:textId="77777777" w:rsidR="00661EE7" w:rsidRDefault="00661EE7" w:rsidP="00661EE7">
            <w:pPr>
              <w:pStyle w:val="TableParagraph"/>
              <w:spacing w:before="69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068B3EF6" w14:textId="77777777" w:rsidTr="00661EE7">
        <w:trPr>
          <w:trHeight w:val="1271"/>
        </w:trPr>
        <w:tc>
          <w:tcPr>
            <w:tcW w:w="710" w:type="dxa"/>
          </w:tcPr>
          <w:p w14:paraId="29D16F93" w14:textId="77777777" w:rsidR="00661EE7" w:rsidRDefault="00661EE7" w:rsidP="00661EE7">
            <w:pPr>
              <w:pStyle w:val="TableParagraph"/>
              <w:spacing w:before="12"/>
              <w:ind w:right="36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125.</w:t>
            </w:r>
          </w:p>
        </w:tc>
        <w:tc>
          <w:tcPr>
            <w:tcW w:w="1560" w:type="dxa"/>
          </w:tcPr>
          <w:p w14:paraId="62B21392" w14:textId="77777777" w:rsidR="00661EE7" w:rsidRDefault="00661EE7" w:rsidP="00661EE7">
            <w:pPr>
              <w:pStyle w:val="TableParagraph"/>
              <w:spacing w:before="12"/>
              <w:ind w:left="398" w:right="370"/>
              <w:jc w:val="center"/>
              <w:rPr>
                <w:sz w:val="28"/>
              </w:rPr>
            </w:pPr>
            <w:r>
              <w:rPr>
                <w:sz w:val="28"/>
              </w:rPr>
              <w:t>00960</w:t>
            </w:r>
          </w:p>
        </w:tc>
        <w:tc>
          <w:tcPr>
            <w:tcW w:w="3398" w:type="dxa"/>
          </w:tcPr>
          <w:p w14:paraId="64A5B894" w14:textId="77777777" w:rsidR="00661EE7" w:rsidRDefault="00661EE7" w:rsidP="00661EE7">
            <w:pPr>
              <w:pStyle w:val="TableParagraph"/>
              <w:spacing w:before="37" w:line="220" w:lineRule="auto"/>
              <w:ind w:left="128" w:hanging="7"/>
              <w:rPr>
                <w:sz w:val="28"/>
              </w:rPr>
            </w:pPr>
            <w:r>
              <w:rPr>
                <w:w w:val="95"/>
                <w:sz w:val="28"/>
              </w:rPr>
              <w:t xml:space="preserve">Призначення державної </w:t>
            </w:r>
            <w:r>
              <w:rPr>
                <w:sz w:val="28"/>
              </w:rPr>
              <w:t>допомоги на дітей, які</w:t>
            </w:r>
          </w:p>
          <w:p w14:paraId="44A6FF39" w14:textId="77777777" w:rsidR="00661EE7" w:rsidRDefault="00661EE7" w:rsidP="00661EE7">
            <w:pPr>
              <w:pStyle w:val="TableParagraph"/>
              <w:tabs>
                <w:tab w:val="left" w:pos="1163"/>
              </w:tabs>
              <w:spacing w:before="76"/>
              <w:ind w:left="128"/>
              <w:rPr>
                <w:sz w:val="19"/>
              </w:rPr>
            </w:pPr>
            <w:r>
              <w:rPr>
                <w:w w:val="105"/>
                <w:sz w:val="19"/>
              </w:rPr>
              <w:t>ВИХОВ</w:t>
            </w:r>
            <w:r>
              <w:rPr>
                <w:w w:val="105"/>
                <w:sz w:val="19"/>
              </w:rPr>
              <w:tab/>
              <w:t>ТЬСЯ</w:t>
            </w:r>
          </w:p>
          <w:p w14:paraId="559A1867" w14:textId="77777777" w:rsidR="00661EE7" w:rsidRDefault="00661EE7" w:rsidP="00661EE7">
            <w:pPr>
              <w:pStyle w:val="TableParagraph"/>
              <w:spacing w:before="4"/>
              <w:ind w:left="126"/>
              <w:rPr>
                <w:sz w:val="28"/>
              </w:rPr>
            </w:pPr>
            <w:r>
              <w:rPr>
                <w:sz w:val="28"/>
              </w:rPr>
              <w:t>багатодітних сім’ях</w:t>
            </w:r>
          </w:p>
        </w:tc>
        <w:tc>
          <w:tcPr>
            <w:tcW w:w="2884" w:type="dxa"/>
          </w:tcPr>
          <w:p w14:paraId="13A71A70" w14:textId="77777777" w:rsidR="00661EE7" w:rsidRDefault="00661EE7" w:rsidP="00661EE7">
            <w:pPr>
              <w:pStyle w:val="TableParagraph"/>
              <w:spacing w:before="37" w:line="220" w:lineRule="auto"/>
              <w:ind w:left="127" w:right="211" w:hanging="1"/>
              <w:rPr>
                <w:sz w:val="28"/>
              </w:rPr>
            </w:pPr>
            <w:r>
              <w:rPr>
                <w:sz w:val="28"/>
              </w:rPr>
              <w:t>Закон України “Про охорону дитинства”</w:t>
            </w:r>
          </w:p>
        </w:tc>
        <w:tc>
          <w:tcPr>
            <w:tcW w:w="1386" w:type="dxa"/>
          </w:tcPr>
          <w:p w14:paraId="0CADE733" w14:textId="77777777" w:rsidR="00661EE7" w:rsidRDefault="00661EE7" w:rsidP="00661EE7">
            <w:pPr>
              <w:pStyle w:val="TableParagraph"/>
              <w:spacing w:before="12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1B01DB01" w14:textId="77777777" w:rsidTr="00661EE7">
        <w:trPr>
          <w:trHeight w:val="954"/>
        </w:trPr>
        <w:tc>
          <w:tcPr>
            <w:tcW w:w="710" w:type="dxa"/>
          </w:tcPr>
          <w:p w14:paraId="26FB1605" w14:textId="77777777" w:rsidR="00661EE7" w:rsidRDefault="00661EE7" w:rsidP="00661EE7">
            <w:pPr>
              <w:pStyle w:val="TableParagraph"/>
              <w:spacing w:line="319" w:lineRule="exact"/>
              <w:ind w:right="36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126.</w:t>
            </w:r>
          </w:p>
        </w:tc>
        <w:tc>
          <w:tcPr>
            <w:tcW w:w="1560" w:type="dxa"/>
          </w:tcPr>
          <w:p w14:paraId="09888F91" w14:textId="77777777" w:rsidR="00661EE7" w:rsidRDefault="00661EE7" w:rsidP="00661EE7">
            <w:pPr>
              <w:pStyle w:val="TableParagraph"/>
              <w:spacing w:line="319" w:lineRule="exact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01775</w:t>
            </w:r>
          </w:p>
        </w:tc>
        <w:tc>
          <w:tcPr>
            <w:tcW w:w="3398" w:type="dxa"/>
          </w:tcPr>
          <w:p w14:paraId="56F867AB" w14:textId="77777777" w:rsidR="00661EE7" w:rsidRDefault="00661EE7" w:rsidP="00661EE7">
            <w:pPr>
              <w:pStyle w:val="TableParagraph"/>
              <w:spacing w:before="18" w:line="225" w:lineRule="auto"/>
              <w:ind w:left="125" w:hanging="4"/>
              <w:rPr>
                <w:sz w:val="28"/>
              </w:rPr>
            </w:pPr>
            <w:r>
              <w:rPr>
                <w:w w:val="95"/>
                <w:sz w:val="28"/>
              </w:rPr>
              <w:t xml:space="preserve">Призначення одноразової </w:t>
            </w:r>
            <w:r>
              <w:rPr>
                <w:sz w:val="28"/>
              </w:rPr>
              <w:t>натуральної допомоги “пакунок малюка”</w:t>
            </w:r>
          </w:p>
        </w:tc>
        <w:tc>
          <w:tcPr>
            <w:tcW w:w="2884" w:type="dxa"/>
          </w:tcPr>
          <w:p w14:paraId="12ADFB97" w14:textId="77777777" w:rsidR="00661EE7" w:rsidRDefault="00661EE7" w:rsidP="00661EE7">
            <w:pPr>
              <w:pStyle w:val="TableParagraph"/>
              <w:spacing w:before="18" w:line="225" w:lineRule="auto"/>
              <w:ind w:left="127" w:right="341" w:hanging="1"/>
              <w:jc w:val="both"/>
              <w:rPr>
                <w:sz w:val="28"/>
              </w:rPr>
            </w:pPr>
            <w:r>
              <w:rPr>
                <w:sz w:val="28"/>
              </w:rPr>
              <w:t>Закон України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“Про державну допомогу сім’ям 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дітьми”</w:t>
            </w:r>
          </w:p>
        </w:tc>
        <w:tc>
          <w:tcPr>
            <w:tcW w:w="1386" w:type="dxa"/>
          </w:tcPr>
          <w:p w14:paraId="37999BFC" w14:textId="77777777" w:rsidR="00661EE7" w:rsidRDefault="00661EE7" w:rsidP="00661EE7">
            <w:pPr>
              <w:pStyle w:val="TableParagraph"/>
              <w:spacing w:line="319" w:lineRule="exact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  <w:tr w:rsidR="00661EE7" w14:paraId="6D9C8E08" w14:textId="77777777" w:rsidTr="00661EE7">
        <w:trPr>
          <w:trHeight w:val="2481"/>
        </w:trPr>
        <w:tc>
          <w:tcPr>
            <w:tcW w:w="710" w:type="dxa"/>
          </w:tcPr>
          <w:p w14:paraId="313B81A4" w14:textId="77777777" w:rsidR="00661EE7" w:rsidRDefault="00661EE7" w:rsidP="00661EE7">
            <w:pPr>
              <w:pStyle w:val="TableParagraph"/>
              <w:spacing w:line="319" w:lineRule="exact"/>
              <w:ind w:right="36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127.</w:t>
            </w:r>
          </w:p>
        </w:tc>
        <w:tc>
          <w:tcPr>
            <w:tcW w:w="1560" w:type="dxa"/>
          </w:tcPr>
          <w:p w14:paraId="52E946F8" w14:textId="77777777" w:rsidR="00661EE7" w:rsidRDefault="00661EE7" w:rsidP="00661EE7">
            <w:pPr>
              <w:pStyle w:val="TableParagraph"/>
              <w:spacing w:line="319" w:lineRule="exact"/>
              <w:ind w:left="400" w:right="365"/>
              <w:jc w:val="center"/>
              <w:rPr>
                <w:sz w:val="28"/>
              </w:rPr>
            </w:pPr>
            <w:r>
              <w:rPr>
                <w:sz w:val="28"/>
              </w:rPr>
              <w:t>01227</w:t>
            </w:r>
          </w:p>
        </w:tc>
        <w:tc>
          <w:tcPr>
            <w:tcW w:w="3398" w:type="dxa"/>
          </w:tcPr>
          <w:p w14:paraId="771EF2E9" w14:textId="2DF2F9FD" w:rsidR="00661EE7" w:rsidRDefault="00661EE7" w:rsidP="00204885">
            <w:pPr>
              <w:pStyle w:val="TableParagraph"/>
              <w:spacing w:before="23" w:line="220" w:lineRule="auto"/>
              <w:ind w:left="125" w:hanging="4"/>
              <w:rPr>
                <w:sz w:val="19"/>
              </w:rPr>
            </w:pPr>
            <w:r>
              <w:rPr>
                <w:sz w:val="28"/>
              </w:rPr>
              <w:t>Видача грошової компенсації вартості</w:t>
            </w:r>
            <w:r w:rsidR="00204885">
              <w:rPr>
                <w:sz w:val="28"/>
              </w:rPr>
              <w:t xml:space="preserve"> одноразової натуральної</w:t>
            </w:r>
          </w:p>
          <w:p w14:paraId="7959DE5C" w14:textId="77777777" w:rsidR="00661EE7" w:rsidRDefault="00661EE7" w:rsidP="00661EE7">
            <w:pPr>
              <w:pStyle w:val="TableParagraph"/>
              <w:spacing w:before="21" w:line="225" w:lineRule="auto"/>
              <w:ind w:left="125" w:firstLine="2"/>
              <w:rPr>
                <w:sz w:val="28"/>
              </w:rPr>
            </w:pPr>
            <w:r>
              <w:rPr>
                <w:sz w:val="28"/>
              </w:rPr>
              <w:t>допомоги “пакунок малюка”</w:t>
            </w:r>
          </w:p>
        </w:tc>
        <w:tc>
          <w:tcPr>
            <w:tcW w:w="2884" w:type="dxa"/>
          </w:tcPr>
          <w:p w14:paraId="07B46A3C" w14:textId="77777777" w:rsidR="00661EE7" w:rsidRDefault="00661EE7" w:rsidP="00661EE7">
            <w:pPr>
              <w:pStyle w:val="TableParagraph"/>
              <w:spacing w:before="13" w:line="225" w:lineRule="auto"/>
              <w:ind w:left="126" w:right="346"/>
              <w:rPr>
                <w:sz w:val="28"/>
              </w:rPr>
            </w:pPr>
            <w:r>
              <w:rPr>
                <w:sz w:val="28"/>
              </w:rPr>
              <w:t>Закон України від 30 вересня 2020 р.</w:t>
            </w:r>
          </w:p>
          <w:p w14:paraId="2F5C282F" w14:textId="77777777" w:rsidR="00661EE7" w:rsidRDefault="00661EE7" w:rsidP="00661EE7">
            <w:pPr>
              <w:pStyle w:val="TableParagraph"/>
              <w:spacing w:line="306" w:lineRule="exact"/>
              <w:ind w:left="125"/>
              <w:rPr>
                <w:sz w:val="28"/>
              </w:rPr>
            </w:pPr>
            <w:r>
              <w:rPr>
                <w:sz w:val="28"/>
              </w:rPr>
              <w:t>№ 930-IX “Про</w:t>
            </w:r>
          </w:p>
          <w:p w14:paraId="7D7E693D" w14:textId="77777777" w:rsidR="00661EE7" w:rsidRDefault="00661EE7" w:rsidP="00661EE7">
            <w:pPr>
              <w:pStyle w:val="TableParagraph"/>
              <w:spacing w:before="3" w:line="228" w:lineRule="auto"/>
              <w:ind w:left="126" w:hanging="1"/>
              <w:rPr>
                <w:sz w:val="28"/>
              </w:rPr>
            </w:pPr>
            <w:r>
              <w:rPr>
                <w:sz w:val="28"/>
              </w:rPr>
              <w:t>внесення змін до Закону України “Про державну допомогу сім’ям з дітьми” щодо надання при</w:t>
            </w:r>
          </w:p>
        </w:tc>
        <w:tc>
          <w:tcPr>
            <w:tcW w:w="1386" w:type="dxa"/>
          </w:tcPr>
          <w:p w14:paraId="75984504" w14:textId="77777777" w:rsidR="00661EE7" w:rsidRDefault="00661EE7" w:rsidP="00661EE7">
            <w:pPr>
              <w:pStyle w:val="TableParagraph"/>
              <w:spacing w:line="319" w:lineRule="exact"/>
              <w:ind w:left="50"/>
              <w:jc w:val="center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</w:tr>
    </w:tbl>
    <w:p w14:paraId="2A01B22F" w14:textId="77777777" w:rsidR="00661EE7" w:rsidRDefault="00661EE7" w:rsidP="00661EE7">
      <w:pPr>
        <w:spacing w:line="319" w:lineRule="exact"/>
        <w:jc w:val="center"/>
        <w:rPr>
          <w:sz w:val="28"/>
        </w:rPr>
        <w:sectPr w:rsidR="00661EE7">
          <w:pgSz w:w="11910" w:h="16840"/>
          <w:pgMar w:top="860" w:right="580" w:bottom="280" w:left="1140" w:header="626" w:footer="0" w:gutter="0"/>
          <w:cols w:space="720"/>
        </w:sectPr>
      </w:pPr>
    </w:p>
    <w:p w14:paraId="1E1D707F" w14:textId="77777777" w:rsidR="00661EE7" w:rsidRDefault="00661EE7" w:rsidP="00661EE7">
      <w:pPr>
        <w:pStyle w:val="a4"/>
        <w:spacing w:before="3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</w:tblGrid>
      <w:tr w:rsidR="00661EE7" w14:paraId="357C0394" w14:textId="77777777" w:rsidTr="00661EE7">
        <w:trPr>
          <w:trHeight w:val="1348"/>
        </w:trPr>
        <w:tc>
          <w:tcPr>
            <w:tcW w:w="710" w:type="dxa"/>
          </w:tcPr>
          <w:p w14:paraId="6A716D2F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1C7694FE" w14:textId="77777777" w:rsidR="00661EE7" w:rsidRDefault="00661EE7" w:rsidP="00661EE7">
            <w:pPr>
              <w:pStyle w:val="TableParagraph"/>
              <w:spacing w:line="220" w:lineRule="auto"/>
              <w:ind w:left="185" w:right="157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0" w:type="dxa"/>
          </w:tcPr>
          <w:p w14:paraId="0C3EA3DA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5A2091EC" w14:textId="77777777" w:rsidR="00661EE7" w:rsidRDefault="00661EE7" w:rsidP="00661EE7">
            <w:pPr>
              <w:pStyle w:val="TableParagraph"/>
              <w:spacing w:line="220" w:lineRule="auto"/>
              <w:ind w:left="543" w:right="105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8" w:type="dxa"/>
          </w:tcPr>
          <w:p w14:paraId="2E8AFFA0" w14:textId="77777777" w:rsidR="00661EE7" w:rsidRDefault="00661EE7" w:rsidP="00661EE7">
            <w:pPr>
              <w:pStyle w:val="TableParagraph"/>
              <w:spacing w:before="11"/>
              <w:rPr>
                <w:rFonts w:ascii="Consolas"/>
                <w:sz w:val="33"/>
              </w:rPr>
            </w:pPr>
          </w:p>
          <w:p w14:paraId="257D5E64" w14:textId="77777777" w:rsidR="00661EE7" w:rsidRDefault="00661EE7" w:rsidP="00661EE7">
            <w:pPr>
              <w:pStyle w:val="TableParagraph"/>
              <w:spacing w:line="225" w:lineRule="auto"/>
              <w:ind w:left="184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4" w:type="dxa"/>
          </w:tcPr>
          <w:p w14:paraId="559ADDD2" w14:textId="77777777" w:rsidR="00661EE7" w:rsidRDefault="00661EE7" w:rsidP="00661EE7">
            <w:pPr>
              <w:pStyle w:val="TableParagraph"/>
              <w:spacing w:before="96" w:line="220" w:lineRule="auto"/>
              <w:ind w:left="185" w:right="151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313CA3AC" w14:textId="77777777" w:rsidR="00661EE7" w:rsidRDefault="00661EE7" w:rsidP="00661EE7">
            <w:pPr>
              <w:pStyle w:val="TableParagraph"/>
              <w:spacing w:before="3" w:after="1"/>
              <w:rPr>
                <w:rFonts w:ascii="Consolas"/>
                <w:sz w:val="10"/>
              </w:rPr>
            </w:pPr>
          </w:p>
          <w:p w14:paraId="7E5FC3EA" w14:textId="77777777" w:rsidR="00661EE7" w:rsidRDefault="00661EE7" w:rsidP="00661EE7">
            <w:pPr>
              <w:pStyle w:val="TableParagraph"/>
              <w:spacing w:line="196" w:lineRule="exact"/>
              <w:ind w:left="986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5B02340C" wp14:editId="7E939655">
                  <wp:extent cx="600455" cy="124968"/>
                  <wp:effectExtent l="0" t="0" r="0" b="0"/>
                  <wp:docPr id="7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</w:tcPr>
          <w:p w14:paraId="3AEBDE52" w14:textId="77777777" w:rsidR="00661EE7" w:rsidRDefault="00661EE7" w:rsidP="00661EE7">
            <w:pPr>
              <w:pStyle w:val="TableParagraph"/>
              <w:spacing w:before="8"/>
              <w:rPr>
                <w:rFonts w:ascii="Consolas"/>
                <w:sz w:val="45"/>
              </w:rPr>
            </w:pPr>
          </w:p>
          <w:p w14:paraId="05BCC270" w14:textId="77777777" w:rsidR="00661EE7" w:rsidRDefault="00661EE7" w:rsidP="00661EE7">
            <w:pPr>
              <w:pStyle w:val="TableParagraph"/>
              <w:ind w:left="87" w:right="73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661EE7" w14:paraId="4C548E4A" w14:textId="77777777" w:rsidTr="00661EE7">
        <w:trPr>
          <w:trHeight w:val="1218"/>
        </w:trPr>
        <w:tc>
          <w:tcPr>
            <w:tcW w:w="710" w:type="dxa"/>
          </w:tcPr>
          <w:p w14:paraId="71A203C7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14:paraId="6F77E047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8" w:type="dxa"/>
          </w:tcPr>
          <w:p w14:paraId="64E3EEB7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2884" w:type="dxa"/>
          </w:tcPr>
          <w:p w14:paraId="1749C41D" w14:textId="77777777" w:rsidR="00661EE7" w:rsidRDefault="00661EE7" w:rsidP="00661EE7">
            <w:pPr>
              <w:pStyle w:val="TableParagraph"/>
              <w:spacing w:line="270" w:lineRule="exact"/>
              <w:ind w:left="126"/>
              <w:rPr>
                <w:sz w:val="29"/>
              </w:rPr>
            </w:pPr>
            <w:r>
              <w:rPr>
                <w:sz w:val="29"/>
              </w:rPr>
              <w:t>народженні дитини</w:t>
            </w:r>
          </w:p>
          <w:p w14:paraId="03F55A04" w14:textId="77777777" w:rsidR="00661EE7" w:rsidRDefault="00661EE7" w:rsidP="00661EE7">
            <w:pPr>
              <w:pStyle w:val="TableParagraph"/>
              <w:spacing w:before="11" w:line="218" w:lineRule="auto"/>
              <w:ind w:left="126" w:right="105" w:firstLine="1"/>
              <w:rPr>
                <w:sz w:val="29"/>
              </w:rPr>
            </w:pPr>
            <w:r>
              <w:rPr>
                <w:sz w:val="29"/>
              </w:rPr>
              <w:t xml:space="preserve">одноразової </w:t>
            </w:r>
            <w:r>
              <w:rPr>
                <w:w w:val="95"/>
                <w:sz w:val="29"/>
              </w:rPr>
              <w:t xml:space="preserve">натуральної допомоги </w:t>
            </w:r>
            <w:r>
              <w:rPr>
                <w:sz w:val="29"/>
              </w:rPr>
              <w:t>“пакунок малюка”</w:t>
            </w:r>
          </w:p>
        </w:tc>
        <w:tc>
          <w:tcPr>
            <w:tcW w:w="1386" w:type="dxa"/>
          </w:tcPr>
          <w:p w14:paraId="768AF7E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115F0A47" w14:textId="77777777" w:rsidTr="00661EE7">
        <w:trPr>
          <w:trHeight w:val="2812"/>
        </w:trPr>
        <w:tc>
          <w:tcPr>
            <w:tcW w:w="710" w:type="dxa"/>
          </w:tcPr>
          <w:p w14:paraId="62E38A04" w14:textId="77777777" w:rsidR="00661EE7" w:rsidRDefault="00661EE7" w:rsidP="00661EE7">
            <w:pPr>
              <w:pStyle w:val="TableParagraph"/>
              <w:spacing w:before="7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128.</w:t>
            </w:r>
          </w:p>
        </w:tc>
        <w:tc>
          <w:tcPr>
            <w:tcW w:w="1560" w:type="dxa"/>
          </w:tcPr>
          <w:p w14:paraId="4E32B330" w14:textId="77777777" w:rsidR="00661EE7" w:rsidRDefault="00661EE7" w:rsidP="00661EE7">
            <w:pPr>
              <w:pStyle w:val="TableParagraph"/>
              <w:spacing w:before="7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00154</w:t>
            </w:r>
          </w:p>
        </w:tc>
        <w:tc>
          <w:tcPr>
            <w:tcW w:w="3398" w:type="dxa"/>
          </w:tcPr>
          <w:p w14:paraId="4D782E22" w14:textId="39EB7EE0" w:rsidR="00661EE7" w:rsidRDefault="00661EE7" w:rsidP="00204885">
            <w:pPr>
              <w:pStyle w:val="TableParagraph"/>
              <w:spacing w:before="29" w:line="220" w:lineRule="auto"/>
              <w:ind w:left="125" w:hanging="4"/>
              <w:rPr>
                <w:sz w:val="19"/>
              </w:rPr>
            </w:pPr>
            <w:r>
              <w:rPr>
                <w:w w:val="95"/>
                <w:sz w:val="29"/>
              </w:rPr>
              <w:t xml:space="preserve">Призначення тимчасової </w:t>
            </w:r>
            <w:r>
              <w:rPr>
                <w:sz w:val="29"/>
              </w:rPr>
              <w:t xml:space="preserve">державної допомоги дітям, батьки яких ухиляються від сплати аліментів, не мають </w:t>
            </w:r>
            <w:r>
              <w:rPr>
                <w:w w:val="95"/>
                <w:sz w:val="29"/>
              </w:rPr>
              <w:t xml:space="preserve">можливості утримувати </w:t>
            </w:r>
            <w:r>
              <w:rPr>
                <w:sz w:val="29"/>
              </w:rPr>
              <w:t>дитину або місце ïx</w:t>
            </w:r>
            <w:r w:rsidR="00204885">
              <w:rPr>
                <w:sz w:val="29"/>
              </w:rPr>
              <w:t xml:space="preserve"> проживання чи </w:t>
            </w:r>
            <w:r w:rsidR="00204885">
              <w:rPr>
                <w:w w:val="105"/>
                <w:sz w:val="19"/>
              </w:rPr>
              <w:t xml:space="preserve"> </w:t>
            </w:r>
          </w:p>
          <w:p w14:paraId="168EBEF9" w14:textId="77777777" w:rsidR="00661EE7" w:rsidRDefault="00661EE7" w:rsidP="00661EE7">
            <w:pPr>
              <w:pStyle w:val="TableParagraph"/>
              <w:spacing w:line="332" w:lineRule="exact"/>
              <w:ind w:left="125"/>
              <w:rPr>
                <w:sz w:val="29"/>
              </w:rPr>
            </w:pPr>
            <w:r>
              <w:rPr>
                <w:sz w:val="29"/>
              </w:rPr>
              <w:t>перебування невідоме</w:t>
            </w:r>
          </w:p>
        </w:tc>
        <w:tc>
          <w:tcPr>
            <w:tcW w:w="2884" w:type="dxa"/>
          </w:tcPr>
          <w:p w14:paraId="7D410A27" w14:textId="77777777" w:rsidR="00661EE7" w:rsidRDefault="00661EE7" w:rsidP="00661EE7">
            <w:pPr>
              <w:pStyle w:val="TableParagraph"/>
              <w:spacing w:before="29" w:line="220" w:lineRule="auto"/>
              <w:ind w:left="128" w:right="211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Сімейний кодекс </w:t>
            </w:r>
            <w:r>
              <w:rPr>
                <w:sz w:val="29"/>
              </w:rPr>
              <w:t>України</w:t>
            </w:r>
          </w:p>
        </w:tc>
        <w:tc>
          <w:tcPr>
            <w:tcW w:w="1386" w:type="dxa"/>
          </w:tcPr>
          <w:p w14:paraId="432F871C" w14:textId="77777777" w:rsidR="00661EE7" w:rsidRDefault="00661EE7" w:rsidP="00661EE7">
            <w:pPr>
              <w:pStyle w:val="TableParagraph"/>
              <w:spacing w:before="7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D961D48" w14:textId="77777777" w:rsidTr="00661EE7">
        <w:trPr>
          <w:trHeight w:val="2505"/>
        </w:trPr>
        <w:tc>
          <w:tcPr>
            <w:tcW w:w="710" w:type="dxa"/>
          </w:tcPr>
          <w:p w14:paraId="0619F5C0" w14:textId="77777777" w:rsidR="00661EE7" w:rsidRDefault="00661EE7" w:rsidP="00661EE7">
            <w:pPr>
              <w:pStyle w:val="TableParagraph"/>
              <w:spacing w:before="2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129.</w:t>
            </w:r>
          </w:p>
        </w:tc>
        <w:tc>
          <w:tcPr>
            <w:tcW w:w="1560" w:type="dxa"/>
          </w:tcPr>
          <w:p w14:paraId="2CF583D1" w14:textId="77777777" w:rsidR="00661EE7" w:rsidRDefault="00661EE7" w:rsidP="00661EE7">
            <w:pPr>
              <w:pStyle w:val="TableParagraph"/>
              <w:spacing w:before="2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00122</w:t>
            </w:r>
          </w:p>
        </w:tc>
        <w:tc>
          <w:tcPr>
            <w:tcW w:w="3398" w:type="dxa"/>
          </w:tcPr>
          <w:p w14:paraId="61CEC430" w14:textId="03747C4C" w:rsidR="00661EE7" w:rsidRDefault="00661EE7" w:rsidP="00661EE7">
            <w:pPr>
              <w:pStyle w:val="TableParagraph"/>
              <w:spacing w:before="29" w:line="220" w:lineRule="auto"/>
              <w:ind w:left="125" w:right="128" w:hanging="4"/>
              <w:rPr>
                <w:sz w:val="29"/>
              </w:rPr>
            </w:pPr>
            <w:r>
              <w:rPr>
                <w:sz w:val="29"/>
              </w:rPr>
              <w:t>Видача</w:t>
            </w:r>
            <w:r>
              <w:rPr>
                <w:spacing w:val="-42"/>
                <w:sz w:val="29"/>
              </w:rPr>
              <w:t xml:space="preserve"> </w:t>
            </w:r>
            <w:r>
              <w:rPr>
                <w:sz w:val="29"/>
              </w:rPr>
              <w:t>особі</w:t>
            </w:r>
            <w:r>
              <w:rPr>
                <w:spacing w:val="-40"/>
                <w:sz w:val="29"/>
              </w:rPr>
              <w:t xml:space="preserve"> </w:t>
            </w:r>
            <w:r>
              <w:rPr>
                <w:sz w:val="29"/>
              </w:rPr>
              <w:t>подання</w:t>
            </w:r>
            <w:r>
              <w:rPr>
                <w:spacing w:val="-38"/>
                <w:sz w:val="29"/>
              </w:rPr>
              <w:t xml:space="preserve"> </w:t>
            </w:r>
            <w:r>
              <w:rPr>
                <w:sz w:val="29"/>
              </w:rPr>
              <w:t xml:space="preserve">про можливість призначення ïï опікуном або піклувальником </w:t>
            </w:r>
            <w:r>
              <w:rPr>
                <w:w w:val="95"/>
                <w:sz w:val="29"/>
              </w:rPr>
              <w:t>повнолітньої неді</w:t>
            </w:r>
            <w:r w:rsidR="00204885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здатної </w:t>
            </w:r>
            <w:r>
              <w:rPr>
                <w:sz w:val="29"/>
              </w:rPr>
              <w:t>особи</w:t>
            </w:r>
            <w:r>
              <w:rPr>
                <w:spacing w:val="-44"/>
                <w:sz w:val="29"/>
              </w:rPr>
              <w:t xml:space="preserve"> </w:t>
            </w:r>
            <w:r>
              <w:rPr>
                <w:sz w:val="29"/>
              </w:rPr>
              <w:t>або</w:t>
            </w:r>
            <w:r>
              <w:rPr>
                <w:spacing w:val="-46"/>
                <w:sz w:val="29"/>
              </w:rPr>
              <w:t xml:space="preserve"> </w:t>
            </w:r>
            <w:r>
              <w:rPr>
                <w:sz w:val="29"/>
              </w:rPr>
              <w:t>особи,</w:t>
            </w:r>
            <w:r>
              <w:rPr>
                <w:spacing w:val="-43"/>
                <w:sz w:val="29"/>
              </w:rPr>
              <w:t xml:space="preserve"> </w:t>
            </w:r>
            <w:r>
              <w:rPr>
                <w:sz w:val="29"/>
              </w:rPr>
              <w:t>цивільна ді</w:t>
            </w:r>
            <w:r w:rsidR="00204885">
              <w:rPr>
                <w:sz w:val="29"/>
              </w:rPr>
              <w:t>є</w:t>
            </w:r>
            <w:r>
              <w:rPr>
                <w:sz w:val="29"/>
              </w:rPr>
              <w:t>здатність якої обмежена</w:t>
            </w:r>
          </w:p>
        </w:tc>
        <w:tc>
          <w:tcPr>
            <w:tcW w:w="2884" w:type="dxa"/>
          </w:tcPr>
          <w:p w14:paraId="5449486B" w14:textId="77777777" w:rsidR="00661EE7" w:rsidRDefault="00661EE7" w:rsidP="00661EE7">
            <w:pPr>
              <w:pStyle w:val="TableParagraph"/>
              <w:spacing w:before="24" w:line="220" w:lineRule="auto"/>
              <w:ind w:left="128" w:right="211" w:hanging="7"/>
              <w:rPr>
                <w:sz w:val="29"/>
              </w:rPr>
            </w:pPr>
            <w:r>
              <w:rPr>
                <w:w w:val="95"/>
                <w:sz w:val="29"/>
              </w:rPr>
              <w:t xml:space="preserve">Цивільний кодекс </w:t>
            </w:r>
            <w:r>
              <w:rPr>
                <w:sz w:val="29"/>
              </w:rPr>
              <w:t>України</w:t>
            </w:r>
          </w:p>
        </w:tc>
        <w:tc>
          <w:tcPr>
            <w:tcW w:w="1386" w:type="dxa"/>
          </w:tcPr>
          <w:p w14:paraId="1A6C08B1" w14:textId="77777777" w:rsidR="00661EE7" w:rsidRDefault="00661EE7" w:rsidP="00661EE7">
            <w:pPr>
              <w:pStyle w:val="TableParagraph"/>
              <w:spacing w:before="2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7273FB69" w14:textId="77777777" w:rsidTr="00661EE7">
        <w:trPr>
          <w:trHeight w:val="1890"/>
        </w:trPr>
        <w:tc>
          <w:tcPr>
            <w:tcW w:w="710" w:type="dxa"/>
          </w:tcPr>
          <w:p w14:paraId="42EE28B9" w14:textId="77777777" w:rsidR="00661EE7" w:rsidRDefault="00661EE7" w:rsidP="00661EE7">
            <w:pPr>
              <w:pStyle w:val="TableParagraph"/>
              <w:spacing w:before="2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130.</w:t>
            </w:r>
          </w:p>
        </w:tc>
        <w:tc>
          <w:tcPr>
            <w:tcW w:w="1560" w:type="dxa"/>
          </w:tcPr>
          <w:p w14:paraId="459D2BAE" w14:textId="77777777" w:rsidR="00661EE7" w:rsidRDefault="00661EE7" w:rsidP="00661EE7">
            <w:pPr>
              <w:pStyle w:val="TableParagraph"/>
              <w:spacing w:before="2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01405</w:t>
            </w:r>
          </w:p>
        </w:tc>
        <w:tc>
          <w:tcPr>
            <w:tcW w:w="3398" w:type="dxa"/>
          </w:tcPr>
          <w:p w14:paraId="39A19052" w14:textId="77777777" w:rsidR="00661EE7" w:rsidRDefault="00661EE7" w:rsidP="00661EE7">
            <w:pPr>
              <w:pStyle w:val="TableParagraph"/>
              <w:spacing w:before="29" w:line="220" w:lineRule="auto"/>
              <w:ind w:left="125" w:right="112" w:firstLine="1"/>
              <w:rPr>
                <w:sz w:val="29"/>
              </w:rPr>
            </w:pPr>
            <w:r>
              <w:rPr>
                <w:sz w:val="29"/>
              </w:rPr>
              <w:t xml:space="preserve">Оплата послуг </w:t>
            </w:r>
            <w:r>
              <w:rPr>
                <w:w w:val="95"/>
                <w:sz w:val="29"/>
              </w:rPr>
              <w:t xml:space="preserve">патронатного вихователя </w:t>
            </w:r>
            <w:r>
              <w:rPr>
                <w:sz w:val="29"/>
              </w:rPr>
              <w:t xml:space="preserve">та виплата соціальної допомоги на утримання дитини в сім’ї </w:t>
            </w:r>
            <w:r>
              <w:rPr>
                <w:w w:val="95"/>
                <w:sz w:val="29"/>
              </w:rPr>
              <w:t>патронатного вихователя</w:t>
            </w:r>
          </w:p>
        </w:tc>
        <w:tc>
          <w:tcPr>
            <w:tcW w:w="2884" w:type="dxa"/>
          </w:tcPr>
          <w:p w14:paraId="062A7907" w14:textId="77777777" w:rsidR="00661EE7" w:rsidRDefault="00661EE7" w:rsidP="00661EE7">
            <w:pPr>
              <w:pStyle w:val="TableParagraph"/>
              <w:spacing w:before="27" w:line="218" w:lineRule="auto"/>
              <w:ind w:left="128" w:right="211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Сімейний кодекс </w:t>
            </w:r>
            <w:r>
              <w:rPr>
                <w:sz w:val="29"/>
              </w:rPr>
              <w:t>України</w:t>
            </w:r>
          </w:p>
        </w:tc>
        <w:tc>
          <w:tcPr>
            <w:tcW w:w="1386" w:type="dxa"/>
          </w:tcPr>
          <w:p w14:paraId="2671AFDA" w14:textId="77777777" w:rsidR="00661EE7" w:rsidRDefault="00661EE7" w:rsidP="00661EE7">
            <w:pPr>
              <w:pStyle w:val="TableParagraph"/>
              <w:spacing w:before="2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219420E" w14:textId="77777777" w:rsidTr="00661EE7">
        <w:trPr>
          <w:trHeight w:val="4391"/>
        </w:trPr>
        <w:tc>
          <w:tcPr>
            <w:tcW w:w="710" w:type="dxa"/>
          </w:tcPr>
          <w:p w14:paraId="6680D458" w14:textId="77777777" w:rsidR="00661EE7" w:rsidRDefault="00661EE7" w:rsidP="00661EE7">
            <w:pPr>
              <w:pStyle w:val="TableParagraph"/>
              <w:spacing w:before="60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131.</w:t>
            </w:r>
          </w:p>
        </w:tc>
        <w:tc>
          <w:tcPr>
            <w:tcW w:w="1560" w:type="dxa"/>
          </w:tcPr>
          <w:p w14:paraId="775F0EB4" w14:textId="77777777" w:rsidR="00661EE7" w:rsidRDefault="00661EE7" w:rsidP="00661EE7">
            <w:pPr>
              <w:pStyle w:val="TableParagraph"/>
              <w:spacing w:before="60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01386</w:t>
            </w:r>
          </w:p>
        </w:tc>
        <w:tc>
          <w:tcPr>
            <w:tcW w:w="3398" w:type="dxa"/>
          </w:tcPr>
          <w:p w14:paraId="40662E3D" w14:textId="3890561C" w:rsidR="00661EE7" w:rsidRDefault="00661EE7" w:rsidP="00204885">
            <w:pPr>
              <w:pStyle w:val="TableParagraph"/>
              <w:spacing w:before="82" w:line="220" w:lineRule="auto"/>
              <w:ind w:left="125" w:right="166" w:hanging="4"/>
              <w:rPr>
                <w:sz w:val="19"/>
              </w:rPr>
            </w:pPr>
            <w:r>
              <w:rPr>
                <w:sz w:val="29"/>
              </w:rPr>
              <w:t xml:space="preserve">Призначення i виплата державної соціальної допомоги на дітей-сиріт та дітей, позбавлених </w:t>
            </w:r>
            <w:r>
              <w:rPr>
                <w:w w:val="95"/>
                <w:sz w:val="29"/>
              </w:rPr>
              <w:t xml:space="preserve">батьківського піклування, </w:t>
            </w:r>
            <w:r>
              <w:rPr>
                <w:sz w:val="29"/>
              </w:rPr>
              <w:t>грошового забезпечення батькам-вихователям i прийомним батькам за надання соціальних</w:t>
            </w:r>
            <w:r w:rsidR="00204885">
              <w:rPr>
                <w:sz w:val="29"/>
              </w:rPr>
              <w:t xml:space="preserve"> послуг у дитячих</w:t>
            </w:r>
          </w:p>
          <w:p w14:paraId="2B08BAD2" w14:textId="277E6FB6" w:rsidR="00661EE7" w:rsidRDefault="00204885" w:rsidP="00661EE7">
            <w:pPr>
              <w:pStyle w:val="TableParagraph"/>
              <w:spacing w:before="20" w:line="220" w:lineRule="auto"/>
              <w:ind w:left="123" w:firstLine="2"/>
              <w:rPr>
                <w:sz w:val="29"/>
              </w:rPr>
            </w:pPr>
            <w:r>
              <w:rPr>
                <w:sz w:val="29"/>
              </w:rPr>
              <w:t>б</w:t>
            </w:r>
            <w:r w:rsidR="00661EE7">
              <w:rPr>
                <w:sz w:val="29"/>
              </w:rPr>
              <w:t xml:space="preserve">удинках сімейного типу та прийомних сім’ях за </w:t>
            </w:r>
            <w:r w:rsidR="00661EE7">
              <w:rPr>
                <w:w w:val="95"/>
                <w:sz w:val="29"/>
              </w:rPr>
              <w:t xml:space="preserve">принципом “гроші ходять </w:t>
            </w:r>
            <w:r w:rsidR="00661EE7">
              <w:rPr>
                <w:sz w:val="29"/>
              </w:rPr>
              <w:t>за дитиною”</w:t>
            </w:r>
          </w:p>
        </w:tc>
        <w:tc>
          <w:tcPr>
            <w:tcW w:w="2884" w:type="dxa"/>
          </w:tcPr>
          <w:p w14:paraId="08F3C9E8" w14:textId="77777777" w:rsidR="00661EE7" w:rsidRDefault="00661EE7" w:rsidP="00661EE7">
            <w:pPr>
              <w:pStyle w:val="TableParagraph"/>
              <w:spacing w:before="86" w:line="220" w:lineRule="auto"/>
              <w:ind w:left="124" w:right="346" w:firstLine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 xml:space="preserve">забезпечення організаційно- правових умов </w:t>
            </w:r>
            <w:r>
              <w:rPr>
                <w:w w:val="95"/>
                <w:sz w:val="29"/>
              </w:rPr>
              <w:t xml:space="preserve">соціального захисту дітей-сиріт та дітей, </w:t>
            </w:r>
            <w:r>
              <w:rPr>
                <w:sz w:val="29"/>
              </w:rPr>
              <w:t>позбавлених батьківського піклування”</w:t>
            </w:r>
          </w:p>
        </w:tc>
        <w:tc>
          <w:tcPr>
            <w:tcW w:w="1386" w:type="dxa"/>
          </w:tcPr>
          <w:p w14:paraId="0B9584ED" w14:textId="77777777" w:rsidR="00661EE7" w:rsidRDefault="00661EE7" w:rsidP="00661EE7">
            <w:pPr>
              <w:pStyle w:val="TableParagraph"/>
              <w:spacing w:before="60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1E07D147" w14:textId="77777777" w:rsidR="00661EE7" w:rsidRDefault="00661EE7" w:rsidP="00661EE7">
      <w:pPr>
        <w:jc w:val="center"/>
        <w:rPr>
          <w:sz w:val="29"/>
        </w:rPr>
        <w:sectPr w:rsidR="00661EE7">
          <w:headerReference w:type="default" r:id="rId17"/>
          <w:pgSz w:w="11910" w:h="16840"/>
          <w:pgMar w:top="860" w:right="580" w:bottom="280" w:left="1140" w:header="574" w:footer="0" w:gutter="0"/>
          <w:pgNumType w:start="21"/>
          <w:cols w:space="720"/>
        </w:sectPr>
      </w:pPr>
    </w:p>
    <w:p w14:paraId="2CF4617F" w14:textId="77777777" w:rsidR="00661EE7" w:rsidRDefault="00661EE7" w:rsidP="00661EE7">
      <w:pPr>
        <w:pStyle w:val="a4"/>
        <w:spacing w:after="1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5"/>
        <w:gridCol w:w="1387"/>
      </w:tblGrid>
      <w:tr w:rsidR="00661EE7" w14:paraId="3F1488D9" w14:textId="77777777" w:rsidTr="00661EE7">
        <w:trPr>
          <w:trHeight w:val="1348"/>
        </w:trPr>
        <w:tc>
          <w:tcPr>
            <w:tcW w:w="706" w:type="dxa"/>
          </w:tcPr>
          <w:p w14:paraId="364D014E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4337E1B5" w14:textId="77777777" w:rsidR="00661EE7" w:rsidRDefault="00661EE7" w:rsidP="00661EE7">
            <w:pPr>
              <w:pStyle w:val="TableParagraph"/>
              <w:spacing w:line="220" w:lineRule="auto"/>
              <w:ind w:left="185" w:right="153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5" w:type="dxa"/>
          </w:tcPr>
          <w:p w14:paraId="51DAA476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4BE41630" w14:textId="77777777" w:rsidR="00661EE7" w:rsidRDefault="00661EE7" w:rsidP="00661EE7">
            <w:pPr>
              <w:pStyle w:val="TableParagraph"/>
              <w:spacing w:line="220" w:lineRule="auto"/>
              <w:ind w:left="547" w:right="106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9" w:type="dxa"/>
          </w:tcPr>
          <w:p w14:paraId="083408AE" w14:textId="77777777" w:rsidR="00661EE7" w:rsidRDefault="00661EE7" w:rsidP="00661EE7">
            <w:pPr>
              <w:pStyle w:val="TableParagraph"/>
              <w:spacing w:before="11"/>
              <w:rPr>
                <w:rFonts w:ascii="Consolas"/>
                <w:sz w:val="33"/>
              </w:rPr>
            </w:pPr>
          </w:p>
          <w:p w14:paraId="4F3DBB80" w14:textId="77777777" w:rsidR="00661EE7" w:rsidRDefault="00661EE7" w:rsidP="00661EE7">
            <w:pPr>
              <w:pStyle w:val="TableParagraph"/>
              <w:spacing w:line="225" w:lineRule="auto"/>
              <w:ind w:left="183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5" w:type="dxa"/>
          </w:tcPr>
          <w:p w14:paraId="0E4EF17F" w14:textId="77777777" w:rsidR="00661EE7" w:rsidRDefault="00661EE7" w:rsidP="00661EE7">
            <w:pPr>
              <w:pStyle w:val="TableParagraph"/>
              <w:spacing w:before="96" w:line="220" w:lineRule="auto"/>
              <w:ind w:left="182" w:right="153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0593605E" w14:textId="77777777" w:rsidR="00661EE7" w:rsidRDefault="00661EE7" w:rsidP="00661EE7">
            <w:pPr>
              <w:pStyle w:val="TableParagraph"/>
              <w:spacing w:before="3" w:after="1"/>
              <w:rPr>
                <w:rFonts w:ascii="Consolas"/>
                <w:sz w:val="10"/>
              </w:rPr>
            </w:pPr>
          </w:p>
          <w:p w14:paraId="01E4B7B7" w14:textId="77777777" w:rsidR="00661EE7" w:rsidRDefault="00661EE7" w:rsidP="00661EE7">
            <w:pPr>
              <w:pStyle w:val="TableParagraph"/>
              <w:spacing w:line="196" w:lineRule="exact"/>
              <w:ind w:left="984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7EFB433F" wp14:editId="084FB835">
                  <wp:extent cx="600455" cy="124968"/>
                  <wp:effectExtent l="0" t="0" r="0" b="0"/>
                  <wp:docPr id="7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</w:tcPr>
          <w:p w14:paraId="3E68987C" w14:textId="77777777" w:rsidR="00661EE7" w:rsidRDefault="00661EE7" w:rsidP="00661EE7">
            <w:pPr>
              <w:pStyle w:val="TableParagraph"/>
              <w:spacing w:before="8"/>
              <w:rPr>
                <w:rFonts w:ascii="Consolas"/>
                <w:sz w:val="45"/>
              </w:rPr>
            </w:pPr>
          </w:p>
          <w:p w14:paraId="4DAE9EF2" w14:textId="77777777" w:rsidR="00661EE7" w:rsidRDefault="00661EE7" w:rsidP="00661EE7">
            <w:pPr>
              <w:pStyle w:val="TableParagraph"/>
              <w:ind w:left="84" w:right="77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661EE7" w14:paraId="0EE2830F" w14:textId="77777777" w:rsidTr="00661EE7">
        <w:trPr>
          <w:trHeight w:val="2869"/>
        </w:trPr>
        <w:tc>
          <w:tcPr>
            <w:tcW w:w="706" w:type="dxa"/>
          </w:tcPr>
          <w:p w14:paraId="11D2CBFE" w14:textId="77777777" w:rsidR="00661EE7" w:rsidRDefault="00661EE7" w:rsidP="00661EE7">
            <w:pPr>
              <w:pStyle w:val="TableParagraph"/>
              <w:spacing w:before="69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132.</w:t>
            </w:r>
          </w:p>
        </w:tc>
        <w:tc>
          <w:tcPr>
            <w:tcW w:w="1565" w:type="dxa"/>
          </w:tcPr>
          <w:p w14:paraId="5EE89CF9" w14:textId="77777777" w:rsidR="00661EE7" w:rsidRDefault="00661EE7" w:rsidP="00661EE7">
            <w:pPr>
              <w:pStyle w:val="TableParagraph"/>
              <w:spacing w:before="69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01265</w:t>
            </w:r>
          </w:p>
        </w:tc>
        <w:tc>
          <w:tcPr>
            <w:tcW w:w="3399" w:type="dxa"/>
          </w:tcPr>
          <w:p w14:paraId="1CDAE429" w14:textId="77777777" w:rsidR="00661EE7" w:rsidRDefault="00661EE7" w:rsidP="00661EE7">
            <w:pPr>
              <w:pStyle w:val="TableParagraph"/>
              <w:spacing w:before="91" w:line="220" w:lineRule="auto"/>
              <w:ind w:left="124" w:right="86" w:hanging="4"/>
              <w:rPr>
                <w:sz w:val="29"/>
              </w:rPr>
            </w:pPr>
            <w:r>
              <w:rPr>
                <w:sz w:val="29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</w:t>
            </w:r>
          </w:p>
          <w:p w14:paraId="146FBB5C" w14:textId="77777777" w:rsidR="00661EE7" w:rsidRDefault="00661EE7" w:rsidP="00661EE7">
            <w:pPr>
              <w:pStyle w:val="TableParagraph"/>
              <w:spacing w:before="6" w:line="213" w:lineRule="auto"/>
              <w:ind w:left="124" w:right="201"/>
              <w:rPr>
                <w:sz w:val="29"/>
              </w:rPr>
            </w:pPr>
            <w:r>
              <w:rPr>
                <w:sz w:val="29"/>
              </w:rPr>
              <w:t>батьків</w:t>
            </w:r>
            <w:r>
              <w:rPr>
                <w:spacing w:val="-44"/>
                <w:sz w:val="29"/>
              </w:rPr>
              <w:t xml:space="preserve"> </w:t>
            </w:r>
            <w:r>
              <w:rPr>
                <w:sz w:val="29"/>
              </w:rPr>
              <w:t>або</w:t>
            </w:r>
            <w:r>
              <w:rPr>
                <w:spacing w:val="-45"/>
                <w:sz w:val="29"/>
              </w:rPr>
              <w:t xml:space="preserve"> </w:t>
            </w:r>
            <w:r>
              <w:rPr>
                <w:sz w:val="29"/>
              </w:rPr>
              <w:t>за</w:t>
            </w:r>
            <w:r>
              <w:rPr>
                <w:spacing w:val="-50"/>
                <w:sz w:val="29"/>
              </w:rPr>
              <w:t xml:space="preserve"> </w:t>
            </w:r>
            <w:r>
              <w:rPr>
                <w:sz w:val="29"/>
              </w:rPr>
              <w:t>відсутності батьків</w:t>
            </w:r>
          </w:p>
        </w:tc>
        <w:tc>
          <w:tcPr>
            <w:tcW w:w="2885" w:type="dxa"/>
          </w:tcPr>
          <w:p w14:paraId="1D737052" w14:textId="77777777" w:rsidR="00661EE7" w:rsidRDefault="00661EE7" w:rsidP="00661EE7">
            <w:pPr>
              <w:pStyle w:val="TableParagraph"/>
              <w:spacing w:before="104" w:line="213" w:lineRule="auto"/>
              <w:ind w:left="124" w:right="214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психіатричну</w:t>
            </w:r>
          </w:p>
          <w:p w14:paraId="70A8C098" w14:textId="77777777" w:rsidR="00661EE7" w:rsidRDefault="00661EE7" w:rsidP="00661EE7">
            <w:pPr>
              <w:pStyle w:val="TableParagraph"/>
              <w:spacing w:before="75"/>
              <w:ind w:left="128"/>
              <w:rPr>
                <w:sz w:val="19"/>
              </w:rPr>
            </w:pPr>
            <w:r>
              <w:rPr>
                <w:w w:val="105"/>
                <w:sz w:val="19"/>
              </w:rPr>
              <w:t>ДОПОМОГ ”</w:t>
            </w:r>
          </w:p>
        </w:tc>
        <w:tc>
          <w:tcPr>
            <w:tcW w:w="1387" w:type="dxa"/>
          </w:tcPr>
          <w:p w14:paraId="14F17A03" w14:textId="77777777" w:rsidR="00661EE7" w:rsidRDefault="00661EE7" w:rsidP="00661EE7">
            <w:pPr>
              <w:pStyle w:val="TableParagraph"/>
              <w:spacing w:before="69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3D12148" w14:textId="77777777" w:rsidTr="00661EE7">
        <w:trPr>
          <w:trHeight w:val="3441"/>
        </w:trPr>
        <w:tc>
          <w:tcPr>
            <w:tcW w:w="706" w:type="dxa"/>
          </w:tcPr>
          <w:p w14:paraId="22CA923E" w14:textId="77777777" w:rsidR="00661EE7" w:rsidRDefault="00661EE7" w:rsidP="00661EE7">
            <w:pPr>
              <w:pStyle w:val="TableParagraph"/>
              <w:spacing w:before="26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133.</w:t>
            </w:r>
          </w:p>
        </w:tc>
        <w:tc>
          <w:tcPr>
            <w:tcW w:w="1565" w:type="dxa"/>
          </w:tcPr>
          <w:p w14:paraId="50592C6A" w14:textId="77777777" w:rsidR="00661EE7" w:rsidRDefault="00661EE7" w:rsidP="00661EE7">
            <w:pPr>
              <w:pStyle w:val="TableParagraph"/>
              <w:spacing w:before="26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00117</w:t>
            </w:r>
          </w:p>
        </w:tc>
        <w:tc>
          <w:tcPr>
            <w:tcW w:w="3399" w:type="dxa"/>
          </w:tcPr>
          <w:p w14:paraId="0809BAD3" w14:textId="1A037056" w:rsidR="00661EE7" w:rsidRDefault="00661EE7" w:rsidP="00661EE7">
            <w:pPr>
              <w:pStyle w:val="TableParagraph"/>
              <w:spacing w:before="48" w:line="220" w:lineRule="auto"/>
              <w:ind w:left="122" w:right="261" w:hanging="2"/>
              <w:rPr>
                <w:sz w:val="29"/>
              </w:rPr>
            </w:pPr>
            <w:r>
              <w:rPr>
                <w:sz w:val="29"/>
              </w:rPr>
              <w:t>Видача направлення на проходження обласної, центральної міської у мм.</w:t>
            </w:r>
            <w:r>
              <w:rPr>
                <w:spacing w:val="-44"/>
                <w:sz w:val="29"/>
              </w:rPr>
              <w:t xml:space="preserve"> </w:t>
            </w:r>
            <w:r>
              <w:rPr>
                <w:sz w:val="29"/>
              </w:rPr>
              <w:t>Ки</w:t>
            </w:r>
            <w:r w:rsidR="00204885">
              <w:rPr>
                <w:sz w:val="29"/>
              </w:rPr>
              <w:t>є</w:t>
            </w:r>
            <w:r>
              <w:rPr>
                <w:sz w:val="29"/>
              </w:rPr>
              <w:t>ві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46"/>
                <w:sz w:val="29"/>
              </w:rPr>
              <w:t xml:space="preserve"> </w:t>
            </w:r>
            <w:r>
              <w:rPr>
                <w:sz w:val="29"/>
              </w:rPr>
              <w:t xml:space="preserve">Севастополі медико-соціальної експертної комісії для взяття на облік для забезпечення осіб з </w:t>
            </w:r>
            <w:r>
              <w:rPr>
                <w:w w:val="95"/>
                <w:sz w:val="29"/>
              </w:rPr>
              <w:t>інвалідністю та</w:t>
            </w:r>
            <w:r>
              <w:rPr>
                <w:spacing w:val="17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законних</w:t>
            </w:r>
          </w:p>
          <w:p w14:paraId="7850DBBC" w14:textId="77777777" w:rsidR="00661EE7" w:rsidRDefault="00661EE7" w:rsidP="00661EE7">
            <w:pPr>
              <w:pStyle w:val="TableParagraph"/>
              <w:spacing w:line="220" w:lineRule="auto"/>
              <w:ind w:left="127" w:right="191" w:hanging="3"/>
              <w:rPr>
                <w:sz w:val="29"/>
              </w:rPr>
            </w:pPr>
            <w:r>
              <w:rPr>
                <w:sz w:val="29"/>
              </w:rPr>
              <w:t xml:space="preserve">представників дітей з </w:t>
            </w:r>
            <w:r>
              <w:rPr>
                <w:w w:val="95"/>
                <w:sz w:val="29"/>
              </w:rPr>
              <w:t>інвалідністю автомобілем</w:t>
            </w:r>
          </w:p>
        </w:tc>
        <w:tc>
          <w:tcPr>
            <w:tcW w:w="2885" w:type="dxa"/>
          </w:tcPr>
          <w:p w14:paraId="510AA625" w14:textId="77777777" w:rsidR="00661EE7" w:rsidRDefault="00661EE7" w:rsidP="00661EE7">
            <w:pPr>
              <w:pStyle w:val="TableParagraph"/>
              <w:spacing w:before="55" w:line="218" w:lineRule="auto"/>
              <w:ind w:left="126" w:right="214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реабілітацію осіб з інвалідністю в Україні”</w:t>
            </w:r>
          </w:p>
        </w:tc>
        <w:tc>
          <w:tcPr>
            <w:tcW w:w="1387" w:type="dxa"/>
          </w:tcPr>
          <w:p w14:paraId="2094B42F" w14:textId="77777777" w:rsidR="00661EE7" w:rsidRDefault="00661EE7" w:rsidP="00661EE7">
            <w:pPr>
              <w:pStyle w:val="TableParagraph"/>
              <w:spacing w:before="26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5B2056A0" w14:textId="77777777" w:rsidTr="00661EE7">
        <w:trPr>
          <w:trHeight w:val="1952"/>
        </w:trPr>
        <w:tc>
          <w:tcPr>
            <w:tcW w:w="706" w:type="dxa"/>
          </w:tcPr>
          <w:p w14:paraId="08F66F19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134.</w:t>
            </w:r>
          </w:p>
        </w:tc>
        <w:tc>
          <w:tcPr>
            <w:tcW w:w="1565" w:type="dxa"/>
          </w:tcPr>
          <w:p w14:paraId="7110BE70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00242</w:t>
            </w:r>
          </w:p>
        </w:tc>
        <w:tc>
          <w:tcPr>
            <w:tcW w:w="3399" w:type="dxa"/>
          </w:tcPr>
          <w:p w14:paraId="2A66BCE9" w14:textId="77777777" w:rsidR="00661EE7" w:rsidRDefault="00661EE7" w:rsidP="00661EE7">
            <w:pPr>
              <w:pStyle w:val="TableParagraph"/>
              <w:spacing w:before="89" w:line="218" w:lineRule="auto"/>
              <w:ind w:left="125" w:right="440" w:hanging="5"/>
              <w:rPr>
                <w:sz w:val="29"/>
              </w:rPr>
            </w:pPr>
            <w:r>
              <w:rPr>
                <w:sz w:val="29"/>
              </w:rPr>
              <w:t>Видача посвідчення особам</w:t>
            </w:r>
            <w:r>
              <w:rPr>
                <w:spacing w:val="-35"/>
                <w:sz w:val="29"/>
              </w:rPr>
              <w:t xml:space="preserve"> </w:t>
            </w:r>
            <w:r>
              <w:rPr>
                <w:sz w:val="29"/>
              </w:rPr>
              <w:t>з</w:t>
            </w:r>
            <w:r>
              <w:rPr>
                <w:spacing w:val="-40"/>
                <w:sz w:val="29"/>
              </w:rPr>
              <w:t xml:space="preserve"> </w:t>
            </w:r>
            <w:r>
              <w:rPr>
                <w:sz w:val="29"/>
              </w:rPr>
              <w:t>інвалідністю</w:t>
            </w:r>
            <w:r>
              <w:rPr>
                <w:spacing w:val="-34"/>
                <w:sz w:val="29"/>
              </w:rPr>
              <w:t xml:space="preserve"> </w:t>
            </w:r>
            <w:r>
              <w:rPr>
                <w:sz w:val="29"/>
              </w:rPr>
              <w:t>з дитинства та дітям</w:t>
            </w:r>
            <w:r>
              <w:rPr>
                <w:spacing w:val="-25"/>
                <w:sz w:val="29"/>
              </w:rPr>
              <w:t xml:space="preserve"> </w:t>
            </w:r>
            <w:r>
              <w:rPr>
                <w:sz w:val="29"/>
              </w:rPr>
              <w:t>з</w:t>
            </w:r>
          </w:p>
          <w:p w14:paraId="4269F19D" w14:textId="77777777" w:rsidR="00661EE7" w:rsidRDefault="00661EE7" w:rsidP="00661EE7">
            <w:pPr>
              <w:pStyle w:val="TableParagraph"/>
              <w:spacing w:before="2"/>
              <w:rPr>
                <w:rFonts w:ascii="Consolas"/>
                <w:sz w:val="5"/>
              </w:rPr>
            </w:pPr>
          </w:p>
          <w:p w14:paraId="7566EBFF" w14:textId="77777777" w:rsidR="00661EE7" w:rsidRDefault="00661EE7" w:rsidP="00661EE7">
            <w:pPr>
              <w:pStyle w:val="TableParagraph"/>
              <w:spacing w:line="230" w:lineRule="exact"/>
              <w:ind w:left="135"/>
              <w:rPr>
                <w:rFonts w:ascii="Consolas"/>
                <w:sz w:val="20"/>
              </w:rPr>
            </w:pPr>
            <w:r>
              <w:rPr>
                <w:rFonts w:ascii="Consolas"/>
                <w:noProof/>
                <w:position w:val="-4"/>
                <w:sz w:val="20"/>
              </w:rPr>
              <w:drawing>
                <wp:inline distT="0" distB="0" distL="0" distR="0" wp14:anchorId="755A8784" wp14:editId="2D0DD0FC">
                  <wp:extent cx="957072" cy="146303"/>
                  <wp:effectExtent l="0" t="0" r="0" b="0"/>
                  <wp:docPr id="8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2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072" cy="1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89F49" w14:textId="77777777" w:rsidR="00661EE7" w:rsidRDefault="00661EE7" w:rsidP="00661EE7">
            <w:pPr>
              <w:pStyle w:val="TableParagraph"/>
              <w:rPr>
                <w:rFonts w:ascii="Consolas"/>
                <w:sz w:val="20"/>
              </w:rPr>
            </w:pPr>
          </w:p>
          <w:p w14:paraId="16835A8F" w14:textId="77777777" w:rsidR="00661EE7" w:rsidRDefault="00661EE7" w:rsidP="00661EE7">
            <w:pPr>
              <w:pStyle w:val="TableParagraph"/>
              <w:rPr>
                <w:rFonts w:ascii="Consolas"/>
                <w:sz w:val="20"/>
              </w:rPr>
            </w:pPr>
          </w:p>
          <w:p w14:paraId="4835EBC7" w14:textId="77777777" w:rsidR="00661EE7" w:rsidRDefault="00661EE7" w:rsidP="00661EE7">
            <w:pPr>
              <w:pStyle w:val="TableParagraph"/>
              <w:spacing w:before="7"/>
              <w:rPr>
                <w:rFonts w:ascii="Consolas"/>
                <w:sz w:val="16"/>
              </w:rPr>
            </w:pPr>
          </w:p>
        </w:tc>
        <w:tc>
          <w:tcPr>
            <w:tcW w:w="2885" w:type="dxa"/>
          </w:tcPr>
          <w:p w14:paraId="57A3043D" w14:textId="77777777" w:rsidR="00661EE7" w:rsidRDefault="00661EE7" w:rsidP="00661EE7">
            <w:pPr>
              <w:pStyle w:val="TableParagraph"/>
              <w:spacing w:before="94" w:line="218" w:lineRule="auto"/>
              <w:ind w:left="126" w:right="298" w:hanging="3"/>
              <w:rPr>
                <w:sz w:val="29"/>
              </w:rPr>
            </w:pPr>
            <w:r>
              <w:rPr>
                <w:sz w:val="29"/>
              </w:rPr>
              <w:t>Закон</w:t>
            </w:r>
            <w:r>
              <w:rPr>
                <w:spacing w:val="-44"/>
                <w:sz w:val="29"/>
              </w:rPr>
              <w:t xml:space="preserve"> </w:t>
            </w:r>
            <w:r>
              <w:rPr>
                <w:sz w:val="29"/>
              </w:rPr>
              <w:t>України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 xml:space="preserve">“Про </w:t>
            </w:r>
            <w:r>
              <w:rPr>
                <w:w w:val="95"/>
                <w:sz w:val="29"/>
              </w:rPr>
              <w:t xml:space="preserve">державну соціальну </w:t>
            </w:r>
            <w:r>
              <w:rPr>
                <w:sz w:val="29"/>
              </w:rPr>
              <w:t>допомогу особам з інвалідністю з дитинства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дітям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з інвалідністю”</w:t>
            </w:r>
          </w:p>
        </w:tc>
        <w:tc>
          <w:tcPr>
            <w:tcW w:w="1387" w:type="dxa"/>
          </w:tcPr>
          <w:p w14:paraId="23E674EC" w14:textId="77777777" w:rsidR="00661EE7" w:rsidRDefault="00661EE7" w:rsidP="00661EE7">
            <w:pPr>
              <w:pStyle w:val="TableParagraph"/>
              <w:spacing w:before="65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90FFAA8" w14:textId="77777777" w:rsidTr="00661EE7">
        <w:trPr>
          <w:trHeight w:val="2255"/>
        </w:trPr>
        <w:tc>
          <w:tcPr>
            <w:tcW w:w="706" w:type="dxa"/>
          </w:tcPr>
          <w:p w14:paraId="02A8309D" w14:textId="77777777" w:rsidR="00661EE7" w:rsidRDefault="00661EE7" w:rsidP="00661EE7">
            <w:pPr>
              <w:pStyle w:val="TableParagraph"/>
              <w:spacing w:before="60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135.</w:t>
            </w:r>
          </w:p>
        </w:tc>
        <w:tc>
          <w:tcPr>
            <w:tcW w:w="1565" w:type="dxa"/>
          </w:tcPr>
          <w:p w14:paraId="095DAD83" w14:textId="77777777" w:rsidR="00661EE7" w:rsidRDefault="00661EE7" w:rsidP="00661EE7">
            <w:pPr>
              <w:pStyle w:val="TableParagraph"/>
              <w:spacing w:before="60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01255</w:t>
            </w:r>
          </w:p>
        </w:tc>
        <w:tc>
          <w:tcPr>
            <w:tcW w:w="3399" w:type="dxa"/>
          </w:tcPr>
          <w:p w14:paraId="69D63017" w14:textId="77777777" w:rsidR="00661EE7" w:rsidRDefault="00661EE7" w:rsidP="00661EE7">
            <w:pPr>
              <w:pStyle w:val="TableParagraph"/>
              <w:spacing w:before="86" w:line="220" w:lineRule="auto"/>
              <w:ind w:left="124" w:right="320" w:hanging="4"/>
              <w:rPr>
                <w:sz w:val="29"/>
              </w:rPr>
            </w:pPr>
            <w:r>
              <w:rPr>
                <w:sz w:val="29"/>
              </w:rPr>
              <w:t>Призначення грошової компенсації замість санаторно-курортної путівки особам з інвалідністю внаслідок війни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47"/>
                <w:sz w:val="29"/>
              </w:rPr>
              <w:t xml:space="preserve"> </w:t>
            </w:r>
            <w:r>
              <w:rPr>
                <w:sz w:val="29"/>
              </w:rPr>
              <w:t>прирівняним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до них особам</w:t>
            </w:r>
          </w:p>
        </w:tc>
        <w:tc>
          <w:tcPr>
            <w:tcW w:w="2885" w:type="dxa"/>
          </w:tcPr>
          <w:p w14:paraId="58FFC759" w14:textId="77777777" w:rsidR="00661EE7" w:rsidRDefault="00661EE7" w:rsidP="00661EE7">
            <w:pPr>
              <w:pStyle w:val="TableParagraph"/>
              <w:spacing w:before="86" w:line="220" w:lineRule="auto"/>
              <w:ind w:left="123" w:right="227"/>
              <w:rPr>
                <w:sz w:val="29"/>
              </w:rPr>
            </w:pPr>
            <w:r>
              <w:rPr>
                <w:sz w:val="29"/>
              </w:rPr>
              <w:t xml:space="preserve">Закон України “Про статус ветеранів війни, гарантії ïx </w:t>
            </w:r>
            <w:r>
              <w:rPr>
                <w:w w:val="95"/>
                <w:sz w:val="29"/>
              </w:rPr>
              <w:t>соціального захисту”</w:t>
            </w:r>
          </w:p>
        </w:tc>
        <w:tc>
          <w:tcPr>
            <w:tcW w:w="1387" w:type="dxa"/>
          </w:tcPr>
          <w:p w14:paraId="678F8C8D" w14:textId="77777777" w:rsidR="00661EE7" w:rsidRDefault="00661EE7" w:rsidP="00661EE7">
            <w:pPr>
              <w:pStyle w:val="TableParagraph"/>
              <w:spacing w:before="60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7EC922D" w14:textId="77777777" w:rsidTr="00661EE7">
        <w:trPr>
          <w:trHeight w:val="1640"/>
        </w:trPr>
        <w:tc>
          <w:tcPr>
            <w:tcW w:w="706" w:type="dxa"/>
          </w:tcPr>
          <w:p w14:paraId="450FB50E" w14:textId="77777777" w:rsidR="00661EE7" w:rsidRDefault="00661EE7" w:rsidP="00661EE7">
            <w:pPr>
              <w:pStyle w:val="TableParagraph"/>
              <w:spacing w:before="60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136.</w:t>
            </w:r>
          </w:p>
        </w:tc>
        <w:tc>
          <w:tcPr>
            <w:tcW w:w="1565" w:type="dxa"/>
          </w:tcPr>
          <w:p w14:paraId="06A1B281" w14:textId="77777777" w:rsidR="00661EE7" w:rsidRDefault="00661EE7" w:rsidP="00661EE7">
            <w:pPr>
              <w:pStyle w:val="TableParagraph"/>
              <w:spacing w:before="60"/>
              <w:ind w:left="404" w:right="364"/>
              <w:jc w:val="center"/>
              <w:rPr>
                <w:sz w:val="29"/>
              </w:rPr>
            </w:pPr>
            <w:r>
              <w:rPr>
                <w:sz w:val="29"/>
              </w:rPr>
              <w:t>00221</w:t>
            </w:r>
          </w:p>
        </w:tc>
        <w:tc>
          <w:tcPr>
            <w:tcW w:w="3399" w:type="dxa"/>
          </w:tcPr>
          <w:p w14:paraId="0449BF3B" w14:textId="77777777" w:rsidR="00661EE7" w:rsidRDefault="00661EE7" w:rsidP="00661EE7">
            <w:pPr>
              <w:pStyle w:val="TableParagraph"/>
              <w:spacing w:before="89" w:line="218" w:lineRule="auto"/>
              <w:ind w:left="124" w:right="542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грошової </w:t>
            </w:r>
            <w:r>
              <w:rPr>
                <w:sz w:val="29"/>
              </w:rPr>
              <w:t>компенсації особам з інвалідністю замість санаторно-курортної путівки</w:t>
            </w:r>
          </w:p>
        </w:tc>
        <w:tc>
          <w:tcPr>
            <w:tcW w:w="2885" w:type="dxa"/>
          </w:tcPr>
          <w:p w14:paraId="1C39EF09" w14:textId="77777777" w:rsidR="00661EE7" w:rsidRDefault="00661EE7" w:rsidP="00661EE7">
            <w:pPr>
              <w:pStyle w:val="TableParagraph"/>
              <w:spacing w:before="86" w:line="220" w:lineRule="auto"/>
              <w:ind w:left="126" w:right="214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реабілітацію осіб з інвалідністю в Україні”</w:t>
            </w:r>
          </w:p>
        </w:tc>
        <w:tc>
          <w:tcPr>
            <w:tcW w:w="1387" w:type="dxa"/>
          </w:tcPr>
          <w:p w14:paraId="7593F360" w14:textId="77777777" w:rsidR="00661EE7" w:rsidRDefault="00661EE7" w:rsidP="00661EE7">
            <w:pPr>
              <w:pStyle w:val="TableParagraph"/>
              <w:spacing w:before="60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9A87300" w14:textId="77777777" w:rsidTr="00661EE7">
        <w:trPr>
          <w:trHeight w:val="724"/>
        </w:trPr>
        <w:tc>
          <w:tcPr>
            <w:tcW w:w="706" w:type="dxa"/>
          </w:tcPr>
          <w:p w14:paraId="59B09C31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137.</w:t>
            </w:r>
          </w:p>
        </w:tc>
        <w:tc>
          <w:tcPr>
            <w:tcW w:w="1565" w:type="dxa"/>
          </w:tcPr>
          <w:p w14:paraId="6764E774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00222</w:t>
            </w:r>
          </w:p>
        </w:tc>
        <w:tc>
          <w:tcPr>
            <w:tcW w:w="3399" w:type="dxa"/>
          </w:tcPr>
          <w:p w14:paraId="25103D4F" w14:textId="77777777" w:rsidR="00661EE7" w:rsidRDefault="00661EE7" w:rsidP="00661EE7">
            <w:pPr>
              <w:pStyle w:val="TableParagraph"/>
              <w:spacing w:before="94" w:line="218" w:lineRule="auto"/>
              <w:ind w:left="124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грошової </w:t>
            </w:r>
            <w:r>
              <w:rPr>
                <w:sz w:val="29"/>
              </w:rPr>
              <w:t>компенсації вартості</w:t>
            </w:r>
          </w:p>
        </w:tc>
        <w:tc>
          <w:tcPr>
            <w:tcW w:w="2885" w:type="dxa"/>
          </w:tcPr>
          <w:p w14:paraId="7B0CD650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3686BA5E" w14:textId="77777777" w:rsidR="00661EE7" w:rsidRDefault="00661EE7" w:rsidP="00661EE7">
            <w:pPr>
              <w:pStyle w:val="TableParagraph"/>
              <w:spacing w:before="65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7E50B272" w14:textId="77777777" w:rsidR="00661EE7" w:rsidRDefault="00661EE7" w:rsidP="00661EE7">
      <w:pPr>
        <w:jc w:val="center"/>
        <w:rPr>
          <w:sz w:val="29"/>
        </w:rPr>
        <w:sectPr w:rsidR="00661EE7">
          <w:pgSz w:w="11910" w:h="16840"/>
          <w:pgMar w:top="860" w:right="580" w:bottom="280" w:left="1140" w:header="574" w:footer="0" w:gutter="0"/>
          <w:cols w:space="720"/>
        </w:sectPr>
      </w:pPr>
    </w:p>
    <w:p w14:paraId="78DAAB62" w14:textId="77777777" w:rsidR="00661EE7" w:rsidRDefault="00661EE7" w:rsidP="00661EE7">
      <w:pPr>
        <w:pStyle w:val="a4"/>
        <w:spacing w:before="3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1"/>
        <w:gridCol w:w="1393"/>
      </w:tblGrid>
      <w:tr w:rsidR="00661EE7" w14:paraId="386A614F" w14:textId="77777777" w:rsidTr="00661EE7">
        <w:trPr>
          <w:trHeight w:val="1348"/>
        </w:trPr>
        <w:tc>
          <w:tcPr>
            <w:tcW w:w="706" w:type="dxa"/>
          </w:tcPr>
          <w:p w14:paraId="77EDC50F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77ADD764" w14:textId="77777777" w:rsidR="00661EE7" w:rsidRDefault="00661EE7" w:rsidP="00661EE7">
            <w:pPr>
              <w:pStyle w:val="TableParagraph"/>
              <w:spacing w:line="220" w:lineRule="auto"/>
              <w:ind w:left="185" w:right="153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5" w:type="dxa"/>
          </w:tcPr>
          <w:p w14:paraId="632D1CC6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54B5C519" w14:textId="77777777" w:rsidR="00661EE7" w:rsidRDefault="00661EE7" w:rsidP="00661EE7">
            <w:pPr>
              <w:pStyle w:val="TableParagraph"/>
              <w:spacing w:line="220" w:lineRule="auto"/>
              <w:ind w:left="547" w:right="106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9" w:type="dxa"/>
          </w:tcPr>
          <w:p w14:paraId="5C5742DF" w14:textId="77777777" w:rsidR="00661EE7" w:rsidRDefault="00661EE7" w:rsidP="00661EE7">
            <w:pPr>
              <w:pStyle w:val="TableParagraph"/>
              <w:spacing w:before="11"/>
              <w:rPr>
                <w:rFonts w:ascii="Consolas"/>
                <w:sz w:val="33"/>
              </w:rPr>
            </w:pPr>
          </w:p>
          <w:p w14:paraId="1AAD4958" w14:textId="77777777" w:rsidR="00661EE7" w:rsidRDefault="00661EE7" w:rsidP="00661EE7">
            <w:pPr>
              <w:pStyle w:val="TableParagraph"/>
              <w:spacing w:line="225" w:lineRule="auto"/>
              <w:ind w:left="183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1" w:type="dxa"/>
          </w:tcPr>
          <w:p w14:paraId="04E370C4" w14:textId="77777777" w:rsidR="00661EE7" w:rsidRDefault="00661EE7" w:rsidP="00661EE7">
            <w:pPr>
              <w:pStyle w:val="TableParagraph"/>
              <w:spacing w:before="96" w:line="220" w:lineRule="auto"/>
              <w:ind w:left="187" w:right="154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2469C0BC" w14:textId="77777777" w:rsidR="00661EE7" w:rsidRDefault="00661EE7" w:rsidP="00661EE7">
            <w:pPr>
              <w:pStyle w:val="TableParagraph"/>
              <w:spacing w:before="3" w:after="1"/>
              <w:rPr>
                <w:rFonts w:ascii="Consolas"/>
                <w:sz w:val="10"/>
              </w:rPr>
            </w:pPr>
          </w:p>
          <w:p w14:paraId="0813A240" w14:textId="77777777" w:rsidR="00661EE7" w:rsidRDefault="00661EE7" w:rsidP="00661EE7">
            <w:pPr>
              <w:pStyle w:val="TableParagraph"/>
              <w:spacing w:line="196" w:lineRule="exact"/>
              <w:ind w:left="984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06171B1B" wp14:editId="3F77A031">
                  <wp:extent cx="600455" cy="124968"/>
                  <wp:effectExtent l="0" t="0" r="0" b="0"/>
                  <wp:docPr id="8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3" w:type="dxa"/>
          </w:tcPr>
          <w:p w14:paraId="74441C55" w14:textId="77777777" w:rsidR="00661EE7" w:rsidRDefault="00661EE7" w:rsidP="00661EE7">
            <w:pPr>
              <w:pStyle w:val="TableParagraph"/>
              <w:spacing w:before="8"/>
              <w:rPr>
                <w:rFonts w:ascii="Consolas"/>
                <w:sz w:val="45"/>
              </w:rPr>
            </w:pPr>
          </w:p>
          <w:p w14:paraId="73FFD3B9" w14:textId="77777777" w:rsidR="00661EE7" w:rsidRDefault="00661EE7" w:rsidP="00661EE7">
            <w:pPr>
              <w:pStyle w:val="TableParagraph"/>
              <w:ind w:left="88" w:right="79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661EE7" w14:paraId="55357108" w14:textId="77777777" w:rsidTr="00661EE7">
        <w:trPr>
          <w:trHeight w:val="2749"/>
        </w:trPr>
        <w:tc>
          <w:tcPr>
            <w:tcW w:w="706" w:type="dxa"/>
          </w:tcPr>
          <w:p w14:paraId="6423EC56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5" w:type="dxa"/>
          </w:tcPr>
          <w:p w14:paraId="512E9AE0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9" w:type="dxa"/>
          </w:tcPr>
          <w:p w14:paraId="03F851FB" w14:textId="77777777" w:rsidR="00661EE7" w:rsidRDefault="00661EE7" w:rsidP="00661EE7">
            <w:pPr>
              <w:pStyle w:val="TableParagraph"/>
              <w:spacing w:line="272" w:lineRule="exact"/>
              <w:ind w:left="124"/>
              <w:rPr>
                <w:sz w:val="29"/>
              </w:rPr>
            </w:pPr>
            <w:r>
              <w:rPr>
                <w:sz w:val="29"/>
              </w:rPr>
              <w:t>проїзду до санаторно-</w:t>
            </w:r>
          </w:p>
          <w:p w14:paraId="686DAC0D" w14:textId="77777777" w:rsidR="00661EE7" w:rsidRDefault="00661EE7" w:rsidP="00661EE7">
            <w:pPr>
              <w:pStyle w:val="TableParagraph"/>
              <w:spacing w:before="6" w:line="220" w:lineRule="auto"/>
              <w:ind w:left="122" w:right="197" w:firstLine="1"/>
              <w:rPr>
                <w:sz w:val="29"/>
              </w:rPr>
            </w:pPr>
            <w:r>
              <w:rPr>
                <w:sz w:val="29"/>
              </w:rPr>
              <w:t xml:space="preserve">курортного закладу </w:t>
            </w:r>
            <w:r>
              <w:rPr>
                <w:w w:val="95"/>
                <w:sz w:val="29"/>
              </w:rPr>
              <w:t xml:space="preserve">(відділення спинального </w:t>
            </w:r>
            <w:r>
              <w:rPr>
                <w:sz w:val="29"/>
              </w:rPr>
              <w:t>профілю)</w:t>
            </w:r>
            <w:r>
              <w:rPr>
                <w:spacing w:val="-26"/>
                <w:sz w:val="29"/>
              </w:rPr>
              <w:t xml:space="preserve"> </w:t>
            </w:r>
            <w:r>
              <w:rPr>
                <w:sz w:val="29"/>
              </w:rPr>
              <w:t>i</w:t>
            </w:r>
            <w:r>
              <w:rPr>
                <w:spacing w:val="-35"/>
                <w:sz w:val="29"/>
              </w:rPr>
              <w:t xml:space="preserve"> </w:t>
            </w:r>
            <w:r>
              <w:rPr>
                <w:sz w:val="29"/>
              </w:rPr>
              <w:t>назад</w:t>
            </w:r>
            <w:r>
              <w:rPr>
                <w:spacing w:val="-31"/>
                <w:sz w:val="29"/>
              </w:rPr>
              <w:t xml:space="preserve"> </w:t>
            </w:r>
            <w:r>
              <w:rPr>
                <w:sz w:val="29"/>
              </w:rPr>
              <w:t>особам, які</w:t>
            </w:r>
            <w:r>
              <w:rPr>
                <w:spacing w:val="-42"/>
                <w:sz w:val="29"/>
              </w:rPr>
              <w:t xml:space="preserve"> </w:t>
            </w:r>
            <w:r>
              <w:rPr>
                <w:sz w:val="29"/>
              </w:rPr>
              <w:t>супроводжують</w:t>
            </w:r>
            <w:r>
              <w:rPr>
                <w:spacing w:val="-31"/>
                <w:sz w:val="29"/>
              </w:rPr>
              <w:t xml:space="preserve"> </w:t>
            </w:r>
            <w:r>
              <w:rPr>
                <w:sz w:val="29"/>
              </w:rPr>
              <w:t>осіб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з інвалідністю</w:t>
            </w:r>
            <w:r>
              <w:rPr>
                <w:spacing w:val="-20"/>
                <w:sz w:val="29"/>
              </w:rPr>
              <w:t xml:space="preserve"> </w:t>
            </w:r>
            <w:r>
              <w:rPr>
                <w:sz w:val="29"/>
              </w:rPr>
              <w:t>I</w:t>
            </w:r>
            <w:r>
              <w:rPr>
                <w:spacing w:val="-33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34"/>
                <w:sz w:val="29"/>
              </w:rPr>
              <w:t xml:space="preserve"> </w:t>
            </w:r>
            <w:r>
              <w:rPr>
                <w:sz w:val="29"/>
              </w:rPr>
              <w:t>II</w:t>
            </w:r>
            <w:r>
              <w:rPr>
                <w:spacing w:val="-31"/>
                <w:sz w:val="29"/>
              </w:rPr>
              <w:t xml:space="preserve"> </w:t>
            </w:r>
            <w:r>
              <w:rPr>
                <w:sz w:val="29"/>
              </w:rPr>
              <w:t>групи з наслідками травм i захворюваннями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хребта</w:t>
            </w:r>
          </w:p>
          <w:p w14:paraId="526E4C75" w14:textId="77777777" w:rsidR="00661EE7" w:rsidRDefault="00661EE7" w:rsidP="00661EE7">
            <w:pPr>
              <w:pStyle w:val="TableParagraph"/>
              <w:spacing w:line="304" w:lineRule="exact"/>
              <w:ind w:left="124"/>
              <w:rPr>
                <w:sz w:val="29"/>
              </w:rPr>
            </w:pPr>
            <w:r>
              <w:rPr>
                <w:sz w:val="29"/>
              </w:rPr>
              <w:t>та спинного мозку</w:t>
            </w:r>
          </w:p>
        </w:tc>
        <w:tc>
          <w:tcPr>
            <w:tcW w:w="2881" w:type="dxa"/>
          </w:tcPr>
          <w:p w14:paraId="6C78074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53BB5840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285E5683" w14:textId="77777777" w:rsidTr="00661EE7">
        <w:trPr>
          <w:trHeight w:val="2562"/>
        </w:trPr>
        <w:tc>
          <w:tcPr>
            <w:tcW w:w="706" w:type="dxa"/>
          </w:tcPr>
          <w:p w14:paraId="7E3E1B51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138.</w:t>
            </w:r>
          </w:p>
        </w:tc>
        <w:tc>
          <w:tcPr>
            <w:tcW w:w="1565" w:type="dxa"/>
          </w:tcPr>
          <w:p w14:paraId="2FAAE358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00220</w:t>
            </w:r>
          </w:p>
        </w:tc>
        <w:tc>
          <w:tcPr>
            <w:tcW w:w="3399" w:type="dxa"/>
          </w:tcPr>
          <w:p w14:paraId="49E0769E" w14:textId="77777777" w:rsidR="00661EE7" w:rsidRDefault="00661EE7" w:rsidP="00661EE7">
            <w:pPr>
              <w:pStyle w:val="TableParagraph"/>
              <w:spacing w:before="91" w:line="220" w:lineRule="auto"/>
              <w:ind w:left="124" w:right="308" w:hanging="4"/>
              <w:rPr>
                <w:sz w:val="29"/>
              </w:rPr>
            </w:pPr>
            <w:r>
              <w:rPr>
                <w:sz w:val="29"/>
              </w:rPr>
              <w:t>Призначення грошової компенсації вартості проїзду до санаторно- курортного закладу i назад особам з інвалідністю внаслідок війни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47"/>
                <w:sz w:val="29"/>
              </w:rPr>
              <w:t xml:space="preserve"> </w:t>
            </w:r>
            <w:r>
              <w:rPr>
                <w:sz w:val="29"/>
              </w:rPr>
              <w:t>прирівняним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</w:p>
          <w:p w14:paraId="43336876" w14:textId="77777777" w:rsidR="00661EE7" w:rsidRDefault="00661EE7" w:rsidP="00661EE7">
            <w:pPr>
              <w:pStyle w:val="TableParagraph"/>
              <w:spacing w:line="300" w:lineRule="exact"/>
              <w:ind w:left="124"/>
              <w:rPr>
                <w:sz w:val="29"/>
              </w:rPr>
            </w:pPr>
            <w:r>
              <w:rPr>
                <w:sz w:val="29"/>
              </w:rPr>
              <w:t>них особам</w:t>
            </w:r>
          </w:p>
        </w:tc>
        <w:tc>
          <w:tcPr>
            <w:tcW w:w="2881" w:type="dxa"/>
          </w:tcPr>
          <w:p w14:paraId="263B4146" w14:textId="77777777" w:rsidR="00661EE7" w:rsidRDefault="00661EE7" w:rsidP="00661EE7">
            <w:pPr>
              <w:pStyle w:val="TableParagraph"/>
              <w:spacing w:before="91" w:line="220" w:lineRule="auto"/>
              <w:ind w:left="123" w:right="223"/>
              <w:rPr>
                <w:sz w:val="29"/>
              </w:rPr>
            </w:pPr>
            <w:r>
              <w:rPr>
                <w:sz w:val="29"/>
              </w:rPr>
              <w:t xml:space="preserve">Закон України “Про статус ветеранів війни, гарантії ïx </w:t>
            </w:r>
            <w:r>
              <w:rPr>
                <w:w w:val="95"/>
                <w:sz w:val="29"/>
              </w:rPr>
              <w:t>соціального захисту”</w:t>
            </w:r>
          </w:p>
        </w:tc>
        <w:tc>
          <w:tcPr>
            <w:tcW w:w="1393" w:type="dxa"/>
          </w:tcPr>
          <w:p w14:paraId="4A43DC11" w14:textId="77777777" w:rsidR="00661EE7" w:rsidRDefault="00661EE7" w:rsidP="00661EE7">
            <w:pPr>
              <w:pStyle w:val="TableParagraph"/>
              <w:spacing w:before="65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49D53E7" w14:textId="77777777" w:rsidTr="00661EE7">
        <w:trPr>
          <w:trHeight w:val="1645"/>
        </w:trPr>
        <w:tc>
          <w:tcPr>
            <w:tcW w:w="706" w:type="dxa"/>
          </w:tcPr>
          <w:p w14:paraId="4629AD5E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139.</w:t>
            </w:r>
          </w:p>
        </w:tc>
        <w:tc>
          <w:tcPr>
            <w:tcW w:w="1565" w:type="dxa"/>
          </w:tcPr>
          <w:p w14:paraId="47ECB774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00223</w:t>
            </w:r>
          </w:p>
        </w:tc>
        <w:tc>
          <w:tcPr>
            <w:tcW w:w="3399" w:type="dxa"/>
          </w:tcPr>
          <w:p w14:paraId="5F46C1D8" w14:textId="77777777" w:rsidR="00661EE7" w:rsidRDefault="00661EE7" w:rsidP="00661EE7">
            <w:pPr>
              <w:pStyle w:val="TableParagraph"/>
              <w:spacing w:before="94" w:line="218" w:lineRule="auto"/>
              <w:ind w:left="122" w:right="86" w:hanging="3"/>
              <w:rPr>
                <w:sz w:val="29"/>
              </w:rPr>
            </w:pPr>
            <w:r>
              <w:rPr>
                <w:sz w:val="29"/>
              </w:rPr>
              <w:t xml:space="preserve">Призначення грошової компенсації вартості самостійного санаторно- </w:t>
            </w:r>
            <w:r>
              <w:rPr>
                <w:w w:val="95"/>
                <w:sz w:val="29"/>
              </w:rPr>
              <w:t xml:space="preserve">курортного лікування осіб </w:t>
            </w:r>
            <w:r>
              <w:rPr>
                <w:sz w:val="29"/>
              </w:rPr>
              <w:t>з інвалідністю</w:t>
            </w:r>
          </w:p>
        </w:tc>
        <w:tc>
          <w:tcPr>
            <w:tcW w:w="2881" w:type="dxa"/>
          </w:tcPr>
          <w:p w14:paraId="38875A1B" w14:textId="77777777" w:rsidR="00661EE7" w:rsidRDefault="00661EE7" w:rsidP="00661EE7">
            <w:pPr>
              <w:pStyle w:val="TableParagraph"/>
              <w:spacing w:before="94" w:line="218" w:lineRule="auto"/>
              <w:ind w:left="126" w:right="155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реабілітацію осіб з інвалідністю в Україні”</w:t>
            </w:r>
          </w:p>
        </w:tc>
        <w:tc>
          <w:tcPr>
            <w:tcW w:w="1393" w:type="dxa"/>
          </w:tcPr>
          <w:p w14:paraId="3B988118" w14:textId="77777777" w:rsidR="00661EE7" w:rsidRDefault="00661EE7" w:rsidP="00661EE7">
            <w:pPr>
              <w:pStyle w:val="TableParagraph"/>
              <w:spacing w:before="65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1BFCBE9" w14:textId="77777777" w:rsidTr="00661EE7">
        <w:trPr>
          <w:trHeight w:val="2255"/>
        </w:trPr>
        <w:tc>
          <w:tcPr>
            <w:tcW w:w="706" w:type="dxa"/>
          </w:tcPr>
          <w:p w14:paraId="02A8AB20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140.</w:t>
            </w:r>
          </w:p>
        </w:tc>
        <w:tc>
          <w:tcPr>
            <w:tcW w:w="1565" w:type="dxa"/>
          </w:tcPr>
          <w:p w14:paraId="1BB994D0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00224</w:t>
            </w:r>
          </w:p>
        </w:tc>
        <w:tc>
          <w:tcPr>
            <w:tcW w:w="3399" w:type="dxa"/>
          </w:tcPr>
          <w:p w14:paraId="398EAD28" w14:textId="77777777" w:rsidR="00661EE7" w:rsidRDefault="00661EE7" w:rsidP="00661EE7">
            <w:pPr>
              <w:pStyle w:val="TableParagraph"/>
              <w:spacing w:before="94" w:line="218" w:lineRule="auto"/>
              <w:ind w:left="124" w:right="384" w:hanging="4"/>
              <w:rPr>
                <w:sz w:val="29"/>
              </w:rPr>
            </w:pPr>
            <w:r>
              <w:rPr>
                <w:sz w:val="29"/>
              </w:rPr>
              <w:t xml:space="preserve">Призначення грошової компенсації замість санаторно-курортної </w:t>
            </w:r>
            <w:r>
              <w:rPr>
                <w:w w:val="95"/>
                <w:sz w:val="29"/>
              </w:rPr>
              <w:t xml:space="preserve">путівки громадянам, які постраждали внаслідок </w:t>
            </w:r>
            <w:r>
              <w:rPr>
                <w:sz w:val="29"/>
              </w:rPr>
              <w:t>Чорнобильської катастрофи</w:t>
            </w:r>
          </w:p>
        </w:tc>
        <w:tc>
          <w:tcPr>
            <w:tcW w:w="2881" w:type="dxa"/>
          </w:tcPr>
          <w:p w14:paraId="563B4143" w14:textId="6D8A5039" w:rsidR="00661EE7" w:rsidRDefault="00661EE7" w:rsidP="002F6058">
            <w:pPr>
              <w:pStyle w:val="TableParagraph"/>
              <w:spacing w:before="94" w:line="218" w:lineRule="auto"/>
              <w:ind w:left="122" w:right="222" w:firstLine="2"/>
              <w:rPr>
                <w:b/>
                <w:sz w:val="19"/>
              </w:rPr>
            </w:pPr>
            <w:r>
              <w:rPr>
                <w:sz w:val="29"/>
              </w:rPr>
              <w:t xml:space="preserve">Закон України “Про статус i соціальний </w:t>
            </w:r>
            <w:r>
              <w:rPr>
                <w:w w:val="95"/>
                <w:sz w:val="29"/>
              </w:rPr>
              <w:t>захист громадян, які</w:t>
            </w:r>
            <w:r w:rsidR="002F6058">
              <w:rPr>
                <w:w w:val="95"/>
                <w:sz w:val="29"/>
              </w:rPr>
              <w:t xml:space="preserve"> постраждали</w:t>
            </w:r>
          </w:p>
          <w:p w14:paraId="3A43829A" w14:textId="49A22C4D" w:rsidR="00661EE7" w:rsidRDefault="002F6058" w:rsidP="00661EE7">
            <w:pPr>
              <w:pStyle w:val="TableParagraph"/>
              <w:spacing w:before="22" w:line="218" w:lineRule="auto"/>
              <w:ind w:left="124" w:right="155" w:hanging="1"/>
              <w:rPr>
                <w:sz w:val="29"/>
              </w:rPr>
            </w:pPr>
            <w:r>
              <w:rPr>
                <w:sz w:val="29"/>
              </w:rPr>
              <w:t>в</w:t>
            </w:r>
            <w:r w:rsidR="00661EE7">
              <w:rPr>
                <w:sz w:val="29"/>
              </w:rPr>
              <w:t xml:space="preserve">наслідок </w:t>
            </w:r>
            <w:r w:rsidR="00661EE7">
              <w:rPr>
                <w:spacing w:val="-1"/>
                <w:w w:val="95"/>
                <w:sz w:val="29"/>
              </w:rPr>
              <w:t xml:space="preserve">Чорнобильської </w:t>
            </w:r>
            <w:r w:rsidR="00661EE7">
              <w:rPr>
                <w:sz w:val="29"/>
              </w:rPr>
              <w:t>катастрофи”</w:t>
            </w:r>
          </w:p>
        </w:tc>
        <w:tc>
          <w:tcPr>
            <w:tcW w:w="1393" w:type="dxa"/>
          </w:tcPr>
          <w:p w14:paraId="4AF630ED" w14:textId="77777777" w:rsidR="00661EE7" w:rsidRDefault="00661EE7" w:rsidP="00661EE7">
            <w:pPr>
              <w:pStyle w:val="TableParagraph"/>
              <w:spacing w:before="65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5160E083" w14:textId="77777777" w:rsidTr="00661EE7">
        <w:trPr>
          <w:trHeight w:val="1890"/>
        </w:trPr>
        <w:tc>
          <w:tcPr>
            <w:tcW w:w="706" w:type="dxa"/>
          </w:tcPr>
          <w:p w14:paraId="15FEA55B" w14:textId="77777777" w:rsidR="00661EE7" w:rsidRDefault="00661EE7" w:rsidP="00661EE7">
            <w:pPr>
              <w:pStyle w:val="TableParagraph"/>
              <w:spacing w:before="2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141.</w:t>
            </w:r>
          </w:p>
        </w:tc>
        <w:tc>
          <w:tcPr>
            <w:tcW w:w="1565" w:type="dxa"/>
          </w:tcPr>
          <w:p w14:paraId="651A4343" w14:textId="77777777" w:rsidR="00661EE7" w:rsidRDefault="00661EE7" w:rsidP="00661EE7">
            <w:pPr>
              <w:pStyle w:val="TableParagraph"/>
              <w:spacing w:before="2"/>
              <w:ind w:left="404" w:right="364"/>
              <w:jc w:val="center"/>
              <w:rPr>
                <w:sz w:val="29"/>
              </w:rPr>
            </w:pPr>
            <w:r>
              <w:rPr>
                <w:sz w:val="29"/>
              </w:rPr>
              <w:t>00151</w:t>
            </w:r>
          </w:p>
        </w:tc>
        <w:tc>
          <w:tcPr>
            <w:tcW w:w="3399" w:type="dxa"/>
          </w:tcPr>
          <w:p w14:paraId="3B934BD0" w14:textId="77777777" w:rsidR="00661EE7" w:rsidRDefault="00661EE7" w:rsidP="00661EE7">
            <w:pPr>
              <w:pStyle w:val="TableParagraph"/>
              <w:spacing w:before="31" w:line="218" w:lineRule="auto"/>
              <w:ind w:left="125" w:right="331" w:hanging="5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державної </w:t>
            </w:r>
            <w:r>
              <w:rPr>
                <w:sz w:val="29"/>
              </w:rPr>
              <w:t>соціальної допомоги особам з інвалідністю з дитинства та дітям з інвалідністю</w:t>
            </w:r>
          </w:p>
        </w:tc>
        <w:tc>
          <w:tcPr>
            <w:tcW w:w="2881" w:type="dxa"/>
          </w:tcPr>
          <w:p w14:paraId="1CD048AD" w14:textId="77777777" w:rsidR="00661EE7" w:rsidRDefault="00661EE7" w:rsidP="00661EE7">
            <w:pPr>
              <w:pStyle w:val="TableParagraph"/>
              <w:spacing w:before="29" w:line="220" w:lineRule="auto"/>
              <w:ind w:left="126" w:right="294" w:hanging="3"/>
              <w:rPr>
                <w:sz w:val="29"/>
              </w:rPr>
            </w:pPr>
            <w:r>
              <w:rPr>
                <w:sz w:val="29"/>
              </w:rPr>
              <w:t>Закон</w:t>
            </w:r>
            <w:r>
              <w:rPr>
                <w:spacing w:val="-44"/>
                <w:sz w:val="29"/>
              </w:rPr>
              <w:t xml:space="preserve"> </w:t>
            </w:r>
            <w:r>
              <w:rPr>
                <w:sz w:val="29"/>
              </w:rPr>
              <w:t>України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 xml:space="preserve">“Про </w:t>
            </w:r>
            <w:r>
              <w:rPr>
                <w:w w:val="95"/>
                <w:sz w:val="29"/>
              </w:rPr>
              <w:t xml:space="preserve">державну соціальну </w:t>
            </w:r>
            <w:r>
              <w:rPr>
                <w:sz w:val="29"/>
              </w:rPr>
              <w:t>допомогу особам з інвалідністю з дитинства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дітям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з інвалідністю”</w:t>
            </w:r>
          </w:p>
        </w:tc>
        <w:tc>
          <w:tcPr>
            <w:tcW w:w="1393" w:type="dxa"/>
          </w:tcPr>
          <w:p w14:paraId="7D80CDB7" w14:textId="77777777" w:rsidR="00661EE7" w:rsidRDefault="00661EE7" w:rsidP="00661EE7">
            <w:pPr>
              <w:pStyle w:val="TableParagraph"/>
              <w:spacing w:before="2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DB90905" w14:textId="77777777" w:rsidTr="00661EE7">
        <w:trPr>
          <w:trHeight w:val="1885"/>
        </w:trPr>
        <w:tc>
          <w:tcPr>
            <w:tcW w:w="706" w:type="dxa"/>
          </w:tcPr>
          <w:p w14:paraId="0C91E553" w14:textId="77777777" w:rsidR="00661EE7" w:rsidRDefault="00661EE7" w:rsidP="00661EE7">
            <w:pPr>
              <w:pStyle w:val="TableParagraph"/>
              <w:spacing w:before="2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142.</w:t>
            </w:r>
          </w:p>
        </w:tc>
        <w:tc>
          <w:tcPr>
            <w:tcW w:w="1565" w:type="dxa"/>
          </w:tcPr>
          <w:p w14:paraId="54174B90" w14:textId="77777777" w:rsidR="00661EE7" w:rsidRDefault="00661EE7" w:rsidP="00661EE7">
            <w:pPr>
              <w:pStyle w:val="TableParagraph"/>
              <w:spacing w:before="2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00103</w:t>
            </w:r>
          </w:p>
        </w:tc>
        <w:tc>
          <w:tcPr>
            <w:tcW w:w="3399" w:type="dxa"/>
          </w:tcPr>
          <w:p w14:paraId="1CBAA5D0" w14:textId="1F30304E" w:rsidR="00661EE7" w:rsidRDefault="00661EE7" w:rsidP="00661EE7">
            <w:pPr>
              <w:pStyle w:val="TableParagraph"/>
              <w:spacing w:before="31" w:line="218" w:lineRule="auto"/>
              <w:ind w:left="122" w:right="199" w:hanging="3"/>
              <w:rPr>
                <w:sz w:val="29"/>
              </w:rPr>
            </w:pPr>
            <w:r>
              <w:rPr>
                <w:sz w:val="29"/>
              </w:rPr>
              <w:t>Призначення грошової допомоги особі, яка прожива</w:t>
            </w:r>
            <w:r w:rsidR="002F6058">
              <w:rPr>
                <w:sz w:val="29"/>
              </w:rPr>
              <w:t xml:space="preserve">є </w:t>
            </w:r>
            <w:r>
              <w:rPr>
                <w:spacing w:val="-40"/>
                <w:sz w:val="29"/>
              </w:rPr>
              <w:t xml:space="preserve"> </w:t>
            </w:r>
            <w:r>
              <w:rPr>
                <w:sz w:val="29"/>
              </w:rPr>
              <w:t>разом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з</w:t>
            </w:r>
            <w:r>
              <w:rPr>
                <w:spacing w:val="-48"/>
                <w:sz w:val="29"/>
              </w:rPr>
              <w:t xml:space="preserve"> </w:t>
            </w:r>
            <w:r>
              <w:rPr>
                <w:sz w:val="29"/>
              </w:rPr>
              <w:t>особою з інвалідністю I чи II групи</w:t>
            </w:r>
            <w:r>
              <w:rPr>
                <w:spacing w:val="4"/>
                <w:sz w:val="29"/>
              </w:rPr>
              <w:t xml:space="preserve"> </w:t>
            </w:r>
            <w:r>
              <w:rPr>
                <w:sz w:val="29"/>
              </w:rPr>
              <w:t>внаслідок</w:t>
            </w:r>
          </w:p>
          <w:p w14:paraId="3F77CF84" w14:textId="77777777" w:rsidR="00661EE7" w:rsidRDefault="00661EE7" w:rsidP="00661EE7">
            <w:pPr>
              <w:pStyle w:val="TableParagraph"/>
              <w:spacing w:line="317" w:lineRule="exact"/>
              <w:ind w:left="124"/>
              <w:rPr>
                <w:sz w:val="29"/>
              </w:rPr>
            </w:pPr>
            <w:r>
              <w:rPr>
                <w:sz w:val="29"/>
              </w:rPr>
              <w:t>психічного</w:t>
            </w:r>
            <w:r>
              <w:rPr>
                <w:spacing w:val="-19"/>
                <w:sz w:val="29"/>
              </w:rPr>
              <w:t xml:space="preserve"> </w:t>
            </w:r>
            <w:r>
              <w:rPr>
                <w:sz w:val="29"/>
              </w:rPr>
              <w:t>розладу,</w:t>
            </w:r>
            <w:r>
              <w:rPr>
                <w:spacing w:val="-24"/>
                <w:sz w:val="29"/>
              </w:rPr>
              <w:t xml:space="preserve"> </w:t>
            </w:r>
            <w:r>
              <w:rPr>
                <w:sz w:val="29"/>
              </w:rPr>
              <w:t>яка</w:t>
            </w:r>
            <w:r>
              <w:rPr>
                <w:spacing w:val="-35"/>
                <w:sz w:val="29"/>
              </w:rPr>
              <w:t xml:space="preserve"> </w:t>
            </w:r>
            <w:r>
              <w:rPr>
                <w:sz w:val="29"/>
              </w:rPr>
              <w:t>за</w:t>
            </w:r>
          </w:p>
        </w:tc>
        <w:tc>
          <w:tcPr>
            <w:tcW w:w="2881" w:type="dxa"/>
          </w:tcPr>
          <w:p w14:paraId="7260C235" w14:textId="77777777" w:rsidR="00661EE7" w:rsidRDefault="00661EE7" w:rsidP="00661EE7">
            <w:pPr>
              <w:pStyle w:val="TableParagraph"/>
              <w:spacing w:before="31" w:line="218" w:lineRule="auto"/>
              <w:ind w:left="124" w:right="155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психіатричну</w:t>
            </w:r>
          </w:p>
          <w:p w14:paraId="0507617F" w14:textId="77777777" w:rsidR="00661EE7" w:rsidRDefault="00661EE7" w:rsidP="00661EE7">
            <w:pPr>
              <w:pStyle w:val="TableParagraph"/>
              <w:spacing w:before="72"/>
              <w:ind w:left="128"/>
              <w:rPr>
                <w:sz w:val="19"/>
              </w:rPr>
            </w:pPr>
            <w:r>
              <w:rPr>
                <w:w w:val="105"/>
                <w:sz w:val="19"/>
              </w:rPr>
              <w:t>ДОПОМОГ ”</w:t>
            </w:r>
          </w:p>
        </w:tc>
        <w:tc>
          <w:tcPr>
            <w:tcW w:w="1393" w:type="dxa"/>
          </w:tcPr>
          <w:p w14:paraId="0733EA88" w14:textId="77777777" w:rsidR="00661EE7" w:rsidRDefault="00661EE7" w:rsidP="00661EE7">
            <w:pPr>
              <w:pStyle w:val="TableParagraph"/>
              <w:spacing w:before="2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6E9BE5B2" w14:textId="77777777" w:rsidR="00661EE7" w:rsidRDefault="00661EE7" w:rsidP="00661EE7">
      <w:pPr>
        <w:jc w:val="center"/>
        <w:rPr>
          <w:sz w:val="29"/>
        </w:rPr>
        <w:sectPr w:rsidR="00661EE7">
          <w:pgSz w:w="11910" w:h="16840"/>
          <w:pgMar w:top="860" w:right="580" w:bottom="280" w:left="1140" w:header="574" w:footer="0" w:gutter="0"/>
          <w:cols w:space="720"/>
        </w:sectPr>
      </w:pPr>
    </w:p>
    <w:p w14:paraId="6DC7D89E" w14:textId="77777777" w:rsidR="00661EE7" w:rsidRDefault="00661EE7" w:rsidP="00661EE7">
      <w:pPr>
        <w:pStyle w:val="a4"/>
        <w:spacing w:before="3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1"/>
        <w:gridCol w:w="1393"/>
      </w:tblGrid>
      <w:tr w:rsidR="00661EE7" w14:paraId="41F76856" w14:textId="77777777" w:rsidTr="00661EE7">
        <w:trPr>
          <w:trHeight w:val="1348"/>
        </w:trPr>
        <w:tc>
          <w:tcPr>
            <w:tcW w:w="706" w:type="dxa"/>
          </w:tcPr>
          <w:p w14:paraId="26CE2873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4DF291C7" w14:textId="77777777" w:rsidR="00661EE7" w:rsidRDefault="00661EE7" w:rsidP="00661EE7">
            <w:pPr>
              <w:pStyle w:val="TableParagraph"/>
              <w:spacing w:line="220" w:lineRule="auto"/>
              <w:ind w:left="185" w:right="153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5" w:type="dxa"/>
          </w:tcPr>
          <w:p w14:paraId="6DCF5C80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471C9934" w14:textId="77777777" w:rsidR="00661EE7" w:rsidRDefault="00661EE7" w:rsidP="00661EE7">
            <w:pPr>
              <w:pStyle w:val="TableParagraph"/>
              <w:spacing w:line="220" w:lineRule="auto"/>
              <w:ind w:left="547" w:right="106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9" w:type="dxa"/>
          </w:tcPr>
          <w:p w14:paraId="2F2E3FBA" w14:textId="77777777" w:rsidR="00661EE7" w:rsidRDefault="00661EE7" w:rsidP="00661EE7">
            <w:pPr>
              <w:pStyle w:val="TableParagraph"/>
              <w:spacing w:before="11"/>
              <w:rPr>
                <w:rFonts w:ascii="Consolas"/>
                <w:sz w:val="33"/>
              </w:rPr>
            </w:pPr>
          </w:p>
          <w:p w14:paraId="1C4F8243" w14:textId="77777777" w:rsidR="00661EE7" w:rsidRDefault="00661EE7" w:rsidP="00661EE7">
            <w:pPr>
              <w:pStyle w:val="TableParagraph"/>
              <w:spacing w:line="225" w:lineRule="auto"/>
              <w:ind w:left="183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1" w:type="dxa"/>
          </w:tcPr>
          <w:p w14:paraId="314506F4" w14:textId="77777777" w:rsidR="00661EE7" w:rsidRDefault="00661EE7" w:rsidP="00661EE7">
            <w:pPr>
              <w:pStyle w:val="TableParagraph"/>
              <w:spacing w:before="96" w:line="220" w:lineRule="auto"/>
              <w:ind w:left="187" w:right="154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40288479" w14:textId="77777777" w:rsidR="00661EE7" w:rsidRDefault="00661EE7" w:rsidP="00661EE7">
            <w:pPr>
              <w:pStyle w:val="TableParagraph"/>
              <w:spacing w:before="3" w:after="1"/>
              <w:rPr>
                <w:rFonts w:ascii="Consolas"/>
                <w:sz w:val="10"/>
              </w:rPr>
            </w:pPr>
          </w:p>
          <w:p w14:paraId="6D6EFAE2" w14:textId="77777777" w:rsidR="00661EE7" w:rsidRDefault="00661EE7" w:rsidP="00661EE7">
            <w:pPr>
              <w:pStyle w:val="TableParagraph"/>
              <w:spacing w:line="196" w:lineRule="exact"/>
              <w:ind w:left="984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6B495948" wp14:editId="77F3050E">
                  <wp:extent cx="600455" cy="124968"/>
                  <wp:effectExtent l="0" t="0" r="0" b="0"/>
                  <wp:docPr id="8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3" w:type="dxa"/>
          </w:tcPr>
          <w:p w14:paraId="559BA3A4" w14:textId="77777777" w:rsidR="00661EE7" w:rsidRDefault="00661EE7" w:rsidP="00661EE7">
            <w:pPr>
              <w:pStyle w:val="TableParagraph"/>
              <w:spacing w:before="8"/>
              <w:rPr>
                <w:rFonts w:ascii="Consolas"/>
                <w:sz w:val="45"/>
              </w:rPr>
            </w:pPr>
          </w:p>
          <w:p w14:paraId="4EE1A803" w14:textId="77777777" w:rsidR="00661EE7" w:rsidRDefault="00661EE7" w:rsidP="00661EE7">
            <w:pPr>
              <w:pStyle w:val="TableParagraph"/>
              <w:ind w:left="88" w:right="79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661EE7" w14:paraId="1C4B8A04" w14:textId="77777777" w:rsidTr="00661EE7">
        <w:trPr>
          <w:trHeight w:val="1832"/>
        </w:trPr>
        <w:tc>
          <w:tcPr>
            <w:tcW w:w="706" w:type="dxa"/>
          </w:tcPr>
          <w:p w14:paraId="4B6A7EA3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5" w:type="dxa"/>
          </w:tcPr>
          <w:p w14:paraId="4F89136C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9" w:type="dxa"/>
          </w:tcPr>
          <w:p w14:paraId="58BAF8C4" w14:textId="77777777" w:rsidR="00661EE7" w:rsidRDefault="00661EE7" w:rsidP="00661EE7">
            <w:pPr>
              <w:pStyle w:val="TableParagraph"/>
              <w:spacing w:line="268" w:lineRule="exact"/>
              <w:ind w:left="124"/>
              <w:rPr>
                <w:sz w:val="29"/>
              </w:rPr>
            </w:pPr>
            <w:r>
              <w:rPr>
                <w:sz w:val="29"/>
              </w:rPr>
              <w:t>висновком лікарсько-</w:t>
            </w:r>
          </w:p>
          <w:p w14:paraId="17E64B93" w14:textId="75FEF631" w:rsidR="00661EE7" w:rsidRDefault="00661EE7" w:rsidP="00661EE7">
            <w:pPr>
              <w:pStyle w:val="TableParagraph"/>
              <w:spacing w:before="6" w:line="220" w:lineRule="auto"/>
              <w:ind w:left="122" w:firstLine="1"/>
              <w:rPr>
                <w:sz w:val="29"/>
              </w:rPr>
            </w:pPr>
            <w:r>
              <w:rPr>
                <w:sz w:val="29"/>
              </w:rPr>
              <w:t xml:space="preserve">консультативної комісії </w:t>
            </w:r>
            <w:r>
              <w:rPr>
                <w:w w:val="95"/>
                <w:sz w:val="29"/>
              </w:rPr>
              <w:t xml:space="preserve">закладу охорони здоров’я </w:t>
            </w:r>
            <w:r>
              <w:rPr>
                <w:sz w:val="29"/>
              </w:rPr>
              <w:t>потребу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 постійного стороннього догляду, на догляд за нею</w:t>
            </w:r>
          </w:p>
        </w:tc>
        <w:tc>
          <w:tcPr>
            <w:tcW w:w="2881" w:type="dxa"/>
          </w:tcPr>
          <w:p w14:paraId="78EE0E1B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5FA01B7E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16EB97E7" w14:textId="77777777" w:rsidTr="00661EE7">
        <w:trPr>
          <w:trHeight w:val="1895"/>
        </w:trPr>
        <w:tc>
          <w:tcPr>
            <w:tcW w:w="706" w:type="dxa"/>
          </w:tcPr>
          <w:p w14:paraId="18FA7BBF" w14:textId="77777777" w:rsidR="00661EE7" w:rsidRDefault="00661EE7" w:rsidP="00661EE7">
            <w:pPr>
              <w:pStyle w:val="TableParagraph"/>
              <w:spacing w:before="2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143.</w:t>
            </w:r>
          </w:p>
        </w:tc>
        <w:tc>
          <w:tcPr>
            <w:tcW w:w="1565" w:type="dxa"/>
          </w:tcPr>
          <w:p w14:paraId="5C69FC04" w14:textId="77777777" w:rsidR="00661EE7" w:rsidRDefault="00661EE7" w:rsidP="00661EE7">
            <w:pPr>
              <w:pStyle w:val="TableParagraph"/>
              <w:spacing w:before="2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00099</w:t>
            </w:r>
          </w:p>
        </w:tc>
        <w:tc>
          <w:tcPr>
            <w:tcW w:w="3399" w:type="dxa"/>
          </w:tcPr>
          <w:p w14:paraId="68F6170B" w14:textId="103B6111" w:rsidR="00661EE7" w:rsidRDefault="00661EE7" w:rsidP="00661EE7">
            <w:pPr>
              <w:pStyle w:val="TableParagraph"/>
              <w:spacing w:before="29" w:line="220" w:lineRule="auto"/>
              <w:ind w:left="125" w:hanging="5"/>
              <w:rPr>
                <w:sz w:val="29"/>
              </w:rPr>
            </w:pPr>
            <w:r>
              <w:rPr>
                <w:w w:val="95"/>
                <w:sz w:val="29"/>
              </w:rPr>
              <w:t>Призначення державної соціальної допомоги на</w:t>
            </w:r>
            <w:r w:rsidR="005A5EA6">
              <w:rPr>
                <w:w w:val="95"/>
                <w:sz w:val="29"/>
              </w:rPr>
              <w:t xml:space="preserve"> догляд</w:t>
            </w:r>
          </w:p>
          <w:p w14:paraId="43DEE8EC" w14:textId="1627AE4F" w:rsidR="00661EE7" w:rsidRDefault="00661EE7" w:rsidP="00661EE7">
            <w:pPr>
              <w:pStyle w:val="TableParagraph"/>
              <w:spacing w:before="72"/>
              <w:ind w:left="131"/>
              <w:rPr>
                <w:b/>
                <w:sz w:val="19"/>
              </w:rPr>
            </w:pPr>
          </w:p>
        </w:tc>
        <w:tc>
          <w:tcPr>
            <w:tcW w:w="2881" w:type="dxa"/>
          </w:tcPr>
          <w:p w14:paraId="599A7D19" w14:textId="77777777" w:rsidR="00661EE7" w:rsidRDefault="00661EE7" w:rsidP="00661EE7">
            <w:pPr>
              <w:pStyle w:val="TableParagraph"/>
              <w:spacing w:before="29" w:line="220" w:lineRule="auto"/>
              <w:ind w:left="124" w:right="155"/>
              <w:rPr>
                <w:sz w:val="29"/>
              </w:rPr>
            </w:pPr>
            <w:r>
              <w:rPr>
                <w:sz w:val="29"/>
              </w:rPr>
              <w:t xml:space="preserve">Закон України “Про державну соціальну </w:t>
            </w:r>
            <w:r>
              <w:rPr>
                <w:w w:val="95"/>
                <w:sz w:val="29"/>
              </w:rPr>
              <w:t xml:space="preserve">допомогу особам, які </w:t>
            </w:r>
            <w:r>
              <w:rPr>
                <w:sz w:val="29"/>
              </w:rPr>
              <w:t>не мають права на пенсію, та особам з інвалідністю”</w:t>
            </w:r>
          </w:p>
        </w:tc>
        <w:tc>
          <w:tcPr>
            <w:tcW w:w="1393" w:type="dxa"/>
          </w:tcPr>
          <w:p w14:paraId="16BE2058" w14:textId="77777777" w:rsidR="00661EE7" w:rsidRDefault="00661EE7" w:rsidP="00661EE7">
            <w:pPr>
              <w:pStyle w:val="TableParagraph"/>
              <w:spacing w:before="2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0C7CEA14" w14:textId="77777777" w:rsidTr="00661EE7">
        <w:trPr>
          <w:trHeight w:val="1578"/>
        </w:trPr>
        <w:tc>
          <w:tcPr>
            <w:tcW w:w="706" w:type="dxa"/>
          </w:tcPr>
          <w:p w14:paraId="672F3AC7" w14:textId="77777777" w:rsidR="00661EE7" w:rsidRDefault="00661EE7" w:rsidP="00661EE7">
            <w:pPr>
              <w:pStyle w:val="TableParagraph"/>
              <w:spacing w:line="331" w:lineRule="exact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144.</w:t>
            </w:r>
          </w:p>
        </w:tc>
        <w:tc>
          <w:tcPr>
            <w:tcW w:w="1565" w:type="dxa"/>
          </w:tcPr>
          <w:p w14:paraId="19EED789" w14:textId="77777777" w:rsidR="00661EE7" w:rsidRDefault="00661EE7" w:rsidP="00661EE7">
            <w:pPr>
              <w:pStyle w:val="TableParagraph"/>
              <w:spacing w:line="331" w:lineRule="exact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00096</w:t>
            </w:r>
          </w:p>
        </w:tc>
        <w:tc>
          <w:tcPr>
            <w:tcW w:w="3399" w:type="dxa"/>
          </w:tcPr>
          <w:p w14:paraId="01432882" w14:textId="5CEAC513" w:rsidR="00661EE7" w:rsidRDefault="00661EE7" w:rsidP="002F6058">
            <w:pPr>
              <w:pStyle w:val="TableParagraph"/>
              <w:spacing w:before="2"/>
              <w:ind w:left="120"/>
              <w:rPr>
                <w:sz w:val="19"/>
              </w:rPr>
            </w:pPr>
            <w:r>
              <w:rPr>
                <w:sz w:val="29"/>
              </w:rPr>
              <w:t>Призначення державної</w:t>
            </w:r>
            <w:r w:rsidR="002F6058">
              <w:rPr>
                <w:sz w:val="29"/>
              </w:rPr>
              <w:t xml:space="preserve"> соціальної допомоги</w:t>
            </w:r>
          </w:p>
          <w:p w14:paraId="0875B701" w14:textId="77777777" w:rsidR="00661EE7" w:rsidRDefault="00661EE7" w:rsidP="00661EE7">
            <w:pPr>
              <w:pStyle w:val="TableParagraph"/>
              <w:spacing w:before="20" w:line="218" w:lineRule="auto"/>
              <w:ind w:left="124" w:right="643" w:firstLine="1"/>
              <w:rPr>
                <w:sz w:val="29"/>
              </w:rPr>
            </w:pPr>
            <w:r>
              <w:rPr>
                <w:sz w:val="29"/>
              </w:rPr>
              <w:t xml:space="preserve">особам, які не мають права на пенсію, та </w:t>
            </w:r>
            <w:r>
              <w:rPr>
                <w:w w:val="95"/>
                <w:sz w:val="29"/>
              </w:rPr>
              <w:t>особам з інвалідністю</w:t>
            </w:r>
          </w:p>
        </w:tc>
        <w:tc>
          <w:tcPr>
            <w:tcW w:w="2881" w:type="dxa"/>
          </w:tcPr>
          <w:p w14:paraId="26FA688C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6F899743" w14:textId="77777777" w:rsidR="00661EE7" w:rsidRDefault="00661EE7" w:rsidP="00661EE7">
            <w:pPr>
              <w:pStyle w:val="TableParagraph"/>
              <w:spacing w:line="331" w:lineRule="exact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E57ED9F" w14:textId="77777777" w:rsidTr="00661EE7">
        <w:trPr>
          <w:trHeight w:val="1588"/>
        </w:trPr>
        <w:tc>
          <w:tcPr>
            <w:tcW w:w="706" w:type="dxa"/>
          </w:tcPr>
          <w:p w14:paraId="2F2CBF62" w14:textId="77777777" w:rsidR="00661EE7" w:rsidRDefault="00661EE7" w:rsidP="00661EE7">
            <w:pPr>
              <w:pStyle w:val="TableParagraph"/>
              <w:spacing w:before="7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145.</w:t>
            </w:r>
          </w:p>
        </w:tc>
        <w:tc>
          <w:tcPr>
            <w:tcW w:w="1565" w:type="dxa"/>
          </w:tcPr>
          <w:p w14:paraId="62B6DC54" w14:textId="77777777" w:rsidR="00661EE7" w:rsidRDefault="00661EE7" w:rsidP="00661EE7">
            <w:pPr>
              <w:pStyle w:val="TableParagraph"/>
              <w:spacing w:before="7"/>
              <w:ind w:left="404" w:right="364"/>
              <w:jc w:val="center"/>
              <w:rPr>
                <w:sz w:val="29"/>
              </w:rPr>
            </w:pPr>
            <w:r>
              <w:rPr>
                <w:sz w:val="29"/>
              </w:rPr>
              <w:t>00141</w:t>
            </w:r>
          </w:p>
        </w:tc>
        <w:tc>
          <w:tcPr>
            <w:tcW w:w="3399" w:type="dxa"/>
          </w:tcPr>
          <w:p w14:paraId="1C2F7888" w14:textId="77777777" w:rsidR="00661EE7" w:rsidRDefault="00661EE7" w:rsidP="00661EE7">
            <w:pPr>
              <w:pStyle w:val="TableParagraph"/>
              <w:spacing w:before="29" w:line="220" w:lineRule="auto"/>
              <w:ind w:left="124" w:right="140" w:hanging="4"/>
              <w:rPr>
                <w:sz w:val="29"/>
              </w:rPr>
            </w:pPr>
            <w:r>
              <w:rPr>
                <w:sz w:val="29"/>
              </w:rPr>
              <w:t>Видача довідки для отримання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пільг</w:t>
            </w:r>
            <w:r>
              <w:rPr>
                <w:spacing w:val="-31"/>
                <w:sz w:val="29"/>
              </w:rPr>
              <w:t xml:space="preserve"> </w:t>
            </w:r>
            <w:r>
              <w:rPr>
                <w:sz w:val="29"/>
              </w:rPr>
              <w:t>особам</w:t>
            </w:r>
            <w:r>
              <w:rPr>
                <w:spacing w:val="-30"/>
                <w:sz w:val="29"/>
              </w:rPr>
              <w:t xml:space="preserve"> </w:t>
            </w:r>
            <w:r>
              <w:rPr>
                <w:sz w:val="29"/>
              </w:rPr>
              <w:t>з інвалідністю, які не мають</w:t>
            </w:r>
            <w:r>
              <w:rPr>
                <w:spacing w:val="-28"/>
                <w:sz w:val="29"/>
              </w:rPr>
              <w:t xml:space="preserve"> </w:t>
            </w:r>
            <w:r>
              <w:rPr>
                <w:sz w:val="29"/>
              </w:rPr>
              <w:t>права</w:t>
            </w:r>
            <w:r>
              <w:rPr>
                <w:spacing w:val="-33"/>
                <w:sz w:val="29"/>
              </w:rPr>
              <w:t xml:space="preserve"> </w:t>
            </w:r>
            <w:r>
              <w:rPr>
                <w:sz w:val="29"/>
              </w:rPr>
              <w:t>на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пенсію</w:t>
            </w:r>
            <w:r>
              <w:rPr>
                <w:spacing w:val="-25"/>
                <w:sz w:val="29"/>
              </w:rPr>
              <w:t xml:space="preserve"> </w:t>
            </w:r>
            <w:r>
              <w:rPr>
                <w:sz w:val="29"/>
              </w:rPr>
              <w:t>чи соціальну</w:t>
            </w:r>
            <w:r>
              <w:rPr>
                <w:spacing w:val="3"/>
                <w:sz w:val="29"/>
              </w:rPr>
              <w:t xml:space="preserve"> </w:t>
            </w:r>
            <w:r>
              <w:rPr>
                <w:sz w:val="29"/>
              </w:rPr>
              <w:t>допомогу</w:t>
            </w:r>
          </w:p>
        </w:tc>
        <w:tc>
          <w:tcPr>
            <w:tcW w:w="2881" w:type="dxa"/>
          </w:tcPr>
          <w:p w14:paraId="642FB01A" w14:textId="77777777" w:rsidR="00661EE7" w:rsidRDefault="00661EE7" w:rsidP="00661EE7">
            <w:pPr>
              <w:pStyle w:val="TableParagraph"/>
              <w:spacing w:before="36" w:line="218" w:lineRule="auto"/>
              <w:ind w:left="122" w:right="155" w:firstLine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основи соціальної захищеності осіб з інвалідністю в Україні”</w:t>
            </w:r>
          </w:p>
        </w:tc>
        <w:tc>
          <w:tcPr>
            <w:tcW w:w="1393" w:type="dxa"/>
          </w:tcPr>
          <w:p w14:paraId="1483C637" w14:textId="77777777" w:rsidR="00661EE7" w:rsidRDefault="00661EE7" w:rsidP="00661EE7">
            <w:pPr>
              <w:pStyle w:val="TableParagraph"/>
              <w:spacing w:before="7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285831C2" w14:textId="77777777" w:rsidTr="00661EE7">
        <w:trPr>
          <w:trHeight w:val="1890"/>
        </w:trPr>
        <w:tc>
          <w:tcPr>
            <w:tcW w:w="706" w:type="dxa"/>
          </w:tcPr>
          <w:p w14:paraId="2E43A4BC" w14:textId="77777777" w:rsidR="00661EE7" w:rsidRDefault="00661EE7" w:rsidP="00661EE7">
            <w:pPr>
              <w:pStyle w:val="TableParagraph"/>
              <w:spacing w:before="2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146.</w:t>
            </w:r>
          </w:p>
        </w:tc>
        <w:tc>
          <w:tcPr>
            <w:tcW w:w="1565" w:type="dxa"/>
          </w:tcPr>
          <w:p w14:paraId="74138E12" w14:textId="77777777" w:rsidR="00661EE7" w:rsidRDefault="00661EE7" w:rsidP="00661EE7">
            <w:pPr>
              <w:pStyle w:val="TableParagraph"/>
              <w:spacing w:before="2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00152</w:t>
            </w:r>
          </w:p>
        </w:tc>
        <w:tc>
          <w:tcPr>
            <w:tcW w:w="3399" w:type="dxa"/>
          </w:tcPr>
          <w:p w14:paraId="2D3E3736" w14:textId="77777777" w:rsidR="00661EE7" w:rsidRDefault="00661EE7" w:rsidP="00661EE7">
            <w:pPr>
              <w:pStyle w:val="TableParagraph"/>
              <w:spacing w:before="24" w:line="220" w:lineRule="auto"/>
              <w:ind w:left="124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надбавки на </w:t>
            </w:r>
            <w:r>
              <w:rPr>
                <w:sz w:val="29"/>
              </w:rPr>
              <w:t>догляд за особами з інвалідністю з дитинства та дітьми з інвалідністю</w:t>
            </w:r>
          </w:p>
        </w:tc>
        <w:tc>
          <w:tcPr>
            <w:tcW w:w="2881" w:type="dxa"/>
          </w:tcPr>
          <w:p w14:paraId="46D8D108" w14:textId="77777777" w:rsidR="00661EE7" w:rsidRDefault="00661EE7" w:rsidP="00661EE7">
            <w:pPr>
              <w:pStyle w:val="TableParagraph"/>
              <w:spacing w:before="31" w:line="218" w:lineRule="auto"/>
              <w:ind w:left="126" w:right="294" w:hanging="3"/>
              <w:rPr>
                <w:sz w:val="29"/>
              </w:rPr>
            </w:pPr>
            <w:r>
              <w:rPr>
                <w:sz w:val="29"/>
              </w:rPr>
              <w:t>Закон</w:t>
            </w:r>
            <w:r>
              <w:rPr>
                <w:spacing w:val="-44"/>
                <w:sz w:val="29"/>
              </w:rPr>
              <w:t xml:space="preserve"> </w:t>
            </w:r>
            <w:r>
              <w:rPr>
                <w:sz w:val="29"/>
              </w:rPr>
              <w:t>України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 xml:space="preserve">“Про </w:t>
            </w:r>
            <w:r>
              <w:rPr>
                <w:w w:val="95"/>
                <w:sz w:val="29"/>
              </w:rPr>
              <w:t xml:space="preserve">державну соціальну </w:t>
            </w:r>
            <w:r>
              <w:rPr>
                <w:sz w:val="29"/>
              </w:rPr>
              <w:t>допомогу особам з інвалідністю з дитинства</w:t>
            </w:r>
            <w:r>
              <w:rPr>
                <w:spacing w:val="-27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36"/>
                <w:sz w:val="29"/>
              </w:rPr>
              <w:t xml:space="preserve"> </w:t>
            </w:r>
            <w:r>
              <w:rPr>
                <w:sz w:val="29"/>
              </w:rPr>
              <w:t>дітям</w:t>
            </w:r>
            <w:r>
              <w:rPr>
                <w:spacing w:val="-32"/>
                <w:sz w:val="29"/>
              </w:rPr>
              <w:t xml:space="preserve"> </w:t>
            </w:r>
            <w:r>
              <w:rPr>
                <w:sz w:val="29"/>
              </w:rPr>
              <w:t>з інвалідністю”</w:t>
            </w:r>
          </w:p>
        </w:tc>
        <w:tc>
          <w:tcPr>
            <w:tcW w:w="1393" w:type="dxa"/>
          </w:tcPr>
          <w:p w14:paraId="06D80583" w14:textId="77777777" w:rsidR="00661EE7" w:rsidRDefault="00661EE7" w:rsidP="00661EE7">
            <w:pPr>
              <w:pStyle w:val="TableParagraph"/>
              <w:spacing w:before="2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0C73D8D" w14:textId="77777777" w:rsidTr="00661EE7">
        <w:trPr>
          <w:trHeight w:val="2197"/>
        </w:trPr>
        <w:tc>
          <w:tcPr>
            <w:tcW w:w="706" w:type="dxa"/>
          </w:tcPr>
          <w:p w14:paraId="5A7997AC" w14:textId="77777777" w:rsidR="00661EE7" w:rsidRDefault="00661EE7" w:rsidP="00661EE7">
            <w:pPr>
              <w:pStyle w:val="TableParagraph"/>
              <w:spacing w:before="2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147.</w:t>
            </w:r>
          </w:p>
        </w:tc>
        <w:tc>
          <w:tcPr>
            <w:tcW w:w="1565" w:type="dxa"/>
          </w:tcPr>
          <w:p w14:paraId="05BC842B" w14:textId="77777777" w:rsidR="00661EE7" w:rsidRDefault="00661EE7" w:rsidP="00661EE7">
            <w:pPr>
              <w:pStyle w:val="TableParagraph"/>
              <w:spacing w:before="2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00230</w:t>
            </w:r>
          </w:p>
        </w:tc>
        <w:tc>
          <w:tcPr>
            <w:tcW w:w="3399" w:type="dxa"/>
          </w:tcPr>
          <w:p w14:paraId="2C272191" w14:textId="77777777" w:rsidR="00661EE7" w:rsidRDefault="00661EE7" w:rsidP="00661EE7">
            <w:pPr>
              <w:pStyle w:val="TableParagraph"/>
              <w:spacing w:before="31" w:line="218" w:lineRule="auto"/>
              <w:ind w:left="124" w:firstLine="3"/>
              <w:rPr>
                <w:sz w:val="29"/>
              </w:rPr>
            </w:pPr>
            <w:r>
              <w:rPr>
                <w:sz w:val="29"/>
              </w:rPr>
              <w:t xml:space="preserve">Установлення статусу, </w:t>
            </w:r>
            <w:r>
              <w:rPr>
                <w:w w:val="95"/>
                <w:sz w:val="29"/>
              </w:rPr>
              <w:t xml:space="preserve">видача посвідчень особам, </w:t>
            </w:r>
            <w:r>
              <w:rPr>
                <w:sz w:val="29"/>
              </w:rPr>
              <w:t>які постраждали</w:t>
            </w:r>
          </w:p>
          <w:p w14:paraId="743F7723" w14:textId="77777777" w:rsidR="00661EE7" w:rsidRDefault="00661EE7" w:rsidP="00661EE7">
            <w:pPr>
              <w:pStyle w:val="TableParagraph"/>
              <w:spacing w:before="7" w:line="218" w:lineRule="auto"/>
              <w:ind w:left="124" w:right="97"/>
              <w:jc w:val="both"/>
              <w:rPr>
                <w:sz w:val="29"/>
              </w:rPr>
            </w:pPr>
            <w:r>
              <w:rPr>
                <w:w w:val="95"/>
                <w:sz w:val="29"/>
              </w:rPr>
              <w:t xml:space="preserve">внаслідок Чорнобильської катастрофи (відповідно до </w:t>
            </w:r>
            <w:r>
              <w:rPr>
                <w:sz w:val="29"/>
              </w:rPr>
              <w:t>визначених категорій)</w:t>
            </w:r>
          </w:p>
        </w:tc>
        <w:tc>
          <w:tcPr>
            <w:tcW w:w="2881" w:type="dxa"/>
          </w:tcPr>
          <w:p w14:paraId="0ED6A827" w14:textId="0BCEAFB1" w:rsidR="00661EE7" w:rsidRDefault="00661EE7" w:rsidP="002F6058">
            <w:pPr>
              <w:pStyle w:val="TableParagraph"/>
              <w:spacing w:before="31" w:line="218" w:lineRule="auto"/>
              <w:ind w:left="122" w:right="222" w:firstLine="2"/>
              <w:rPr>
                <w:b/>
                <w:sz w:val="19"/>
              </w:rPr>
            </w:pPr>
            <w:r>
              <w:rPr>
                <w:sz w:val="29"/>
              </w:rPr>
              <w:t xml:space="preserve">Закон України “Про статус i соціальний </w:t>
            </w:r>
            <w:r>
              <w:rPr>
                <w:w w:val="95"/>
                <w:sz w:val="29"/>
              </w:rPr>
              <w:t>захист громадян, які</w:t>
            </w:r>
            <w:r w:rsidR="002F6058">
              <w:rPr>
                <w:w w:val="95"/>
                <w:sz w:val="29"/>
              </w:rPr>
              <w:t xml:space="preserve"> постраждали</w:t>
            </w:r>
          </w:p>
          <w:p w14:paraId="5BFDAB8B" w14:textId="77777777" w:rsidR="00661EE7" w:rsidRDefault="00661EE7" w:rsidP="00661EE7">
            <w:pPr>
              <w:pStyle w:val="TableParagraph"/>
              <w:spacing w:before="22" w:line="218" w:lineRule="auto"/>
              <w:ind w:left="124" w:right="155" w:hanging="1"/>
              <w:rPr>
                <w:sz w:val="29"/>
              </w:rPr>
            </w:pPr>
            <w:r>
              <w:rPr>
                <w:sz w:val="29"/>
              </w:rPr>
              <w:t xml:space="preserve">внаслідок </w:t>
            </w:r>
            <w:r>
              <w:rPr>
                <w:w w:val="95"/>
                <w:sz w:val="29"/>
              </w:rPr>
              <w:t xml:space="preserve">Чорнобильської </w:t>
            </w:r>
            <w:r>
              <w:rPr>
                <w:sz w:val="29"/>
              </w:rPr>
              <w:t>катастрофи</w:t>
            </w:r>
          </w:p>
        </w:tc>
        <w:tc>
          <w:tcPr>
            <w:tcW w:w="1393" w:type="dxa"/>
          </w:tcPr>
          <w:p w14:paraId="2DAAE95C" w14:textId="77777777" w:rsidR="00661EE7" w:rsidRDefault="00661EE7" w:rsidP="00661EE7">
            <w:pPr>
              <w:pStyle w:val="TableParagraph"/>
              <w:spacing w:before="2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83730B3" w14:textId="77777777" w:rsidTr="00661EE7">
        <w:trPr>
          <w:trHeight w:val="1881"/>
        </w:trPr>
        <w:tc>
          <w:tcPr>
            <w:tcW w:w="706" w:type="dxa"/>
          </w:tcPr>
          <w:p w14:paraId="4690F681" w14:textId="77777777" w:rsidR="00661EE7" w:rsidRDefault="00661EE7" w:rsidP="00661EE7">
            <w:pPr>
              <w:pStyle w:val="TableParagraph"/>
              <w:spacing w:line="331" w:lineRule="exact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148.</w:t>
            </w:r>
          </w:p>
        </w:tc>
        <w:tc>
          <w:tcPr>
            <w:tcW w:w="1565" w:type="dxa"/>
          </w:tcPr>
          <w:p w14:paraId="424D9A1D" w14:textId="77777777" w:rsidR="00661EE7" w:rsidRDefault="00661EE7" w:rsidP="00661EE7">
            <w:pPr>
              <w:pStyle w:val="TableParagraph"/>
              <w:spacing w:line="331" w:lineRule="exact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01404</w:t>
            </w:r>
          </w:p>
        </w:tc>
        <w:tc>
          <w:tcPr>
            <w:tcW w:w="3399" w:type="dxa"/>
          </w:tcPr>
          <w:p w14:paraId="361E2FEA" w14:textId="77777777" w:rsidR="00661EE7" w:rsidRDefault="00661EE7" w:rsidP="00661EE7">
            <w:pPr>
              <w:pStyle w:val="TableParagraph"/>
              <w:spacing w:before="19" w:line="220" w:lineRule="auto"/>
              <w:ind w:left="124" w:hanging="4"/>
              <w:rPr>
                <w:sz w:val="29"/>
              </w:rPr>
            </w:pPr>
            <w:r>
              <w:rPr>
                <w:sz w:val="29"/>
              </w:rPr>
              <w:t xml:space="preserve">Компенсація вартості продуктів харчування громадянам, які </w:t>
            </w:r>
            <w:r>
              <w:rPr>
                <w:w w:val="95"/>
                <w:sz w:val="29"/>
              </w:rPr>
              <w:t xml:space="preserve">постраждали внаслідок </w:t>
            </w:r>
            <w:r>
              <w:rPr>
                <w:sz w:val="29"/>
              </w:rPr>
              <w:t>Чорнобильської катастрофи</w:t>
            </w:r>
          </w:p>
        </w:tc>
        <w:tc>
          <w:tcPr>
            <w:tcW w:w="2881" w:type="dxa"/>
          </w:tcPr>
          <w:p w14:paraId="3F20F4A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6E55AF69" w14:textId="77777777" w:rsidR="00661EE7" w:rsidRDefault="00661EE7" w:rsidP="00661EE7">
            <w:pPr>
              <w:pStyle w:val="TableParagraph"/>
              <w:spacing w:line="331" w:lineRule="exact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2854300D" w14:textId="77777777" w:rsidR="00661EE7" w:rsidRDefault="00661EE7" w:rsidP="00661EE7">
      <w:pPr>
        <w:spacing w:line="331" w:lineRule="exact"/>
        <w:jc w:val="center"/>
        <w:rPr>
          <w:sz w:val="29"/>
        </w:rPr>
        <w:sectPr w:rsidR="00661EE7">
          <w:pgSz w:w="11910" w:h="16840"/>
          <w:pgMar w:top="860" w:right="580" w:bottom="280" w:left="1140" w:header="574" w:footer="0" w:gutter="0"/>
          <w:cols w:space="720"/>
        </w:sectPr>
      </w:pPr>
    </w:p>
    <w:p w14:paraId="40C42137" w14:textId="77777777" w:rsidR="00661EE7" w:rsidRDefault="00661EE7" w:rsidP="00661EE7">
      <w:pPr>
        <w:pStyle w:val="a4"/>
        <w:spacing w:before="3"/>
        <w:rPr>
          <w:rFonts w:ascii="Consolas"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5"/>
        <w:gridCol w:w="1387"/>
      </w:tblGrid>
      <w:tr w:rsidR="00661EE7" w14:paraId="5DCAFC78" w14:textId="77777777" w:rsidTr="00661EE7">
        <w:trPr>
          <w:trHeight w:val="1348"/>
        </w:trPr>
        <w:tc>
          <w:tcPr>
            <w:tcW w:w="706" w:type="dxa"/>
          </w:tcPr>
          <w:p w14:paraId="3F3B0130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55A96FD8" w14:textId="77777777" w:rsidR="00661EE7" w:rsidRDefault="00661EE7" w:rsidP="00661EE7">
            <w:pPr>
              <w:pStyle w:val="TableParagraph"/>
              <w:spacing w:line="220" w:lineRule="auto"/>
              <w:ind w:left="185" w:right="153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5" w:type="dxa"/>
          </w:tcPr>
          <w:p w14:paraId="60349067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5B949E93" w14:textId="77777777" w:rsidR="00661EE7" w:rsidRDefault="00661EE7" w:rsidP="00661EE7">
            <w:pPr>
              <w:pStyle w:val="TableParagraph"/>
              <w:spacing w:line="220" w:lineRule="auto"/>
              <w:ind w:left="547" w:right="106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9" w:type="dxa"/>
          </w:tcPr>
          <w:p w14:paraId="6F946177" w14:textId="77777777" w:rsidR="00661EE7" w:rsidRDefault="00661EE7" w:rsidP="00661EE7">
            <w:pPr>
              <w:pStyle w:val="TableParagraph"/>
              <w:spacing w:before="5"/>
              <w:rPr>
                <w:rFonts w:ascii="Consolas"/>
                <w:sz w:val="34"/>
              </w:rPr>
            </w:pPr>
          </w:p>
          <w:p w14:paraId="2A6BF9EF" w14:textId="77777777" w:rsidR="00661EE7" w:rsidRDefault="00661EE7" w:rsidP="00661EE7">
            <w:pPr>
              <w:pStyle w:val="TableParagraph"/>
              <w:spacing w:line="220" w:lineRule="auto"/>
              <w:ind w:left="183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5" w:type="dxa"/>
          </w:tcPr>
          <w:p w14:paraId="0B60084A" w14:textId="77777777" w:rsidR="00661EE7" w:rsidRDefault="00661EE7" w:rsidP="00661EE7">
            <w:pPr>
              <w:pStyle w:val="TableParagraph"/>
              <w:spacing w:before="96" w:line="220" w:lineRule="auto"/>
              <w:ind w:left="182" w:right="153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7E2AB6C7" w14:textId="77777777" w:rsidR="00661EE7" w:rsidRDefault="00661EE7" w:rsidP="00661EE7">
            <w:pPr>
              <w:pStyle w:val="TableParagraph"/>
              <w:spacing w:before="3" w:after="1"/>
              <w:rPr>
                <w:rFonts w:ascii="Consolas"/>
                <w:sz w:val="10"/>
              </w:rPr>
            </w:pPr>
          </w:p>
          <w:p w14:paraId="47B2DD77" w14:textId="77777777" w:rsidR="00661EE7" w:rsidRDefault="00661EE7" w:rsidP="00661EE7">
            <w:pPr>
              <w:pStyle w:val="TableParagraph"/>
              <w:spacing w:line="196" w:lineRule="exact"/>
              <w:ind w:left="984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4115EB7D" wp14:editId="00F7E891">
                  <wp:extent cx="600455" cy="124968"/>
                  <wp:effectExtent l="0" t="0" r="0" b="0"/>
                  <wp:docPr id="8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</w:tcPr>
          <w:p w14:paraId="33E6EABC" w14:textId="77777777" w:rsidR="00661EE7" w:rsidRDefault="00661EE7" w:rsidP="00661EE7">
            <w:pPr>
              <w:pStyle w:val="TableParagraph"/>
              <w:spacing w:before="8"/>
              <w:rPr>
                <w:rFonts w:ascii="Consolas"/>
                <w:sz w:val="45"/>
              </w:rPr>
            </w:pPr>
          </w:p>
          <w:p w14:paraId="3CC7F33B" w14:textId="77777777" w:rsidR="00661EE7" w:rsidRDefault="00661EE7" w:rsidP="00661EE7">
            <w:pPr>
              <w:pStyle w:val="TableParagraph"/>
              <w:ind w:left="84" w:right="77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661EE7" w14:paraId="4AD43D20" w14:textId="77777777" w:rsidTr="00661EE7">
        <w:trPr>
          <w:trHeight w:val="6786"/>
        </w:trPr>
        <w:tc>
          <w:tcPr>
            <w:tcW w:w="706" w:type="dxa"/>
          </w:tcPr>
          <w:p w14:paraId="4F445FDC" w14:textId="77777777" w:rsidR="00661EE7" w:rsidRDefault="00661EE7" w:rsidP="00661EE7">
            <w:pPr>
              <w:pStyle w:val="TableParagraph"/>
              <w:spacing w:before="7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149.</w:t>
            </w:r>
          </w:p>
        </w:tc>
        <w:tc>
          <w:tcPr>
            <w:tcW w:w="1565" w:type="dxa"/>
          </w:tcPr>
          <w:p w14:paraId="0D1E53B7" w14:textId="77777777" w:rsidR="00661EE7" w:rsidRDefault="00661EE7" w:rsidP="00661EE7">
            <w:pPr>
              <w:pStyle w:val="TableParagraph"/>
              <w:spacing w:before="7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00232</w:t>
            </w:r>
          </w:p>
        </w:tc>
        <w:tc>
          <w:tcPr>
            <w:tcW w:w="3399" w:type="dxa"/>
          </w:tcPr>
          <w:p w14:paraId="5F7E5052" w14:textId="77777777" w:rsidR="00661EE7" w:rsidRDefault="00661EE7" w:rsidP="00661EE7">
            <w:pPr>
              <w:pStyle w:val="TableParagraph"/>
              <w:spacing w:before="29" w:line="220" w:lineRule="auto"/>
              <w:ind w:left="122" w:right="85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компенсацій </w:t>
            </w:r>
            <w:r>
              <w:rPr>
                <w:sz w:val="29"/>
              </w:rPr>
              <w:t>та допомоги учасникам ліквідації</w:t>
            </w:r>
            <w:r>
              <w:rPr>
                <w:spacing w:val="-30"/>
                <w:sz w:val="29"/>
              </w:rPr>
              <w:t xml:space="preserve"> </w:t>
            </w:r>
            <w:r>
              <w:rPr>
                <w:sz w:val="29"/>
              </w:rPr>
              <w:t>наслідків</w:t>
            </w:r>
            <w:r>
              <w:rPr>
                <w:spacing w:val="-35"/>
                <w:sz w:val="29"/>
              </w:rPr>
              <w:t xml:space="preserve"> </w:t>
            </w:r>
            <w:r>
              <w:rPr>
                <w:sz w:val="29"/>
              </w:rPr>
              <w:t>аварії на Чорнобильській AEC, громадянам, які брали участь у ліквідації інших ядерних аварій та випробувань, у військових навчаннях із застосуванням ядерної зброї,</w:t>
            </w:r>
            <w:r>
              <w:rPr>
                <w:spacing w:val="-45"/>
                <w:sz w:val="29"/>
              </w:rPr>
              <w:t xml:space="preserve"> </w:t>
            </w:r>
            <w:r>
              <w:rPr>
                <w:sz w:val="29"/>
              </w:rPr>
              <w:t>у</w:t>
            </w:r>
            <w:r>
              <w:rPr>
                <w:spacing w:val="-46"/>
                <w:sz w:val="29"/>
              </w:rPr>
              <w:t xml:space="preserve"> </w:t>
            </w:r>
            <w:r>
              <w:rPr>
                <w:sz w:val="29"/>
              </w:rPr>
              <w:t>складанні</w:t>
            </w:r>
            <w:r>
              <w:rPr>
                <w:spacing w:val="-40"/>
                <w:sz w:val="29"/>
              </w:rPr>
              <w:t xml:space="preserve"> </w:t>
            </w:r>
            <w:r>
              <w:rPr>
                <w:sz w:val="29"/>
              </w:rPr>
              <w:t>ядерних зарядів та здійсненні на них регламентних робіт, віднесеним</w:t>
            </w:r>
            <w:r>
              <w:rPr>
                <w:spacing w:val="-29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36"/>
                <w:sz w:val="29"/>
              </w:rPr>
              <w:t xml:space="preserve"> </w:t>
            </w:r>
            <w:r>
              <w:rPr>
                <w:sz w:val="29"/>
              </w:rPr>
              <w:t>категорії</w:t>
            </w:r>
            <w:r>
              <w:rPr>
                <w:spacing w:val="-27"/>
                <w:sz w:val="29"/>
              </w:rPr>
              <w:t xml:space="preserve"> </w:t>
            </w:r>
            <w:r>
              <w:rPr>
                <w:sz w:val="29"/>
              </w:rPr>
              <w:t>1, або 2, або 3, потерпілим від Чорнобильської катастрофи, віднесеним до</w:t>
            </w:r>
            <w:r>
              <w:rPr>
                <w:spacing w:val="-14"/>
                <w:sz w:val="29"/>
              </w:rPr>
              <w:t xml:space="preserve"> </w:t>
            </w:r>
            <w:r>
              <w:rPr>
                <w:sz w:val="29"/>
              </w:rPr>
              <w:t>категорії 1,</w:t>
            </w:r>
            <w:r>
              <w:rPr>
                <w:spacing w:val="-14"/>
                <w:sz w:val="29"/>
              </w:rPr>
              <w:t xml:space="preserve"> </w:t>
            </w:r>
            <w:r>
              <w:rPr>
                <w:sz w:val="29"/>
              </w:rPr>
              <w:t>або</w:t>
            </w:r>
            <w:r>
              <w:rPr>
                <w:spacing w:val="-17"/>
                <w:sz w:val="29"/>
              </w:rPr>
              <w:t xml:space="preserve"> </w:t>
            </w:r>
            <w:r>
              <w:rPr>
                <w:sz w:val="29"/>
              </w:rPr>
              <w:t>2,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z w:val="29"/>
              </w:rPr>
              <w:t>або</w:t>
            </w:r>
          </w:p>
          <w:p w14:paraId="0BDC4683" w14:textId="77777777" w:rsidR="00661EE7" w:rsidRDefault="00661EE7" w:rsidP="00661EE7">
            <w:pPr>
              <w:pStyle w:val="TableParagraph"/>
              <w:spacing w:line="282" w:lineRule="exact"/>
              <w:ind w:left="124"/>
              <w:rPr>
                <w:sz w:val="29"/>
              </w:rPr>
            </w:pPr>
            <w:r>
              <w:rPr>
                <w:sz w:val="29"/>
              </w:rPr>
              <w:t>3, потерпілим від</w:t>
            </w:r>
          </w:p>
          <w:p w14:paraId="1C89D893" w14:textId="77777777" w:rsidR="00661EE7" w:rsidRDefault="00661EE7" w:rsidP="00661EE7">
            <w:pPr>
              <w:pStyle w:val="TableParagraph"/>
              <w:spacing w:before="11" w:line="218" w:lineRule="auto"/>
              <w:ind w:left="125" w:right="206" w:firstLine="6"/>
              <w:rPr>
                <w:sz w:val="29"/>
              </w:rPr>
            </w:pPr>
            <w:r>
              <w:rPr>
                <w:sz w:val="29"/>
              </w:rPr>
              <w:t xml:space="preserve">радіаційного </w:t>
            </w:r>
            <w:r>
              <w:rPr>
                <w:w w:val="95"/>
                <w:sz w:val="29"/>
              </w:rPr>
              <w:t xml:space="preserve">опромінення, віднесеним </w:t>
            </w:r>
            <w:r>
              <w:rPr>
                <w:sz w:val="29"/>
              </w:rPr>
              <w:t>до категорії 1 або 2</w:t>
            </w:r>
          </w:p>
        </w:tc>
        <w:tc>
          <w:tcPr>
            <w:tcW w:w="2885" w:type="dxa"/>
          </w:tcPr>
          <w:p w14:paraId="6F462FBB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72A1F8D7" w14:textId="77777777" w:rsidR="00661EE7" w:rsidRDefault="00661EE7" w:rsidP="00661EE7">
            <w:pPr>
              <w:pStyle w:val="TableParagraph"/>
              <w:spacing w:before="7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9ADDF58" w14:textId="77777777" w:rsidTr="00661EE7">
        <w:trPr>
          <w:trHeight w:val="2505"/>
        </w:trPr>
        <w:tc>
          <w:tcPr>
            <w:tcW w:w="706" w:type="dxa"/>
          </w:tcPr>
          <w:p w14:paraId="4B39D98E" w14:textId="77777777" w:rsidR="00661EE7" w:rsidRDefault="00661EE7" w:rsidP="00661EE7">
            <w:pPr>
              <w:pStyle w:val="TableParagraph"/>
              <w:spacing w:before="7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150.</w:t>
            </w:r>
          </w:p>
        </w:tc>
        <w:tc>
          <w:tcPr>
            <w:tcW w:w="1565" w:type="dxa"/>
          </w:tcPr>
          <w:p w14:paraId="055BE9C4" w14:textId="77777777" w:rsidR="00661EE7" w:rsidRDefault="00661EE7" w:rsidP="00661EE7">
            <w:pPr>
              <w:pStyle w:val="TableParagraph"/>
              <w:spacing w:before="7"/>
              <w:ind w:left="404" w:right="364"/>
              <w:jc w:val="center"/>
              <w:rPr>
                <w:sz w:val="29"/>
              </w:rPr>
            </w:pPr>
            <w:r>
              <w:rPr>
                <w:sz w:val="29"/>
              </w:rPr>
              <w:t>00171</w:t>
            </w:r>
          </w:p>
        </w:tc>
        <w:tc>
          <w:tcPr>
            <w:tcW w:w="3399" w:type="dxa"/>
          </w:tcPr>
          <w:p w14:paraId="3223BB20" w14:textId="77777777" w:rsidR="00661EE7" w:rsidRDefault="00661EE7" w:rsidP="00661EE7">
            <w:pPr>
              <w:pStyle w:val="TableParagraph"/>
              <w:spacing w:before="34" w:line="220" w:lineRule="auto"/>
              <w:ind w:left="124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одноразової </w:t>
            </w:r>
            <w:r>
              <w:rPr>
                <w:sz w:val="29"/>
              </w:rPr>
              <w:t xml:space="preserve">компенсації батькам померлого учасника </w:t>
            </w:r>
            <w:r>
              <w:rPr>
                <w:w w:val="95"/>
                <w:sz w:val="29"/>
              </w:rPr>
              <w:t xml:space="preserve">ліквідації наслідків аварії </w:t>
            </w:r>
            <w:r>
              <w:rPr>
                <w:sz w:val="29"/>
              </w:rPr>
              <w:t>на Чорнобильській AEC, смерть якого пов’язана з Чорнобильською</w:t>
            </w:r>
          </w:p>
          <w:p w14:paraId="1FCE99F0" w14:textId="77777777" w:rsidR="00661EE7" w:rsidRDefault="00661EE7" w:rsidP="00661EE7">
            <w:pPr>
              <w:pStyle w:val="TableParagraph"/>
              <w:spacing w:line="304" w:lineRule="exact"/>
              <w:ind w:left="124"/>
              <w:rPr>
                <w:sz w:val="29"/>
              </w:rPr>
            </w:pPr>
            <w:r>
              <w:rPr>
                <w:sz w:val="29"/>
              </w:rPr>
              <w:t>катастрофою</w:t>
            </w:r>
          </w:p>
        </w:tc>
        <w:tc>
          <w:tcPr>
            <w:tcW w:w="2885" w:type="dxa"/>
          </w:tcPr>
          <w:p w14:paraId="5C802B53" w14:textId="42325E4C" w:rsidR="00661EE7" w:rsidRDefault="00661EE7" w:rsidP="002F6058">
            <w:pPr>
              <w:pStyle w:val="TableParagraph"/>
              <w:spacing w:before="36" w:line="218" w:lineRule="auto"/>
              <w:ind w:left="122" w:right="226" w:firstLine="2"/>
              <w:rPr>
                <w:b/>
                <w:sz w:val="19"/>
              </w:rPr>
            </w:pPr>
            <w:r>
              <w:rPr>
                <w:sz w:val="29"/>
              </w:rPr>
              <w:t xml:space="preserve">Закон України “Про статус i соціальний </w:t>
            </w:r>
            <w:r>
              <w:rPr>
                <w:w w:val="95"/>
                <w:sz w:val="29"/>
              </w:rPr>
              <w:t>захист громадян, які</w:t>
            </w:r>
            <w:r w:rsidR="002F6058">
              <w:rPr>
                <w:w w:val="95"/>
                <w:sz w:val="29"/>
              </w:rPr>
              <w:t xml:space="preserve"> постраждали</w:t>
            </w:r>
          </w:p>
          <w:p w14:paraId="3C0AF8BA" w14:textId="77777777" w:rsidR="00661EE7" w:rsidRDefault="00661EE7" w:rsidP="00661EE7">
            <w:pPr>
              <w:pStyle w:val="TableParagraph"/>
              <w:spacing w:before="17" w:line="220" w:lineRule="auto"/>
              <w:ind w:left="124" w:right="214" w:hanging="1"/>
              <w:rPr>
                <w:sz w:val="29"/>
              </w:rPr>
            </w:pPr>
            <w:r>
              <w:rPr>
                <w:sz w:val="29"/>
              </w:rPr>
              <w:t xml:space="preserve">внаслідок </w:t>
            </w:r>
            <w:r>
              <w:rPr>
                <w:w w:val="95"/>
                <w:sz w:val="29"/>
              </w:rPr>
              <w:t xml:space="preserve">Чорнобильської </w:t>
            </w:r>
            <w:r>
              <w:rPr>
                <w:sz w:val="29"/>
              </w:rPr>
              <w:t>катастрофи</w:t>
            </w:r>
          </w:p>
        </w:tc>
        <w:tc>
          <w:tcPr>
            <w:tcW w:w="1387" w:type="dxa"/>
          </w:tcPr>
          <w:p w14:paraId="0BF4CECA" w14:textId="77777777" w:rsidR="00661EE7" w:rsidRDefault="00661EE7" w:rsidP="00661EE7">
            <w:pPr>
              <w:pStyle w:val="TableParagraph"/>
              <w:spacing w:before="7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380A489" w14:textId="77777777" w:rsidTr="00661EE7">
        <w:trPr>
          <w:trHeight w:val="3719"/>
        </w:trPr>
        <w:tc>
          <w:tcPr>
            <w:tcW w:w="706" w:type="dxa"/>
          </w:tcPr>
          <w:p w14:paraId="2E5E0325" w14:textId="77777777" w:rsidR="00661EE7" w:rsidRDefault="00661EE7" w:rsidP="00661EE7">
            <w:pPr>
              <w:pStyle w:val="TableParagraph"/>
              <w:spacing w:before="2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151.</w:t>
            </w:r>
          </w:p>
        </w:tc>
        <w:tc>
          <w:tcPr>
            <w:tcW w:w="1565" w:type="dxa"/>
          </w:tcPr>
          <w:p w14:paraId="67AB638D" w14:textId="77777777" w:rsidR="00661EE7" w:rsidRDefault="00661EE7" w:rsidP="00661EE7">
            <w:pPr>
              <w:pStyle w:val="TableParagraph"/>
              <w:spacing w:before="2"/>
              <w:ind w:left="404" w:right="364"/>
              <w:jc w:val="center"/>
              <w:rPr>
                <w:sz w:val="29"/>
              </w:rPr>
            </w:pPr>
            <w:r>
              <w:rPr>
                <w:sz w:val="29"/>
              </w:rPr>
              <w:t>01191</w:t>
            </w:r>
          </w:p>
        </w:tc>
        <w:tc>
          <w:tcPr>
            <w:tcW w:w="3399" w:type="dxa"/>
          </w:tcPr>
          <w:p w14:paraId="35171282" w14:textId="77777777" w:rsidR="00661EE7" w:rsidRDefault="00661EE7" w:rsidP="00661EE7">
            <w:pPr>
              <w:pStyle w:val="TableParagraph"/>
              <w:spacing w:before="29" w:line="220" w:lineRule="auto"/>
              <w:ind w:left="124" w:right="108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одноразової </w:t>
            </w:r>
            <w:r>
              <w:rPr>
                <w:sz w:val="29"/>
              </w:rPr>
              <w:t>компенсації дружинам (чоловікам),</w:t>
            </w:r>
            <w:r>
              <w:rPr>
                <w:spacing w:val="-34"/>
                <w:sz w:val="29"/>
              </w:rPr>
              <w:t xml:space="preserve"> </w:t>
            </w:r>
            <w:r>
              <w:rPr>
                <w:sz w:val="29"/>
              </w:rPr>
              <w:t>якщо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48"/>
                <w:sz w:val="29"/>
              </w:rPr>
              <w:t xml:space="preserve"> </w:t>
            </w:r>
            <w:r>
              <w:rPr>
                <w:sz w:val="29"/>
              </w:rPr>
              <w:t xml:space="preserve">(той) не одружилися вдруге, померлих громадян, смерть яких пов’язана з Чорнобильською катастрофою, участю в </w:t>
            </w:r>
            <w:r>
              <w:rPr>
                <w:w w:val="95"/>
                <w:sz w:val="29"/>
              </w:rPr>
              <w:t xml:space="preserve">ліквідації наслідків інших </w:t>
            </w:r>
            <w:r>
              <w:rPr>
                <w:sz w:val="29"/>
              </w:rPr>
              <w:t>ядерних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аварій,</w:t>
            </w:r>
            <w:r>
              <w:rPr>
                <w:spacing w:val="-38"/>
                <w:sz w:val="29"/>
              </w:rPr>
              <w:t xml:space="preserve"> </w:t>
            </w:r>
            <w:r>
              <w:rPr>
                <w:sz w:val="29"/>
              </w:rPr>
              <w:t>у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ядерних випробуваннях,</w:t>
            </w:r>
          </w:p>
          <w:p w14:paraId="512DC97C" w14:textId="77777777" w:rsidR="00661EE7" w:rsidRDefault="00661EE7" w:rsidP="00661EE7">
            <w:pPr>
              <w:pStyle w:val="TableParagraph"/>
              <w:spacing w:line="296" w:lineRule="exact"/>
              <w:ind w:left="124"/>
              <w:rPr>
                <w:sz w:val="29"/>
              </w:rPr>
            </w:pPr>
            <w:r>
              <w:rPr>
                <w:sz w:val="29"/>
              </w:rPr>
              <w:t>військових навчаннях із</w:t>
            </w:r>
          </w:p>
        </w:tc>
        <w:tc>
          <w:tcPr>
            <w:tcW w:w="2885" w:type="dxa"/>
          </w:tcPr>
          <w:p w14:paraId="64978617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24001DB6" w14:textId="77777777" w:rsidR="00661EE7" w:rsidRDefault="00661EE7" w:rsidP="00661EE7">
            <w:pPr>
              <w:pStyle w:val="TableParagraph"/>
              <w:spacing w:before="2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6934F84E" w14:textId="77777777" w:rsidR="00661EE7" w:rsidRDefault="00661EE7" w:rsidP="00661EE7">
      <w:pPr>
        <w:jc w:val="center"/>
        <w:rPr>
          <w:sz w:val="29"/>
        </w:rPr>
        <w:sectPr w:rsidR="00661EE7">
          <w:pgSz w:w="11910" w:h="16840"/>
          <w:pgMar w:top="860" w:right="580" w:bottom="280" w:left="1140" w:header="574" w:footer="0" w:gutter="0"/>
          <w:cols w:space="720"/>
        </w:sectPr>
      </w:pPr>
    </w:p>
    <w:p w14:paraId="3026AEB0" w14:textId="77777777" w:rsidR="00661EE7" w:rsidRDefault="00661EE7" w:rsidP="00661EE7">
      <w:pPr>
        <w:pStyle w:val="a4"/>
        <w:spacing w:before="4"/>
        <w:rPr>
          <w:rFonts w:ascii="Consolas"/>
          <w:sz w:val="22"/>
        </w:rPr>
      </w:pPr>
    </w:p>
    <w:tbl>
      <w:tblPr>
        <w:tblStyle w:val="TableNormal"/>
        <w:tblW w:w="9938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</w:tblGrid>
      <w:tr w:rsidR="00661EE7" w14:paraId="48B87786" w14:textId="77777777" w:rsidTr="009C2D08">
        <w:trPr>
          <w:trHeight w:val="1348"/>
        </w:trPr>
        <w:tc>
          <w:tcPr>
            <w:tcW w:w="710" w:type="dxa"/>
          </w:tcPr>
          <w:p w14:paraId="5708746C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7A672EF2" w14:textId="77777777" w:rsidR="00661EE7" w:rsidRDefault="00661EE7" w:rsidP="00661EE7">
            <w:pPr>
              <w:pStyle w:val="TableParagraph"/>
              <w:spacing w:line="220" w:lineRule="auto"/>
              <w:ind w:left="185" w:right="157" w:firstLine="35"/>
              <w:rPr>
                <w:sz w:val="29"/>
              </w:rPr>
            </w:pPr>
            <w:r>
              <w:rPr>
                <w:w w:val="95"/>
                <w:sz w:val="29"/>
              </w:rPr>
              <w:t>№ з/п</w:t>
            </w:r>
          </w:p>
        </w:tc>
        <w:tc>
          <w:tcPr>
            <w:tcW w:w="1560" w:type="dxa"/>
          </w:tcPr>
          <w:p w14:paraId="6380E057" w14:textId="77777777" w:rsidR="00661EE7" w:rsidRDefault="00661EE7" w:rsidP="00661EE7">
            <w:pPr>
              <w:pStyle w:val="TableParagraph"/>
              <w:spacing w:before="10"/>
              <w:rPr>
                <w:rFonts w:ascii="Consolas"/>
                <w:sz w:val="34"/>
              </w:rPr>
            </w:pPr>
          </w:p>
          <w:p w14:paraId="622B4F22" w14:textId="77777777" w:rsidR="00661EE7" w:rsidRDefault="00661EE7" w:rsidP="00661EE7">
            <w:pPr>
              <w:pStyle w:val="TableParagraph"/>
              <w:spacing w:line="220" w:lineRule="auto"/>
              <w:ind w:left="543" w:right="105" w:hanging="496"/>
              <w:rPr>
                <w:sz w:val="29"/>
              </w:rPr>
            </w:pPr>
            <w:r>
              <w:rPr>
                <w:w w:val="95"/>
                <w:sz w:val="29"/>
              </w:rPr>
              <w:t xml:space="preserve">Ідентифіка- </w:t>
            </w:r>
            <w:r>
              <w:rPr>
                <w:sz w:val="29"/>
              </w:rPr>
              <w:t>тор</w:t>
            </w:r>
          </w:p>
        </w:tc>
        <w:tc>
          <w:tcPr>
            <w:tcW w:w="3398" w:type="dxa"/>
          </w:tcPr>
          <w:p w14:paraId="3287A9EA" w14:textId="77777777" w:rsidR="00661EE7" w:rsidRDefault="00661EE7" w:rsidP="00661EE7">
            <w:pPr>
              <w:pStyle w:val="TableParagraph"/>
              <w:spacing w:before="11"/>
              <w:rPr>
                <w:rFonts w:ascii="Consolas"/>
                <w:sz w:val="33"/>
              </w:rPr>
            </w:pPr>
          </w:p>
          <w:p w14:paraId="198E3254" w14:textId="77777777" w:rsidR="00661EE7" w:rsidRDefault="00661EE7" w:rsidP="00661EE7">
            <w:pPr>
              <w:pStyle w:val="TableParagraph"/>
              <w:spacing w:line="225" w:lineRule="auto"/>
              <w:ind w:left="184" w:firstLine="648"/>
              <w:rPr>
                <w:sz w:val="29"/>
              </w:rPr>
            </w:pPr>
            <w:r>
              <w:rPr>
                <w:sz w:val="29"/>
              </w:rPr>
              <w:t xml:space="preserve">Найменування </w:t>
            </w:r>
            <w:r>
              <w:rPr>
                <w:w w:val="95"/>
                <w:sz w:val="29"/>
              </w:rPr>
              <w:t>адміністративної послуги</w:t>
            </w:r>
          </w:p>
        </w:tc>
        <w:tc>
          <w:tcPr>
            <w:tcW w:w="2884" w:type="dxa"/>
          </w:tcPr>
          <w:p w14:paraId="7F2D7C74" w14:textId="77777777" w:rsidR="00661EE7" w:rsidRDefault="00661EE7" w:rsidP="00661EE7">
            <w:pPr>
              <w:pStyle w:val="TableParagraph"/>
              <w:spacing w:before="96" w:line="220" w:lineRule="auto"/>
              <w:ind w:left="185" w:right="151"/>
              <w:jc w:val="center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Правові підстави для </w:t>
            </w:r>
            <w:r>
              <w:rPr>
                <w:sz w:val="29"/>
              </w:rPr>
              <w:t>надання адміністративної</w:t>
            </w:r>
          </w:p>
          <w:p w14:paraId="0F0C7A56" w14:textId="77777777" w:rsidR="00661EE7" w:rsidRDefault="00661EE7" w:rsidP="00661EE7">
            <w:pPr>
              <w:pStyle w:val="TableParagraph"/>
              <w:spacing w:before="3" w:after="1"/>
              <w:rPr>
                <w:rFonts w:ascii="Consolas"/>
                <w:sz w:val="10"/>
              </w:rPr>
            </w:pPr>
          </w:p>
          <w:p w14:paraId="6CBDE305" w14:textId="77777777" w:rsidR="00661EE7" w:rsidRDefault="00661EE7" w:rsidP="00661EE7">
            <w:pPr>
              <w:pStyle w:val="TableParagraph"/>
              <w:spacing w:line="196" w:lineRule="exact"/>
              <w:ind w:left="986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</w:rPr>
              <w:drawing>
                <wp:inline distT="0" distB="0" distL="0" distR="0" wp14:anchorId="41A1A119" wp14:editId="70AE0C2E">
                  <wp:extent cx="600455" cy="124968"/>
                  <wp:effectExtent l="0" t="0" r="0" b="0"/>
                  <wp:docPr id="8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</w:tcPr>
          <w:p w14:paraId="4BBB3658" w14:textId="77777777" w:rsidR="00661EE7" w:rsidRDefault="00661EE7" w:rsidP="00661EE7">
            <w:pPr>
              <w:pStyle w:val="TableParagraph"/>
              <w:spacing w:before="8"/>
              <w:rPr>
                <w:rFonts w:ascii="Consolas"/>
                <w:sz w:val="45"/>
              </w:rPr>
            </w:pPr>
          </w:p>
          <w:p w14:paraId="6820ADCD" w14:textId="77777777" w:rsidR="00661EE7" w:rsidRDefault="00661EE7" w:rsidP="00661EE7">
            <w:pPr>
              <w:pStyle w:val="TableParagraph"/>
              <w:ind w:left="87" w:right="73"/>
              <w:jc w:val="center"/>
              <w:rPr>
                <w:sz w:val="29"/>
              </w:rPr>
            </w:pPr>
            <w:r>
              <w:rPr>
                <w:sz w:val="29"/>
              </w:rPr>
              <w:t>Примітка</w:t>
            </w:r>
          </w:p>
        </w:tc>
      </w:tr>
      <w:tr w:rsidR="00661EE7" w14:paraId="007BD575" w14:textId="77777777" w:rsidTr="009C2D08">
        <w:trPr>
          <w:trHeight w:val="1223"/>
        </w:trPr>
        <w:tc>
          <w:tcPr>
            <w:tcW w:w="710" w:type="dxa"/>
          </w:tcPr>
          <w:p w14:paraId="67CE38A7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14:paraId="6D604ADD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8" w:type="dxa"/>
          </w:tcPr>
          <w:p w14:paraId="2224E537" w14:textId="77777777" w:rsidR="00661EE7" w:rsidRDefault="00661EE7" w:rsidP="00661EE7">
            <w:pPr>
              <w:pStyle w:val="TableParagraph"/>
              <w:spacing w:line="272" w:lineRule="exact"/>
              <w:ind w:left="123"/>
              <w:rPr>
                <w:sz w:val="29"/>
              </w:rPr>
            </w:pPr>
            <w:r>
              <w:rPr>
                <w:sz w:val="29"/>
              </w:rPr>
              <w:t>застосуванням ядерної</w:t>
            </w:r>
          </w:p>
          <w:p w14:paraId="7C7A3C3A" w14:textId="77777777" w:rsidR="00661EE7" w:rsidRDefault="00661EE7" w:rsidP="00661EE7">
            <w:pPr>
              <w:pStyle w:val="TableParagraph"/>
              <w:spacing w:before="9" w:line="218" w:lineRule="auto"/>
              <w:ind w:left="123" w:right="83"/>
              <w:rPr>
                <w:sz w:val="29"/>
              </w:rPr>
            </w:pPr>
            <w:r>
              <w:rPr>
                <w:sz w:val="29"/>
              </w:rPr>
              <w:t>зброї,</w:t>
            </w:r>
            <w:r>
              <w:rPr>
                <w:spacing w:val="-45"/>
                <w:sz w:val="29"/>
              </w:rPr>
              <w:t xml:space="preserve"> </w:t>
            </w:r>
            <w:r>
              <w:rPr>
                <w:sz w:val="29"/>
              </w:rPr>
              <w:t>у</w:t>
            </w:r>
            <w:r>
              <w:rPr>
                <w:spacing w:val="-46"/>
                <w:sz w:val="29"/>
              </w:rPr>
              <w:t xml:space="preserve"> </w:t>
            </w:r>
            <w:r>
              <w:rPr>
                <w:sz w:val="29"/>
              </w:rPr>
              <w:t>складанні</w:t>
            </w:r>
            <w:r>
              <w:rPr>
                <w:spacing w:val="-40"/>
                <w:sz w:val="29"/>
              </w:rPr>
              <w:t xml:space="preserve"> </w:t>
            </w:r>
            <w:r>
              <w:rPr>
                <w:sz w:val="29"/>
              </w:rPr>
              <w:t>ядерних зарядів та здійсненні на них регламентних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z w:val="29"/>
              </w:rPr>
              <w:t>робіт</w:t>
            </w:r>
          </w:p>
        </w:tc>
        <w:tc>
          <w:tcPr>
            <w:tcW w:w="2884" w:type="dxa"/>
          </w:tcPr>
          <w:p w14:paraId="786587AF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6A134646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40C9EDD4" w14:textId="77777777" w:rsidTr="009C2D08">
        <w:trPr>
          <w:trHeight w:val="2807"/>
        </w:trPr>
        <w:tc>
          <w:tcPr>
            <w:tcW w:w="710" w:type="dxa"/>
          </w:tcPr>
          <w:p w14:paraId="29B89DCE" w14:textId="77777777" w:rsidR="00661EE7" w:rsidRDefault="00661EE7" w:rsidP="00661EE7">
            <w:pPr>
              <w:pStyle w:val="TableParagraph"/>
              <w:spacing w:before="2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152.</w:t>
            </w:r>
          </w:p>
        </w:tc>
        <w:tc>
          <w:tcPr>
            <w:tcW w:w="1560" w:type="dxa"/>
          </w:tcPr>
          <w:p w14:paraId="2A8AB970" w14:textId="77777777" w:rsidR="00661EE7" w:rsidRDefault="00661EE7" w:rsidP="00661EE7">
            <w:pPr>
              <w:pStyle w:val="TableParagraph"/>
              <w:spacing w:before="2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00172</w:t>
            </w:r>
          </w:p>
        </w:tc>
        <w:tc>
          <w:tcPr>
            <w:tcW w:w="3398" w:type="dxa"/>
          </w:tcPr>
          <w:p w14:paraId="26F8B540" w14:textId="77777777" w:rsidR="00661EE7" w:rsidRDefault="00661EE7" w:rsidP="00661EE7">
            <w:pPr>
              <w:pStyle w:val="TableParagraph"/>
              <w:spacing w:before="29" w:line="220" w:lineRule="auto"/>
              <w:ind w:left="125" w:right="81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одноразової </w:t>
            </w:r>
            <w:r>
              <w:rPr>
                <w:sz w:val="29"/>
              </w:rPr>
              <w:t xml:space="preserve">компенсації сім’ям, які втратили годувалъника із </w:t>
            </w:r>
            <w:r>
              <w:rPr>
                <w:w w:val="95"/>
                <w:sz w:val="29"/>
              </w:rPr>
              <w:t xml:space="preserve">числа учасників ліквідації </w:t>
            </w:r>
            <w:r>
              <w:rPr>
                <w:sz w:val="29"/>
              </w:rPr>
              <w:t>наслідків аварії на Чорнобильській AEC, смерть яких пов’язана з Чорнобильською</w:t>
            </w:r>
          </w:p>
          <w:p w14:paraId="2E4E12E2" w14:textId="77777777" w:rsidR="00661EE7" w:rsidRDefault="00661EE7" w:rsidP="00661EE7">
            <w:pPr>
              <w:pStyle w:val="TableParagraph"/>
              <w:spacing w:line="304" w:lineRule="exact"/>
              <w:ind w:left="125"/>
              <w:rPr>
                <w:sz w:val="29"/>
              </w:rPr>
            </w:pPr>
            <w:r>
              <w:rPr>
                <w:sz w:val="29"/>
              </w:rPr>
              <w:t>катастрофою</w:t>
            </w:r>
          </w:p>
        </w:tc>
        <w:tc>
          <w:tcPr>
            <w:tcW w:w="2884" w:type="dxa"/>
          </w:tcPr>
          <w:p w14:paraId="54CE9478" w14:textId="187B95AF" w:rsidR="00661EE7" w:rsidRDefault="00661EE7" w:rsidP="002F6058">
            <w:pPr>
              <w:pStyle w:val="TableParagraph"/>
              <w:spacing w:before="31" w:line="218" w:lineRule="auto"/>
              <w:ind w:left="124" w:right="223" w:firstLine="2"/>
              <w:rPr>
                <w:b/>
                <w:sz w:val="19"/>
              </w:rPr>
            </w:pPr>
            <w:r>
              <w:rPr>
                <w:sz w:val="29"/>
              </w:rPr>
              <w:t xml:space="preserve">Закон України “Про статус i соціальний </w:t>
            </w:r>
            <w:r>
              <w:rPr>
                <w:w w:val="95"/>
                <w:sz w:val="29"/>
              </w:rPr>
              <w:t>захист громадян, які</w:t>
            </w:r>
            <w:r w:rsidR="002F6058">
              <w:rPr>
                <w:w w:val="95"/>
                <w:sz w:val="29"/>
              </w:rPr>
              <w:t xml:space="preserve"> постраждали</w:t>
            </w:r>
          </w:p>
          <w:p w14:paraId="1422B19A" w14:textId="77777777" w:rsidR="00661EE7" w:rsidRDefault="00661EE7" w:rsidP="00661EE7">
            <w:pPr>
              <w:pStyle w:val="TableParagraph"/>
              <w:spacing w:before="22" w:line="218" w:lineRule="auto"/>
              <w:ind w:left="126" w:right="211" w:hanging="1"/>
              <w:rPr>
                <w:sz w:val="29"/>
              </w:rPr>
            </w:pPr>
            <w:r>
              <w:rPr>
                <w:sz w:val="29"/>
              </w:rPr>
              <w:t xml:space="preserve">внаслідок </w:t>
            </w:r>
            <w:r>
              <w:rPr>
                <w:w w:val="95"/>
                <w:sz w:val="29"/>
              </w:rPr>
              <w:t xml:space="preserve">Чорнобильської </w:t>
            </w:r>
            <w:r>
              <w:rPr>
                <w:sz w:val="29"/>
              </w:rPr>
              <w:t>катастрофи</w:t>
            </w:r>
          </w:p>
        </w:tc>
        <w:tc>
          <w:tcPr>
            <w:tcW w:w="1386" w:type="dxa"/>
          </w:tcPr>
          <w:p w14:paraId="12040F41" w14:textId="77777777" w:rsidR="00661EE7" w:rsidRDefault="00661EE7" w:rsidP="00661EE7">
            <w:pPr>
              <w:pStyle w:val="TableParagraph"/>
              <w:spacing w:before="2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5D599292" w14:textId="77777777" w:rsidTr="009C2D08">
        <w:trPr>
          <w:trHeight w:val="3138"/>
        </w:trPr>
        <w:tc>
          <w:tcPr>
            <w:tcW w:w="710" w:type="dxa"/>
          </w:tcPr>
          <w:p w14:paraId="1DB5C738" w14:textId="77777777" w:rsidR="00661EE7" w:rsidRDefault="00661EE7" w:rsidP="00661EE7">
            <w:pPr>
              <w:pStyle w:val="TableParagraph"/>
              <w:spacing w:before="21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153.</w:t>
            </w:r>
          </w:p>
        </w:tc>
        <w:tc>
          <w:tcPr>
            <w:tcW w:w="1560" w:type="dxa"/>
          </w:tcPr>
          <w:p w14:paraId="61A863B8" w14:textId="77777777" w:rsidR="00661EE7" w:rsidRDefault="00661EE7" w:rsidP="00661EE7">
            <w:pPr>
              <w:pStyle w:val="TableParagraph"/>
              <w:spacing w:before="21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00170</w:t>
            </w:r>
          </w:p>
        </w:tc>
        <w:tc>
          <w:tcPr>
            <w:tcW w:w="3398" w:type="dxa"/>
          </w:tcPr>
          <w:p w14:paraId="14066269" w14:textId="77777777" w:rsidR="00661EE7" w:rsidRDefault="00661EE7" w:rsidP="00661EE7">
            <w:pPr>
              <w:pStyle w:val="TableParagraph"/>
              <w:spacing w:before="43" w:line="220" w:lineRule="auto"/>
              <w:ind w:left="125" w:right="148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компенсацій </w:t>
            </w:r>
            <w:r>
              <w:rPr>
                <w:sz w:val="29"/>
              </w:rPr>
              <w:t xml:space="preserve">та допомоги дітям, які потерпіли від Чорнобильської катастрофи, дітям з </w:t>
            </w:r>
            <w:r>
              <w:rPr>
                <w:w w:val="95"/>
                <w:sz w:val="29"/>
              </w:rPr>
              <w:t xml:space="preserve">інвалідністю, інвалідність </w:t>
            </w:r>
            <w:r>
              <w:rPr>
                <w:sz w:val="29"/>
              </w:rPr>
              <w:t>яких пов’язана з Чорнобильською катастрофою, та ïx батькам</w:t>
            </w:r>
          </w:p>
        </w:tc>
        <w:tc>
          <w:tcPr>
            <w:tcW w:w="2884" w:type="dxa"/>
          </w:tcPr>
          <w:p w14:paraId="53FA247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3E54FC23" w14:textId="77777777" w:rsidR="00661EE7" w:rsidRDefault="00661EE7" w:rsidP="00661EE7">
            <w:pPr>
              <w:pStyle w:val="TableParagraph"/>
              <w:spacing w:before="21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199550B" w14:textId="77777777" w:rsidTr="009C2D08">
        <w:trPr>
          <w:trHeight w:val="1569"/>
        </w:trPr>
        <w:tc>
          <w:tcPr>
            <w:tcW w:w="710" w:type="dxa"/>
          </w:tcPr>
          <w:p w14:paraId="5058CC4C" w14:textId="77777777" w:rsidR="00661EE7" w:rsidRDefault="00661EE7" w:rsidP="00661EE7">
            <w:pPr>
              <w:pStyle w:val="TableParagraph"/>
              <w:spacing w:before="12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154.</w:t>
            </w:r>
          </w:p>
        </w:tc>
        <w:tc>
          <w:tcPr>
            <w:tcW w:w="1560" w:type="dxa"/>
          </w:tcPr>
          <w:p w14:paraId="79A2509B" w14:textId="77777777" w:rsidR="00661EE7" w:rsidRDefault="00661EE7" w:rsidP="00661EE7">
            <w:pPr>
              <w:pStyle w:val="TableParagraph"/>
              <w:spacing w:before="12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00112</w:t>
            </w:r>
          </w:p>
        </w:tc>
        <w:tc>
          <w:tcPr>
            <w:tcW w:w="3398" w:type="dxa"/>
          </w:tcPr>
          <w:p w14:paraId="62FB31B5" w14:textId="77777777" w:rsidR="00661EE7" w:rsidRDefault="00661EE7" w:rsidP="00661EE7">
            <w:pPr>
              <w:pStyle w:val="TableParagraph"/>
              <w:spacing w:before="44" w:line="216" w:lineRule="auto"/>
              <w:ind w:left="127" w:hanging="6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одноразової </w:t>
            </w:r>
            <w:r>
              <w:rPr>
                <w:sz w:val="29"/>
              </w:rPr>
              <w:t>грошової/матеріальної допомоги особам з інвалідністю та дітям з інвалідністю</w:t>
            </w:r>
          </w:p>
        </w:tc>
        <w:tc>
          <w:tcPr>
            <w:tcW w:w="2884" w:type="dxa"/>
          </w:tcPr>
          <w:p w14:paraId="59AEE011" w14:textId="77777777" w:rsidR="00661EE7" w:rsidRDefault="00661EE7" w:rsidP="00661EE7">
            <w:pPr>
              <w:pStyle w:val="TableParagraph"/>
              <w:spacing w:before="44" w:line="216" w:lineRule="auto"/>
              <w:ind w:left="124" w:right="211" w:firstLine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основи соціальної захищеності осіб з інвалідністю в Україні”</w:t>
            </w:r>
          </w:p>
        </w:tc>
        <w:tc>
          <w:tcPr>
            <w:tcW w:w="1386" w:type="dxa"/>
          </w:tcPr>
          <w:p w14:paraId="24D6DAEC" w14:textId="77777777" w:rsidR="00661EE7" w:rsidRDefault="00661EE7" w:rsidP="00661EE7">
            <w:pPr>
              <w:pStyle w:val="TableParagraph"/>
              <w:spacing w:before="12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1938D79" w14:textId="77777777" w:rsidTr="009C2D08">
        <w:trPr>
          <w:trHeight w:val="1564"/>
        </w:trPr>
        <w:tc>
          <w:tcPr>
            <w:tcW w:w="710" w:type="dxa"/>
          </w:tcPr>
          <w:p w14:paraId="52606182" w14:textId="77777777" w:rsidR="00661EE7" w:rsidRDefault="00661EE7" w:rsidP="00661EE7">
            <w:pPr>
              <w:pStyle w:val="TableParagraph"/>
              <w:spacing w:before="17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155.</w:t>
            </w:r>
          </w:p>
        </w:tc>
        <w:tc>
          <w:tcPr>
            <w:tcW w:w="1560" w:type="dxa"/>
          </w:tcPr>
          <w:p w14:paraId="5689A240" w14:textId="77777777" w:rsidR="00661EE7" w:rsidRDefault="00661EE7" w:rsidP="00661EE7">
            <w:pPr>
              <w:pStyle w:val="TableParagraph"/>
              <w:spacing w:before="17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00133</w:t>
            </w:r>
          </w:p>
        </w:tc>
        <w:tc>
          <w:tcPr>
            <w:tcW w:w="3398" w:type="dxa"/>
          </w:tcPr>
          <w:p w14:paraId="79224BE9" w14:textId="77777777" w:rsidR="00661EE7" w:rsidRDefault="00661EE7" w:rsidP="00661EE7">
            <w:pPr>
              <w:pStyle w:val="TableParagraph"/>
              <w:spacing w:before="46" w:line="213" w:lineRule="auto"/>
              <w:ind w:left="125" w:hanging="4"/>
              <w:rPr>
                <w:sz w:val="29"/>
              </w:rPr>
            </w:pPr>
            <w:r>
              <w:rPr>
                <w:sz w:val="29"/>
              </w:rPr>
              <w:t xml:space="preserve">Призначення державної соціальної допомоги </w:t>
            </w:r>
            <w:r>
              <w:rPr>
                <w:w w:val="95"/>
                <w:sz w:val="29"/>
              </w:rPr>
              <w:t>малозабезпеченим сім’ям</w:t>
            </w:r>
          </w:p>
        </w:tc>
        <w:tc>
          <w:tcPr>
            <w:tcW w:w="2884" w:type="dxa"/>
          </w:tcPr>
          <w:p w14:paraId="33C7219B" w14:textId="77777777" w:rsidR="00661EE7" w:rsidRDefault="00661EE7" w:rsidP="00661EE7">
            <w:pPr>
              <w:pStyle w:val="TableParagraph"/>
              <w:spacing w:before="54" w:line="211" w:lineRule="auto"/>
              <w:ind w:left="129" w:right="211" w:hanging="3"/>
              <w:rPr>
                <w:sz w:val="29"/>
              </w:rPr>
            </w:pPr>
            <w:r>
              <w:rPr>
                <w:w w:val="95"/>
                <w:sz w:val="29"/>
              </w:rPr>
              <w:t>Закон України “Про державну соціальну</w:t>
            </w:r>
          </w:p>
          <w:p w14:paraId="796109CD" w14:textId="77777777" w:rsidR="00661EE7" w:rsidRDefault="00661EE7" w:rsidP="00661EE7">
            <w:pPr>
              <w:pStyle w:val="TableParagraph"/>
              <w:spacing w:before="64" w:line="216" w:lineRule="exact"/>
              <w:ind w:left="130"/>
              <w:rPr>
                <w:sz w:val="19"/>
              </w:rPr>
            </w:pPr>
            <w:r>
              <w:rPr>
                <w:w w:val="105"/>
                <w:sz w:val="19"/>
              </w:rPr>
              <w:t>ДОПОМОГ</w:t>
            </w:r>
          </w:p>
          <w:p w14:paraId="1AC1FD27" w14:textId="77777777" w:rsidR="00661EE7" w:rsidRDefault="00661EE7" w:rsidP="00661EE7">
            <w:pPr>
              <w:pStyle w:val="TableParagraph"/>
              <w:spacing w:before="30" w:line="211" w:lineRule="auto"/>
              <w:ind w:left="127" w:right="211" w:hanging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малозабезпеченим </w:t>
            </w:r>
            <w:r>
              <w:rPr>
                <w:sz w:val="29"/>
              </w:rPr>
              <w:t>сім’ям”</w:t>
            </w:r>
          </w:p>
        </w:tc>
        <w:tc>
          <w:tcPr>
            <w:tcW w:w="1386" w:type="dxa"/>
          </w:tcPr>
          <w:p w14:paraId="1F19886D" w14:textId="77777777" w:rsidR="00661EE7" w:rsidRDefault="00661EE7" w:rsidP="00661EE7">
            <w:pPr>
              <w:pStyle w:val="TableParagraph"/>
              <w:spacing w:before="17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9C2D08" w14:paraId="12ACF967" w14:textId="77777777" w:rsidTr="007B0316">
        <w:trPr>
          <w:trHeight w:val="1276"/>
        </w:trPr>
        <w:tc>
          <w:tcPr>
            <w:tcW w:w="9938" w:type="dxa"/>
            <w:gridSpan w:val="5"/>
          </w:tcPr>
          <w:p w14:paraId="489ACA9D" w14:textId="77777777" w:rsidR="00C47C36" w:rsidRDefault="00C47C36" w:rsidP="00661EE7">
            <w:pPr>
              <w:pStyle w:val="TableParagraph"/>
              <w:spacing w:before="21"/>
              <w:ind w:left="47"/>
              <w:jc w:val="center"/>
              <w:rPr>
                <w:ins w:id="220" w:author="Gsotg916_Serv" w:date="2022-01-18T11:39:00Z"/>
                <w:b/>
                <w:bCs/>
                <w:w w:val="99"/>
                <w:sz w:val="32"/>
                <w:szCs w:val="32"/>
              </w:rPr>
            </w:pPr>
          </w:p>
          <w:p w14:paraId="5DDF8212" w14:textId="77777777" w:rsidR="00C47C36" w:rsidRDefault="00C47C36" w:rsidP="00661EE7">
            <w:pPr>
              <w:pStyle w:val="TableParagraph"/>
              <w:spacing w:before="21"/>
              <w:ind w:left="47"/>
              <w:jc w:val="center"/>
              <w:rPr>
                <w:ins w:id="221" w:author="Gsotg916_Serv" w:date="2022-01-18T11:39:00Z"/>
                <w:b/>
                <w:bCs/>
                <w:w w:val="99"/>
                <w:sz w:val="32"/>
                <w:szCs w:val="32"/>
              </w:rPr>
            </w:pPr>
          </w:p>
          <w:p w14:paraId="78B79297" w14:textId="77777777" w:rsidR="00C47C36" w:rsidRDefault="00C47C36" w:rsidP="00661EE7">
            <w:pPr>
              <w:pStyle w:val="TableParagraph"/>
              <w:spacing w:before="21"/>
              <w:ind w:left="47"/>
              <w:jc w:val="center"/>
              <w:rPr>
                <w:ins w:id="222" w:author="Gsotg916_Serv" w:date="2022-01-18T11:39:00Z"/>
                <w:b/>
                <w:bCs/>
                <w:w w:val="99"/>
                <w:sz w:val="32"/>
                <w:szCs w:val="32"/>
              </w:rPr>
            </w:pPr>
          </w:p>
          <w:p w14:paraId="7D1478BA" w14:textId="77777777" w:rsidR="00C47C36" w:rsidRDefault="00C47C36" w:rsidP="00661EE7">
            <w:pPr>
              <w:pStyle w:val="TableParagraph"/>
              <w:spacing w:before="21"/>
              <w:ind w:left="47"/>
              <w:jc w:val="center"/>
              <w:rPr>
                <w:ins w:id="223" w:author="Gsotg916_Serv" w:date="2022-01-18T11:39:00Z"/>
                <w:b/>
                <w:bCs/>
                <w:w w:val="99"/>
                <w:sz w:val="32"/>
                <w:szCs w:val="32"/>
              </w:rPr>
            </w:pPr>
          </w:p>
          <w:p w14:paraId="65460766" w14:textId="77777777" w:rsidR="00C47C36" w:rsidRDefault="00C47C36" w:rsidP="00661EE7">
            <w:pPr>
              <w:pStyle w:val="TableParagraph"/>
              <w:spacing w:before="21"/>
              <w:ind w:left="47"/>
              <w:jc w:val="center"/>
              <w:rPr>
                <w:ins w:id="224" w:author="Gsotg916_Serv" w:date="2022-01-18T11:39:00Z"/>
                <w:b/>
                <w:bCs/>
                <w:w w:val="99"/>
                <w:sz w:val="32"/>
                <w:szCs w:val="32"/>
              </w:rPr>
            </w:pPr>
          </w:p>
          <w:p w14:paraId="15A1ED70" w14:textId="77777777" w:rsidR="00C47C36" w:rsidRDefault="00C47C36" w:rsidP="00661EE7">
            <w:pPr>
              <w:pStyle w:val="TableParagraph"/>
              <w:spacing w:before="21"/>
              <w:ind w:left="47"/>
              <w:jc w:val="center"/>
              <w:rPr>
                <w:ins w:id="225" w:author="Gsotg916_Serv" w:date="2022-01-18T11:39:00Z"/>
                <w:b/>
                <w:bCs/>
                <w:w w:val="99"/>
                <w:sz w:val="32"/>
                <w:szCs w:val="32"/>
              </w:rPr>
            </w:pPr>
          </w:p>
          <w:p w14:paraId="32BD01DE" w14:textId="77777777" w:rsidR="00C47C36" w:rsidRDefault="00C47C36" w:rsidP="00661EE7">
            <w:pPr>
              <w:pStyle w:val="TableParagraph"/>
              <w:spacing w:before="21"/>
              <w:ind w:left="47"/>
              <w:jc w:val="center"/>
              <w:rPr>
                <w:ins w:id="226" w:author="Gsotg916_Serv" w:date="2022-01-18T11:39:00Z"/>
                <w:b/>
                <w:bCs/>
                <w:w w:val="99"/>
                <w:sz w:val="32"/>
                <w:szCs w:val="32"/>
              </w:rPr>
            </w:pPr>
          </w:p>
          <w:p w14:paraId="7AEDDFBB" w14:textId="001EA56D" w:rsidR="009C2D08" w:rsidRPr="008B2F6F" w:rsidRDefault="008B2F6F" w:rsidP="00661EE7">
            <w:pPr>
              <w:pStyle w:val="TableParagraph"/>
              <w:spacing w:before="21"/>
              <w:ind w:left="47"/>
              <w:jc w:val="center"/>
              <w:rPr>
                <w:b/>
                <w:bCs/>
                <w:w w:val="99"/>
                <w:sz w:val="32"/>
                <w:szCs w:val="32"/>
                <w:rPrChange w:id="227" w:author="Gsotg916_Serv" w:date="2022-01-18T11:03:00Z">
                  <w:rPr>
                    <w:w w:val="99"/>
                    <w:sz w:val="29"/>
                  </w:rPr>
                </w:rPrChange>
              </w:rPr>
            </w:pPr>
            <w:ins w:id="228" w:author="Gsotg916_Serv" w:date="2022-01-18T11:03:00Z">
              <w:r w:rsidRPr="008B2F6F">
                <w:rPr>
                  <w:b/>
                  <w:bCs/>
                  <w:w w:val="99"/>
                  <w:sz w:val="32"/>
                  <w:szCs w:val="32"/>
                  <w:rPrChange w:id="229" w:author="Gsotg916_Serv" w:date="2022-01-18T11:03:00Z">
                    <w:rPr>
                      <w:w w:val="99"/>
                      <w:sz w:val="29"/>
                    </w:rPr>
                  </w:rPrChange>
                </w:rPr>
                <w:t>Реєстрація колективних д</w:t>
              </w:r>
            </w:ins>
            <w:ins w:id="230" w:author="Gsotg916_Serv" w:date="2022-01-18T11:04:00Z">
              <w:r>
                <w:rPr>
                  <w:b/>
                  <w:bCs/>
                  <w:w w:val="99"/>
                  <w:sz w:val="32"/>
                  <w:szCs w:val="32"/>
                </w:rPr>
                <w:t>о</w:t>
              </w:r>
            </w:ins>
            <w:ins w:id="231" w:author="Gsotg916_Serv" w:date="2022-01-18T11:03:00Z">
              <w:r w:rsidRPr="008B2F6F">
                <w:rPr>
                  <w:b/>
                  <w:bCs/>
                  <w:w w:val="99"/>
                  <w:sz w:val="32"/>
                  <w:szCs w:val="32"/>
                  <w:rPrChange w:id="232" w:author="Gsotg916_Serv" w:date="2022-01-18T11:03:00Z">
                    <w:rPr>
                      <w:w w:val="99"/>
                      <w:sz w:val="29"/>
                    </w:rPr>
                  </w:rPrChange>
                </w:rPr>
                <w:t>говорів</w:t>
              </w:r>
            </w:ins>
          </w:p>
        </w:tc>
      </w:tr>
      <w:tr w:rsidR="00661EE7" w14:paraId="69B5BD61" w14:textId="77777777" w:rsidTr="009C2D08">
        <w:trPr>
          <w:trHeight w:val="1276"/>
        </w:trPr>
        <w:tc>
          <w:tcPr>
            <w:tcW w:w="710" w:type="dxa"/>
          </w:tcPr>
          <w:p w14:paraId="04A72690" w14:textId="77777777" w:rsidR="00661EE7" w:rsidRDefault="00661EE7" w:rsidP="00661EE7">
            <w:pPr>
              <w:pStyle w:val="TableParagraph"/>
              <w:spacing w:before="21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lastRenderedPageBreak/>
              <w:t>156.</w:t>
            </w:r>
          </w:p>
        </w:tc>
        <w:tc>
          <w:tcPr>
            <w:tcW w:w="1560" w:type="dxa"/>
          </w:tcPr>
          <w:p w14:paraId="1B7F205B" w14:textId="77777777" w:rsidR="00661EE7" w:rsidRDefault="00661EE7" w:rsidP="00661EE7">
            <w:pPr>
              <w:pStyle w:val="TableParagraph"/>
              <w:spacing w:before="21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01268</w:t>
            </w:r>
          </w:p>
        </w:tc>
        <w:tc>
          <w:tcPr>
            <w:tcW w:w="3398" w:type="dxa"/>
          </w:tcPr>
          <w:p w14:paraId="770905D1" w14:textId="630A7C21" w:rsidR="00661EE7" w:rsidRDefault="00661EE7" w:rsidP="00661EE7">
            <w:pPr>
              <w:pStyle w:val="TableParagraph"/>
              <w:spacing w:before="56" w:line="213" w:lineRule="auto"/>
              <w:ind w:left="125" w:right="190" w:hanging="4"/>
              <w:rPr>
                <w:sz w:val="29"/>
              </w:rPr>
            </w:pPr>
            <w:r>
              <w:rPr>
                <w:sz w:val="29"/>
              </w:rPr>
              <w:t>Повідомна ре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страція </w:t>
            </w:r>
            <w:r>
              <w:rPr>
                <w:w w:val="95"/>
                <w:sz w:val="29"/>
              </w:rPr>
              <w:t xml:space="preserve">галузевих (міжгалузевих) </w:t>
            </w:r>
            <w:r>
              <w:rPr>
                <w:sz w:val="29"/>
              </w:rPr>
              <w:t>i територіальних угод, колективних договорів</w:t>
            </w:r>
          </w:p>
        </w:tc>
        <w:tc>
          <w:tcPr>
            <w:tcW w:w="2884" w:type="dxa"/>
          </w:tcPr>
          <w:p w14:paraId="30311D0F" w14:textId="65EBAB25" w:rsidR="00661EE7" w:rsidRDefault="00661EE7" w:rsidP="00661EE7">
            <w:pPr>
              <w:pStyle w:val="TableParagraph"/>
              <w:spacing w:before="56" w:line="213" w:lineRule="auto"/>
              <w:ind w:left="126" w:right="65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 xml:space="preserve">колективні договори i </w:t>
            </w:r>
            <w:r>
              <w:rPr>
                <w:sz w:val="29"/>
              </w:rPr>
              <w:t>уг</w:t>
            </w:r>
            <w:r w:rsidR="002F6058">
              <w:rPr>
                <w:sz w:val="29"/>
              </w:rPr>
              <w:t>од</w:t>
            </w:r>
            <w:r>
              <w:rPr>
                <w:sz w:val="29"/>
              </w:rPr>
              <w:t>и”</w:t>
            </w:r>
          </w:p>
        </w:tc>
        <w:tc>
          <w:tcPr>
            <w:tcW w:w="1386" w:type="dxa"/>
          </w:tcPr>
          <w:p w14:paraId="6734A549" w14:textId="77777777" w:rsidR="00661EE7" w:rsidRDefault="00661EE7" w:rsidP="00661EE7">
            <w:pPr>
              <w:pStyle w:val="TableParagraph"/>
              <w:spacing w:before="21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9C2D08" w14:paraId="7F60B2C9" w14:textId="77777777" w:rsidTr="007B0316">
        <w:trPr>
          <w:trHeight w:val="1266"/>
        </w:trPr>
        <w:tc>
          <w:tcPr>
            <w:tcW w:w="9938" w:type="dxa"/>
            <w:gridSpan w:val="5"/>
          </w:tcPr>
          <w:p w14:paraId="32CD0C61" w14:textId="3C5594E7" w:rsidR="009C2D08" w:rsidRPr="008B2F6F" w:rsidRDefault="008B2F6F" w:rsidP="00661EE7">
            <w:pPr>
              <w:pStyle w:val="TableParagraph"/>
              <w:spacing w:before="17"/>
              <w:ind w:left="47"/>
              <w:jc w:val="center"/>
              <w:rPr>
                <w:b/>
                <w:bCs/>
                <w:w w:val="99"/>
                <w:sz w:val="32"/>
                <w:szCs w:val="32"/>
                <w:rPrChange w:id="233" w:author="Gsotg916_Serv" w:date="2022-01-18T11:04:00Z">
                  <w:rPr>
                    <w:w w:val="99"/>
                    <w:sz w:val="29"/>
                  </w:rPr>
                </w:rPrChange>
              </w:rPr>
            </w:pPr>
            <w:ins w:id="234" w:author="Gsotg916_Serv" w:date="2022-01-18T11:04:00Z">
              <w:r w:rsidRPr="008B2F6F">
                <w:rPr>
                  <w:b/>
                  <w:bCs/>
                  <w:w w:val="99"/>
                  <w:sz w:val="32"/>
                  <w:szCs w:val="32"/>
                  <w:rPrChange w:id="235" w:author="Gsotg916_Serv" w:date="2022-01-18T11:04:00Z">
                    <w:rPr>
                      <w:w w:val="99"/>
                      <w:sz w:val="29"/>
                    </w:rPr>
                  </w:rPrChange>
                </w:rPr>
                <w:t>Надання дозволу іноземцям</w:t>
              </w:r>
            </w:ins>
          </w:p>
        </w:tc>
      </w:tr>
      <w:tr w:rsidR="00661EE7" w14:paraId="4BE0E087" w14:textId="77777777" w:rsidTr="009C2D08">
        <w:trPr>
          <w:trHeight w:val="1266"/>
        </w:trPr>
        <w:tc>
          <w:tcPr>
            <w:tcW w:w="710" w:type="dxa"/>
          </w:tcPr>
          <w:p w14:paraId="7C2F2699" w14:textId="77777777" w:rsidR="00661EE7" w:rsidRDefault="00661EE7" w:rsidP="00661EE7">
            <w:pPr>
              <w:pStyle w:val="TableParagraph"/>
              <w:spacing w:before="17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157.</w:t>
            </w:r>
          </w:p>
        </w:tc>
        <w:tc>
          <w:tcPr>
            <w:tcW w:w="1560" w:type="dxa"/>
          </w:tcPr>
          <w:p w14:paraId="37E8BF28" w14:textId="77777777" w:rsidR="00661EE7" w:rsidRDefault="00661EE7" w:rsidP="00661EE7">
            <w:pPr>
              <w:pStyle w:val="TableParagraph"/>
              <w:spacing w:before="17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01170</w:t>
            </w:r>
          </w:p>
        </w:tc>
        <w:tc>
          <w:tcPr>
            <w:tcW w:w="3398" w:type="dxa"/>
          </w:tcPr>
          <w:p w14:paraId="76FA39DE" w14:textId="77777777" w:rsidR="00661EE7" w:rsidRDefault="00661EE7" w:rsidP="00661EE7">
            <w:pPr>
              <w:pStyle w:val="TableParagraph"/>
              <w:spacing w:before="49" w:line="216" w:lineRule="auto"/>
              <w:ind w:left="123" w:right="795" w:hanging="2"/>
              <w:rPr>
                <w:sz w:val="29"/>
              </w:rPr>
            </w:pPr>
            <w:r>
              <w:rPr>
                <w:sz w:val="29"/>
              </w:rPr>
              <w:t>Видача дозволу на застосування праці іноземців</w:t>
            </w:r>
            <w:r>
              <w:rPr>
                <w:spacing w:val="-28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осіб</w:t>
            </w:r>
            <w:r>
              <w:rPr>
                <w:spacing w:val="-32"/>
                <w:sz w:val="29"/>
              </w:rPr>
              <w:t xml:space="preserve"> </w:t>
            </w:r>
            <w:r>
              <w:rPr>
                <w:sz w:val="29"/>
              </w:rPr>
              <w:t>без</w:t>
            </w:r>
          </w:p>
          <w:p w14:paraId="788AFFC4" w14:textId="77777777" w:rsidR="00661EE7" w:rsidRDefault="00661EE7" w:rsidP="00661EE7">
            <w:pPr>
              <w:pStyle w:val="TableParagraph"/>
              <w:spacing w:line="297" w:lineRule="exact"/>
              <w:ind w:left="127"/>
              <w:rPr>
                <w:sz w:val="29"/>
              </w:rPr>
            </w:pPr>
            <w:r>
              <w:rPr>
                <w:sz w:val="29"/>
              </w:rPr>
              <w:t>громадянства</w:t>
            </w:r>
          </w:p>
        </w:tc>
        <w:tc>
          <w:tcPr>
            <w:tcW w:w="2884" w:type="dxa"/>
          </w:tcPr>
          <w:p w14:paraId="078307CE" w14:textId="77777777" w:rsidR="00661EE7" w:rsidRDefault="00661EE7" w:rsidP="00661EE7">
            <w:pPr>
              <w:pStyle w:val="TableParagraph"/>
              <w:spacing w:before="54" w:line="211" w:lineRule="auto"/>
              <w:ind w:left="124" w:right="65" w:firstLine="2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зайнятість населення”</w:t>
            </w:r>
          </w:p>
        </w:tc>
        <w:tc>
          <w:tcPr>
            <w:tcW w:w="1386" w:type="dxa"/>
          </w:tcPr>
          <w:p w14:paraId="48CF1837" w14:textId="77777777" w:rsidR="00661EE7" w:rsidRDefault="00661EE7" w:rsidP="00661EE7">
            <w:pPr>
              <w:pStyle w:val="TableParagraph"/>
              <w:spacing w:before="17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19CA0061" w14:textId="77777777" w:rsidR="00661EE7" w:rsidRDefault="00661EE7" w:rsidP="00661EE7">
      <w:pPr>
        <w:pStyle w:val="a4"/>
        <w:spacing w:after="1"/>
        <w:rPr>
          <w:rFonts w:ascii="Consolas"/>
          <w:sz w:val="23"/>
        </w:rPr>
      </w:pPr>
    </w:p>
    <w:tbl>
      <w:tblPr>
        <w:tblStyle w:val="TableNormal"/>
        <w:tblW w:w="9938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3398"/>
        <w:gridCol w:w="2884"/>
        <w:gridCol w:w="1386"/>
        <w:tblGridChange w:id="236">
          <w:tblGrid>
            <w:gridCol w:w="710"/>
            <w:gridCol w:w="1560"/>
            <w:gridCol w:w="3398"/>
            <w:gridCol w:w="2884"/>
            <w:gridCol w:w="1386"/>
          </w:tblGrid>
        </w:tblGridChange>
      </w:tblGrid>
      <w:tr w:rsidR="00661EE7" w14:paraId="38A7100B" w14:textId="77777777" w:rsidTr="009C2D08">
        <w:trPr>
          <w:trHeight w:val="1338"/>
        </w:trPr>
        <w:tc>
          <w:tcPr>
            <w:tcW w:w="710" w:type="dxa"/>
          </w:tcPr>
          <w:p w14:paraId="4A7FE85F" w14:textId="77777777" w:rsidR="00661EE7" w:rsidRDefault="00661EE7" w:rsidP="00661EE7">
            <w:pPr>
              <w:pStyle w:val="TableParagraph"/>
              <w:spacing w:before="69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158.</w:t>
            </w:r>
          </w:p>
        </w:tc>
        <w:tc>
          <w:tcPr>
            <w:tcW w:w="1560" w:type="dxa"/>
          </w:tcPr>
          <w:p w14:paraId="2802634C" w14:textId="77777777" w:rsidR="00661EE7" w:rsidRDefault="00661EE7" w:rsidP="00661EE7">
            <w:pPr>
              <w:pStyle w:val="TableParagraph"/>
              <w:spacing w:before="69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01172</w:t>
            </w:r>
          </w:p>
        </w:tc>
        <w:tc>
          <w:tcPr>
            <w:tcW w:w="3398" w:type="dxa"/>
          </w:tcPr>
          <w:p w14:paraId="7EA82BD4" w14:textId="77777777" w:rsidR="00661EE7" w:rsidRDefault="00661EE7" w:rsidP="00661EE7">
            <w:pPr>
              <w:pStyle w:val="TableParagraph"/>
              <w:spacing w:before="99" w:line="218" w:lineRule="auto"/>
              <w:ind w:left="125" w:right="173" w:hanging="4"/>
              <w:rPr>
                <w:sz w:val="29"/>
              </w:rPr>
            </w:pPr>
            <w:r>
              <w:rPr>
                <w:sz w:val="29"/>
              </w:rPr>
              <w:t>Внесення</w:t>
            </w:r>
            <w:r>
              <w:rPr>
                <w:spacing w:val="-42"/>
                <w:sz w:val="29"/>
              </w:rPr>
              <w:t xml:space="preserve"> </w:t>
            </w:r>
            <w:r>
              <w:rPr>
                <w:sz w:val="29"/>
              </w:rPr>
              <w:t>змін</w:t>
            </w:r>
            <w:r>
              <w:rPr>
                <w:spacing w:val="-45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46"/>
                <w:sz w:val="29"/>
              </w:rPr>
              <w:t xml:space="preserve"> </w:t>
            </w:r>
            <w:r>
              <w:rPr>
                <w:sz w:val="29"/>
              </w:rPr>
              <w:t>дозволу на застосування праці іноземців та осіб</w:t>
            </w:r>
            <w:r>
              <w:rPr>
                <w:spacing w:val="-22"/>
                <w:sz w:val="29"/>
              </w:rPr>
              <w:t xml:space="preserve"> </w:t>
            </w:r>
            <w:r>
              <w:rPr>
                <w:sz w:val="29"/>
              </w:rPr>
              <w:t>без</w:t>
            </w:r>
          </w:p>
          <w:p w14:paraId="14A66053" w14:textId="77777777" w:rsidR="00661EE7" w:rsidRDefault="00661EE7" w:rsidP="00661EE7">
            <w:pPr>
              <w:pStyle w:val="TableParagraph"/>
              <w:spacing w:line="309" w:lineRule="exact"/>
              <w:ind w:left="127"/>
              <w:rPr>
                <w:sz w:val="29"/>
              </w:rPr>
            </w:pPr>
            <w:r>
              <w:rPr>
                <w:sz w:val="29"/>
              </w:rPr>
              <w:t>громадянства</w:t>
            </w:r>
          </w:p>
        </w:tc>
        <w:tc>
          <w:tcPr>
            <w:tcW w:w="2884" w:type="dxa"/>
          </w:tcPr>
          <w:p w14:paraId="4DCA10D1" w14:textId="77777777" w:rsidR="00661EE7" w:rsidRDefault="00661EE7" w:rsidP="00661EE7">
            <w:pPr>
              <w:pStyle w:val="TableParagraph"/>
              <w:spacing w:before="104" w:line="213" w:lineRule="auto"/>
              <w:ind w:left="124" w:right="65" w:firstLine="2"/>
              <w:rPr>
                <w:sz w:val="29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>зайнятість населення”</w:t>
            </w:r>
          </w:p>
        </w:tc>
        <w:tc>
          <w:tcPr>
            <w:tcW w:w="1386" w:type="dxa"/>
          </w:tcPr>
          <w:p w14:paraId="5BF3F266" w14:textId="77777777" w:rsidR="00661EE7" w:rsidRDefault="00661EE7" w:rsidP="00661EE7">
            <w:pPr>
              <w:pStyle w:val="TableParagraph"/>
              <w:spacing w:before="69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524A314C" w14:textId="77777777" w:rsidTr="009C2D08">
        <w:trPr>
          <w:trHeight w:val="1338"/>
        </w:trPr>
        <w:tc>
          <w:tcPr>
            <w:tcW w:w="710" w:type="dxa"/>
          </w:tcPr>
          <w:p w14:paraId="7C1F396E" w14:textId="77777777" w:rsidR="00661EE7" w:rsidRDefault="00661EE7" w:rsidP="00661EE7">
            <w:pPr>
              <w:pStyle w:val="TableParagraph"/>
              <w:spacing w:before="69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159.</w:t>
            </w:r>
          </w:p>
        </w:tc>
        <w:tc>
          <w:tcPr>
            <w:tcW w:w="1560" w:type="dxa"/>
          </w:tcPr>
          <w:p w14:paraId="54EB1D15" w14:textId="77777777" w:rsidR="00661EE7" w:rsidRDefault="00661EE7" w:rsidP="00661EE7">
            <w:pPr>
              <w:pStyle w:val="TableParagraph"/>
              <w:spacing w:before="69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01173</w:t>
            </w:r>
          </w:p>
        </w:tc>
        <w:tc>
          <w:tcPr>
            <w:tcW w:w="3398" w:type="dxa"/>
          </w:tcPr>
          <w:p w14:paraId="5AC78CAA" w14:textId="77777777" w:rsidR="00661EE7" w:rsidRDefault="00661EE7" w:rsidP="00661EE7">
            <w:pPr>
              <w:pStyle w:val="TableParagraph"/>
              <w:spacing w:before="91" w:line="220" w:lineRule="auto"/>
              <w:ind w:left="125" w:right="112" w:hanging="4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Продовження дії дозволу </w:t>
            </w:r>
            <w:r>
              <w:rPr>
                <w:sz w:val="29"/>
              </w:rPr>
              <w:t>на застосування праці іноземців та осіб без громадянства</w:t>
            </w:r>
          </w:p>
        </w:tc>
        <w:tc>
          <w:tcPr>
            <w:tcW w:w="2884" w:type="dxa"/>
          </w:tcPr>
          <w:p w14:paraId="346C2E06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6" w:type="dxa"/>
          </w:tcPr>
          <w:p w14:paraId="352E74F8" w14:textId="77777777" w:rsidR="00661EE7" w:rsidRDefault="00661EE7" w:rsidP="00661EE7">
            <w:pPr>
              <w:pStyle w:val="TableParagraph"/>
              <w:spacing w:before="69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F80485B" w14:textId="77777777" w:rsidTr="009C2D08">
        <w:trPr>
          <w:trHeight w:val="1338"/>
        </w:trPr>
        <w:tc>
          <w:tcPr>
            <w:tcW w:w="710" w:type="dxa"/>
          </w:tcPr>
          <w:p w14:paraId="03521D56" w14:textId="77777777" w:rsidR="00661EE7" w:rsidRDefault="00661EE7" w:rsidP="00661EE7">
            <w:pPr>
              <w:pStyle w:val="TableParagraph"/>
              <w:spacing w:before="69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160.</w:t>
            </w:r>
          </w:p>
        </w:tc>
        <w:tc>
          <w:tcPr>
            <w:tcW w:w="1560" w:type="dxa"/>
          </w:tcPr>
          <w:p w14:paraId="003C0EDD" w14:textId="77777777" w:rsidR="00661EE7" w:rsidRDefault="00661EE7" w:rsidP="00661EE7">
            <w:pPr>
              <w:pStyle w:val="TableParagraph"/>
              <w:spacing w:before="69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01171</w:t>
            </w:r>
          </w:p>
        </w:tc>
        <w:tc>
          <w:tcPr>
            <w:tcW w:w="3398" w:type="dxa"/>
          </w:tcPr>
          <w:p w14:paraId="1B12E49E" w14:textId="77777777" w:rsidR="00661EE7" w:rsidRDefault="00661EE7" w:rsidP="00661EE7">
            <w:pPr>
              <w:pStyle w:val="TableParagraph"/>
              <w:spacing w:before="99" w:line="218" w:lineRule="auto"/>
              <w:ind w:left="123" w:firstLine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Скасування дозволу на </w:t>
            </w:r>
            <w:r>
              <w:rPr>
                <w:sz w:val="29"/>
              </w:rPr>
              <w:t>застосування праці іноземців та осіб без</w:t>
            </w:r>
          </w:p>
          <w:p w14:paraId="3ED951F1" w14:textId="77777777" w:rsidR="00661EE7" w:rsidRDefault="00661EE7" w:rsidP="00661EE7">
            <w:pPr>
              <w:pStyle w:val="TableParagraph"/>
              <w:spacing w:line="309" w:lineRule="exact"/>
              <w:ind w:left="127"/>
              <w:rPr>
                <w:sz w:val="29"/>
              </w:rPr>
            </w:pPr>
            <w:r>
              <w:rPr>
                <w:sz w:val="29"/>
              </w:rPr>
              <w:t>громадянства</w:t>
            </w:r>
          </w:p>
        </w:tc>
        <w:tc>
          <w:tcPr>
            <w:tcW w:w="2884" w:type="dxa"/>
          </w:tcPr>
          <w:p w14:paraId="32295E3F" w14:textId="77777777" w:rsidR="00661EE7" w:rsidRDefault="00661EE7" w:rsidP="00661EE7">
            <w:pPr>
              <w:pStyle w:val="TableParagraph"/>
              <w:spacing w:before="69"/>
              <w:ind w:left="55"/>
              <w:jc w:val="center"/>
              <w:rPr>
                <w:sz w:val="29"/>
              </w:rPr>
            </w:pPr>
            <w:r>
              <w:rPr>
                <w:w w:val="97"/>
                <w:sz w:val="29"/>
              </w:rPr>
              <w:t>“</w:t>
            </w:r>
          </w:p>
        </w:tc>
        <w:tc>
          <w:tcPr>
            <w:tcW w:w="1386" w:type="dxa"/>
          </w:tcPr>
          <w:p w14:paraId="78116C9A" w14:textId="77777777" w:rsidR="00661EE7" w:rsidRDefault="00661EE7" w:rsidP="00661EE7">
            <w:pPr>
              <w:pStyle w:val="TableParagraph"/>
              <w:spacing w:before="69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9C2D08" w14:paraId="2F030588" w14:textId="77777777" w:rsidTr="00C0227A">
        <w:tblPrEx>
          <w:tblW w:w="9938" w:type="dxa"/>
          <w:tblInd w:w="12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 w:firstRow="1" w:lastRow="1" w:firstColumn="1" w:lastColumn="1" w:noHBand="0" w:noVBand="0"/>
          <w:tblPrExChange w:id="237" w:author="Gsotg916_Serv" w:date="2022-01-19T11:18:00Z">
            <w:tblPrEx>
              <w:tblW w:w="9938" w:type="dxa"/>
              <w:tblInd w:w="12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4533"/>
          <w:trPrChange w:id="238" w:author="Gsotg916_Serv" w:date="2022-01-19T11:18:00Z">
            <w:trPr>
              <w:trHeight w:val="5149"/>
            </w:trPr>
          </w:trPrChange>
        </w:trPr>
        <w:tc>
          <w:tcPr>
            <w:tcW w:w="9938" w:type="dxa"/>
            <w:gridSpan w:val="5"/>
            <w:tcPrChange w:id="239" w:author="Gsotg916_Serv" w:date="2022-01-19T11:18:00Z">
              <w:tcPr>
                <w:tcW w:w="9938" w:type="dxa"/>
                <w:gridSpan w:val="5"/>
              </w:tcPr>
            </w:tcPrChange>
          </w:tcPr>
          <w:p w14:paraId="2F9DDDBC" w14:textId="77777777" w:rsidR="00322AE9" w:rsidRDefault="00322AE9" w:rsidP="00661EE7">
            <w:pPr>
              <w:pStyle w:val="TableParagraph"/>
              <w:spacing w:before="2"/>
              <w:ind w:left="47"/>
              <w:jc w:val="center"/>
              <w:rPr>
                <w:ins w:id="240" w:author="Gsotg916_Serv" w:date="2022-01-19T11:24:00Z"/>
                <w:b/>
                <w:bCs/>
                <w:w w:val="99"/>
                <w:sz w:val="32"/>
                <w:szCs w:val="32"/>
              </w:rPr>
            </w:pPr>
          </w:p>
          <w:p w14:paraId="47B2BCD5" w14:textId="2BD33542" w:rsidR="00322AE9" w:rsidRPr="00322AE9" w:rsidRDefault="00014EFB">
            <w:pPr>
              <w:pStyle w:val="TableParagraph"/>
              <w:spacing w:before="2"/>
              <w:ind w:left="47"/>
              <w:rPr>
                <w:rPrChange w:id="241" w:author="Gsotg916_Serv" w:date="2022-01-19T11:24:00Z">
                  <w:rPr>
                    <w:w w:val="99"/>
                    <w:sz w:val="29"/>
                  </w:rPr>
                </w:rPrChange>
              </w:rPr>
              <w:pPrChange w:id="242" w:author="Gsotg916_Serv" w:date="2022-01-19T11:35:00Z">
                <w:pPr>
                  <w:pStyle w:val="TableParagraph"/>
                  <w:spacing w:before="2"/>
                  <w:ind w:left="47"/>
                  <w:jc w:val="center"/>
                </w:pPr>
              </w:pPrChange>
            </w:pPr>
            <w:ins w:id="243" w:author="Gsotg916_Serv" w:date="2022-01-19T11:35:00Z">
              <w:r>
                <w:rPr>
                  <w:b/>
                  <w:bCs/>
                  <w:w w:val="99"/>
                  <w:sz w:val="32"/>
                  <w:szCs w:val="32"/>
                </w:rPr>
                <w:t xml:space="preserve">               А</w:t>
              </w:r>
            </w:ins>
            <w:ins w:id="244" w:author="Gsotg916_Serv" w:date="2022-01-18T11:43:00Z">
              <w:r w:rsidR="009F2E93" w:rsidRPr="009F2E93">
                <w:rPr>
                  <w:b/>
                  <w:bCs/>
                  <w:w w:val="99"/>
                  <w:sz w:val="32"/>
                  <w:szCs w:val="32"/>
                  <w:rPrChange w:id="245" w:author="Gsotg916_Serv" w:date="2022-01-18T11:43:00Z">
                    <w:rPr>
                      <w:w w:val="99"/>
                      <w:sz w:val="29"/>
                    </w:rPr>
                  </w:rPrChange>
                </w:rPr>
                <w:t>дміністративні послуги соціального характеру</w:t>
              </w:r>
            </w:ins>
          </w:p>
        </w:tc>
      </w:tr>
      <w:tr w:rsidR="00661EE7" w14:paraId="171CAF5F" w14:textId="77777777" w:rsidTr="009C2D08">
        <w:trPr>
          <w:trHeight w:val="5149"/>
        </w:trPr>
        <w:tc>
          <w:tcPr>
            <w:tcW w:w="710" w:type="dxa"/>
          </w:tcPr>
          <w:p w14:paraId="0764A101" w14:textId="79085CB0" w:rsidR="00661EE7" w:rsidRDefault="00661EE7" w:rsidP="00661EE7">
            <w:pPr>
              <w:pStyle w:val="TableParagraph"/>
              <w:spacing w:before="2"/>
              <w:ind w:right="41"/>
              <w:jc w:val="right"/>
              <w:rPr>
                <w:sz w:val="29"/>
              </w:rPr>
            </w:pPr>
            <w:del w:id="246" w:author="Gsotg916_Serv" w:date="2022-01-18T11:43:00Z">
              <w:r w:rsidDel="009F2E93">
                <w:rPr>
                  <w:w w:val="90"/>
                  <w:sz w:val="29"/>
                </w:rPr>
                <w:lastRenderedPageBreak/>
                <w:delText>16</w:delText>
              </w:r>
            </w:del>
            <w:r>
              <w:rPr>
                <w:w w:val="90"/>
                <w:sz w:val="29"/>
              </w:rPr>
              <w:t>1</w:t>
            </w:r>
            <w:ins w:id="247" w:author="Gsotg916_Serv" w:date="2022-01-19T11:19:00Z">
              <w:r w:rsidR="00C0227A">
                <w:rPr>
                  <w:w w:val="90"/>
                  <w:sz w:val="29"/>
                </w:rPr>
                <w:t>61</w:t>
              </w:r>
            </w:ins>
            <w:r>
              <w:rPr>
                <w:w w:val="90"/>
                <w:sz w:val="29"/>
              </w:rPr>
              <w:t>.</w:t>
            </w:r>
          </w:p>
        </w:tc>
        <w:tc>
          <w:tcPr>
            <w:tcW w:w="1560" w:type="dxa"/>
          </w:tcPr>
          <w:p w14:paraId="3A8163F4" w14:textId="77777777" w:rsidR="00661EE7" w:rsidRDefault="00661EE7" w:rsidP="00661EE7">
            <w:pPr>
              <w:pStyle w:val="TableParagraph"/>
              <w:spacing w:before="2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01974</w:t>
            </w:r>
          </w:p>
        </w:tc>
        <w:tc>
          <w:tcPr>
            <w:tcW w:w="3398" w:type="dxa"/>
          </w:tcPr>
          <w:p w14:paraId="10E45126" w14:textId="26E3150B" w:rsidR="00661EE7" w:rsidRDefault="00661EE7" w:rsidP="00661EE7">
            <w:pPr>
              <w:pStyle w:val="TableParagraph"/>
              <w:spacing w:before="27" w:line="218" w:lineRule="auto"/>
              <w:ind w:left="126" w:hanging="5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пільги на </w:t>
            </w:r>
            <w:r>
              <w:rPr>
                <w:sz w:val="29"/>
              </w:rPr>
              <w:t>оплату житла,</w:t>
            </w:r>
            <w:r w:rsidR="002F6058">
              <w:rPr>
                <w:sz w:val="29"/>
              </w:rPr>
              <w:t xml:space="preserve"> комунальних послуг</w:t>
            </w:r>
          </w:p>
          <w:p w14:paraId="2209D98D" w14:textId="01409D66" w:rsidR="00661EE7" w:rsidRDefault="00661EE7" w:rsidP="00661EE7">
            <w:pPr>
              <w:pStyle w:val="TableParagraph"/>
              <w:tabs>
                <w:tab w:val="left" w:pos="873"/>
              </w:tabs>
              <w:spacing w:before="62"/>
              <w:ind w:left="128"/>
              <w:rPr>
                <w:b/>
                <w:sz w:val="19"/>
              </w:rPr>
            </w:pPr>
          </w:p>
        </w:tc>
        <w:tc>
          <w:tcPr>
            <w:tcW w:w="2884" w:type="dxa"/>
          </w:tcPr>
          <w:p w14:paraId="6EEBB948" w14:textId="77777777" w:rsidR="00661EE7" w:rsidRDefault="00661EE7" w:rsidP="00661EE7">
            <w:pPr>
              <w:pStyle w:val="TableParagraph"/>
              <w:spacing w:before="29" w:after="44" w:line="216" w:lineRule="auto"/>
              <w:ind w:left="124" w:right="178" w:firstLine="2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Закони України “Про </w:t>
            </w:r>
            <w:r>
              <w:rPr>
                <w:sz w:val="29"/>
              </w:rPr>
              <w:t>статус i соціальний захист громадян, які постраждали внаслідок Чорнобильської катастрофи”, “Про</w:t>
            </w:r>
          </w:p>
          <w:p w14:paraId="642FEECC" w14:textId="77777777" w:rsidR="00661EE7" w:rsidRDefault="00661EE7" w:rsidP="00661EE7">
            <w:pPr>
              <w:pStyle w:val="TableParagraph"/>
              <w:spacing w:line="230" w:lineRule="exact"/>
              <w:ind w:left="137"/>
              <w:rPr>
                <w:rFonts w:ascii="Consolas"/>
                <w:sz w:val="20"/>
              </w:rPr>
            </w:pPr>
            <w:r>
              <w:rPr>
                <w:rFonts w:ascii="Consolas"/>
                <w:noProof/>
                <w:position w:val="-4"/>
                <w:sz w:val="20"/>
              </w:rPr>
              <w:drawing>
                <wp:inline distT="0" distB="0" distL="0" distR="0" wp14:anchorId="678F77FD" wp14:editId="05FB2351">
                  <wp:extent cx="929640" cy="146303"/>
                  <wp:effectExtent l="0" t="0" r="0" b="0"/>
                  <wp:docPr id="93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22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1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E8FAD4" w14:textId="77777777" w:rsidR="00661EE7" w:rsidRDefault="00661EE7" w:rsidP="00661EE7">
            <w:pPr>
              <w:pStyle w:val="TableParagraph"/>
              <w:spacing w:before="28" w:line="213" w:lineRule="auto"/>
              <w:ind w:left="125" w:right="65"/>
              <w:rPr>
                <w:sz w:val="29"/>
              </w:rPr>
            </w:pPr>
            <w:r>
              <w:rPr>
                <w:sz w:val="29"/>
              </w:rPr>
              <w:t xml:space="preserve">правовий захист </w:t>
            </w:r>
            <w:r>
              <w:rPr>
                <w:w w:val="95"/>
                <w:sz w:val="29"/>
              </w:rPr>
              <w:t xml:space="preserve">військовослужбовців </w:t>
            </w:r>
            <w:r>
              <w:rPr>
                <w:sz w:val="29"/>
              </w:rPr>
              <w:t xml:space="preserve">та членів ïx сімей”, </w:t>
            </w:r>
            <w:r>
              <w:rPr>
                <w:w w:val="95"/>
                <w:sz w:val="29"/>
              </w:rPr>
              <w:t xml:space="preserve">“Про статус ветеранів </w:t>
            </w:r>
            <w:r>
              <w:rPr>
                <w:sz w:val="29"/>
              </w:rPr>
              <w:t xml:space="preserve">війни, гарантії ïx </w:t>
            </w:r>
            <w:r>
              <w:rPr>
                <w:w w:val="95"/>
                <w:sz w:val="29"/>
              </w:rPr>
              <w:t xml:space="preserve">соціального захисту”, </w:t>
            </w:r>
            <w:r>
              <w:rPr>
                <w:sz w:val="29"/>
              </w:rPr>
              <w:t>“Про жертви нацистських переслідувань”</w:t>
            </w:r>
          </w:p>
        </w:tc>
        <w:tc>
          <w:tcPr>
            <w:tcW w:w="1386" w:type="dxa"/>
          </w:tcPr>
          <w:p w14:paraId="0DEB4E04" w14:textId="77777777" w:rsidR="00661EE7" w:rsidRDefault="00661EE7" w:rsidP="00661EE7">
            <w:pPr>
              <w:pStyle w:val="TableParagraph"/>
              <w:spacing w:before="2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F1AEB21" w14:textId="77777777" w:rsidTr="009C2D08">
        <w:trPr>
          <w:trHeight w:val="1880"/>
        </w:trPr>
        <w:tc>
          <w:tcPr>
            <w:tcW w:w="710" w:type="dxa"/>
          </w:tcPr>
          <w:p w14:paraId="428080AA" w14:textId="77777777" w:rsidR="00661EE7" w:rsidRDefault="00661EE7" w:rsidP="00661EE7">
            <w:pPr>
              <w:pStyle w:val="TableParagraph"/>
              <w:spacing w:line="331" w:lineRule="exact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162.</w:t>
            </w:r>
          </w:p>
        </w:tc>
        <w:tc>
          <w:tcPr>
            <w:tcW w:w="1560" w:type="dxa"/>
          </w:tcPr>
          <w:p w14:paraId="56D4D997" w14:textId="77777777" w:rsidR="00661EE7" w:rsidRDefault="00661EE7" w:rsidP="00661EE7">
            <w:pPr>
              <w:pStyle w:val="TableParagraph"/>
              <w:spacing w:line="331" w:lineRule="exact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01601</w:t>
            </w:r>
          </w:p>
        </w:tc>
        <w:tc>
          <w:tcPr>
            <w:tcW w:w="3398" w:type="dxa"/>
          </w:tcPr>
          <w:p w14:paraId="3EAC5BE9" w14:textId="5B4A27A2" w:rsidR="00661EE7" w:rsidRDefault="00661EE7" w:rsidP="00661EE7">
            <w:pPr>
              <w:pStyle w:val="TableParagraph"/>
              <w:spacing w:before="19" w:line="220" w:lineRule="auto"/>
              <w:ind w:left="125" w:hanging="3"/>
              <w:rPr>
                <w:sz w:val="29"/>
              </w:rPr>
            </w:pPr>
            <w:r>
              <w:rPr>
                <w:sz w:val="29"/>
              </w:rPr>
              <w:t>Надання громадянам статусу особи, яка прожива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 i працю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 (навча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ться) на території </w:t>
            </w:r>
            <w:r>
              <w:rPr>
                <w:w w:val="95"/>
                <w:sz w:val="29"/>
              </w:rPr>
              <w:t xml:space="preserve">населеного пункту, якому </w:t>
            </w:r>
            <w:r>
              <w:rPr>
                <w:sz w:val="29"/>
              </w:rPr>
              <w:t>надано статус гірського</w:t>
            </w:r>
          </w:p>
        </w:tc>
        <w:tc>
          <w:tcPr>
            <w:tcW w:w="2884" w:type="dxa"/>
          </w:tcPr>
          <w:p w14:paraId="754EBC41" w14:textId="77777777" w:rsidR="00661EE7" w:rsidRDefault="00661EE7" w:rsidP="00661EE7">
            <w:pPr>
              <w:pStyle w:val="TableParagraph"/>
              <w:spacing w:before="27" w:line="218" w:lineRule="auto"/>
              <w:ind w:left="126" w:right="211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 xml:space="preserve">статус гірських </w:t>
            </w:r>
            <w:r>
              <w:rPr>
                <w:w w:val="95"/>
                <w:sz w:val="29"/>
              </w:rPr>
              <w:t xml:space="preserve">населених пунктів в </w:t>
            </w:r>
            <w:r>
              <w:rPr>
                <w:sz w:val="29"/>
              </w:rPr>
              <w:t>Україні”</w:t>
            </w:r>
          </w:p>
        </w:tc>
        <w:tc>
          <w:tcPr>
            <w:tcW w:w="1386" w:type="dxa"/>
          </w:tcPr>
          <w:p w14:paraId="6898F5CF" w14:textId="77777777" w:rsidR="00661EE7" w:rsidRDefault="00661EE7" w:rsidP="00661EE7">
            <w:pPr>
              <w:pStyle w:val="TableParagraph"/>
              <w:spacing w:line="331" w:lineRule="exact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0AC2015" w14:textId="77777777" w:rsidTr="009C2D08">
        <w:trPr>
          <w:trHeight w:val="1285"/>
        </w:trPr>
        <w:tc>
          <w:tcPr>
            <w:tcW w:w="710" w:type="dxa"/>
          </w:tcPr>
          <w:p w14:paraId="56BB1E2A" w14:textId="77777777" w:rsidR="00661EE7" w:rsidRDefault="00661EE7" w:rsidP="00661EE7">
            <w:pPr>
              <w:pStyle w:val="TableParagraph"/>
              <w:spacing w:before="7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163.</w:t>
            </w:r>
          </w:p>
        </w:tc>
        <w:tc>
          <w:tcPr>
            <w:tcW w:w="1560" w:type="dxa"/>
          </w:tcPr>
          <w:p w14:paraId="63810E8B" w14:textId="77777777" w:rsidR="00661EE7" w:rsidRDefault="00661EE7" w:rsidP="00661EE7">
            <w:pPr>
              <w:pStyle w:val="TableParagraph"/>
              <w:spacing w:before="7"/>
              <w:ind w:left="400" w:right="370"/>
              <w:jc w:val="center"/>
              <w:rPr>
                <w:sz w:val="29"/>
              </w:rPr>
            </w:pPr>
            <w:r>
              <w:rPr>
                <w:sz w:val="29"/>
              </w:rPr>
              <w:t>00243</w:t>
            </w:r>
          </w:p>
        </w:tc>
        <w:tc>
          <w:tcPr>
            <w:tcW w:w="3398" w:type="dxa"/>
          </w:tcPr>
          <w:p w14:paraId="6917C9CD" w14:textId="77777777" w:rsidR="00661EE7" w:rsidRDefault="00661EE7" w:rsidP="00661EE7">
            <w:pPr>
              <w:pStyle w:val="TableParagraph"/>
              <w:spacing w:before="36" w:line="218" w:lineRule="auto"/>
              <w:ind w:left="125" w:right="112" w:hanging="3"/>
              <w:rPr>
                <w:sz w:val="29"/>
              </w:rPr>
            </w:pPr>
            <w:r>
              <w:rPr>
                <w:sz w:val="29"/>
              </w:rPr>
              <w:t xml:space="preserve">Виплата одноразової матеріальної допомоги </w:t>
            </w:r>
            <w:r>
              <w:rPr>
                <w:w w:val="95"/>
                <w:sz w:val="29"/>
              </w:rPr>
              <w:t xml:space="preserve">особам, які постраждали </w:t>
            </w:r>
            <w:r>
              <w:rPr>
                <w:sz w:val="29"/>
              </w:rPr>
              <w:t>від торгівлі людьми</w:t>
            </w:r>
          </w:p>
        </w:tc>
        <w:tc>
          <w:tcPr>
            <w:tcW w:w="2884" w:type="dxa"/>
          </w:tcPr>
          <w:p w14:paraId="50A5BF79" w14:textId="77777777" w:rsidR="00661EE7" w:rsidRDefault="00661EE7" w:rsidP="00661EE7">
            <w:pPr>
              <w:pStyle w:val="TableParagraph"/>
              <w:spacing w:before="36" w:line="218" w:lineRule="auto"/>
              <w:ind w:left="125" w:right="211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протидію торгівлі людьми”</w:t>
            </w:r>
          </w:p>
        </w:tc>
        <w:tc>
          <w:tcPr>
            <w:tcW w:w="1386" w:type="dxa"/>
          </w:tcPr>
          <w:p w14:paraId="01AF646B" w14:textId="77777777" w:rsidR="00661EE7" w:rsidRDefault="00661EE7" w:rsidP="00661EE7">
            <w:pPr>
              <w:pStyle w:val="TableParagraph"/>
              <w:spacing w:before="7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E0DD7A8" w14:textId="77777777" w:rsidTr="009C2D08">
        <w:trPr>
          <w:trHeight w:val="661"/>
        </w:trPr>
        <w:tc>
          <w:tcPr>
            <w:tcW w:w="710" w:type="dxa"/>
          </w:tcPr>
          <w:p w14:paraId="26579CDA" w14:textId="77777777" w:rsidR="00661EE7" w:rsidRDefault="00661EE7" w:rsidP="00661EE7">
            <w:pPr>
              <w:pStyle w:val="TableParagraph"/>
              <w:spacing w:before="2"/>
              <w:ind w:right="41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164.</w:t>
            </w:r>
          </w:p>
        </w:tc>
        <w:tc>
          <w:tcPr>
            <w:tcW w:w="1560" w:type="dxa"/>
          </w:tcPr>
          <w:p w14:paraId="0A290BCC" w14:textId="77777777" w:rsidR="00661EE7" w:rsidRDefault="00661EE7" w:rsidP="00661EE7">
            <w:pPr>
              <w:pStyle w:val="TableParagraph"/>
              <w:spacing w:before="2"/>
              <w:ind w:left="400" w:right="363"/>
              <w:jc w:val="center"/>
              <w:rPr>
                <w:sz w:val="29"/>
              </w:rPr>
            </w:pPr>
            <w:r>
              <w:rPr>
                <w:sz w:val="29"/>
              </w:rPr>
              <w:t>00101</w:t>
            </w:r>
          </w:p>
        </w:tc>
        <w:tc>
          <w:tcPr>
            <w:tcW w:w="3398" w:type="dxa"/>
          </w:tcPr>
          <w:p w14:paraId="63B65837" w14:textId="77777777" w:rsidR="00661EE7" w:rsidRDefault="00661EE7" w:rsidP="00661EE7">
            <w:pPr>
              <w:pStyle w:val="TableParagraph"/>
              <w:spacing w:before="24" w:line="220" w:lineRule="auto"/>
              <w:ind w:left="123" w:right="147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компенсації </w:t>
            </w:r>
            <w:r>
              <w:rPr>
                <w:sz w:val="29"/>
              </w:rPr>
              <w:t>за догляд фізичній особі,</w:t>
            </w:r>
          </w:p>
        </w:tc>
        <w:tc>
          <w:tcPr>
            <w:tcW w:w="2884" w:type="dxa"/>
          </w:tcPr>
          <w:p w14:paraId="65631E47" w14:textId="77777777" w:rsidR="00661EE7" w:rsidRDefault="00661EE7" w:rsidP="00661EE7">
            <w:pPr>
              <w:pStyle w:val="TableParagraph"/>
              <w:spacing w:before="37" w:line="213" w:lineRule="auto"/>
              <w:ind w:left="127" w:right="211" w:hanging="1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соціальні послуги”</w:t>
            </w:r>
          </w:p>
        </w:tc>
        <w:tc>
          <w:tcPr>
            <w:tcW w:w="1386" w:type="dxa"/>
          </w:tcPr>
          <w:p w14:paraId="268D8401" w14:textId="77777777" w:rsidR="00661EE7" w:rsidRDefault="00661EE7" w:rsidP="00661EE7">
            <w:pPr>
              <w:pStyle w:val="TableParagraph"/>
              <w:spacing w:before="2"/>
              <w:ind w:left="47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5414155C" w14:textId="77777777" w:rsidR="00661EE7" w:rsidRDefault="00661EE7" w:rsidP="00661EE7">
      <w:pPr>
        <w:pStyle w:val="a4"/>
        <w:spacing w:before="4"/>
        <w:rPr>
          <w:rFonts w:ascii="Consolas"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1"/>
        <w:gridCol w:w="1393"/>
      </w:tblGrid>
      <w:tr w:rsidR="00661EE7" w:rsidRPr="00732F89" w14:paraId="7C1391CF" w14:textId="77777777" w:rsidTr="00661EE7">
        <w:trPr>
          <w:trHeight w:val="1832"/>
        </w:trPr>
        <w:tc>
          <w:tcPr>
            <w:tcW w:w="706" w:type="dxa"/>
          </w:tcPr>
          <w:p w14:paraId="25CA3194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5" w:type="dxa"/>
          </w:tcPr>
          <w:p w14:paraId="58DCB9EE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9" w:type="dxa"/>
          </w:tcPr>
          <w:p w14:paraId="26D5BE06" w14:textId="7EA6FFA2" w:rsidR="00661EE7" w:rsidRDefault="00661EE7" w:rsidP="00661EE7">
            <w:pPr>
              <w:pStyle w:val="TableParagraph"/>
              <w:spacing w:line="270" w:lineRule="exact"/>
              <w:ind w:left="126"/>
              <w:rPr>
                <w:sz w:val="29"/>
              </w:rPr>
            </w:pPr>
            <w:r>
              <w:rPr>
                <w:sz w:val="29"/>
              </w:rPr>
              <w:t>яка нада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 соціальні</w:t>
            </w:r>
          </w:p>
          <w:p w14:paraId="70E7A87F" w14:textId="7D96009E" w:rsidR="00661EE7" w:rsidRDefault="00661EE7" w:rsidP="00661EE7">
            <w:pPr>
              <w:pStyle w:val="TableParagraph"/>
              <w:spacing w:before="8" w:line="220" w:lineRule="auto"/>
              <w:ind w:left="122" w:right="653" w:firstLine="1"/>
              <w:rPr>
                <w:sz w:val="29"/>
              </w:rPr>
            </w:pPr>
            <w:r>
              <w:rPr>
                <w:sz w:val="29"/>
              </w:rPr>
              <w:t>послуги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з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догляду</w:t>
            </w:r>
            <w:r>
              <w:rPr>
                <w:spacing w:val="-34"/>
                <w:sz w:val="29"/>
              </w:rPr>
              <w:t xml:space="preserve"> </w:t>
            </w:r>
            <w:r>
              <w:rPr>
                <w:sz w:val="29"/>
              </w:rPr>
              <w:t>без здійснення підпри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мницької діяльності на </w:t>
            </w:r>
            <w:r>
              <w:rPr>
                <w:w w:val="95"/>
                <w:sz w:val="29"/>
              </w:rPr>
              <w:t>непрофесійній</w:t>
            </w:r>
            <w:r>
              <w:rPr>
                <w:spacing w:val="17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основі</w:t>
            </w:r>
          </w:p>
        </w:tc>
        <w:tc>
          <w:tcPr>
            <w:tcW w:w="2881" w:type="dxa"/>
          </w:tcPr>
          <w:p w14:paraId="0237F27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93" w:type="dxa"/>
          </w:tcPr>
          <w:p w14:paraId="375CBEE1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4C913976" w14:textId="77777777" w:rsidTr="00661EE7">
        <w:trPr>
          <w:trHeight w:val="2500"/>
        </w:trPr>
        <w:tc>
          <w:tcPr>
            <w:tcW w:w="706" w:type="dxa"/>
          </w:tcPr>
          <w:p w14:paraId="15CD9B67" w14:textId="77777777" w:rsidR="00661EE7" w:rsidRDefault="00661EE7" w:rsidP="00661EE7">
            <w:pPr>
              <w:pStyle w:val="TableParagraph"/>
              <w:spacing w:before="2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165.</w:t>
            </w:r>
          </w:p>
        </w:tc>
        <w:tc>
          <w:tcPr>
            <w:tcW w:w="1565" w:type="dxa"/>
          </w:tcPr>
          <w:p w14:paraId="0BCF72CC" w14:textId="77777777" w:rsidR="00661EE7" w:rsidRDefault="00661EE7" w:rsidP="00661EE7">
            <w:pPr>
              <w:pStyle w:val="TableParagraph"/>
              <w:spacing w:before="2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00155</w:t>
            </w:r>
          </w:p>
        </w:tc>
        <w:tc>
          <w:tcPr>
            <w:tcW w:w="3399" w:type="dxa"/>
          </w:tcPr>
          <w:p w14:paraId="60F3015C" w14:textId="296494F1" w:rsidR="00661EE7" w:rsidRDefault="00661EE7" w:rsidP="002F6058">
            <w:pPr>
              <w:pStyle w:val="TableParagraph"/>
              <w:spacing w:before="21" w:line="223" w:lineRule="auto"/>
              <w:ind w:left="124" w:hanging="3"/>
              <w:rPr>
                <w:sz w:val="19"/>
              </w:rPr>
            </w:pPr>
            <w:r>
              <w:rPr>
                <w:sz w:val="29"/>
              </w:rPr>
              <w:t xml:space="preserve">Надання субсидій для </w:t>
            </w:r>
            <w:r>
              <w:rPr>
                <w:w w:val="95"/>
                <w:sz w:val="29"/>
              </w:rPr>
              <w:t xml:space="preserve">відшкодування витрат на </w:t>
            </w:r>
            <w:r>
              <w:rPr>
                <w:sz w:val="29"/>
              </w:rPr>
              <w:t>оплату житлово-</w:t>
            </w:r>
            <w:r w:rsidR="002F6058">
              <w:rPr>
                <w:sz w:val="29"/>
              </w:rPr>
              <w:t>комунальних послуг</w:t>
            </w:r>
            <w:r>
              <w:rPr>
                <w:b/>
                <w:sz w:val="19"/>
              </w:rPr>
              <w:tab/>
            </w:r>
          </w:p>
          <w:p w14:paraId="65881F81" w14:textId="77777777" w:rsidR="00661EE7" w:rsidRDefault="00661EE7" w:rsidP="00661EE7">
            <w:pPr>
              <w:pStyle w:val="TableParagraph"/>
              <w:spacing w:before="19" w:line="220" w:lineRule="auto"/>
              <w:ind w:left="124" w:right="292"/>
              <w:rPr>
                <w:sz w:val="29"/>
              </w:rPr>
            </w:pPr>
            <w:r>
              <w:rPr>
                <w:sz w:val="29"/>
              </w:rPr>
              <w:t>придбання скрапленого газу,</w:t>
            </w:r>
            <w:r>
              <w:rPr>
                <w:spacing w:val="-43"/>
                <w:sz w:val="29"/>
              </w:rPr>
              <w:t xml:space="preserve"> </w:t>
            </w:r>
            <w:r>
              <w:rPr>
                <w:sz w:val="29"/>
              </w:rPr>
              <w:t>твердого</w:t>
            </w:r>
            <w:r>
              <w:rPr>
                <w:spacing w:val="-36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43"/>
                <w:sz w:val="29"/>
              </w:rPr>
              <w:t xml:space="preserve"> </w:t>
            </w:r>
            <w:r>
              <w:rPr>
                <w:sz w:val="29"/>
              </w:rPr>
              <w:t>рідкого пічного побутового палива</w:t>
            </w:r>
          </w:p>
        </w:tc>
        <w:tc>
          <w:tcPr>
            <w:tcW w:w="2881" w:type="dxa"/>
          </w:tcPr>
          <w:p w14:paraId="322D8615" w14:textId="42C25511" w:rsidR="00661EE7" w:rsidRDefault="00661EE7" w:rsidP="00661EE7">
            <w:pPr>
              <w:pStyle w:val="TableParagraph"/>
              <w:spacing w:before="18" w:line="230" w:lineRule="auto"/>
              <w:ind w:left="122" w:right="212" w:firstLine="1"/>
              <w:rPr>
                <w:sz w:val="26"/>
              </w:rPr>
            </w:pPr>
            <w:r>
              <w:rPr>
                <w:sz w:val="29"/>
              </w:rPr>
              <w:t xml:space="preserve">Закон України “Про </w:t>
            </w:r>
            <w:r>
              <w:rPr>
                <w:w w:val="95"/>
                <w:sz w:val="29"/>
              </w:rPr>
              <w:t xml:space="preserve">житлово-комунальні </w:t>
            </w:r>
            <w:r>
              <w:rPr>
                <w:sz w:val="26"/>
              </w:rPr>
              <w:t>Послуг</w:t>
            </w:r>
            <w:r w:rsidR="002F6058">
              <w:rPr>
                <w:sz w:val="26"/>
              </w:rPr>
              <w:t>и</w:t>
            </w:r>
            <w:r>
              <w:rPr>
                <w:sz w:val="26"/>
              </w:rPr>
              <w:t>”</w:t>
            </w:r>
          </w:p>
        </w:tc>
        <w:tc>
          <w:tcPr>
            <w:tcW w:w="1393" w:type="dxa"/>
          </w:tcPr>
          <w:p w14:paraId="177DB4E3" w14:textId="77777777" w:rsidR="00661EE7" w:rsidRDefault="00661EE7" w:rsidP="00661EE7">
            <w:pPr>
              <w:pStyle w:val="TableParagraph"/>
              <w:spacing w:before="2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360884D2" w14:textId="77777777" w:rsidTr="00661EE7">
        <w:trPr>
          <w:trHeight w:val="3114"/>
        </w:trPr>
        <w:tc>
          <w:tcPr>
            <w:tcW w:w="706" w:type="dxa"/>
          </w:tcPr>
          <w:p w14:paraId="7A564B44" w14:textId="77777777" w:rsidR="00661EE7" w:rsidRDefault="00661EE7" w:rsidP="00661EE7">
            <w:pPr>
              <w:pStyle w:val="TableParagraph"/>
              <w:spacing w:before="7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lastRenderedPageBreak/>
              <w:t>166.</w:t>
            </w:r>
          </w:p>
        </w:tc>
        <w:tc>
          <w:tcPr>
            <w:tcW w:w="1565" w:type="dxa"/>
          </w:tcPr>
          <w:p w14:paraId="5B926304" w14:textId="77777777" w:rsidR="00661EE7" w:rsidRDefault="00661EE7" w:rsidP="00661EE7">
            <w:pPr>
              <w:pStyle w:val="TableParagraph"/>
              <w:spacing w:before="7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02025</w:t>
            </w:r>
          </w:p>
        </w:tc>
        <w:tc>
          <w:tcPr>
            <w:tcW w:w="3399" w:type="dxa"/>
          </w:tcPr>
          <w:p w14:paraId="19ED7F46" w14:textId="77777777" w:rsidR="00661EE7" w:rsidRDefault="00661EE7" w:rsidP="00661EE7">
            <w:pPr>
              <w:pStyle w:val="TableParagraph"/>
              <w:spacing w:before="34" w:line="220" w:lineRule="auto"/>
              <w:ind w:left="124" w:right="234" w:hanging="4"/>
              <w:rPr>
                <w:sz w:val="29"/>
              </w:rPr>
            </w:pPr>
            <w:r>
              <w:rPr>
                <w:sz w:val="29"/>
              </w:rPr>
              <w:t>Продовження виплати тимчасової державної соціальної допомоги непрацюючій особі, яка досягла загального пенсійного віку, але не набула</w:t>
            </w:r>
            <w:r>
              <w:rPr>
                <w:spacing w:val="-46"/>
                <w:sz w:val="29"/>
              </w:rPr>
              <w:t xml:space="preserve"> </w:t>
            </w:r>
            <w:r>
              <w:rPr>
                <w:sz w:val="29"/>
              </w:rPr>
              <w:t>права</w:t>
            </w:r>
            <w:r>
              <w:rPr>
                <w:spacing w:val="-48"/>
                <w:sz w:val="29"/>
              </w:rPr>
              <w:t xml:space="preserve"> </w:t>
            </w:r>
            <w:r>
              <w:rPr>
                <w:sz w:val="29"/>
              </w:rPr>
              <w:t>на</w:t>
            </w:r>
            <w:r>
              <w:rPr>
                <w:spacing w:val="-50"/>
                <w:sz w:val="29"/>
              </w:rPr>
              <w:t xml:space="preserve"> </w:t>
            </w:r>
            <w:r>
              <w:rPr>
                <w:sz w:val="29"/>
              </w:rPr>
              <w:t>пенсійну виплату</w:t>
            </w:r>
          </w:p>
        </w:tc>
        <w:tc>
          <w:tcPr>
            <w:tcW w:w="2881" w:type="dxa"/>
          </w:tcPr>
          <w:p w14:paraId="47386CB5" w14:textId="77777777" w:rsidR="00661EE7" w:rsidRDefault="00661EE7" w:rsidP="00661EE7">
            <w:pPr>
              <w:pStyle w:val="TableParagraph"/>
              <w:spacing w:before="29" w:line="220" w:lineRule="auto"/>
              <w:ind w:left="124"/>
              <w:rPr>
                <w:sz w:val="29"/>
              </w:rPr>
            </w:pPr>
            <w:r>
              <w:rPr>
                <w:sz w:val="29"/>
              </w:rPr>
              <w:t xml:space="preserve">пункт 5 розділу II “Прикінцеві та </w:t>
            </w:r>
            <w:r>
              <w:rPr>
                <w:w w:val="95"/>
                <w:sz w:val="29"/>
              </w:rPr>
              <w:t xml:space="preserve">перехідні положення” </w:t>
            </w:r>
            <w:r>
              <w:rPr>
                <w:sz w:val="29"/>
              </w:rPr>
              <w:t>Закону України від</w:t>
            </w:r>
          </w:p>
          <w:p w14:paraId="5AAF3225" w14:textId="77777777" w:rsidR="00661EE7" w:rsidRDefault="00661EE7" w:rsidP="00661EE7">
            <w:pPr>
              <w:pStyle w:val="TableParagraph"/>
              <w:spacing w:line="296" w:lineRule="exact"/>
              <w:ind w:left="123"/>
              <w:rPr>
                <w:sz w:val="29"/>
              </w:rPr>
            </w:pPr>
            <w:r>
              <w:rPr>
                <w:sz w:val="29"/>
              </w:rPr>
              <w:t>3 жовтня 2017 р.</w:t>
            </w:r>
          </w:p>
          <w:p w14:paraId="0E239FD8" w14:textId="77777777" w:rsidR="00661EE7" w:rsidRDefault="00661EE7" w:rsidP="00661EE7">
            <w:pPr>
              <w:pStyle w:val="TableParagraph"/>
              <w:spacing w:line="305" w:lineRule="exact"/>
              <w:ind w:left="123"/>
              <w:rPr>
                <w:sz w:val="29"/>
              </w:rPr>
            </w:pPr>
            <w:r>
              <w:rPr>
                <w:sz w:val="29"/>
              </w:rPr>
              <w:t>№ 2148-VIII “Про</w:t>
            </w:r>
          </w:p>
          <w:p w14:paraId="07B7D240" w14:textId="77777777" w:rsidR="00661EE7" w:rsidRDefault="00661EE7" w:rsidP="00661EE7">
            <w:pPr>
              <w:pStyle w:val="TableParagraph"/>
              <w:spacing w:before="6" w:line="220" w:lineRule="auto"/>
              <w:ind w:left="124" w:right="240" w:hanging="1"/>
              <w:rPr>
                <w:sz w:val="29"/>
              </w:rPr>
            </w:pPr>
            <w:r>
              <w:rPr>
                <w:sz w:val="29"/>
              </w:rPr>
              <w:t xml:space="preserve">внесення змін до </w:t>
            </w:r>
            <w:r>
              <w:rPr>
                <w:w w:val="95"/>
                <w:sz w:val="29"/>
              </w:rPr>
              <w:t xml:space="preserve">деяких законодавчих </w:t>
            </w:r>
            <w:r>
              <w:rPr>
                <w:sz w:val="29"/>
              </w:rPr>
              <w:t>актів України щодо підвищення пенсій”</w:t>
            </w:r>
          </w:p>
        </w:tc>
        <w:tc>
          <w:tcPr>
            <w:tcW w:w="1393" w:type="dxa"/>
          </w:tcPr>
          <w:p w14:paraId="32099E3E" w14:textId="77777777" w:rsidR="00661EE7" w:rsidRDefault="00661EE7" w:rsidP="00661EE7">
            <w:pPr>
              <w:pStyle w:val="TableParagraph"/>
              <w:spacing w:before="7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777A1336" w14:textId="77777777" w:rsidTr="00661EE7">
        <w:trPr>
          <w:trHeight w:val="4338"/>
        </w:trPr>
        <w:tc>
          <w:tcPr>
            <w:tcW w:w="706" w:type="dxa"/>
          </w:tcPr>
          <w:p w14:paraId="7FDC2D06" w14:textId="77777777" w:rsidR="00661EE7" w:rsidRDefault="00661EE7" w:rsidP="00661EE7">
            <w:pPr>
              <w:pStyle w:val="TableParagraph"/>
              <w:spacing w:before="7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167.</w:t>
            </w:r>
          </w:p>
        </w:tc>
        <w:tc>
          <w:tcPr>
            <w:tcW w:w="1565" w:type="dxa"/>
          </w:tcPr>
          <w:p w14:paraId="3CB83CFC" w14:textId="77777777" w:rsidR="00661EE7" w:rsidRDefault="00661EE7" w:rsidP="00661EE7">
            <w:pPr>
              <w:pStyle w:val="TableParagraph"/>
              <w:spacing w:before="7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00157</w:t>
            </w:r>
          </w:p>
        </w:tc>
        <w:tc>
          <w:tcPr>
            <w:tcW w:w="3399" w:type="dxa"/>
          </w:tcPr>
          <w:p w14:paraId="0308687E" w14:textId="77777777" w:rsidR="00661EE7" w:rsidRDefault="00661EE7" w:rsidP="00661EE7">
            <w:pPr>
              <w:pStyle w:val="TableParagraph"/>
              <w:spacing w:before="29" w:line="220" w:lineRule="auto"/>
              <w:ind w:left="124" w:right="158" w:hanging="4"/>
              <w:rPr>
                <w:sz w:val="29"/>
              </w:rPr>
            </w:pPr>
            <w:r>
              <w:rPr>
                <w:sz w:val="29"/>
              </w:rPr>
              <w:t>Призначення пільги на придбання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палива,</w:t>
            </w:r>
            <w:r>
              <w:rPr>
                <w:spacing w:val="-41"/>
                <w:sz w:val="29"/>
              </w:rPr>
              <w:t xml:space="preserve"> </w:t>
            </w:r>
            <w:r>
              <w:rPr>
                <w:sz w:val="29"/>
              </w:rPr>
              <w:t>у</w:t>
            </w:r>
            <w:r>
              <w:rPr>
                <w:spacing w:val="-44"/>
                <w:sz w:val="29"/>
              </w:rPr>
              <w:t xml:space="preserve"> </w:t>
            </w:r>
            <w:r>
              <w:rPr>
                <w:sz w:val="29"/>
              </w:rPr>
              <w:t>тому числі рідкого, скрапленого балонного газу для побутових потреб</w:t>
            </w:r>
          </w:p>
        </w:tc>
        <w:tc>
          <w:tcPr>
            <w:tcW w:w="2881" w:type="dxa"/>
          </w:tcPr>
          <w:p w14:paraId="51CD6BEB" w14:textId="72B5D659" w:rsidR="00661EE7" w:rsidRDefault="00661EE7" w:rsidP="002F6058">
            <w:pPr>
              <w:pStyle w:val="TableParagraph"/>
              <w:spacing w:before="29" w:line="220" w:lineRule="auto"/>
              <w:ind w:left="122" w:right="67" w:firstLine="2"/>
              <w:rPr>
                <w:b/>
                <w:sz w:val="19"/>
              </w:rPr>
            </w:pPr>
            <w:r>
              <w:rPr>
                <w:sz w:val="29"/>
              </w:rPr>
              <w:t xml:space="preserve">Закони України “Про статус ветеранів війни, гарантії ïx </w:t>
            </w:r>
            <w:r>
              <w:rPr>
                <w:w w:val="95"/>
                <w:sz w:val="29"/>
              </w:rPr>
              <w:t xml:space="preserve">соціального захисту”, </w:t>
            </w:r>
            <w:r>
              <w:rPr>
                <w:sz w:val="29"/>
              </w:rPr>
              <w:t xml:space="preserve">“Про жертви нацистських </w:t>
            </w:r>
            <w:r>
              <w:rPr>
                <w:w w:val="95"/>
                <w:sz w:val="29"/>
              </w:rPr>
              <w:t xml:space="preserve">переслідувань”, “Про </w:t>
            </w:r>
            <w:r>
              <w:rPr>
                <w:sz w:val="29"/>
              </w:rPr>
              <w:t>статус i соціальний захист громадян, які</w:t>
            </w:r>
            <w:r w:rsidR="002F6058">
              <w:rPr>
                <w:sz w:val="29"/>
              </w:rPr>
              <w:t xml:space="preserve"> постраждали </w:t>
            </w:r>
          </w:p>
          <w:p w14:paraId="50B1F71A" w14:textId="77777777" w:rsidR="00661EE7" w:rsidRDefault="00661EE7" w:rsidP="00661EE7">
            <w:pPr>
              <w:pStyle w:val="TableParagraph"/>
              <w:spacing w:before="19" w:line="220" w:lineRule="auto"/>
              <w:ind w:left="124" w:right="359" w:hanging="1"/>
              <w:rPr>
                <w:sz w:val="29"/>
              </w:rPr>
            </w:pPr>
            <w:r>
              <w:rPr>
                <w:sz w:val="29"/>
              </w:rPr>
              <w:t xml:space="preserve">внаслідок Чорнобильської катастрофи”, “Про </w:t>
            </w:r>
            <w:r>
              <w:rPr>
                <w:w w:val="95"/>
                <w:sz w:val="29"/>
              </w:rPr>
              <w:t>охорону дитинства”</w:t>
            </w:r>
          </w:p>
        </w:tc>
        <w:tc>
          <w:tcPr>
            <w:tcW w:w="1393" w:type="dxa"/>
          </w:tcPr>
          <w:p w14:paraId="56618D64" w14:textId="77777777" w:rsidR="00661EE7" w:rsidRDefault="00661EE7" w:rsidP="00661EE7">
            <w:pPr>
              <w:pStyle w:val="TableParagraph"/>
              <w:spacing w:before="7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1EC8FBCA" w14:textId="77777777" w:rsidTr="00661EE7">
        <w:trPr>
          <w:trHeight w:val="1333"/>
        </w:trPr>
        <w:tc>
          <w:tcPr>
            <w:tcW w:w="706" w:type="dxa"/>
          </w:tcPr>
          <w:p w14:paraId="213FEF50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168.</w:t>
            </w:r>
          </w:p>
        </w:tc>
        <w:tc>
          <w:tcPr>
            <w:tcW w:w="1565" w:type="dxa"/>
          </w:tcPr>
          <w:p w14:paraId="2CCC8ABC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01995</w:t>
            </w:r>
          </w:p>
        </w:tc>
        <w:tc>
          <w:tcPr>
            <w:tcW w:w="3399" w:type="dxa"/>
          </w:tcPr>
          <w:p w14:paraId="3DF30A64" w14:textId="559E6480" w:rsidR="00661EE7" w:rsidRDefault="00661EE7" w:rsidP="00661EE7">
            <w:pPr>
              <w:pStyle w:val="TableParagraph"/>
              <w:spacing w:before="86" w:line="220" w:lineRule="auto"/>
              <w:ind w:left="122" w:right="149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Призначення компенсації </w:t>
            </w:r>
            <w:r>
              <w:rPr>
                <w:sz w:val="29"/>
              </w:rPr>
              <w:t>за догляд фізичній особі, яка нада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 соціальні послуги з догляду без</w:t>
            </w:r>
          </w:p>
        </w:tc>
        <w:tc>
          <w:tcPr>
            <w:tcW w:w="2881" w:type="dxa"/>
          </w:tcPr>
          <w:p w14:paraId="2FE26BBB" w14:textId="77777777" w:rsidR="00661EE7" w:rsidRDefault="00661EE7" w:rsidP="00661EE7">
            <w:pPr>
              <w:pStyle w:val="TableParagraph"/>
              <w:spacing w:before="94" w:line="218" w:lineRule="auto"/>
              <w:ind w:left="125" w:right="155" w:hanging="1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соціальні послуги”</w:t>
            </w:r>
          </w:p>
        </w:tc>
        <w:tc>
          <w:tcPr>
            <w:tcW w:w="1393" w:type="dxa"/>
          </w:tcPr>
          <w:p w14:paraId="1C4BB0C3" w14:textId="77777777" w:rsidR="00661EE7" w:rsidRDefault="00661EE7" w:rsidP="00661EE7">
            <w:pPr>
              <w:pStyle w:val="TableParagraph"/>
              <w:spacing w:before="65"/>
              <w:ind w:left="42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</w:tbl>
    <w:p w14:paraId="2D260F8D" w14:textId="77777777" w:rsidR="00661EE7" w:rsidRDefault="00661EE7" w:rsidP="00661EE7">
      <w:pPr>
        <w:pStyle w:val="a4"/>
        <w:spacing w:before="4"/>
        <w:rPr>
          <w:rFonts w:ascii="Consolas"/>
          <w:sz w:val="22"/>
        </w:rPr>
      </w:pPr>
    </w:p>
    <w:tbl>
      <w:tblPr>
        <w:tblStyle w:val="TableNormal"/>
        <w:tblW w:w="9942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565"/>
        <w:gridCol w:w="3399"/>
        <w:gridCol w:w="2885"/>
        <w:gridCol w:w="1387"/>
      </w:tblGrid>
      <w:tr w:rsidR="00661EE7" w:rsidRPr="00732F89" w14:paraId="5BCE6F66" w14:textId="77777777" w:rsidTr="00AD2EFB">
        <w:trPr>
          <w:trHeight w:val="1218"/>
        </w:trPr>
        <w:tc>
          <w:tcPr>
            <w:tcW w:w="706" w:type="dxa"/>
          </w:tcPr>
          <w:p w14:paraId="73FEFA7E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565" w:type="dxa"/>
          </w:tcPr>
          <w:p w14:paraId="17DCAB36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3399" w:type="dxa"/>
          </w:tcPr>
          <w:p w14:paraId="07A0FEC7" w14:textId="77777777" w:rsidR="00661EE7" w:rsidRDefault="00661EE7" w:rsidP="00661EE7">
            <w:pPr>
              <w:pStyle w:val="TableParagraph"/>
              <w:spacing w:line="268" w:lineRule="exact"/>
              <w:ind w:left="122"/>
              <w:rPr>
                <w:sz w:val="29"/>
              </w:rPr>
            </w:pPr>
            <w:r>
              <w:rPr>
                <w:sz w:val="29"/>
              </w:rPr>
              <w:t>здійснення</w:t>
            </w:r>
          </w:p>
          <w:p w14:paraId="465AC8B2" w14:textId="4C7591F1" w:rsidR="00661EE7" w:rsidRDefault="00661EE7" w:rsidP="00661EE7">
            <w:pPr>
              <w:pStyle w:val="TableParagraph"/>
              <w:spacing w:line="225" w:lineRule="auto"/>
              <w:ind w:left="127" w:right="177" w:hanging="3"/>
              <w:rPr>
                <w:sz w:val="29"/>
              </w:rPr>
            </w:pPr>
            <w:r>
              <w:rPr>
                <w:sz w:val="29"/>
              </w:rPr>
              <w:t>підпри</w:t>
            </w:r>
            <w:r w:rsidR="002F6058">
              <w:rPr>
                <w:sz w:val="29"/>
              </w:rPr>
              <w:t>є</w:t>
            </w:r>
            <w:r>
              <w:rPr>
                <w:sz w:val="29"/>
              </w:rPr>
              <w:t xml:space="preserve">мницької </w:t>
            </w:r>
            <w:r>
              <w:rPr>
                <w:w w:val="95"/>
                <w:sz w:val="29"/>
              </w:rPr>
              <w:t>діяльності на професійній</w:t>
            </w:r>
            <w:r w:rsidR="002F6058">
              <w:rPr>
                <w:w w:val="95"/>
                <w:sz w:val="29"/>
              </w:rPr>
              <w:t xml:space="preserve"> основі</w:t>
            </w:r>
          </w:p>
          <w:p w14:paraId="23D23B8B" w14:textId="7A178E7B" w:rsidR="00661EE7" w:rsidRDefault="00661EE7" w:rsidP="00661EE7">
            <w:pPr>
              <w:pStyle w:val="TableParagraph"/>
              <w:spacing w:before="65"/>
              <w:ind w:left="129"/>
              <w:rPr>
                <w:sz w:val="19"/>
              </w:rPr>
            </w:pPr>
          </w:p>
        </w:tc>
        <w:tc>
          <w:tcPr>
            <w:tcW w:w="2885" w:type="dxa"/>
          </w:tcPr>
          <w:p w14:paraId="53430608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  <w:tc>
          <w:tcPr>
            <w:tcW w:w="1387" w:type="dxa"/>
          </w:tcPr>
          <w:p w14:paraId="4D4B4622" w14:textId="77777777" w:rsidR="00661EE7" w:rsidRDefault="00661EE7" w:rsidP="00661EE7">
            <w:pPr>
              <w:pStyle w:val="TableParagraph"/>
              <w:rPr>
                <w:sz w:val="28"/>
              </w:rPr>
            </w:pPr>
          </w:p>
        </w:tc>
      </w:tr>
      <w:tr w:rsidR="00661EE7" w14:paraId="0BC7A006" w14:textId="77777777" w:rsidTr="00AD2EFB">
        <w:trPr>
          <w:trHeight w:val="3484"/>
        </w:trPr>
        <w:tc>
          <w:tcPr>
            <w:tcW w:w="706" w:type="dxa"/>
          </w:tcPr>
          <w:p w14:paraId="19948F39" w14:textId="77777777" w:rsidR="00661EE7" w:rsidRDefault="00661EE7" w:rsidP="00661EE7">
            <w:pPr>
              <w:pStyle w:val="TableParagraph"/>
              <w:spacing w:before="69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169.</w:t>
            </w:r>
          </w:p>
        </w:tc>
        <w:tc>
          <w:tcPr>
            <w:tcW w:w="1565" w:type="dxa"/>
          </w:tcPr>
          <w:p w14:paraId="73473826" w14:textId="77777777" w:rsidR="00661EE7" w:rsidRDefault="00661EE7" w:rsidP="00661EE7">
            <w:pPr>
              <w:pStyle w:val="TableParagraph"/>
              <w:spacing w:before="69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01997</w:t>
            </w:r>
          </w:p>
        </w:tc>
        <w:tc>
          <w:tcPr>
            <w:tcW w:w="3399" w:type="dxa"/>
          </w:tcPr>
          <w:p w14:paraId="0E41FDB9" w14:textId="77777777" w:rsidR="00661EE7" w:rsidRDefault="00661EE7" w:rsidP="00661EE7">
            <w:pPr>
              <w:pStyle w:val="TableParagraph"/>
              <w:spacing w:before="96" w:line="220" w:lineRule="auto"/>
              <w:ind w:left="124" w:right="86" w:hanging="3"/>
              <w:rPr>
                <w:sz w:val="29"/>
              </w:rPr>
            </w:pPr>
            <w:r>
              <w:rPr>
                <w:sz w:val="29"/>
              </w:rPr>
              <w:t xml:space="preserve">Видача рішення про направлення на </w:t>
            </w:r>
            <w:r>
              <w:rPr>
                <w:w w:val="95"/>
                <w:sz w:val="29"/>
              </w:rPr>
              <w:t xml:space="preserve">комплексну реабілітацію </w:t>
            </w:r>
            <w:r>
              <w:rPr>
                <w:sz w:val="29"/>
              </w:rPr>
              <w:t xml:space="preserve">(абілітацію) осіб з інвалідністю, дітей з </w:t>
            </w:r>
            <w:r>
              <w:rPr>
                <w:w w:val="95"/>
                <w:sz w:val="29"/>
              </w:rPr>
              <w:t xml:space="preserve">інвалідністю, дітей віком до трьох років (включно), </w:t>
            </w:r>
            <w:r>
              <w:rPr>
                <w:sz w:val="29"/>
              </w:rPr>
              <w:t>які належать до групи ризику щодо отримання інвалідності, до</w:t>
            </w:r>
          </w:p>
          <w:p w14:paraId="14AF55B0" w14:textId="77777777" w:rsidR="00661EE7" w:rsidRDefault="00661EE7" w:rsidP="00661EE7">
            <w:pPr>
              <w:pStyle w:val="TableParagraph"/>
              <w:spacing w:line="300" w:lineRule="exact"/>
              <w:ind w:left="132"/>
              <w:rPr>
                <w:sz w:val="29"/>
              </w:rPr>
            </w:pPr>
            <w:r>
              <w:rPr>
                <w:sz w:val="29"/>
              </w:rPr>
              <w:t>реабілітаційної установи</w:t>
            </w:r>
          </w:p>
        </w:tc>
        <w:tc>
          <w:tcPr>
            <w:tcW w:w="2885" w:type="dxa"/>
          </w:tcPr>
          <w:p w14:paraId="2576EC3F" w14:textId="77777777" w:rsidR="00661EE7" w:rsidRDefault="00661EE7" w:rsidP="00661EE7">
            <w:pPr>
              <w:pStyle w:val="TableParagraph"/>
              <w:spacing w:before="99" w:line="218" w:lineRule="auto"/>
              <w:ind w:left="126" w:right="214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реабілітацію осіб з інвалідністю в Україні”</w:t>
            </w:r>
          </w:p>
        </w:tc>
        <w:tc>
          <w:tcPr>
            <w:tcW w:w="1387" w:type="dxa"/>
          </w:tcPr>
          <w:p w14:paraId="5E520646" w14:textId="77777777" w:rsidR="00661EE7" w:rsidRDefault="00661EE7" w:rsidP="00661EE7">
            <w:pPr>
              <w:pStyle w:val="TableParagraph"/>
              <w:spacing w:before="69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4316DCD1" w14:textId="77777777" w:rsidTr="00AD2EFB">
        <w:trPr>
          <w:trHeight w:val="2562"/>
        </w:trPr>
        <w:tc>
          <w:tcPr>
            <w:tcW w:w="706" w:type="dxa"/>
          </w:tcPr>
          <w:p w14:paraId="0452AB93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lastRenderedPageBreak/>
              <w:t>170.</w:t>
            </w:r>
          </w:p>
        </w:tc>
        <w:tc>
          <w:tcPr>
            <w:tcW w:w="1565" w:type="dxa"/>
          </w:tcPr>
          <w:p w14:paraId="728CCC03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01996</w:t>
            </w:r>
          </w:p>
        </w:tc>
        <w:tc>
          <w:tcPr>
            <w:tcW w:w="3399" w:type="dxa"/>
          </w:tcPr>
          <w:p w14:paraId="1E7B9656" w14:textId="77777777" w:rsidR="00661EE7" w:rsidRDefault="00661EE7" w:rsidP="00661EE7">
            <w:pPr>
              <w:pStyle w:val="TableParagraph"/>
              <w:spacing w:before="94" w:line="218" w:lineRule="auto"/>
              <w:ind w:left="124" w:right="206"/>
              <w:rPr>
                <w:sz w:val="29"/>
              </w:rPr>
            </w:pPr>
            <w:r>
              <w:rPr>
                <w:sz w:val="29"/>
              </w:rPr>
              <w:t xml:space="preserve">Забезпечення направлення до </w:t>
            </w:r>
            <w:r>
              <w:rPr>
                <w:w w:val="95"/>
                <w:sz w:val="29"/>
              </w:rPr>
              <w:t xml:space="preserve">реабілітаційної установи </w:t>
            </w:r>
            <w:r>
              <w:rPr>
                <w:sz w:val="29"/>
              </w:rPr>
              <w:t>для надання реабілітаційних послуг дітям з інвалідністю за</w:t>
            </w:r>
          </w:p>
          <w:p w14:paraId="064335D7" w14:textId="77777777" w:rsidR="00661EE7" w:rsidRDefault="00661EE7" w:rsidP="00661EE7">
            <w:pPr>
              <w:pStyle w:val="TableParagraph"/>
              <w:spacing w:before="13" w:line="218" w:lineRule="auto"/>
              <w:ind w:left="127" w:hanging="3"/>
              <w:rPr>
                <w:sz w:val="29"/>
              </w:rPr>
            </w:pPr>
            <w:r>
              <w:rPr>
                <w:w w:val="95"/>
                <w:sz w:val="29"/>
              </w:rPr>
              <w:t xml:space="preserve">програмою “Реабілітація </w:t>
            </w:r>
            <w:r>
              <w:rPr>
                <w:sz w:val="29"/>
              </w:rPr>
              <w:t>дітей з інвалідністю”</w:t>
            </w:r>
          </w:p>
        </w:tc>
        <w:tc>
          <w:tcPr>
            <w:tcW w:w="2885" w:type="dxa"/>
          </w:tcPr>
          <w:p w14:paraId="5B752F5A" w14:textId="77777777" w:rsidR="00661EE7" w:rsidRDefault="00661EE7" w:rsidP="00661EE7">
            <w:pPr>
              <w:pStyle w:val="TableParagraph"/>
              <w:spacing w:before="94" w:line="218" w:lineRule="auto"/>
              <w:ind w:left="124" w:right="214"/>
              <w:rPr>
                <w:sz w:val="29"/>
              </w:rPr>
            </w:pPr>
            <w:r>
              <w:rPr>
                <w:sz w:val="29"/>
              </w:rPr>
              <w:t xml:space="preserve">Закон України про </w:t>
            </w:r>
            <w:r>
              <w:rPr>
                <w:w w:val="95"/>
                <w:sz w:val="29"/>
              </w:rPr>
              <w:t xml:space="preserve">Державний бюджет </w:t>
            </w:r>
            <w:r>
              <w:rPr>
                <w:sz w:val="29"/>
              </w:rPr>
              <w:t xml:space="preserve">на відповідний рік, </w:t>
            </w: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реабілітацію осіб з інвалідністю в Україні”</w:t>
            </w:r>
          </w:p>
        </w:tc>
        <w:tc>
          <w:tcPr>
            <w:tcW w:w="1387" w:type="dxa"/>
          </w:tcPr>
          <w:p w14:paraId="39A67D04" w14:textId="77777777" w:rsidR="00661EE7" w:rsidRDefault="00661EE7" w:rsidP="00661EE7">
            <w:pPr>
              <w:pStyle w:val="TableParagraph"/>
              <w:spacing w:before="65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9C2D08" w14:paraId="6AEEAD9F" w14:textId="77777777" w:rsidTr="007B0316">
        <w:trPr>
          <w:trHeight w:val="1641"/>
        </w:trPr>
        <w:tc>
          <w:tcPr>
            <w:tcW w:w="9942" w:type="dxa"/>
            <w:gridSpan w:val="5"/>
          </w:tcPr>
          <w:p w14:paraId="2E67EE30" w14:textId="77777777" w:rsidR="00322AE9" w:rsidRDefault="00322AE9" w:rsidP="00661EE7">
            <w:pPr>
              <w:pStyle w:val="TableParagraph"/>
              <w:spacing w:before="60"/>
              <w:ind w:left="40"/>
              <w:jc w:val="center"/>
              <w:rPr>
                <w:ins w:id="248" w:author="Gsotg916_Serv" w:date="2022-01-19T11:25:00Z"/>
                <w:b/>
                <w:bCs/>
                <w:w w:val="99"/>
                <w:sz w:val="32"/>
                <w:szCs w:val="32"/>
              </w:rPr>
            </w:pPr>
          </w:p>
          <w:p w14:paraId="3B37E8E7" w14:textId="07359A2A" w:rsidR="009C2D08" w:rsidRPr="008F6590" w:rsidRDefault="008B2F6F" w:rsidP="00661EE7">
            <w:pPr>
              <w:pStyle w:val="TableParagraph"/>
              <w:spacing w:before="60"/>
              <w:ind w:left="40"/>
              <w:jc w:val="center"/>
              <w:rPr>
                <w:b/>
                <w:bCs/>
                <w:w w:val="99"/>
                <w:sz w:val="32"/>
                <w:szCs w:val="32"/>
                <w:rPrChange w:id="249" w:author="Gsotg916_Serv" w:date="2022-01-18T11:12:00Z">
                  <w:rPr>
                    <w:w w:val="99"/>
                    <w:sz w:val="29"/>
                  </w:rPr>
                </w:rPrChange>
              </w:rPr>
            </w:pPr>
            <w:ins w:id="250" w:author="Gsotg916_Serv" w:date="2022-01-18T11:11:00Z">
              <w:r w:rsidRPr="008F6590">
                <w:rPr>
                  <w:b/>
                  <w:bCs/>
                  <w:w w:val="99"/>
                  <w:sz w:val="32"/>
                  <w:szCs w:val="32"/>
                  <w:rPrChange w:id="251" w:author="Gsotg916_Serv" w:date="2022-01-18T11:12:00Z">
                    <w:rPr>
                      <w:w w:val="99"/>
                      <w:sz w:val="29"/>
                    </w:rPr>
                  </w:rPrChange>
                </w:rPr>
                <w:t>Присвоєння с</w:t>
              </w:r>
            </w:ins>
            <w:ins w:id="252" w:author="Gsotg916_Serv" w:date="2022-01-18T11:12:00Z">
              <w:r w:rsidRPr="008F6590">
                <w:rPr>
                  <w:b/>
                  <w:bCs/>
                  <w:w w:val="99"/>
                  <w:sz w:val="32"/>
                  <w:szCs w:val="32"/>
                  <w:rPrChange w:id="253" w:author="Gsotg916_Serv" w:date="2022-01-18T11:12:00Z">
                    <w:rPr>
                      <w:w w:val="99"/>
                      <w:sz w:val="29"/>
                    </w:rPr>
                  </w:rPrChange>
                </w:rPr>
                <w:t>портивних розрядів</w:t>
              </w:r>
              <w:r w:rsidR="008F6590" w:rsidRPr="008F6590">
                <w:rPr>
                  <w:b/>
                  <w:bCs/>
                  <w:w w:val="99"/>
                  <w:sz w:val="32"/>
                  <w:szCs w:val="32"/>
                  <w:rPrChange w:id="254" w:author="Gsotg916_Serv" w:date="2022-01-18T11:12:00Z">
                    <w:rPr>
                      <w:w w:val="99"/>
                      <w:sz w:val="29"/>
                    </w:rPr>
                  </w:rPrChange>
                </w:rPr>
                <w:t xml:space="preserve"> спортсменам</w:t>
              </w:r>
            </w:ins>
          </w:p>
        </w:tc>
      </w:tr>
      <w:tr w:rsidR="00661EE7" w14:paraId="1EBBFEE5" w14:textId="77777777" w:rsidTr="00AD2EFB">
        <w:trPr>
          <w:trHeight w:val="1641"/>
        </w:trPr>
        <w:tc>
          <w:tcPr>
            <w:tcW w:w="706" w:type="dxa"/>
          </w:tcPr>
          <w:p w14:paraId="5F221A03" w14:textId="77777777" w:rsidR="00661EE7" w:rsidRDefault="00661EE7" w:rsidP="00661EE7">
            <w:pPr>
              <w:pStyle w:val="TableParagraph"/>
              <w:spacing w:before="60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171.</w:t>
            </w:r>
          </w:p>
        </w:tc>
        <w:tc>
          <w:tcPr>
            <w:tcW w:w="1565" w:type="dxa"/>
          </w:tcPr>
          <w:p w14:paraId="3A4CC7FF" w14:textId="77777777" w:rsidR="00661EE7" w:rsidRDefault="00661EE7" w:rsidP="00661EE7">
            <w:pPr>
              <w:pStyle w:val="TableParagraph"/>
              <w:spacing w:before="60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01253</w:t>
            </w:r>
          </w:p>
        </w:tc>
        <w:tc>
          <w:tcPr>
            <w:tcW w:w="3399" w:type="dxa"/>
          </w:tcPr>
          <w:p w14:paraId="2EA1527C" w14:textId="42955164" w:rsidR="00661EE7" w:rsidRDefault="00661EE7" w:rsidP="00661EE7">
            <w:pPr>
              <w:pStyle w:val="TableParagraph"/>
              <w:spacing w:before="82" w:line="220" w:lineRule="auto"/>
              <w:ind w:left="125" w:right="381" w:hanging="5"/>
              <w:rPr>
                <w:sz w:val="29"/>
              </w:rPr>
            </w:pPr>
            <w:r>
              <w:rPr>
                <w:w w:val="95"/>
                <w:sz w:val="29"/>
              </w:rPr>
              <w:t>Присво</w:t>
            </w:r>
            <w:r w:rsidR="002F6058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ння спортивних </w:t>
            </w:r>
            <w:r>
              <w:rPr>
                <w:sz w:val="29"/>
              </w:rPr>
              <w:t>розрядів спортсменам: “Кандидат у майстри спорту України” та</w:t>
            </w:r>
          </w:p>
          <w:p w14:paraId="7DE63882" w14:textId="77777777" w:rsidR="00661EE7" w:rsidRDefault="00661EE7" w:rsidP="00661EE7">
            <w:pPr>
              <w:pStyle w:val="TableParagraph"/>
              <w:spacing w:line="312" w:lineRule="exact"/>
              <w:ind w:left="123"/>
              <w:rPr>
                <w:sz w:val="29"/>
              </w:rPr>
            </w:pPr>
            <w:r>
              <w:rPr>
                <w:sz w:val="29"/>
              </w:rPr>
              <w:t>I спортивний розряд</w:t>
            </w:r>
          </w:p>
        </w:tc>
        <w:tc>
          <w:tcPr>
            <w:tcW w:w="2885" w:type="dxa"/>
          </w:tcPr>
          <w:p w14:paraId="0412CECA" w14:textId="5A6094C1" w:rsidR="00661EE7" w:rsidRDefault="00661EE7" w:rsidP="00661EE7">
            <w:pPr>
              <w:pStyle w:val="TableParagraph"/>
              <w:spacing w:before="70" w:line="235" w:lineRule="auto"/>
              <w:ind w:left="126" w:right="214" w:hanging="3"/>
              <w:rPr>
                <w:sz w:val="24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 xml:space="preserve">фізичну культуру i </w:t>
            </w:r>
            <w:r w:rsidR="002F6058">
              <w:rPr>
                <w:sz w:val="29"/>
              </w:rPr>
              <w:t>спорт</w:t>
            </w:r>
            <w:r>
              <w:rPr>
                <w:sz w:val="24"/>
              </w:rPr>
              <w:t>”</w:t>
            </w:r>
          </w:p>
        </w:tc>
        <w:tc>
          <w:tcPr>
            <w:tcW w:w="1387" w:type="dxa"/>
          </w:tcPr>
          <w:p w14:paraId="6093BCB9" w14:textId="77777777" w:rsidR="00661EE7" w:rsidRDefault="00661EE7" w:rsidP="00661EE7">
            <w:pPr>
              <w:pStyle w:val="TableParagraph"/>
              <w:spacing w:before="60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661EE7" w14:paraId="683441B5" w14:textId="77777777" w:rsidTr="00AD2EFB">
        <w:trPr>
          <w:trHeight w:val="1338"/>
        </w:trPr>
        <w:tc>
          <w:tcPr>
            <w:tcW w:w="706" w:type="dxa"/>
          </w:tcPr>
          <w:p w14:paraId="2D2E4A12" w14:textId="77777777" w:rsidR="00661EE7" w:rsidRDefault="00661EE7" w:rsidP="00661EE7">
            <w:pPr>
              <w:pStyle w:val="TableParagraph"/>
              <w:spacing w:before="7"/>
              <w:ind w:right="66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172.</w:t>
            </w:r>
          </w:p>
        </w:tc>
        <w:tc>
          <w:tcPr>
            <w:tcW w:w="1565" w:type="dxa"/>
          </w:tcPr>
          <w:p w14:paraId="63DC54D3" w14:textId="77777777" w:rsidR="00661EE7" w:rsidRDefault="00661EE7" w:rsidP="00661EE7">
            <w:pPr>
              <w:pStyle w:val="TableParagraph"/>
              <w:spacing w:before="7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01252</w:t>
            </w:r>
          </w:p>
        </w:tc>
        <w:tc>
          <w:tcPr>
            <w:tcW w:w="3399" w:type="dxa"/>
          </w:tcPr>
          <w:p w14:paraId="16AF1D03" w14:textId="1B88CE30" w:rsidR="00661EE7" w:rsidRDefault="00661EE7" w:rsidP="00661EE7">
            <w:pPr>
              <w:pStyle w:val="TableParagraph"/>
              <w:spacing w:before="31" w:line="218" w:lineRule="auto"/>
              <w:ind w:left="132" w:right="381" w:hanging="12"/>
              <w:rPr>
                <w:sz w:val="29"/>
              </w:rPr>
            </w:pPr>
            <w:r>
              <w:rPr>
                <w:w w:val="95"/>
                <w:sz w:val="29"/>
              </w:rPr>
              <w:t>Присво</w:t>
            </w:r>
            <w:r w:rsidR="002D725D">
              <w:rPr>
                <w:w w:val="95"/>
                <w:sz w:val="29"/>
              </w:rPr>
              <w:t>є</w:t>
            </w:r>
            <w:r>
              <w:rPr>
                <w:w w:val="95"/>
                <w:sz w:val="29"/>
              </w:rPr>
              <w:t xml:space="preserve">ння спортивних </w:t>
            </w:r>
            <w:r>
              <w:rPr>
                <w:sz w:val="29"/>
              </w:rPr>
              <w:t>розрядів спортсменам:</w:t>
            </w:r>
          </w:p>
          <w:p w14:paraId="56F8C751" w14:textId="77777777" w:rsidR="00661EE7" w:rsidRDefault="00661EE7" w:rsidP="00661EE7">
            <w:pPr>
              <w:pStyle w:val="TableParagraph"/>
              <w:spacing w:before="63" w:line="220" w:lineRule="auto"/>
              <w:ind w:left="132" w:right="937" w:hanging="9"/>
              <w:rPr>
                <w:sz w:val="29"/>
              </w:rPr>
            </w:pPr>
            <w:r>
              <w:rPr>
                <w:sz w:val="29"/>
              </w:rPr>
              <w:t>II</w:t>
            </w:r>
            <w:r>
              <w:rPr>
                <w:spacing w:val="-37"/>
                <w:sz w:val="29"/>
              </w:rPr>
              <w:t xml:space="preserve"> </w:t>
            </w:r>
            <w:r>
              <w:rPr>
                <w:sz w:val="29"/>
              </w:rPr>
              <w:t>та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III</w:t>
            </w:r>
            <w:r>
              <w:rPr>
                <w:spacing w:val="-35"/>
                <w:sz w:val="29"/>
              </w:rPr>
              <w:t xml:space="preserve"> </w:t>
            </w:r>
            <w:r>
              <w:rPr>
                <w:sz w:val="29"/>
              </w:rPr>
              <w:t>спортивний розряд</w:t>
            </w:r>
          </w:p>
        </w:tc>
        <w:tc>
          <w:tcPr>
            <w:tcW w:w="2885" w:type="dxa"/>
          </w:tcPr>
          <w:p w14:paraId="2103565B" w14:textId="5ED8B032" w:rsidR="00661EE7" w:rsidRDefault="00661EE7" w:rsidP="00661EE7">
            <w:pPr>
              <w:pStyle w:val="TableParagraph"/>
              <w:spacing w:before="17" w:line="235" w:lineRule="auto"/>
              <w:ind w:left="126" w:right="214" w:hanging="3"/>
              <w:rPr>
                <w:sz w:val="24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 xml:space="preserve">фізичну культуру i </w:t>
            </w:r>
            <w:r w:rsidR="002D725D">
              <w:rPr>
                <w:sz w:val="29"/>
              </w:rPr>
              <w:t>спорт</w:t>
            </w:r>
            <w:r>
              <w:rPr>
                <w:sz w:val="24"/>
              </w:rPr>
              <w:t>”</w:t>
            </w:r>
          </w:p>
        </w:tc>
        <w:tc>
          <w:tcPr>
            <w:tcW w:w="1387" w:type="dxa"/>
          </w:tcPr>
          <w:p w14:paraId="18149211" w14:textId="77777777" w:rsidR="00661EE7" w:rsidRDefault="00661EE7" w:rsidP="00661EE7">
            <w:pPr>
              <w:pStyle w:val="TableParagraph"/>
              <w:spacing w:before="7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9C2D08" w14:paraId="160D81F9" w14:textId="77777777" w:rsidTr="007B0316">
        <w:trPr>
          <w:trHeight w:val="724"/>
        </w:trPr>
        <w:tc>
          <w:tcPr>
            <w:tcW w:w="9942" w:type="dxa"/>
            <w:gridSpan w:val="5"/>
          </w:tcPr>
          <w:p w14:paraId="09E7A0B9" w14:textId="644E0B69" w:rsidR="009C2D08" w:rsidRPr="008B2F6F" w:rsidRDefault="008B2F6F" w:rsidP="00661EE7">
            <w:pPr>
              <w:pStyle w:val="TableParagraph"/>
              <w:spacing w:before="65"/>
              <w:ind w:left="40"/>
              <w:jc w:val="center"/>
              <w:rPr>
                <w:b/>
                <w:bCs/>
                <w:w w:val="99"/>
                <w:sz w:val="32"/>
                <w:szCs w:val="32"/>
                <w:rPrChange w:id="255" w:author="Gsotg916_Serv" w:date="2022-01-18T11:06:00Z">
                  <w:rPr>
                    <w:w w:val="99"/>
                    <w:sz w:val="29"/>
                  </w:rPr>
                </w:rPrChange>
              </w:rPr>
            </w:pPr>
            <w:ins w:id="256" w:author="Gsotg916_Serv" w:date="2022-01-18T11:06:00Z">
              <w:r w:rsidRPr="008B2F6F">
                <w:rPr>
                  <w:b/>
                  <w:bCs/>
                  <w:w w:val="99"/>
                  <w:sz w:val="32"/>
                  <w:szCs w:val="32"/>
                  <w:rPrChange w:id="257" w:author="Gsotg916_Serv" w:date="2022-01-18T11:06:00Z">
                    <w:rPr>
                      <w:w w:val="99"/>
                      <w:sz w:val="29"/>
                    </w:rPr>
                  </w:rPrChange>
                </w:rPr>
                <w:t>Реєстрація пасіки</w:t>
              </w:r>
            </w:ins>
          </w:p>
        </w:tc>
      </w:tr>
      <w:tr w:rsidR="00661EE7" w14:paraId="35F1592F" w14:textId="77777777" w:rsidTr="00AD2EFB">
        <w:trPr>
          <w:trHeight w:val="724"/>
        </w:trPr>
        <w:tc>
          <w:tcPr>
            <w:tcW w:w="706" w:type="dxa"/>
          </w:tcPr>
          <w:p w14:paraId="37C9AB0D" w14:textId="77777777" w:rsidR="00661EE7" w:rsidRDefault="00661EE7" w:rsidP="00661EE7">
            <w:pPr>
              <w:pStyle w:val="TableParagraph"/>
              <w:spacing w:before="65"/>
              <w:ind w:right="37"/>
              <w:jc w:val="right"/>
              <w:rPr>
                <w:sz w:val="29"/>
              </w:rPr>
            </w:pPr>
            <w:r>
              <w:rPr>
                <w:w w:val="90"/>
                <w:sz w:val="29"/>
              </w:rPr>
              <w:t>173.</w:t>
            </w:r>
          </w:p>
        </w:tc>
        <w:tc>
          <w:tcPr>
            <w:tcW w:w="1565" w:type="dxa"/>
          </w:tcPr>
          <w:p w14:paraId="4EB3D396" w14:textId="77777777" w:rsidR="00661EE7" w:rsidRDefault="00661EE7" w:rsidP="00661EE7">
            <w:pPr>
              <w:pStyle w:val="TableParagraph"/>
              <w:spacing w:before="65"/>
              <w:ind w:left="404" w:right="371"/>
              <w:jc w:val="center"/>
              <w:rPr>
                <w:sz w:val="29"/>
              </w:rPr>
            </w:pPr>
            <w:r>
              <w:rPr>
                <w:sz w:val="29"/>
              </w:rPr>
              <w:t>01454</w:t>
            </w:r>
          </w:p>
        </w:tc>
        <w:tc>
          <w:tcPr>
            <w:tcW w:w="3399" w:type="dxa"/>
          </w:tcPr>
          <w:p w14:paraId="63C8EE5E" w14:textId="3C8132C6" w:rsidR="00661EE7" w:rsidRDefault="00661EE7" w:rsidP="00661EE7">
            <w:pPr>
              <w:pStyle w:val="TableParagraph"/>
              <w:spacing w:before="69"/>
              <w:ind w:left="121"/>
              <w:rPr>
                <w:sz w:val="29"/>
              </w:rPr>
            </w:pPr>
            <w:r>
              <w:rPr>
                <w:sz w:val="29"/>
              </w:rPr>
              <w:t>Ре</w:t>
            </w:r>
            <w:r w:rsidR="002D725D">
              <w:rPr>
                <w:sz w:val="29"/>
              </w:rPr>
              <w:t>є</w:t>
            </w:r>
            <w:r>
              <w:rPr>
                <w:sz w:val="29"/>
              </w:rPr>
              <w:t>страція пасіки</w:t>
            </w:r>
          </w:p>
        </w:tc>
        <w:tc>
          <w:tcPr>
            <w:tcW w:w="2885" w:type="dxa"/>
          </w:tcPr>
          <w:p w14:paraId="2E6D73ED" w14:textId="77777777" w:rsidR="00661EE7" w:rsidRDefault="00661EE7" w:rsidP="00661EE7">
            <w:pPr>
              <w:pStyle w:val="TableParagraph"/>
              <w:spacing w:before="94" w:line="218" w:lineRule="auto"/>
              <w:ind w:left="124" w:right="214"/>
              <w:rPr>
                <w:sz w:val="29"/>
              </w:rPr>
            </w:pPr>
            <w:r>
              <w:rPr>
                <w:w w:val="95"/>
                <w:sz w:val="29"/>
              </w:rPr>
              <w:t xml:space="preserve">Закон України “Про </w:t>
            </w:r>
            <w:r>
              <w:rPr>
                <w:sz w:val="29"/>
              </w:rPr>
              <w:t>бджільництво”</w:t>
            </w:r>
          </w:p>
        </w:tc>
        <w:tc>
          <w:tcPr>
            <w:tcW w:w="1387" w:type="dxa"/>
          </w:tcPr>
          <w:p w14:paraId="38051487" w14:textId="77777777" w:rsidR="00661EE7" w:rsidRDefault="00661EE7" w:rsidP="00661EE7">
            <w:pPr>
              <w:pStyle w:val="TableParagraph"/>
              <w:spacing w:before="65"/>
              <w:ind w:left="40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1</w:t>
            </w:r>
          </w:p>
        </w:tc>
      </w:tr>
      <w:tr w:rsidR="00B547D9" w14:paraId="1B7EA35E" w14:textId="77777777" w:rsidTr="00B547D9">
        <w:trPr>
          <w:trHeight w:val="724"/>
          <w:ins w:id="258" w:author="Gsotg916_Serv" w:date="2022-01-19T10:45:00Z"/>
        </w:trPr>
        <w:tc>
          <w:tcPr>
            <w:tcW w:w="9942" w:type="dxa"/>
            <w:gridSpan w:val="5"/>
          </w:tcPr>
          <w:p w14:paraId="7917A76B" w14:textId="56C9A20E" w:rsidR="00B547D9" w:rsidRPr="00B547D9" w:rsidRDefault="00B547D9" w:rsidP="00661EE7">
            <w:pPr>
              <w:pStyle w:val="TableParagraph"/>
              <w:spacing w:before="65"/>
              <w:ind w:left="40"/>
              <w:jc w:val="center"/>
              <w:rPr>
                <w:ins w:id="259" w:author="Gsotg916_Serv" w:date="2022-01-19T10:45:00Z"/>
                <w:b/>
                <w:bCs/>
                <w:w w:val="99"/>
                <w:sz w:val="32"/>
                <w:szCs w:val="32"/>
                <w:rPrChange w:id="260" w:author="Gsotg916_Serv" w:date="2022-01-19T10:46:00Z">
                  <w:rPr>
                    <w:ins w:id="261" w:author="Gsotg916_Serv" w:date="2022-01-19T10:45:00Z"/>
                    <w:w w:val="99"/>
                    <w:sz w:val="29"/>
                  </w:rPr>
                </w:rPrChange>
              </w:rPr>
            </w:pPr>
            <w:ins w:id="262" w:author="Gsotg916_Serv" w:date="2022-01-19T10:46:00Z">
              <w:r w:rsidRPr="00B547D9">
                <w:rPr>
                  <w:b/>
                  <w:bCs/>
                  <w:w w:val="99"/>
                  <w:sz w:val="32"/>
                  <w:szCs w:val="32"/>
                  <w:rPrChange w:id="263" w:author="Gsotg916_Serv" w:date="2022-01-19T10:46:00Z">
                    <w:rPr>
                      <w:w w:val="99"/>
                      <w:sz w:val="29"/>
                    </w:rPr>
                  </w:rPrChange>
                </w:rPr>
                <w:t>Реєстрація транспортних засобів</w:t>
              </w:r>
            </w:ins>
            <w:ins w:id="264" w:author="Gsotg916_Serv" w:date="2022-01-19T11:01:00Z">
              <w:r w:rsidR="00FA6AEB">
                <w:rPr>
                  <w:b/>
                  <w:bCs/>
                  <w:w w:val="99"/>
                  <w:sz w:val="32"/>
                  <w:szCs w:val="32"/>
                </w:rPr>
                <w:t>*</w:t>
              </w:r>
            </w:ins>
          </w:p>
        </w:tc>
      </w:tr>
      <w:tr w:rsidR="00B547D9" w14:paraId="7A351F98" w14:textId="77777777" w:rsidTr="00AD2EFB">
        <w:trPr>
          <w:trHeight w:val="724"/>
          <w:ins w:id="265" w:author="Gsotg916_Serv" w:date="2022-01-19T10:45:00Z"/>
        </w:trPr>
        <w:tc>
          <w:tcPr>
            <w:tcW w:w="706" w:type="dxa"/>
          </w:tcPr>
          <w:p w14:paraId="464FB112" w14:textId="5B95C3EE" w:rsidR="00B547D9" w:rsidRDefault="00B547D9" w:rsidP="00661EE7">
            <w:pPr>
              <w:pStyle w:val="TableParagraph"/>
              <w:spacing w:before="65"/>
              <w:ind w:right="37"/>
              <w:jc w:val="right"/>
              <w:rPr>
                <w:ins w:id="266" w:author="Gsotg916_Serv" w:date="2022-01-19T10:45:00Z"/>
                <w:w w:val="90"/>
                <w:sz w:val="29"/>
              </w:rPr>
            </w:pPr>
            <w:ins w:id="267" w:author="Gsotg916_Serv" w:date="2022-01-19T10:46:00Z">
              <w:r>
                <w:rPr>
                  <w:w w:val="90"/>
                  <w:sz w:val="29"/>
                </w:rPr>
                <w:t>174</w:t>
              </w:r>
            </w:ins>
          </w:p>
        </w:tc>
        <w:tc>
          <w:tcPr>
            <w:tcW w:w="1565" w:type="dxa"/>
          </w:tcPr>
          <w:p w14:paraId="7A48DD32" w14:textId="77777777" w:rsidR="00B547D9" w:rsidRDefault="00B547D9" w:rsidP="00661EE7">
            <w:pPr>
              <w:pStyle w:val="TableParagraph"/>
              <w:spacing w:before="65"/>
              <w:ind w:left="404" w:right="371"/>
              <w:jc w:val="center"/>
              <w:rPr>
                <w:ins w:id="268" w:author="Gsotg916_Serv" w:date="2022-01-19T10:45:00Z"/>
                <w:sz w:val="29"/>
              </w:rPr>
            </w:pPr>
          </w:p>
        </w:tc>
        <w:tc>
          <w:tcPr>
            <w:tcW w:w="3399" w:type="dxa"/>
          </w:tcPr>
          <w:p w14:paraId="585AC950" w14:textId="3889B879" w:rsidR="00B547D9" w:rsidRDefault="00B547D9" w:rsidP="00661EE7">
            <w:pPr>
              <w:pStyle w:val="TableParagraph"/>
              <w:spacing w:before="69"/>
              <w:ind w:left="121"/>
              <w:rPr>
                <w:ins w:id="269" w:author="Gsotg916_Serv" w:date="2022-01-19T10:45:00Z"/>
                <w:sz w:val="29"/>
              </w:rPr>
            </w:pPr>
            <w:ins w:id="270" w:author="Gsotg916_Serv" w:date="2022-01-19T10:48:00Z">
              <w:r>
                <w:rPr>
                  <w:sz w:val="29"/>
                </w:rPr>
                <w:t>Державна реєстрація нового  транспортного засобу вітчизняного виробника та країн СНГ</w:t>
              </w:r>
            </w:ins>
            <w:ins w:id="271" w:author="Gsotg916_Serv" w:date="2022-01-19T10:49:00Z">
              <w:r>
                <w:rPr>
                  <w:sz w:val="29"/>
                </w:rPr>
                <w:t xml:space="preserve"> (без огляду)</w:t>
              </w:r>
            </w:ins>
          </w:p>
        </w:tc>
        <w:tc>
          <w:tcPr>
            <w:tcW w:w="2885" w:type="dxa"/>
          </w:tcPr>
          <w:p w14:paraId="2DE9EF89" w14:textId="5DFC61D8" w:rsidR="00B547D9" w:rsidRDefault="00322AE9" w:rsidP="00661EE7">
            <w:pPr>
              <w:pStyle w:val="TableParagraph"/>
              <w:spacing w:before="94" w:line="218" w:lineRule="auto"/>
              <w:ind w:left="124" w:right="214"/>
              <w:rPr>
                <w:ins w:id="272" w:author="Gsotg916_Serv" w:date="2022-01-19T10:45:00Z"/>
                <w:w w:val="95"/>
                <w:sz w:val="29"/>
              </w:rPr>
            </w:pPr>
            <w:ins w:id="273" w:author="Gsotg916_Serv" w:date="2022-01-19T11:21:00Z">
              <w:r>
                <w:rPr>
                  <w:w w:val="95"/>
                  <w:sz w:val="29"/>
                </w:rPr>
                <w:t>СТ.34 Закону України «</w:t>
              </w:r>
            </w:ins>
            <w:ins w:id="274" w:author="Gsotg916_Serv" w:date="2022-01-19T11:22:00Z">
              <w:r>
                <w:rPr>
                  <w:w w:val="95"/>
                  <w:sz w:val="29"/>
                </w:rPr>
                <w:t>Про дорожній рух»</w:t>
              </w:r>
            </w:ins>
          </w:p>
        </w:tc>
        <w:tc>
          <w:tcPr>
            <w:tcW w:w="1387" w:type="dxa"/>
          </w:tcPr>
          <w:p w14:paraId="02971CB6" w14:textId="77777777" w:rsidR="00B547D9" w:rsidRDefault="00B547D9" w:rsidP="00661EE7">
            <w:pPr>
              <w:pStyle w:val="TableParagraph"/>
              <w:spacing w:before="65"/>
              <w:ind w:left="40"/>
              <w:jc w:val="center"/>
              <w:rPr>
                <w:ins w:id="275" w:author="Gsotg916_Serv" w:date="2022-01-19T10:45:00Z"/>
                <w:w w:val="99"/>
                <w:sz w:val="29"/>
              </w:rPr>
            </w:pPr>
          </w:p>
        </w:tc>
      </w:tr>
      <w:tr w:rsidR="00B547D9" w14:paraId="6F9D8152" w14:textId="77777777" w:rsidTr="00AD2EFB">
        <w:trPr>
          <w:trHeight w:val="724"/>
          <w:ins w:id="276" w:author="Gsotg916_Serv" w:date="2022-01-19T10:45:00Z"/>
        </w:trPr>
        <w:tc>
          <w:tcPr>
            <w:tcW w:w="706" w:type="dxa"/>
          </w:tcPr>
          <w:p w14:paraId="2A7CE154" w14:textId="37906585" w:rsidR="00B547D9" w:rsidRDefault="00B547D9" w:rsidP="00661EE7">
            <w:pPr>
              <w:pStyle w:val="TableParagraph"/>
              <w:spacing w:before="65"/>
              <w:ind w:right="37"/>
              <w:jc w:val="right"/>
              <w:rPr>
                <w:ins w:id="277" w:author="Gsotg916_Serv" w:date="2022-01-19T10:45:00Z"/>
                <w:w w:val="90"/>
                <w:sz w:val="29"/>
              </w:rPr>
            </w:pPr>
            <w:ins w:id="278" w:author="Gsotg916_Serv" w:date="2022-01-19T10:47:00Z">
              <w:r>
                <w:rPr>
                  <w:w w:val="90"/>
                  <w:sz w:val="29"/>
                </w:rPr>
                <w:t>175</w:t>
              </w:r>
            </w:ins>
          </w:p>
        </w:tc>
        <w:tc>
          <w:tcPr>
            <w:tcW w:w="1565" w:type="dxa"/>
          </w:tcPr>
          <w:p w14:paraId="13DD2F75" w14:textId="77777777" w:rsidR="00B547D9" w:rsidRDefault="00B547D9" w:rsidP="00661EE7">
            <w:pPr>
              <w:pStyle w:val="TableParagraph"/>
              <w:spacing w:before="65"/>
              <w:ind w:left="404" w:right="371"/>
              <w:jc w:val="center"/>
              <w:rPr>
                <w:ins w:id="279" w:author="Gsotg916_Serv" w:date="2022-01-19T10:45:00Z"/>
                <w:sz w:val="29"/>
              </w:rPr>
            </w:pPr>
          </w:p>
        </w:tc>
        <w:tc>
          <w:tcPr>
            <w:tcW w:w="3399" w:type="dxa"/>
          </w:tcPr>
          <w:p w14:paraId="27724A1C" w14:textId="6295DA3A" w:rsidR="00B547D9" w:rsidRDefault="00A83CB6" w:rsidP="00661EE7">
            <w:pPr>
              <w:pStyle w:val="TableParagraph"/>
              <w:spacing w:before="69"/>
              <w:ind w:left="121"/>
              <w:rPr>
                <w:ins w:id="280" w:author="Gsotg916_Serv" w:date="2022-01-19T10:45:00Z"/>
                <w:sz w:val="29"/>
              </w:rPr>
            </w:pPr>
            <w:ins w:id="281" w:author="Gsotg916_Serv" w:date="2022-01-19T10:49:00Z">
              <w:r>
                <w:rPr>
                  <w:sz w:val="29"/>
                </w:rPr>
                <w:t>Державна реєстрація нового трансп</w:t>
              </w:r>
            </w:ins>
            <w:ins w:id="282" w:author="Gsotg916_Serv" w:date="2022-01-19T10:50:00Z">
              <w:r>
                <w:rPr>
                  <w:sz w:val="29"/>
                </w:rPr>
                <w:t>о</w:t>
              </w:r>
            </w:ins>
            <w:ins w:id="283" w:author="Gsotg916_Serv" w:date="2022-01-19T10:49:00Z">
              <w:r>
                <w:rPr>
                  <w:sz w:val="29"/>
                </w:rPr>
                <w:t>ртного засобу іноземного виробника (</w:t>
              </w:r>
            </w:ins>
            <w:ins w:id="284" w:author="Gsotg916_Serv" w:date="2022-01-19T10:50:00Z">
              <w:r>
                <w:rPr>
                  <w:sz w:val="29"/>
                </w:rPr>
                <w:t>без огляду)</w:t>
              </w:r>
            </w:ins>
          </w:p>
        </w:tc>
        <w:tc>
          <w:tcPr>
            <w:tcW w:w="2885" w:type="dxa"/>
          </w:tcPr>
          <w:p w14:paraId="6691ED42" w14:textId="16DE8345" w:rsidR="00B547D9" w:rsidRDefault="00322AE9" w:rsidP="00661EE7">
            <w:pPr>
              <w:pStyle w:val="TableParagraph"/>
              <w:spacing w:before="94" w:line="218" w:lineRule="auto"/>
              <w:ind w:left="124" w:right="214"/>
              <w:rPr>
                <w:ins w:id="285" w:author="Gsotg916_Serv" w:date="2022-01-19T10:45:00Z"/>
                <w:w w:val="95"/>
                <w:sz w:val="29"/>
              </w:rPr>
            </w:pPr>
            <w:ins w:id="286" w:author="Gsotg916_Serv" w:date="2022-01-19T11:26:00Z">
              <w:r>
                <w:rPr>
                  <w:w w:val="95"/>
                  <w:sz w:val="29"/>
                </w:rPr>
                <w:t xml:space="preserve">     </w:t>
              </w:r>
            </w:ins>
          </w:p>
        </w:tc>
        <w:tc>
          <w:tcPr>
            <w:tcW w:w="1387" w:type="dxa"/>
          </w:tcPr>
          <w:p w14:paraId="0747FC0F" w14:textId="77777777" w:rsidR="00B547D9" w:rsidRDefault="00B547D9" w:rsidP="00661EE7">
            <w:pPr>
              <w:pStyle w:val="TableParagraph"/>
              <w:spacing w:before="65"/>
              <w:ind w:left="40"/>
              <w:jc w:val="center"/>
              <w:rPr>
                <w:ins w:id="287" w:author="Gsotg916_Serv" w:date="2022-01-19T10:45:00Z"/>
                <w:w w:val="99"/>
                <w:sz w:val="29"/>
              </w:rPr>
            </w:pPr>
          </w:p>
        </w:tc>
      </w:tr>
      <w:tr w:rsidR="00B547D9" w14:paraId="1A6DA401" w14:textId="77777777" w:rsidTr="00AD2EFB">
        <w:trPr>
          <w:trHeight w:val="724"/>
          <w:ins w:id="288" w:author="Gsotg916_Serv" w:date="2022-01-19T10:44:00Z"/>
        </w:trPr>
        <w:tc>
          <w:tcPr>
            <w:tcW w:w="706" w:type="dxa"/>
          </w:tcPr>
          <w:p w14:paraId="20FB9BDF" w14:textId="12348917" w:rsidR="00B547D9" w:rsidRDefault="00B547D9" w:rsidP="00661EE7">
            <w:pPr>
              <w:pStyle w:val="TableParagraph"/>
              <w:spacing w:before="65"/>
              <w:ind w:right="37"/>
              <w:jc w:val="right"/>
              <w:rPr>
                <w:ins w:id="289" w:author="Gsotg916_Serv" w:date="2022-01-19T10:44:00Z"/>
                <w:w w:val="90"/>
                <w:sz w:val="29"/>
              </w:rPr>
            </w:pPr>
            <w:ins w:id="290" w:author="Gsotg916_Serv" w:date="2022-01-19T10:47:00Z">
              <w:r>
                <w:rPr>
                  <w:w w:val="90"/>
                  <w:sz w:val="29"/>
                </w:rPr>
                <w:t>176</w:t>
              </w:r>
            </w:ins>
          </w:p>
        </w:tc>
        <w:tc>
          <w:tcPr>
            <w:tcW w:w="1565" w:type="dxa"/>
          </w:tcPr>
          <w:p w14:paraId="6F9779EC" w14:textId="77777777" w:rsidR="00B547D9" w:rsidRDefault="00B547D9" w:rsidP="00661EE7">
            <w:pPr>
              <w:pStyle w:val="TableParagraph"/>
              <w:spacing w:before="65"/>
              <w:ind w:left="404" w:right="371"/>
              <w:jc w:val="center"/>
              <w:rPr>
                <w:ins w:id="291" w:author="Gsotg916_Serv" w:date="2022-01-19T10:44:00Z"/>
                <w:sz w:val="29"/>
              </w:rPr>
            </w:pPr>
          </w:p>
        </w:tc>
        <w:tc>
          <w:tcPr>
            <w:tcW w:w="3399" w:type="dxa"/>
          </w:tcPr>
          <w:p w14:paraId="212D509E" w14:textId="315462AD" w:rsidR="00B547D9" w:rsidRDefault="00A83CB6" w:rsidP="00661EE7">
            <w:pPr>
              <w:pStyle w:val="TableParagraph"/>
              <w:spacing w:before="69"/>
              <w:ind w:left="121"/>
              <w:rPr>
                <w:ins w:id="292" w:author="Gsotg916_Serv" w:date="2022-01-19T10:44:00Z"/>
                <w:sz w:val="29"/>
              </w:rPr>
            </w:pPr>
            <w:ins w:id="293" w:author="Gsotg916_Serv" w:date="2022-01-19T10:51:00Z">
              <w:r>
                <w:rPr>
                  <w:sz w:val="29"/>
                </w:rPr>
                <w:t xml:space="preserve">Відомча реєстрація великовантажних та </w:t>
              </w:r>
            </w:ins>
            <w:ins w:id="294" w:author="Gsotg916_Serv" w:date="2022-01-19T10:52:00Z">
              <w:r>
                <w:rPr>
                  <w:sz w:val="29"/>
                </w:rPr>
                <w:t>і</w:t>
              </w:r>
            </w:ins>
            <w:ins w:id="295" w:author="Gsotg916_Serv" w:date="2022-01-19T10:51:00Z">
              <w:r>
                <w:rPr>
                  <w:sz w:val="29"/>
                </w:rPr>
                <w:t>нших</w:t>
              </w:r>
            </w:ins>
            <w:ins w:id="296" w:author="Gsotg916_Serv" w:date="2022-01-19T10:53:00Z">
              <w:r>
                <w:rPr>
                  <w:sz w:val="29"/>
                </w:rPr>
                <w:t xml:space="preserve"> технологічних транспортних засобів, що не підлягають</w:t>
              </w:r>
            </w:ins>
            <w:ins w:id="297" w:author="Gsotg916_Serv" w:date="2022-01-19T10:54:00Z">
              <w:r>
                <w:rPr>
                  <w:sz w:val="29"/>
                </w:rPr>
                <w:t xml:space="preserve"> </w:t>
              </w:r>
              <w:r>
                <w:rPr>
                  <w:sz w:val="29"/>
                </w:rPr>
                <w:lastRenderedPageBreak/>
                <w:t>експлуатації та вулично-дорожній мережі загального користування</w:t>
              </w:r>
            </w:ins>
          </w:p>
        </w:tc>
        <w:tc>
          <w:tcPr>
            <w:tcW w:w="2885" w:type="dxa"/>
          </w:tcPr>
          <w:p w14:paraId="627A76DE" w14:textId="77777777" w:rsidR="00B547D9" w:rsidRDefault="00B547D9" w:rsidP="00661EE7">
            <w:pPr>
              <w:pStyle w:val="TableParagraph"/>
              <w:spacing w:before="94" w:line="218" w:lineRule="auto"/>
              <w:ind w:left="124" w:right="214"/>
              <w:rPr>
                <w:ins w:id="298" w:author="Gsotg916_Serv" w:date="2022-01-19T10:44:00Z"/>
                <w:w w:val="95"/>
                <w:sz w:val="29"/>
              </w:rPr>
            </w:pPr>
          </w:p>
        </w:tc>
        <w:tc>
          <w:tcPr>
            <w:tcW w:w="1387" w:type="dxa"/>
          </w:tcPr>
          <w:p w14:paraId="0F2F08B4" w14:textId="77777777" w:rsidR="00B547D9" w:rsidRDefault="00B547D9" w:rsidP="00661EE7">
            <w:pPr>
              <w:pStyle w:val="TableParagraph"/>
              <w:spacing w:before="65"/>
              <w:ind w:left="40"/>
              <w:jc w:val="center"/>
              <w:rPr>
                <w:ins w:id="299" w:author="Gsotg916_Serv" w:date="2022-01-19T10:44:00Z"/>
                <w:w w:val="99"/>
                <w:sz w:val="29"/>
              </w:rPr>
            </w:pPr>
          </w:p>
        </w:tc>
      </w:tr>
      <w:tr w:rsidR="00B547D9" w14:paraId="21DB15E2" w14:textId="77777777" w:rsidTr="00AD2EFB">
        <w:trPr>
          <w:trHeight w:val="724"/>
          <w:ins w:id="300" w:author="Gsotg916_Serv" w:date="2022-01-19T10:44:00Z"/>
        </w:trPr>
        <w:tc>
          <w:tcPr>
            <w:tcW w:w="706" w:type="dxa"/>
          </w:tcPr>
          <w:p w14:paraId="1DD7ACF2" w14:textId="6DE84523" w:rsidR="00B547D9" w:rsidRDefault="00B547D9" w:rsidP="00661EE7">
            <w:pPr>
              <w:pStyle w:val="TableParagraph"/>
              <w:spacing w:before="65"/>
              <w:ind w:right="37"/>
              <w:jc w:val="right"/>
              <w:rPr>
                <w:ins w:id="301" w:author="Gsotg916_Serv" w:date="2022-01-19T10:44:00Z"/>
                <w:w w:val="90"/>
                <w:sz w:val="29"/>
              </w:rPr>
            </w:pPr>
            <w:ins w:id="302" w:author="Gsotg916_Serv" w:date="2022-01-19T10:47:00Z">
              <w:r>
                <w:rPr>
                  <w:w w:val="90"/>
                  <w:sz w:val="29"/>
                </w:rPr>
                <w:t>177</w:t>
              </w:r>
            </w:ins>
          </w:p>
        </w:tc>
        <w:tc>
          <w:tcPr>
            <w:tcW w:w="1565" w:type="dxa"/>
          </w:tcPr>
          <w:p w14:paraId="76127E7A" w14:textId="77777777" w:rsidR="00B547D9" w:rsidRDefault="00B547D9" w:rsidP="00661EE7">
            <w:pPr>
              <w:pStyle w:val="TableParagraph"/>
              <w:spacing w:before="65"/>
              <w:ind w:left="404" w:right="371"/>
              <w:jc w:val="center"/>
              <w:rPr>
                <w:ins w:id="303" w:author="Gsotg916_Serv" w:date="2022-01-19T10:44:00Z"/>
                <w:sz w:val="29"/>
              </w:rPr>
            </w:pPr>
          </w:p>
        </w:tc>
        <w:tc>
          <w:tcPr>
            <w:tcW w:w="3399" w:type="dxa"/>
          </w:tcPr>
          <w:p w14:paraId="3E8B01DC" w14:textId="7BC91066" w:rsidR="00B547D9" w:rsidRDefault="00A83CB6" w:rsidP="00661EE7">
            <w:pPr>
              <w:pStyle w:val="TableParagraph"/>
              <w:spacing w:before="69"/>
              <w:ind w:left="121"/>
              <w:rPr>
                <w:ins w:id="304" w:author="Gsotg916_Serv" w:date="2022-01-19T10:44:00Z"/>
                <w:sz w:val="29"/>
              </w:rPr>
            </w:pPr>
            <w:ins w:id="305" w:author="Gsotg916_Serv" w:date="2022-01-19T10:55:00Z">
              <w:r>
                <w:rPr>
                  <w:sz w:val="29"/>
                </w:rPr>
                <w:t>Обмін посвідчення водія ( без складання іспитів)</w:t>
              </w:r>
            </w:ins>
            <w:ins w:id="306" w:author="Gsotg916_Serv" w:date="2022-01-19T10:56:00Z">
              <w:r>
                <w:rPr>
                  <w:sz w:val="29"/>
                </w:rPr>
                <w:t>/ видача нового посвідчення водія замість втраченого або викраденого</w:t>
              </w:r>
            </w:ins>
          </w:p>
        </w:tc>
        <w:tc>
          <w:tcPr>
            <w:tcW w:w="2885" w:type="dxa"/>
          </w:tcPr>
          <w:p w14:paraId="75D3325B" w14:textId="77777777" w:rsidR="00B547D9" w:rsidRDefault="00B547D9" w:rsidP="00661EE7">
            <w:pPr>
              <w:pStyle w:val="TableParagraph"/>
              <w:spacing w:before="94" w:line="218" w:lineRule="auto"/>
              <w:ind w:left="124" w:right="214"/>
              <w:rPr>
                <w:ins w:id="307" w:author="Gsotg916_Serv" w:date="2022-01-19T10:44:00Z"/>
                <w:w w:val="95"/>
                <w:sz w:val="29"/>
              </w:rPr>
            </w:pPr>
          </w:p>
        </w:tc>
        <w:tc>
          <w:tcPr>
            <w:tcW w:w="1387" w:type="dxa"/>
          </w:tcPr>
          <w:p w14:paraId="423FBA4E" w14:textId="77777777" w:rsidR="00B547D9" w:rsidRDefault="00B547D9" w:rsidP="00661EE7">
            <w:pPr>
              <w:pStyle w:val="TableParagraph"/>
              <w:spacing w:before="65"/>
              <w:ind w:left="40"/>
              <w:jc w:val="center"/>
              <w:rPr>
                <w:ins w:id="308" w:author="Gsotg916_Serv" w:date="2022-01-19T10:44:00Z"/>
                <w:w w:val="99"/>
                <w:sz w:val="29"/>
              </w:rPr>
            </w:pPr>
          </w:p>
        </w:tc>
      </w:tr>
      <w:tr w:rsidR="00B547D9" w:rsidRPr="00732F89" w14:paraId="08653A76" w14:textId="77777777" w:rsidTr="00AD2EFB">
        <w:trPr>
          <w:trHeight w:val="724"/>
          <w:ins w:id="309" w:author="Gsotg916_Serv" w:date="2022-01-19T10:44:00Z"/>
        </w:trPr>
        <w:tc>
          <w:tcPr>
            <w:tcW w:w="706" w:type="dxa"/>
          </w:tcPr>
          <w:p w14:paraId="07BCF403" w14:textId="41BDA44A" w:rsidR="00B547D9" w:rsidRDefault="00B547D9" w:rsidP="00661EE7">
            <w:pPr>
              <w:pStyle w:val="TableParagraph"/>
              <w:spacing w:before="65"/>
              <w:ind w:right="37"/>
              <w:jc w:val="right"/>
              <w:rPr>
                <w:ins w:id="310" w:author="Gsotg916_Serv" w:date="2022-01-19T10:44:00Z"/>
                <w:w w:val="90"/>
                <w:sz w:val="29"/>
              </w:rPr>
            </w:pPr>
            <w:ins w:id="311" w:author="Gsotg916_Serv" w:date="2022-01-19T10:47:00Z">
              <w:r>
                <w:rPr>
                  <w:w w:val="90"/>
                  <w:sz w:val="29"/>
                </w:rPr>
                <w:t>178</w:t>
              </w:r>
            </w:ins>
          </w:p>
        </w:tc>
        <w:tc>
          <w:tcPr>
            <w:tcW w:w="1565" w:type="dxa"/>
          </w:tcPr>
          <w:p w14:paraId="76E9BAD4" w14:textId="77777777" w:rsidR="00B547D9" w:rsidRDefault="00B547D9" w:rsidP="00661EE7">
            <w:pPr>
              <w:pStyle w:val="TableParagraph"/>
              <w:spacing w:before="65"/>
              <w:ind w:left="404" w:right="371"/>
              <w:jc w:val="center"/>
              <w:rPr>
                <w:ins w:id="312" w:author="Gsotg916_Serv" w:date="2022-01-19T10:44:00Z"/>
                <w:sz w:val="29"/>
              </w:rPr>
            </w:pPr>
          </w:p>
        </w:tc>
        <w:tc>
          <w:tcPr>
            <w:tcW w:w="3399" w:type="dxa"/>
          </w:tcPr>
          <w:p w14:paraId="7FB14981" w14:textId="65DF42EB" w:rsidR="00B547D9" w:rsidRDefault="00A83CB6" w:rsidP="00661EE7">
            <w:pPr>
              <w:pStyle w:val="TableParagraph"/>
              <w:spacing w:before="69"/>
              <w:ind w:left="121"/>
              <w:rPr>
                <w:ins w:id="313" w:author="Gsotg916_Serv" w:date="2022-01-19T10:44:00Z"/>
                <w:sz w:val="29"/>
              </w:rPr>
            </w:pPr>
            <w:ins w:id="314" w:author="Gsotg916_Serv" w:date="2022-01-19T10:56:00Z">
              <w:r>
                <w:rPr>
                  <w:sz w:val="29"/>
                </w:rPr>
                <w:t>Перер</w:t>
              </w:r>
            </w:ins>
            <w:ins w:id="315" w:author="Gsotg916_Serv" w:date="2022-01-19T10:57:00Z">
              <w:r>
                <w:rPr>
                  <w:sz w:val="29"/>
                </w:rPr>
                <w:t>еєстрація транспортного засобу у зв</w:t>
              </w:r>
            </w:ins>
            <w:ins w:id="316" w:author="Gsotg916_Serv" w:date="2022-01-19T10:58:00Z">
              <w:r w:rsidRPr="00FA6AEB">
                <w:rPr>
                  <w:sz w:val="29"/>
                  <w:rPrChange w:id="317" w:author="Gsotg916_Serv" w:date="2022-01-19T10:59:00Z">
                    <w:rPr>
                      <w:sz w:val="29"/>
                      <w:lang w:val="en-US"/>
                    </w:rPr>
                  </w:rPrChange>
                </w:rPr>
                <w:t>”</w:t>
              </w:r>
            </w:ins>
            <w:ins w:id="318" w:author="Gsotg916_Serv" w:date="2022-01-19T10:57:00Z">
              <w:r>
                <w:rPr>
                  <w:sz w:val="29"/>
                </w:rPr>
                <w:t xml:space="preserve">язку із зміною найменування та адреси юридичних осіб, прізвище, </w:t>
              </w:r>
            </w:ins>
            <w:ins w:id="319" w:author="Gsotg916_Serv" w:date="2022-01-19T10:59:00Z">
              <w:r>
                <w:rPr>
                  <w:sz w:val="29"/>
                </w:rPr>
                <w:t>імені чи по батькові, місце</w:t>
              </w:r>
              <w:r w:rsidR="00FA6AEB">
                <w:rPr>
                  <w:sz w:val="29"/>
                </w:rPr>
                <w:t xml:space="preserve"> проживання фізичних осіб, які є власниками транспортних засобів, </w:t>
              </w:r>
            </w:ins>
            <w:ins w:id="320" w:author="Gsotg916_Serv" w:date="2022-01-19T11:00:00Z">
              <w:r w:rsidR="00FA6AEB">
                <w:rPr>
                  <w:sz w:val="29"/>
                </w:rPr>
                <w:t>установлення газобалонного обладнання</w:t>
              </w:r>
            </w:ins>
          </w:p>
        </w:tc>
        <w:tc>
          <w:tcPr>
            <w:tcW w:w="2885" w:type="dxa"/>
          </w:tcPr>
          <w:p w14:paraId="4F5DC8AE" w14:textId="77777777" w:rsidR="00B547D9" w:rsidRDefault="00B547D9" w:rsidP="00661EE7">
            <w:pPr>
              <w:pStyle w:val="TableParagraph"/>
              <w:spacing w:before="94" w:line="218" w:lineRule="auto"/>
              <w:ind w:left="124" w:right="214"/>
              <w:rPr>
                <w:ins w:id="321" w:author="Gsotg916_Serv" w:date="2022-01-19T10:44:00Z"/>
                <w:w w:val="95"/>
                <w:sz w:val="29"/>
              </w:rPr>
            </w:pPr>
          </w:p>
        </w:tc>
        <w:tc>
          <w:tcPr>
            <w:tcW w:w="1387" w:type="dxa"/>
          </w:tcPr>
          <w:p w14:paraId="5BE8ADED" w14:textId="77777777" w:rsidR="00B547D9" w:rsidRDefault="00B547D9" w:rsidP="00661EE7">
            <w:pPr>
              <w:pStyle w:val="TableParagraph"/>
              <w:spacing w:before="65"/>
              <w:ind w:left="40"/>
              <w:jc w:val="center"/>
              <w:rPr>
                <w:ins w:id="322" w:author="Gsotg916_Serv" w:date="2022-01-19T10:44:00Z"/>
                <w:w w:val="99"/>
                <w:sz w:val="29"/>
              </w:rPr>
            </w:pPr>
          </w:p>
        </w:tc>
      </w:tr>
      <w:tr w:rsidR="00B547D9" w:rsidRPr="00322AE9" w14:paraId="33857AB4" w14:textId="77777777" w:rsidTr="00B547D9">
        <w:trPr>
          <w:trHeight w:val="724"/>
          <w:ins w:id="323" w:author="Gsotg916_Serv" w:date="2022-01-19T10:41:00Z"/>
        </w:trPr>
        <w:tc>
          <w:tcPr>
            <w:tcW w:w="9942" w:type="dxa"/>
            <w:gridSpan w:val="5"/>
          </w:tcPr>
          <w:p w14:paraId="041EFABB" w14:textId="0F642F69" w:rsidR="00B547D9" w:rsidRPr="00322AE9" w:rsidRDefault="00FA6AEB">
            <w:pPr>
              <w:pStyle w:val="TableParagraph"/>
              <w:numPr>
                <w:ilvl w:val="0"/>
                <w:numId w:val="11"/>
              </w:numPr>
              <w:spacing w:before="65"/>
              <w:jc w:val="center"/>
              <w:rPr>
                <w:ins w:id="324" w:author="Gsotg916_Serv" w:date="2022-01-19T10:41:00Z"/>
                <w:b/>
                <w:bCs/>
                <w:w w:val="99"/>
                <w:sz w:val="29"/>
                <w:rPrChange w:id="325" w:author="Gsotg916_Serv" w:date="2022-01-19T11:25:00Z">
                  <w:rPr>
                    <w:ins w:id="326" w:author="Gsotg916_Serv" w:date="2022-01-19T10:41:00Z"/>
                    <w:w w:val="99"/>
                    <w:sz w:val="29"/>
                  </w:rPr>
                </w:rPrChange>
              </w:rPr>
              <w:pPrChange w:id="327" w:author="Gsotg916_Serv" w:date="2022-01-19T11:01:00Z">
                <w:pPr>
                  <w:pStyle w:val="TableParagraph"/>
                  <w:spacing w:before="65"/>
                  <w:ind w:left="40"/>
                  <w:jc w:val="center"/>
                </w:pPr>
              </w:pPrChange>
            </w:pPr>
            <w:ins w:id="328" w:author="Gsotg916_Serv" w:date="2022-01-19T11:01:00Z">
              <w:r w:rsidRPr="00322AE9">
                <w:rPr>
                  <w:b/>
                  <w:bCs/>
                  <w:w w:val="99"/>
                  <w:sz w:val="29"/>
                  <w:rPrChange w:id="329" w:author="Gsotg916_Serv" w:date="2022-01-19T11:25:00Z">
                    <w:rPr>
                      <w:w w:val="99"/>
                      <w:sz w:val="29"/>
                    </w:rPr>
                  </w:rPrChange>
                </w:rPr>
                <w:t xml:space="preserve">Адміністративні послуги з реєстрації транспортного засобу </w:t>
              </w:r>
            </w:ins>
            <w:ins w:id="330" w:author="Gsotg916_Serv" w:date="2022-01-19T11:02:00Z">
              <w:r w:rsidRPr="00322AE9">
                <w:rPr>
                  <w:b/>
                  <w:bCs/>
                  <w:w w:val="99"/>
                  <w:sz w:val="29"/>
                  <w:rPrChange w:id="331" w:author="Gsotg916_Serv" w:date="2022-01-19T11:25:00Z">
                    <w:rPr>
                      <w:w w:val="99"/>
                      <w:sz w:val="29"/>
                    </w:rPr>
                  </w:rPrChange>
                </w:rPr>
                <w:t>будуть надаватись після підписання угоди та узгодженого рішення про співпрацю</w:t>
              </w:r>
            </w:ins>
            <w:ins w:id="332" w:author="Gsotg916_Serv" w:date="2022-01-19T10:44:00Z">
              <w:r w:rsidR="00B547D9" w:rsidRPr="00322AE9">
                <w:rPr>
                  <w:b/>
                  <w:bCs/>
                  <w:w w:val="99"/>
                  <w:sz w:val="29"/>
                  <w:rPrChange w:id="333" w:author="Gsotg916_Serv" w:date="2022-01-19T11:25:00Z">
                    <w:rPr>
                      <w:w w:val="99"/>
                      <w:sz w:val="29"/>
                    </w:rPr>
                  </w:rPrChange>
                </w:rPr>
                <w:t xml:space="preserve"> </w:t>
              </w:r>
            </w:ins>
            <w:ins w:id="334" w:author="Gsotg916_Serv" w:date="2022-01-19T11:02:00Z">
              <w:r w:rsidRPr="00322AE9">
                <w:rPr>
                  <w:b/>
                  <w:bCs/>
                  <w:w w:val="99"/>
                  <w:sz w:val="29"/>
                  <w:rPrChange w:id="335" w:author="Gsotg916_Serv" w:date="2022-01-19T11:25:00Z">
                    <w:rPr>
                      <w:w w:val="99"/>
                      <w:sz w:val="29"/>
                    </w:rPr>
                  </w:rPrChange>
                </w:rPr>
                <w:t xml:space="preserve"> з </w:t>
              </w:r>
            </w:ins>
            <w:ins w:id="336" w:author="Gsotg916_Serv" w:date="2022-01-19T11:03:00Z">
              <w:r w:rsidRPr="00322AE9">
                <w:rPr>
                  <w:b/>
                  <w:bCs/>
                  <w:w w:val="99"/>
                  <w:sz w:val="29"/>
                  <w:rPrChange w:id="337" w:author="Gsotg916_Serv" w:date="2022-01-19T11:25:00Z">
                    <w:rPr>
                      <w:w w:val="99"/>
                      <w:sz w:val="29"/>
                    </w:rPr>
                  </w:rPrChange>
                </w:rPr>
                <w:t>сервісним центром МВС.</w:t>
              </w:r>
            </w:ins>
          </w:p>
        </w:tc>
      </w:tr>
    </w:tbl>
    <w:p w14:paraId="71CDFA81" w14:textId="1638B907" w:rsidR="00CE01A6" w:rsidRPr="00322AE9" w:rsidRDefault="002D725D" w:rsidP="002D725D">
      <w:pPr>
        <w:pStyle w:val="a4"/>
        <w:spacing w:before="9"/>
        <w:rPr>
          <w:rFonts w:ascii="Consolas"/>
          <w:b/>
          <w:bCs/>
          <w:rPrChange w:id="338" w:author="Gsotg916_Serv" w:date="2022-01-19T11:25:00Z">
            <w:rPr>
              <w:rFonts w:ascii="Consolas"/>
            </w:rPr>
          </w:rPrChange>
        </w:rPr>
      </w:pPr>
      <w:r w:rsidRPr="00322AE9">
        <w:rPr>
          <w:b/>
          <w:bCs/>
          <w:noProof/>
          <w:rPrChange w:id="339" w:author="Gsotg916_Serv" w:date="2022-01-19T11:25:00Z">
            <w:rPr>
              <w:noProof/>
            </w:rPr>
          </w:rPrChange>
        </w:rPr>
        <w:t xml:space="preserve"> </w:t>
      </w:r>
    </w:p>
    <w:p w14:paraId="34C8C826" w14:textId="77777777" w:rsidR="00CE01A6" w:rsidRDefault="00CE01A6" w:rsidP="00663934">
      <w:pPr>
        <w:rPr>
          <w:color w:val="FF0000"/>
          <w:lang w:val="uk-UA"/>
        </w:rPr>
      </w:pPr>
    </w:p>
    <w:p w14:paraId="20BD37DA" w14:textId="46A2879E" w:rsidR="00943596" w:rsidRPr="00360347" w:rsidRDefault="00086E29" w:rsidP="00663934">
      <w:pPr>
        <w:rPr>
          <w:color w:val="FF0000"/>
          <w:lang w:val="uk-UA"/>
        </w:rPr>
      </w:pPr>
      <w:r>
        <w:rPr>
          <w:color w:val="FF0000"/>
          <w:lang w:val="uk-UA"/>
        </w:rPr>
        <w:t xml:space="preserve"> </w:t>
      </w:r>
    </w:p>
    <w:sectPr w:rsidR="00943596" w:rsidRPr="00360347" w:rsidSect="00EA4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E8351" w14:textId="77777777" w:rsidR="00F354B7" w:rsidRDefault="00F354B7">
      <w:r>
        <w:separator/>
      </w:r>
    </w:p>
  </w:endnote>
  <w:endnote w:type="continuationSeparator" w:id="0">
    <w:p w14:paraId="2B392BF0" w14:textId="77777777" w:rsidR="00F354B7" w:rsidRDefault="00F3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BFBC2" w14:textId="77777777" w:rsidR="00F354B7" w:rsidRDefault="00F354B7">
      <w:r>
        <w:separator/>
      </w:r>
    </w:p>
  </w:footnote>
  <w:footnote w:type="continuationSeparator" w:id="0">
    <w:p w14:paraId="0C7D8B24" w14:textId="77777777" w:rsidR="00F354B7" w:rsidRDefault="00F35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3E2B5" w14:textId="47588A5D" w:rsidR="00B547D9" w:rsidRDefault="00B547D9">
    <w:pPr>
      <w:pStyle w:val="a4"/>
      <w:spacing w:line="14" w:lineRule="auto"/>
      <w:rPr>
        <w:sz w:val="20"/>
      </w:rPr>
    </w:pPr>
    <w:del w:id="94" w:author="Пользователь Windows" w:date="2022-01-20T15:58:00Z">
      <w:r w:rsidDel="006F6D6C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9A0345F" wp14:editId="2AC0F2E5">
                <wp:simplePos x="0" y="0"/>
                <wp:positionH relativeFrom="page">
                  <wp:posOffset>3879850</wp:posOffset>
                </wp:positionH>
                <wp:positionV relativeFrom="page">
                  <wp:posOffset>363855</wp:posOffset>
                </wp:positionV>
                <wp:extent cx="168275" cy="208280"/>
                <wp:effectExtent l="3175" t="1905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3157A8" w14:textId="2518D9EE" w:rsidR="00B547D9" w:rsidRPr="00571C08" w:rsidRDefault="00B547D9">
                            <w:pPr>
                              <w:spacing w:before="9"/>
                              <w:ind w:left="60"/>
                              <w:rPr>
                                <w:sz w:val="25"/>
                                <w:lang w:val="uk-UA"/>
                                <w:rPrChange w:id="95" w:author="Gsotg916_Serv" w:date="2022-01-11T15:53:00Z">
                                  <w:rPr>
                                    <w:sz w:val="25"/>
                                  </w:rPr>
                                </w:rPrChange>
                              </w:rPr>
                            </w:pPr>
                            <w:del w:id="96" w:author="Пользователь Windows" w:date="2022-01-20T15:58:00Z">
                              <w:r w:rsidDel="006F6D6C">
                                <w:fldChar w:fldCharType="begin"/>
                              </w:r>
                              <w:r w:rsidDel="006F6D6C">
                                <w:rPr>
                                  <w:w w:val="107"/>
                                  <w:sz w:val="25"/>
                                </w:rPr>
                                <w:delInstrText xml:space="preserve"> PAGE </w:delInstrText>
                              </w:r>
                              <w:r w:rsidDel="006F6D6C">
                                <w:fldChar w:fldCharType="separate"/>
                              </w:r>
                              <w:r w:rsidDel="006F6D6C">
                                <w:delText>5</w:delText>
                              </w:r>
                              <w:r w:rsidDel="006F6D6C">
                                <w:fldChar w:fldCharType="end"/>
                              </w:r>
                            </w:del>
                            <w:ins w:id="97" w:author="Gsotg916_Serv" w:date="2022-01-11T15:53:00Z">
                              <w:del w:id="98" w:author="Пользователь Windows" w:date="2022-01-20T15:58:00Z">
                                <w:r w:rsidDel="006F6D6C">
                                  <w:rPr>
                                    <w:lang w:val="uk-UA"/>
                                  </w:rPr>
                                  <w:delText>1</w:delText>
                                </w:r>
                              </w:del>
                            </w:ins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A0345F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05.5pt;margin-top:28.65pt;width:13.25pt;height:16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" filled="f" stroked="f">
                <v:textbox inset="0,0,0,0">
                  <w:txbxContent>
                    <w:p w14:paraId="113157A8" w14:textId="2518D9EE" w:rsidR="00B547D9" w:rsidRPr="00571C08" w:rsidRDefault="00B547D9">
                      <w:pPr>
                        <w:spacing w:before="9"/>
                        <w:ind w:left="60"/>
                        <w:rPr>
                          <w:sz w:val="25"/>
                          <w:lang w:val="uk-UA"/>
                          <w:rPrChange w:id="99" w:author="Gsotg916_Serv" w:date="2022-01-11T15:53:00Z">
                            <w:rPr>
                              <w:sz w:val="25"/>
                            </w:rPr>
                          </w:rPrChange>
                        </w:rPr>
                      </w:pPr>
                      <w:del w:id="100" w:author="Пользователь Windows" w:date="2022-01-20T15:58:00Z">
                        <w:r w:rsidDel="006F6D6C">
                          <w:fldChar w:fldCharType="begin"/>
                        </w:r>
                        <w:r w:rsidDel="006F6D6C">
                          <w:rPr>
                            <w:w w:val="107"/>
                            <w:sz w:val="25"/>
                          </w:rPr>
                          <w:delInstrText xml:space="preserve"> PAGE </w:delInstrText>
                        </w:r>
                        <w:r w:rsidDel="006F6D6C">
                          <w:fldChar w:fldCharType="separate"/>
                        </w:r>
                        <w:r w:rsidDel="006F6D6C">
                          <w:delText>5</w:delText>
                        </w:r>
                        <w:r w:rsidDel="006F6D6C">
                          <w:fldChar w:fldCharType="end"/>
                        </w:r>
                      </w:del>
                      <w:ins w:id="101" w:author="Gsotg916_Serv" w:date="2022-01-11T15:53:00Z">
                        <w:del w:id="102" w:author="Пользователь Windows" w:date="2022-01-20T15:58:00Z">
                          <w:r w:rsidDel="006F6D6C">
                            <w:rPr>
                              <w:lang w:val="uk-UA"/>
                            </w:rPr>
                            <w:delText>1</w:delText>
                          </w:r>
                        </w:del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ins w:id="103" w:author="Gsotg916_Serv" w:date="2022-01-18T11:20:00Z">
      <w:r>
        <w:rPr>
          <w:sz w:val="20"/>
        </w:rPr>
        <w:t xml:space="preserve">  </w: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03970" w14:textId="77777777" w:rsidR="00B547D9" w:rsidRDefault="00B547D9">
    <w:pPr>
      <w:pStyle w:val="a4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286AF" w14:textId="1C56EF4B" w:rsidR="00B547D9" w:rsidRDefault="00B547D9">
    <w:pPr>
      <w:pStyle w:val="a4"/>
      <w:spacing w:line="14" w:lineRule="auto"/>
      <w:rPr>
        <w:sz w:val="20"/>
      </w:rPr>
    </w:pPr>
    <w:del w:id="142" w:author="Gsotg916_Serv" w:date="2022-01-11T15:53:00Z">
      <w:r w:rsidDel="00571C08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205F5A2" wp14:editId="4E26CDFD">
                <wp:simplePos x="0" y="0"/>
                <wp:positionH relativeFrom="page">
                  <wp:posOffset>3840480</wp:posOffset>
                </wp:positionH>
                <wp:positionV relativeFrom="page">
                  <wp:posOffset>351790</wp:posOffset>
                </wp:positionV>
                <wp:extent cx="247650" cy="217805"/>
                <wp:effectExtent l="1905" t="0" r="0" b="190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BF4A7" w14:textId="77777777" w:rsidR="00B547D9" w:rsidRDefault="00B547D9">
                            <w:pPr>
                              <w:spacing w:before="20"/>
                              <w:ind w:left="60"/>
                              <w:rPr>
                                <w:rFonts w:ascii="Cambria"/>
                                <w:sz w:val="25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rPr>
                                <w:rFonts w:ascii="Cambria"/>
                                <w:sz w:val="25"/>
                              </w:rP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t>10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5F5A2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margin-left:302.4pt;margin-top:27.7pt;width:19.5pt;height:1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" filled="f" stroked="f">
                <v:textbox inset="0,0,0,0">
                  <w:txbxContent>
                    <w:p w14:paraId="6DBBF4A7" w14:textId="77777777" w:rsidR="00B547D9" w:rsidRDefault="00B547D9">
                      <w:pPr>
                        <w:spacing w:before="20"/>
                        <w:ind w:left="60"/>
                        <w:rPr>
                          <w:rFonts w:ascii="Cambria"/>
                          <w:sz w:val="25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Cambria"/>
                          <w:sz w:val="25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10</w: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4070A" w14:textId="41B93029" w:rsidR="00B547D9" w:rsidRDefault="00B547D9">
    <w:pPr>
      <w:pStyle w:val="a4"/>
      <w:spacing w:line="14" w:lineRule="auto"/>
      <w:rPr>
        <w:sz w:val="20"/>
      </w:rPr>
    </w:pPr>
    <w:del w:id="218" w:author="Gsotg916_Serv" w:date="2022-01-11T15:54:00Z">
      <w:r w:rsidDel="00571C08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9AD0884" wp14:editId="4BC50F21">
                <wp:simplePos x="0" y="0"/>
                <wp:positionH relativeFrom="page">
                  <wp:posOffset>3837305</wp:posOffset>
                </wp:positionH>
                <wp:positionV relativeFrom="page">
                  <wp:posOffset>384810</wp:posOffset>
                </wp:positionV>
                <wp:extent cx="243840" cy="184150"/>
                <wp:effectExtent l="0" t="3810" r="0" b="25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0C092" w14:textId="77777777" w:rsidR="00B547D9" w:rsidRDefault="00B547D9">
                            <w:pPr>
                              <w:spacing w:line="266" w:lineRule="exact"/>
                              <w:ind w:left="60"/>
                              <w:rPr>
                                <w:rFonts w:ascii="Consolas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rPr>
                                <w:rFonts w:ascii="Consolas"/>
                              </w:rP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t>20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D088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8" type="#_x0000_t202" style="position:absolute;margin-left:302.15pt;margin-top:30.3pt;width:19.2pt;height:14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" filled="f" stroked="f">
                <v:textbox inset="0,0,0,0">
                  <w:txbxContent>
                    <w:p w14:paraId="1470C092" w14:textId="77777777" w:rsidR="00B547D9" w:rsidRDefault="00B547D9">
                      <w:pPr>
                        <w:spacing w:line="266" w:lineRule="exact"/>
                        <w:ind w:left="60"/>
                        <w:rPr>
                          <w:rFonts w:ascii="Consolas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Consolas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20</w: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1E068" w14:textId="78797925" w:rsidR="00B547D9" w:rsidRDefault="00B547D9">
    <w:pPr>
      <w:pStyle w:val="a4"/>
      <w:spacing w:line="14" w:lineRule="auto"/>
      <w:rPr>
        <w:sz w:val="20"/>
      </w:rPr>
    </w:pPr>
    <w:del w:id="219" w:author="Gsotg916_Serv" w:date="2022-01-11T15:54:00Z">
      <w:r w:rsidDel="00571C08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E2C806E" wp14:editId="3D985AAB">
                <wp:simplePos x="0" y="0"/>
                <wp:positionH relativeFrom="page">
                  <wp:posOffset>3836670</wp:posOffset>
                </wp:positionH>
                <wp:positionV relativeFrom="page">
                  <wp:posOffset>351790</wp:posOffset>
                </wp:positionV>
                <wp:extent cx="248285" cy="217170"/>
                <wp:effectExtent l="0" t="0" r="127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ED102" w14:textId="77777777" w:rsidR="00B547D9" w:rsidRDefault="00B547D9">
                            <w:pPr>
                              <w:spacing w:before="24"/>
                              <w:ind w:left="72"/>
                              <w:rPr>
                                <w:sz w:val="25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rPr>
                                <w:w w:val="105"/>
                                <w:sz w:val="25"/>
                              </w:rP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t>23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C806E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9" type="#_x0000_t202" style="position:absolute;margin-left:302.1pt;margin-top:27.7pt;width:19.55pt;height:17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" filled="f" stroked="f">
                <v:textbox inset="0,0,0,0">
                  <w:txbxContent>
                    <w:p w14:paraId="26CED102" w14:textId="77777777" w:rsidR="00B547D9" w:rsidRDefault="00B547D9">
                      <w:pPr>
                        <w:spacing w:before="24"/>
                        <w:ind w:left="72"/>
                        <w:rPr>
                          <w:sz w:val="25"/>
                        </w:rPr>
                      </w:pPr>
                      <w:r>
                        <w:fldChar w:fldCharType="begin"/>
                      </w:r>
                      <w:r>
                        <w:rPr>
                          <w:w w:val="105"/>
                          <w:sz w:val="25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23</w: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4pt;height:25.8pt;visibility:visible;mso-wrap-style:square" o:bullet="t">
        <v:imagedata r:id="rId1" o:title=""/>
      </v:shape>
    </w:pict>
  </w:numPicBullet>
  <w:abstractNum w:abstractNumId="0" w15:restartNumberingAfterBreak="0">
    <w:nsid w:val="08240A62"/>
    <w:multiLevelType w:val="hybridMultilevel"/>
    <w:tmpl w:val="0EEE3BE0"/>
    <w:lvl w:ilvl="0" w:tplc="9248584A">
      <w:start w:val="2"/>
      <w:numFmt w:val="decimal"/>
      <w:lvlText w:val="%1."/>
      <w:lvlJc w:val="left"/>
      <w:pPr>
        <w:ind w:left="1577" w:hanging="242"/>
      </w:pPr>
      <w:rPr>
        <w:rFonts w:ascii="Times New Roman" w:eastAsia="Times New Roman" w:hAnsi="Times New Roman" w:cs="Times New Roman" w:hint="default"/>
        <w:w w:val="91"/>
        <w:sz w:val="25"/>
        <w:szCs w:val="25"/>
        <w:lang w:val="uk-UA" w:eastAsia="uk-UA" w:bidi="uk-UA"/>
      </w:rPr>
    </w:lvl>
    <w:lvl w:ilvl="1" w:tplc="833C2896">
      <w:numFmt w:val="bullet"/>
      <w:lvlText w:val="•"/>
      <w:lvlJc w:val="left"/>
      <w:pPr>
        <w:ind w:left="2414" w:hanging="242"/>
      </w:pPr>
      <w:rPr>
        <w:rFonts w:hint="default"/>
        <w:lang w:val="uk-UA" w:eastAsia="uk-UA" w:bidi="uk-UA"/>
      </w:rPr>
    </w:lvl>
    <w:lvl w:ilvl="2" w:tplc="6A6C4F5E">
      <w:numFmt w:val="bullet"/>
      <w:lvlText w:val="•"/>
      <w:lvlJc w:val="left"/>
      <w:pPr>
        <w:ind w:left="3249" w:hanging="242"/>
      </w:pPr>
      <w:rPr>
        <w:rFonts w:hint="default"/>
        <w:lang w:val="uk-UA" w:eastAsia="uk-UA" w:bidi="uk-UA"/>
      </w:rPr>
    </w:lvl>
    <w:lvl w:ilvl="3" w:tplc="2592936E">
      <w:numFmt w:val="bullet"/>
      <w:lvlText w:val="•"/>
      <w:lvlJc w:val="left"/>
      <w:pPr>
        <w:ind w:left="4084" w:hanging="242"/>
      </w:pPr>
      <w:rPr>
        <w:rFonts w:hint="default"/>
        <w:lang w:val="uk-UA" w:eastAsia="uk-UA" w:bidi="uk-UA"/>
      </w:rPr>
    </w:lvl>
    <w:lvl w:ilvl="4" w:tplc="50D2FB64">
      <w:numFmt w:val="bullet"/>
      <w:lvlText w:val="•"/>
      <w:lvlJc w:val="left"/>
      <w:pPr>
        <w:ind w:left="4919" w:hanging="242"/>
      </w:pPr>
      <w:rPr>
        <w:rFonts w:hint="default"/>
        <w:lang w:val="uk-UA" w:eastAsia="uk-UA" w:bidi="uk-UA"/>
      </w:rPr>
    </w:lvl>
    <w:lvl w:ilvl="5" w:tplc="F604C30E">
      <w:numFmt w:val="bullet"/>
      <w:lvlText w:val="•"/>
      <w:lvlJc w:val="left"/>
      <w:pPr>
        <w:ind w:left="5754" w:hanging="242"/>
      </w:pPr>
      <w:rPr>
        <w:rFonts w:hint="default"/>
        <w:lang w:val="uk-UA" w:eastAsia="uk-UA" w:bidi="uk-UA"/>
      </w:rPr>
    </w:lvl>
    <w:lvl w:ilvl="6" w:tplc="931AF6E4">
      <w:numFmt w:val="bullet"/>
      <w:lvlText w:val="•"/>
      <w:lvlJc w:val="left"/>
      <w:pPr>
        <w:ind w:left="6589" w:hanging="242"/>
      </w:pPr>
      <w:rPr>
        <w:rFonts w:hint="default"/>
        <w:lang w:val="uk-UA" w:eastAsia="uk-UA" w:bidi="uk-UA"/>
      </w:rPr>
    </w:lvl>
    <w:lvl w:ilvl="7" w:tplc="29F0504E">
      <w:numFmt w:val="bullet"/>
      <w:lvlText w:val="•"/>
      <w:lvlJc w:val="left"/>
      <w:pPr>
        <w:ind w:left="7424" w:hanging="242"/>
      </w:pPr>
      <w:rPr>
        <w:rFonts w:hint="default"/>
        <w:lang w:val="uk-UA" w:eastAsia="uk-UA" w:bidi="uk-UA"/>
      </w:rPr>
    </w:lvl>
    <w:lvl w:ilvl="8" w:tplc="1D9415A4">
      <w:numFmt w:val="bullet"/>
      <w:lvlText w:val="•"/>
      <w:lvlJc w:val="left"/>
      <w:pPr>
        <w:ind w:left="8259" w:hanging="242"/>
      </w:pPr>
      <w:rPr>
        <w:rFonts w:hint="default"/>
        <w:lang w:val="uk-UA" w:eastAsia="uk-UA" w:bidi="uk-UA"/>
      </w:rPr>
    </w:lvl>
  </w:abstractNum>
  <w:abstractNum w:abstractNumId="1" w15:restartNumberingAfterBreak="0">
    <w:nsid w:val="09C8674E"/>
    <w:multiLevelType w:val="hybridMultilevel"/>
    <w:tmpl w:val="C8366012"/>
    <w:lvl w:ilvl="0" w:tplc="227E8476">
      <w:start w:val="1"/>
      <w:numFmt w:val="decimal"/>
      <w:lvlText w:val="%1)"/>
      <w:lvlJc w:val="left"/>
      <w:pPr>
        <w:ind w:left="187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1" w:tplc="3A984118">
      <w:numFmt w:val="bullet"/>
      <w:lvlText w:val="•"/>
      <w:lvlJc w:val="left"/>
      <w:pPr>
        <w:ind w:left="494" w:hanging="303"/>
      </w:pPr>
      <w:rPr>
        <w:rFonts w:hint="default"/>
        <w:lang w:val="uk-UA" w:eastAsia="uk-UA" w:bidi="uk-UA"/>
      </w:rPr>
    </w:lvl>
    <w:lvl w:ilvl="2" w:tplc="B5224AB6">
      <w:numFmt w:val="bullet"/>
      <w:lvlText w:val="•"/>
      <w:lvlJc w:val="left"/>
      <w:pPr>
        <w:ind w:left="809" w:hanging="303"/>
      </w:pPr>
      <w:rPr>
        <w:rFonts w:hint="default"/>
        <w:lang w:val="uk-UA" w:eastAsia="uk-UA" w:bidi="uk-UA"/>
      </w:rPr>
    </w:lvl>
    <w:lvl w:ilvl="3" w:tplc="9ACC297E">
      <w:numFmt w:val="bullet"/>
      <w:lvlText w:val="•"/>
      <w:lvlJc w:val="left"/>
      <w:pPr>
        <w:ind w:left="1124" w:hanging="303"/>
      </w:pPr>
      <w:rPr>
        <w:rFonts w:hint="default"/>
        <w:lang w:val="uk-UA" w:eastAsia="uk-UA" w:bidi="uk-UA"/>
      </w:rPr>
    </w:lvl>
    <w:lvl w:ilvl="4" w:tplc="35C8B34A">
      <w:numFmt w:val="bullet"/>
      <w:lvlText w:val="•"/>
      <w:lvlJc w:val="left"/>
      <w:pPr>
        <w:ind w:left="1438" w:hanging="303"/>
      </w:pPr>
      <w:rPr>
        <w:rFonts w:hint="default"/>
        <w:lang w:val="uk-UA" w:eastAsia="uk-UA" w:bidi="uk-UA"/>
      </w:rPr>
    </w:lvl>
    <w:lvl w:ilvl="5" w:tplc="D5EA1FE6">
      <w:numFmt w:val="bullet"/>
      <w:lvlText w:val="•"/>
      <w:lvlJc w:val="left"/>
      <w:pPr>
        <w:ind w:left="1753" w:hanging="303"/>
      </w:pPr>
      <w:rPr>
        <w:rFonts w:hint="default"/>
        <w:lang w:val="uk-UA" w:eastAsia="uk-UA" w:bidi="uk-UA"/>
      </w:rPr>
    </w:lvl>
    <w:lvl w:ilvl="6" w:tplc="0E9496F2">
      <w:numFmt w:val="bullet"/>
      <w:lvlText w:val="•"/>
      <w:lvlJc w:val="left"/>
      <w:pPr>
        <w:ind w:left="2068" w:hanging="303"/>
      </w:pPr>
      <w:rPr>
        <w:rFonts w:hint="default"/>
        <w:lang w:val="uk-UA" w:eastAsia="uk-UA" w:bidi="uk-UA"/>
      </w:rPr>
    </w:lvl>
    <w:lvl w:ilvl="7" w:tplc="63285F44">
      <w:numFmt w:val="bullet"/>
      <w:lvlText w:val="•"/>
      <w:lvlJc w:val="left"/>
      <w:pPr>
        <w:ind w:left="2382" w:hanging="303"/>
      </w:pPr>
      <w:rPr>
        <w:rFonts w:hint="default"/>
        <w:lang w:val="uk-UA" w:eastAsia="uk-UA" w:bidi="uk-UA"/>
      </w:rPr>
    </w:lvl>
    <w:lvl w:ilvl="8" w:tplc="2EF82F6E">
      <w:numFmt w:val="bullet"/>
      <w:lvlText w:val="•"/>
      <w:lvlJc w:val="left"/>
      <w:pPr>
        <w:ind w:left="2697" w:hanging="303"/>
      </w:pPr>
      <w:rPr>
        <w:rFonts w:hint="default"/>
        <w:lang w:val="uk-UA" w:eastAsia="uk-UA" w:bidi="uk-UA"/>
      </w:rPr>
    </w:lvl>
  </w:abstractNum>
  <w:abstractNum w:abstractNumId="2" w15:restartNumberingAfterBreak="0">
    <w:nsid w:val="153C443E"/>
    <w:multiLevelType w:val="hybridMultilevel"/>
    <w:tmpl w:val="A0B00E46"/>
    <w:lvl w:ilvl="0" w:tplc="EBDE2C2A">
      <w:start w:val="1"/>
      <w:numFmt w:val="decimal"/>
      <w:lvlText w:val="%1)"/>
      <w:lvlJc w:val="left"/>
      <w:pPr>
        <w:ind w:left="225" w:hanging="414"/>
      </w:pPr>
      <w:rPr>
        <w:rFonts w:hint="default"/>
        <w:i/>
        <w:spacing w:val="-1"/>
        <w:w w:val="83"/>
        <w:lang w:val="uk-UA" w:eastAsia="uk-UA" w:bidi="uk-UA"/>
      </w:rPr>
    </w:lvl>
    <w:lvl w:ilvl="1" w:tplc="B79EB6EC">
      <w:numFmt w:val="bullet"/>
      <w:lvlText w:val="•"/>
      <w:lvlJc w:val="left"/>
      <w:pPr>
        <w:ind w:left="1152" w:hanging="414"/>
      </w:pPr>
      <w:rPr>
        <w:rFonts w:hint="default"/>
        <w:lang w:val="uk-UA" w:eastAsia="uk-UA" w:bidi="uk-UA"/>
      </w:rPr>
    </w:lvl>
    <w:lvl w:ilvl="2" w:tplc="1B72447C">
      <w:numFmt w:val="bullet"/>
      <w:lvlText w:val="•"/>
      <w:lvlJc w:val="left"/>
      <w:pPr>
        <w:ind w:left="2085" w:hanging="414"/>
      </w:pPr>
      <w:rPr>
        <w:rFonts w:hint="default"/>
        <w:lang w:val="uk-UA" w:eastAsia="uk-UA" w:bidi="uk-UA"/>
      </w:rPr>
    </w:lvl>
    <w:lvl w:ilvl="3" w:tplc="C5443A10">
      <w:numFmt w:val="bullet"/>
      <w:lvlText w:val="•"/>
      <w:lvlJc w:val="left"/>
      <w:pPr>
        <w:ind w:left="3017" w:hanging="414"/>
      </w:pPr>
      <w:rPr>
        <w:rFonts w:hint="default"/>
        <w:lang w:val="uk-UA" w:eastAsia="uk-UA" w:bidi="uk-UA"/>
      </w:rPr>
    </w:lvl>
    <w:lvl w:ilvl="4" w:tplc="C6067F96">
      <w:numFmt w:val="bullet"/>
      <w:lvlText w:val="•"/>
      <w:lvlJc w:val="left"/>
      <w:pPr>
        <w:ind w:left="3950" w:hanging="414"/>
      </w:pPr>
      <w:rPr>
        <w:rFonts w:hint="default"/>
        <w:lang w:val="uk-UA" w:eastAsia="uk-UA" w:bidi="uk-UA"/>
      </w:rPr>
    </w:lvl>
    <w:lvl w:ilvl="5" w:tplc="3782F2F0">
      <w:numFmt w:val="bullet"/>
      <w:lvlText w:val="•"/>
      <w:lvlJc w:val="left"/>
      <w:pPr>
        <w:ind w:left="4883" w:hanging="414"/>
      </w:pPr>
      <w:rPr>
        <w:rFonts w:hint="default"/>
        <w:lang w:val="uk-UA" w:eastAsia="uk-UA" w:bidi="uk-UA"/>
      </w:rPr>
    </w:lvl>
    <w:lvl w:ilvl="6" w:tplc="9F18E90E">
      <w:numFmt w:val="bullet"/>
      <w:lvlText w:val="•"/>
      <w:lvlJc w:val="left"/>
      <w:pPr>
        <w:ind w:left="5815" w:hanging="414"/>
      </w:pPr>
      <w:rPr>
        <w:rFonts w:hint="default"/>
        <w:lang w:val="uk-UA" w:eastAsia="uk-UA" w:bidi="uk-UA"/>
      </w:rPr>
    </w:lvl>
    <w:lvl w:ilvl="7" w:tplc="3B160870">
      <w:numFmt w:val="bullet"/>
      <w:lvlText w:val="•"/>
      <w:lvlJc w:val="left"/>
      <w:pPr>
        <w:ind w:left="6748" w:hanging="414"/>
      </w:pPr>
      <w:rPr>
        <w:rFonts w:hint="default"/>
        <w:lang w:val="uk-UA" w:eastAsia="uk-UA" w:bidi="uk-UA"/>
      </w:rPr>
    </w:lvl>
    <w:lvl w:ilvl="8" w:tplc="EB04B452">
      <w:numFmt w:val="bullet"/>
      <w:lvlText w:val="•"/>
      <w:lvlJc w:val="left"/>
      <w:pPr>
        <w:ind w:left="7681" w:hanging="414"/>
      </w:pPr>
      <w:rPr>
        <w:rFonts w:hint="default"/>
        <w:lang w:val="uk-UA" w:eastAsia="uk-UA" w:bidi="uk-UA"/>
      </w:rPr>
    </w:lvl>
  </w:abstractNum>
  <w:abstractNum w:abstractNumId="3" w15:restartNumberingAfterBreak="0">
    <w:nsid w:val="1B5A7017"/>
    <w:multiLevelType w:val="hybridMultilevel"/>
    <w:tmpl w:val="C2F27350"/>
    <w:lvl w:ilvl="0" w:tplc="2140E66A">
      <w:start w:val="1"/>
      <w:numFmt w:val="decimal"/>
      <w:lvlText w:val="%1."/>
      <w:lvlJc w:val="left"/>
      <w:pPr>
        <w:ind w:left="260" w:hanging="264"/>
      </w:pPr>
      <w:rPr>
        <w:rFonts w:hint="default"/>
        <w:spacing w:val="-1"/>
        <w:w w:val="90"/>
        <w:lang w:val="uk-UA" w:eastAsia="uk-UA" w:bidi="uk-UA"/>
      </w:rPr>
    </w:lvl>
    <w:lvl w:ilvl="1" w:tplc="15FE3A62">
      <w:start w:val="2"/>
      <w:numFmt w:val="decimal"/>
      <w:lvlText w:val="%2."/>
      <w:lvlJc w:val="left"/>
      <w:pPr>
        <w:ind w:left="1697" w:hanging="242"/>
      </w:pPr>
      <w:rPr>
        <w:rFonts w:ascii="Times New Roman" w:eastAsia="Times New Roman" w:hAnsi="Times New Roman" w:cs="Times New Roman" w:hint="default"/>
        <w:w w:val="91"/>
        <w:sz w:val="25"/>
        <w:szCs w:val="25"/>
        <w:lang w:val="uk-UA" w:eastAsia="uk-UA" w:bidi="uk-UA"/>
      </w:rPr>
    </w:lvl>
    <w:lvl w:ilvl="2" w:tplc="26248568">
      <w:numFmt w:val="bullet"/>
      <w:lvlText w:val="•"/>
      <w:lvlJc w:val="left"/>
      <w:pPr>
        <w:ind w:left="2571" w:hanging="242"/>
      </w:pPr>
      <w:rPr>
        <w:rFonts w:hint="default"/>
        <w:lang w:val="uk-UA" w:eastAsia="uk-UA" w:bidi="uk-UA"/>
      </w:rPr>
    </w:lvl>
    <w:lvl w:ilvl="3" w:tplc="593CAE08">
      <w:numFmt w:val="bullet"/>
      <w:lvlText w:val="•"/>
      <w:lvlJc w:val="left"/>
      <w:pPr>
        <w:ind w:left="3443" w:hanging="242"/>
      </w:pPr>
      <w:rPr>
        <w:rFonts w:hint="default"/>
        <w:lang w:val="uk-UA" w:eastAsia="uk-UA" w:bidi="uk-UA"/>
      </w:rPr>
    </w:lvl>
    <w:lvl w:ilvl="4" w:tplc="05B4321E">
      <w:numFmt w:val="bullet"/>
      <w:lvlText w:val="•"/>
      <w:lvlJc w:val="left"/>
      <w:pPr>
        <w:ind w:left="4315" w:hanging="242"/>
      </w:pPr>
      <w:rPr>
        <w:rFonts w:hint="default"/>
        <w:lang w:val="uk-UA" w:eastAsia="uk-UA" w:bidi="uk-UA"/>
      </w:rPr>
    </w:lvl>
    <w:lvl w:ilvl="5" w:tplc="250C87C6">
      <w:numFmt w:val="bullet"/>
      <w:lvlText w:val="•"/>
      <w:lvlJc w:val="left"/>
      <w:pPr>
        <w:ind w:left="5187" w:hanging="242"/>
      </w:pPr>
      <w:rPr>
        <w:rFonts w:hint="default"/>
        <w:lang w:val="uk-UA" w:eastAsia="uk-UA" w:bidi="uk-UA"/>
      </w:rPr>
    </w:lvl>
    <w:lvl w:ilvl="6" w:tplc="5458296E">
      <w:numFmt w:val="bullet"/>
      <w:lvlText w:val="•"/>
      <w:lvlJc w:val="left"/>
      <w:pPr>
        <w:ind w:left="6059" w:hanging="242"/>
      </w:pPr>
      <w:rPr>
        <w:rFonts w:hint="default"/>
        <w:lang w:val="uk-UA" w:eastAsia="uk-UA" w:bidi="uk-UA"/>
      </w:rPr>
    </w:lvl>
    <w:lvl w:ilvl="7" w:tplc="DA38250E">
      <w:numFmt w:val="bullet"/>
      <w:lvlText w:val="•"/>
      <w:lvlJc w:val="left"/>
      <w:pPr>
        <w:ind w:left="6930" w:hanging="242"/>
      </w:pPr>
      <w:rPr>
        <w:rFonts w:hint="default"/>
        <w:lang w:val="uk-UA" w:eastAsia="uk-UA" w:bidi="uk-UA"/>
      </w:rPr>
    </w:lvl>
    <w:lvl w:ilvl="8" w:tplc="0A20BD84">
      <w:numFmt w:val="bullet"/>
      <w:lvlText w:val="•"/>
      <w:lvlJc w:val="left"/>
      <w:pPr>
        <w:ind w:left="7802" w:hanging="242"/>
      </w:pPr>
      <w:rPr>
        <w:rFonts w:hint="default"/>
        <w:lang w:val="uk-UA" w:eastAsia="uk-UA" w:bidi="uk-UA"/>
      </w:rPr>
    </w:lvl>
  </w:abstractNum>
  <w:abstractNum w:abstractNumId="4" w15:restartNumberingAfterBreak="0">
    <w:nsid w:val="21FB5C49"/>
    <w:multiLevelType w:val="hybridMultilevel"/>
    <w:tmpl w:val="418E5108"/>
    <w:lvl w:ilvl="0" w:tplc="707EEC56">
      <w:numFmt w:val="bullet"/>
      <w:lvlText w:val=""/>
      <w:lvlJc w:val="left"/>
      <w:pPr>
        <w:ind w:left="40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 w15:restartNumberingAfterBreak="0">
    <w:nsid w:val="247F5FAB"/>
    <w:multiLevelType w:val="hybridMultilevel"/>
    <w:tmpl w:val="FDAA2F8C"/>
    <w:lvl w:ilvl="0" w:tplc="531E176A">
      <w:start w:val="1"/>
      <w:numFmt w:val="decimal"/>
      <w:lvlText w:val="%1)"/>
      <w:lvlJc w:val="left"/>
      <w:pPr>
        <w:ind w:left="2377" w:hanging="304"/>
      </w:pPr>
      <w:rPr>
        <w:rFonts w:hint="default"/>
        <w:w w:val="96"/>
        <w:lang w:val="uk-UA" w:eastAsia="uk-UA" w:bidi="uk-UA"/>
      </w:rPr>
    </w:lvl>
    <w:lvl w:ilvl="1" w:tplc="B47475D0">
      <w:numFmt w:val="bullet"/>
      <w:lvlText w:val="•"/>
      <w:lvlJc w:val="left"/>
      <w:pPr>
        <w:ind w:left="2691" w:hanging="304"/>
      </w:pPr>
      <w:rPr>
        <w:rFonts w:hint="default"/>
        <w:lang w:val="uk-UA" w:eastAsia="uk-UA" w:bidi="uk-UA"/>
      </w:rPr>
    </w:lvl>
    <w:lvl w:ilvl="2" w:tplc="252C5474">
      <w:numFmt w:val="bullet"/>
      <w:lvlText w:val="•"/>
      <w:lvlJc w:val="left"/>
      <w:pPr>
        <w:ind w:left="3002" w:hanging="304"/>
      </w:pPr>
      <w:rPr>
        <w:rFonts w:hint="default"/>
        <w:lang w:val="uk-UA" w:eastAsia="uk-UA" w:bidi="uk-UA"/>
      </w:rPr>
    </w:lvl>
    <w:lvl w:ilvl="3" w:tplc="7AE899F2">
      <w:numFmt w:val="bullet"/>
      <w:lvlText w:val="•"/>
      <w:lvlJc w:val="left"/>
      <w:pPr>
        <w:ind w:left="3313" w:hanging="304"/>
      </w:pPr>
      <w:rPr>
        <w:rFonts w:hint="default"/>
        <w:lang w:val="uk-UA" w:eastAsia="uk-UA" w:bidi="uk-UA"/>
      </w:rPr>
    </w:lvl>
    <w:lvl w:ilvl="4" w:tplc="6D967DAC">
      <w:numFmt w:val="bullet"/>
      <w:lvlText w:val="•"/>
      <w:lvlJc w:val="left"/>
      <w:pPr>
        <w:ind w:left="3624" w:hanging="304"/>
      </w:pPr>
      <w:rPr>
        <w:rFonts w:hint="default"/>
        <w:lang w:val="uk-UA" w:eastAsia="uk-UA" w:bidi="uk-UA"/>
      </w:rPr>
    </w:lvl>
    <w:lvl w:ilvl="5" w:tplc="C6DA475A">
      <w:numFmt w:val="bullet"/>
      <w:lvlText w:val="•"/>
      <w:lvlJc w:val="left"/>
      <w:pPr>
        <w:ind w:left="3935" w:hanging="304"/>
      </w:pPr>
      <w:rPr>
        <w:rFonts w:hint="default"/>
        <w:lang w:val="uk-UA" w:eastAsia="uk-UA" w:bidi="uk-UA"/>
      </w:rPr>
    </w:lvl>
    <w:lvl w:ilvl="6" w:tplc="CC149318">
      <w:numFmt w:val="bullet"/>
      <w:lvlText w:val="•"/>
      <w:lvlJc w:val="left"/>
      <w:pPr>
        <w:ind w:left="4246" w:hanging="304"/>
      </w:pPr>
      <w:rPr>
        <w:rFonts w:hint="default"/>
        <w:lang w:val="uk-UA" w:eastAsia="uk-UA" w:bidi="uk-UA"/>
      </w:rPr>
    </w:lvl>
    <w:lvl w:ilvl="7" w:tplc="8EE68B68">
      <w:numFmt w:val="bullet"/>
      <w:lvlText w:val="•"/>
      <w:lvlJc w:val="left"/>
      <w:pPr>
        <w:ind w:left="4557" w:hanging="304"/>
      </w:pPr>
      <w:rPr>
        <w:rFonts w:hint="default"/>
        <w:lang w:val="uk-UA" w:eastAsia="uk-UA" w:bidi="uk-UA"/>
      </w:rPr>
    </w:lvl>
    <w:lvl w:ilvl="8" w:tplc="BA200288">
      <w:numFmt w:val="bullet"/>
      <w:lvlText w:val="•"/>
      <w:lvlJc w:val="left"/>
      <w:pPr>
        <w:ind w:left="4868" w:hanging="304"/>
      </w:pPr>
      <w:rPr>
        <w:rFonts w:hint="default"/>
        <w:lang w:val="uk-UA" w:eastAsia="uk-UA" w:bidi="uk-UA"/>
      </w:rPr>
    </w:lvl>
  </w:abstractNum>
  <w:abstractNum w:abstractNumId="6" w15:restartNumberingAfterBreak="0">
    <w:nsid w:val="27692E50"/>
    <w:multiLevelType w:val="hybridMultilevel"/>
    <w:tmpl w:val="D73EF364"/>
    <w:lvl w:ilvl="0" w:tplc="E098CD66">
      <w:start w:val="2"/>
      <w:numFmt w:val="decimal"/>
      <w:lvlText w:val="%1."/>
      <w:lvlJc w:val="left"/>
      <w:pPr>
        <w:ind w:left="1578" w:hanging="242"/>
      </w:pPr>
      <w:rPr>
        <w:rFonts w:ascii="Times New Roman" w:eastAsia="Times New Roman" w:hAnsi="Times New Roman" w:cs="Times New Roman" w:hint="default"/>
        <w:w w:val="95"/>
        <w:sz w:val="24"/>
        <w:szCs w:val="24"/>
        <w:lang w:val="uk-UA" w:eastAsia="uk-UA" w:bidi="uk-UA"/>
      </w:rPr>
    </w:lvl>
    <w:lvl w:ilvl="1" w:tplc="3758B29A">
      <w:numFmt w:val="bullet"/>
      <w:lvlText w:val="•"/>
      <w:lvlJc w:val="left"/>
      <w:pPr>
        <w:ind w:left="2414" w:hanging="242"/>
      </w:pPr>
      <w:rPr>
        <w:rFonts w:hint="default"/>
        <w:lang w:val="uk-UA" w:eastAsia="uk-UA" w:bidi="uk-UA"/>
      </w:rPr>
    </w:lvl>
    <w:lvl w:ilvl="2" w:tplc="61A442EC">
      <w:numFmt w:val="bullet"/>
      <w:lvlText w:val="•"/>
      <w:lvlJc w:val="left"/>
      <w:pPr>
        <w:ind w:left="3249" w:hanging="242"/>
      </w:pPr>
      <w:rPr>
        <w:rFonts w:hint="default"/>
        <w:lang w:val="uk-UA" w:eastAsia="uk-UA" w:bidi="uk-UA"/>
      </w:rPr>
    </w:lvl>
    <w:lvl w:ilvl="3" w:tplc="ED5EC074">
      <w:numFmt w:val="bullet"/>
      <w:lvlText w:val="•"/>
      <w:lvlJc w:val="left"/>
      <w:pPr>
        <w:ind w:left="4084" w:hanging="242"/>
      </w:pPr>
      <w:rPr>
        <w:rFonts w:hint="default"/>
        <w:lang w:val="uk-UA" w:eastAsia="uk-UA" w:bidi="uk-UA"/>
      </w:rPr>
    </w:lvl>
    <w:lvl w:ilvl="4" w:tplc="ABE4D358">
      <w:numFmt w:val="bullet"/>
      <w:lvlText w:val="•"/>
      <w:lvlJc w:val="left"/>
      <w:pPr>
        <w:ind w:left="4919" w:hanging="242"/>
      </w:pPr>
      <w:rPr>
        <w:rFonts w:hint="default"/>
        <w:lang w:val="uk-UA" w:eastAsia="uk-UA" w:bidi="uk-UA"/>
      </w:rPr>
    </w:lvl>
    <w:lvl w:ilvl="5" w:tplc="5A222AD2">
      <w:numFmt w:val="bullet"/>
      <w:lvlText w:val="•"/>
      <w:lvlJc w:val="left"/>
      <w:pPr>
        <w:ind w:left="5754" w:hanging="242"/>
      </w:pPr>
      <w:rPr>
        <w:rFonts w:hint="default"/>
        <w:lang w:val="uk-UA" w:eastAsia="uk-UA" w:bidi="uk-UA"/>
      </w:rPr>
    </w:lvl>
    <w:lvl w:ilvl="6" w:tplc="257A0062">
      <w:numFmt w:val="bullet"/>
      <w:lvlText w:val="•"/>
      <w:lvlJc w:val="left"/>
      <w:pPr>
        <w:ind w:left="6589" w:hanging="242"/>
      </w:pPr>
      <w:rPr>
        <w:rFonts w:hint="default"/>
        <w:lang w:val="uk-UA" w:eastAsia="uk-UA" w:bidi="uk-UA"/>
      </w:rPr>
    </w:lvl>
    <w:lvl w:ilvl="7" w:tplc="ECD898C8">
      <w:numFmt w:val="bullet"/>
      <w:lvlText w:val="•"/>
      <w:lvlJc w:val="left"/>
      <w:pPr>
        <w:ind w:left="7424" w:hanging="242"/>
      </w:pPr>
      <w:rPr>
        <w:rFonts w:hint="default"/>
        <w:lang w:val="uk-UA" w:eastAsia="uk-UA" w:bidi="uk-UA"/>
      </w:rPr>
    </w:lvl>
    <w:lvl w:ilvl="8" w:tplc="C12C688A">
      <w:numFmt w:val="bullet"/>
      <w:lvlText w:val="•"/>
      <w:lvlJc w:val="left"/>
      <w:pPr>
        <w:ind w:left="8259" w:hanging="242"/>
      </w:pPr>
      <w:rPr>
        <w:rFonts w:hint="default"/>
        <w:lang w:val="uk-UA" w:eastAsia="uk-UA" w:bidi="uk-UA"/>
      </w:rPr>
    </w:lvl>
  </w:abstractNum>
  <w:abstractNum w:abstractNumId="7" w15:restartNumberingAfterBreak="0">
    <w:nsid w:val="3D3A0D67"/>
    <w:multiLevelType w:val="hybridMultilevel"/>
    <w:tmpl w:val="C8EEC91C"/>
    <w:lvl w:ilvl="0" w:tplc="AAE6D3A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510A7240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6F5C994C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671E70BA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4764748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93A223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DCECCE22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AD4CC7D6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EC20469E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42905AA7"/>
    <w:multiLevelType w:val="hybridMultilevel"/>
    <w:tmpl w:val="1A104EC0"/>
    <w:lvl w:ilvl="0" w:tplc="898C353C">
      <w:start w:val="1"/>
      <w:numFmt w:val="decimal"/>
      <w:lvlText w:val="%1)"/>
      <w:lvlJc w:val="left"/>
      <w:pPr>
        <w:ind w:left="164" w:hanging="304"/>
      </w:pPr>
      <w:rPr>
        <w:rFonts w:ascii="Times New Roman" w:eastAsia="Times New Roman" w:hAnsi="Times New Roman" w:cs="Times New Roman" w:hint="default"/>
        <w:w w:val="96"/>
        <w:sz w:val="29"/>
        <w:szCs w:val="29"/>
        <w:lang w:val="uk-UA" w:eastAsia="uk-UA" w:bidi="uk-UA"/>
      </w:rPr>
    </w:lvl>
    <w:lvl w:ilvl="1" w:tplc="AA20035A">
      <w:start w:val="1"/>
      <w:numFmt w:val="decimal"/>
      <w:lvlText w:val="%2)"/>
      <w:lvlJc w:val="left"/>
      <w:pPr>
        <w:ind w:left="2701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2" w:tplc="0B0AE5C6">
      <w:numFmt w:val="bullet"/>
      <w:lvlText w:val="•"/>
      <w:lvlJc w:val="left"/>
      <w:pPr>
        <w:ind w:left="2772" w:hanging="303"/>
      </w:pPr>
      <w:rPr>
        <w:rFonts w:hint="default"/>
        <w:lang w:val="uk-UA" w:eastAsia="uk-UA" w:bidi="uk-UA"/>
      </w:rPr>
    </w:lvl>
    <w:lvl w:ilvl="3" w:tplc="7A6C0836">
      <w:numFmt w:val="bullet"/>
      <w:lvlText w:val="•"/>
      <w:lvlJc w:val="left"/>
      <w:pPr>
        <w:ind w:left="2845" w:hanging="303"/>
      </w:pPr>
      <w:rPr>
        <w:rFonts w:hint="default"/>
        <w:lang w:val="uk-UA" w:eastAsia="uk-UA" w:bidi="uk-UA"/>
      </w:rPr>
    </w:lvl>
    <w:lvl w:ilvl="4" w:tplc="64B03ACC">
      <w:numFmt w:val="bullet"/>
      <w:lvlText w:val="•"/>
      <w:lvlJc w:val="left"/>
      <w:pPr>
        <w:ind w:left="2918" w:hanging="303"/>
      </w:pPr>
      <w:rPr>
        <w:rFonts w:hint="default"/>
        <w:lang w:val="uk-UA" w:eastAsia="uk-UA" w:bidi="uk-UA"/>
      </w:rPr>
    </w:lvl>
    <w:lvl w:ilvl="5" w:tplc="12C6909C">
      <w:numFmt w:val="bullet"/>
      <w:lvlText w:val="•"/>
      <w:lvlJc w:val="left"/>
      <w:pPr>
        <w:ind w:left="2991" w:hanging="303"/>
      </w:pPr>
      <w:rPr>
        <w:rFonts w:hint="default"/>
        <w:lang w:val="uk-UA" w:eastAsia="uk-UA" w:bidi="uk-UA"/>
      </w:rPr>
    </w:lvl>
    <w:lvl w:ilvl="6" w:tplc="3056A408">
      <w:numFmt w:val="bullet"/>
      <w:lvlText w:val="•"/>
      <w:lvlJc w:val="left"/>
      <w:pPr>
        <w:ind w:left="3064" w:hanging="303"/>
      </w:pPr>
      <w:rPr>
        <w:rFonts w:hint="default"/>
        <w:lang w:val="uk-UA" w:eastAsia="uk-UA" w:bidi="uk-UA"/>
      </w:rPr>
    </w:lvl>
    <w:lvl w:ilvl="7" w:tplc="566CE4A6">
      <w:numFmt w:val="bullet"/>
      <w:lvlText w:val="•"/>
      <w:lvlJc w:val="left"/>
      <w:pPr>
        <w:ind w:left="3137" w:hanging="303"/>
      </w:pPr>
      <w:rPr>
        <w:rFonts w:hint="default"/>
        <w:lang w:val="uk-UA" w:eastAsia="uk-UA" w:bidi="uk-UA"/>
      </w:rPr>
    </w:lvl>
    <w:lvl w:ilvl="8" w:tplc="374A7322">
      <w:numFmt w:val="bullet"/>
      <w:lvlText w:val="•"/>
      <w:lvlJc w:val="left"/>
      <w:pPr>
        <w:ind w:left="3210" w:hanging="303"/>
      </w:pPr>
      <w:rPr>
        <w:rFonts w:hint="default"/>
        <w:lang w:val="uk-UA" w:eastAsia="uk-UA" w:bidi="uk-UA"/>
      </w:rPr>
    </w:lvl>
  </w:abstractNum>
  <w:abstractNum w:abstractNumId="9" w15:restartNumberingAfterBreak="0">
    <w:nsid w:val="555553ED"/>
    <w:multiLevelType w:val="hybridMultilevel"/>
    <w:tmpl w:val="08B2014C"/>
    <w:lvl w:ilvl="0" w:tplc="08F29BF4">
      <w:start w:val="2"/>
      <w:numFmt w:val="decimal"/>
      <w:lvlText w:val="%1."/>
      <w:lvlJc w:val="left"/>
      <w:pPr>
        <w:ind w:left="1578" w:hanging="242"/>
      </w:pPr>
      <w:rPr>
        <w:rFonts w:ascii="Times New Roman" w:eastAsia="Times New Roman" w:hAnsi="Times New Roman" w:cs="Times New Roman" w:hint="default"/>
        <w:w w:val="95"/>
        <w:sz w:val="24"/>
        <w:szCs w:val="24"/>
        <w:lang w:val="uk-UA" w:eastAsia="uk-UA" w:bidi="uk-UA"/>
      </w:rPr>
    </w:lvl>
    <w:lvl w:ilvl="1" w:tplc="85DA77B0">
      <w:numFmt w:val="bullet"/>
      <w:lvlText w:val="•"/>
      <w:lvlJc w:val="left"/>
      <w:pPr>
        <w:ind w:left="2414" w:hanging="242"/>
      </w:pPr>
      <w:rPr>
        <w:rFonts w:hint="default"/>
        <w:lang w:val="uk-UA" w:eastAsia="uk-UA" w:bidi="uk-UA"/>
      </w:rPr>
    </w:lvl>
    <w:lvl w:ilvl="2" w:tplc="F976B330">
      <w:numFmt w:val="bullet"/>
      <w:lvlText w:val="•"/>
      <w:lvlJc w:val="left"/>
      <w:pPr>
        <w:ind w:left="3249" w:hanging="242"/>
      </w:pPr>
      <w:rPr>
        <w:rFonts w:hint="default"/>
        <w:lang w:val="uk-UA" w:eastAsia="uk-UA" w:bidi="uk-UA"/>
      </w:rPr>
    </w:lvl>
    <w:lvl w:ilvl="3" w:tplc="EF7E521C">
      <w:numFmt w:val="bullet"/>
      <w:lvlText w:val="•"/>
      <w:lvlJc w:val="left"/>
      <w:pPr>
        <w:ind w:left="4084" w:hanging="242"/>
      </w:pPr>
      <w:rPr>
        <w:rFonts w:hint="default"/>
        <w:lang w:val="uk-UA" w:eastAsia="uk-UA" w:bidi="uk-UA"/>
      </w:rPr>
    </w:lvl>
    <w:lvl w:ilvl="4" w:tplc="7FE4DF3C">
      <w:numFmt w:val="bullet"/>
      <w:lvlText w:val="•"/>
      <w:lvlJc w:val="left"/>
      <w:pPr>
        <w:ind w:left="4919" w:hanging="242"/>
      </w:pPr>
      <w:rPr>
        <w:rFonts w:hint="default"/>
        <w:lang w:val="uk-UA" w:eastAsia="uk-UA" w:bidi="uk-UA"/>
      </w:rPr>
    </w:lvl>
    <w:lvl w:ilvl="5" w:tplc="9A46E284">
      <w:numFmt w:val="bullet"/>
      <w:lvlText w:val="•"/>
      <w:lvlJc w:val="left"/>
      <w:pPr>
        <w:ind w:left="5754" w:hanging="242"/>
      </w:pPr>
      <w:rPr>
        <w:rFonts w:hint="default"/>
        <w:lang w:val="uk-UA" w:eastAsia="uk-UA" w:bidi="uk-UA"/>
      </w:rPr>
    </w:lvl>
    <w:lvl w:ilvl="6" w:tplc="A4804BC2">
      <w:numFmt w:val="bullet"/>
      <w:lvlText w:val="•"/>
      <w:lvlJc w:val="left"/>
      <w:pPr>
        <w:ind w:left="6589" w:hanging="242"/>
      </w:pPr>
      <w:rPr>
        <w:rFonts w:hint="default"/>
        <w:lang w:val="uk-UA" w:eastAsia="uk-UA" w:bidi="uk-UA"/>
      </w:rPr>
    </w:lvl>
    <w:lvl w:ilvl="7" w:tplc="CC9284F8">
      <w:numFmt w:val="bullet"/>
      <w:lvlText w:val="•"/>
      <w:lvlJc w:val="left"/>
      <w:pPr>
        <w:ind w:left="7424" w:hanging="242"/>
      </w:pPr>
      <w:rPr>
        <w:rFonts w:hint="default"/>
        <w:lang w:val="uk-UA" w:eastAsia="uk-UA" w:bidi="uk-UA"/>
      </w:rPr>
    </w:lvl>
    <w:lvl w:ilvl="8" w:tplc="84B6A5A6">
      <w:numFmt w:val="bullet"/>
      <w:lvlText w:val="•"/>
      <w:lvlJc w:val="left"/>
      <w:pPr>
        <w:ind w:left="8259" w:hanging="242"/>
      </w:pPr>
      <w:rPr>
        <w:rFonts w:hint="default"/>
        <w:lang w:val="uk-UA" w:eastAsia="uk-UA" w:bidi="uk-UA"/>
      </w:rPr>
    </w:lvl>
  </w:abstractNum>
  <w:abstractNum w:abstractNumId="10" w15:restartNumberingAfterBreak="0">
    <w:nsid w:val="6E5E56C7"/>
    <w:multiLevelType w:val="hybridMultilevel"/>
    <w:tmpl w:val="A00ECC58"/>
    <w:lvl w:ilvl="0" w:tplc="041E52C0">
      <w:numFmt w:val="bullet"/>
      <w:lvlText w:val="-"/>
      <w:lvlJc w:val="left"/>
      <w:pPr>
        <w:ind w:left="194" w:hanging="146"/>
      </w:pPr>
      <w:rPr>
        <w:rFonts w:ascii="Times New Roman" w:eastAsia="Times New Roman" w:hAnsi="Times New Roman" w:cs="Times New Roman" w:hint="default"/>
        <w:i/>
        <w:w w:val="102"/>
        <w:sz w:val="27"/>
        <w:szCs w:val="27"/>
        <w:lang w:val="uk-UA" w:eastAsia="uk-UA" w:bidi="uk-UA"/>
      </w:rPr>
    </w:lvl>
    <w:lvl w:ilvl="1" w:tplc="ECA2A414">
      <w:numFmt w:val="bullet"/>
      <w:lvlText w:val="•"/>
      <w:lvlJc w:val="left"/>
      <w:pPr>
        <w:ind w:left="1210" w:hanging="146"/>
      </w:pPr>
      <w:rPr>
        <w:rFonts w:hint="default"/>
        <w:lang w:val="uk-UA" w:eastAsia="uk-UA" w:bidi="uk-UA"/>
      </w:rPr>
    </w:lvl>
    <w:lvl w:ilvl="2" w:tplc="126898CC">
      <w:numFmt w:val="bullet"/>
      <w:lvlText w:val="•"/>
      <w:lvlJc w:val="left"/>
      <w:pPr>
        <w:ind w:left="2221" w:hanging="146"/>
      </w:pPr>
      <w:rPr>
        <w:rFonts w:hint="default"/>
        <w:lang w:val="uk-UA" w:eastAsia="uk-UA" w:bidi="uk-UA"/>
      </w:rPr>
    </w:lvl>
    <w:lvl w:ilvl="3" w:tplc="4F06FA9E">
      <w:numFmt w:val="bullet"/>
      <w:lvlText w:val="•"/>
      <w:lvlJc w:val="left"/>
      <w:pPr>
        <w:ind w:left="3232" w:hanging="146"/>
      </w:pPr>
      <w:rPr>
        <w:rFonts w:hint="default"/>
        <w:lang w:val="uk-UA" w:eastAsia="uk-UA" w:bidi="uk-UA"/>
      </w:rPr>
    </w:lvl>
    <w:lvl w:ilvl="4" w:tplc="3F5E7F10">
      <w:numFmt w:val="bullet"/>
      <w:lvlText w:val="•"/>
      <w:lvlJc w:val="left"/>
      <w:pPr>
        <w:ind w:left="4243" w:hanging="146"/>
      </w:pPr>
      <w:rPr>
        <w:rFonts w:hint="default"/>
        <w:lang w:val="uk-UA" w:eastAsia="uk-UA" w:bidi="uk-UA"/>
      </w:rPr>
    </w:lvl>
    <w:lvl w:ilvl="5" w:tplc="0622A23C">
      <w:numFmt w:val="bullet"/>
      <w:lvlText w:val="•"/>
      <w:lvlJc w:val="left"/>
      <w:pPr>
        <w:ind w:left="5254" w:hanging="146"/>
      </w:pPr>
      <w:rPr>
        <w:rFonts w:hint="default"/>
        <w:lang w:val="uk-UA" w:eastAsia="uk-UA" w:bidi="uk-UA"/>
      </w:rPr>
    </w:lvl>
    <w:lvl w:ilvl="6" w:tplc="7E40ED42">
      <w:numFmt w:val="bullet"/>
      <w:lvlText w:val="•"/>
      <w:lvlJc w:val="left"/>
      <w:pPr>
        <w:ind w:left="6265" w:hanging="146"/>
      </w:pPr>
      <w:rPr>
        <w:rFonts w:hint="default"/>
        <w:lang w:val="uk-UA" w:eastAsia="uk-UA" w:bidi="uk-UA"/>
      </w:rPr>
    </w:lvl>
    <w:lvl w:ilvl="7" w:tplc="BA98EA3E">
      <w:numFmt w:val="bullet"/>
      <w:lvlText w:val="•"/>
      <w:lvlJc w:val="left"/>
      <w:pPr>
        <w:ind w:left="7276" w:hanging="146"/>
      </w:pPr>
      <w:rPr>
        <w:rFonts w:hint="default"/>
        <w:lang w:val="uk-UA" w:eastAsia="uk-UA" w:bidi="uk-UA"/>
      </w:rPr>
    </w:lvl>
    <w:lvl w:ilvl="8" w:tplc="CBBC616E">
      <w:numFmt w:val="bullet"/>
      <w:lvlText w:val="•"/>
      <w:lvlJc w:val="left"/>
      <w:pPr>
        <w:ind w:left="8287" w:hanging="146"/>
      </w:pPr>
      <w:rPr>
        <w:rFonts w:hint="default"/>
        <w:lang w:val="uk-UA" w:eastAsia="uk-UA" w:bidi="uk-UA"/>
      </w:rPr>
    </w:lvl>
  </w:abstractNum>
  <w:abstractNum w:abstractNumId="11" w15:restartNumberingAfterBreak="0">
    <w:nsid w:val="71FC323E"/>
    <w:multiLevelType w:val="hybridMultilevel"/>
    <w:tmpl w:val="7700C850"/>
    <w:lvl w:ilvl="0" w:tplc="1B1EAB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2E2D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D4D0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FA3B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0A7F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ECD3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AB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7413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00E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11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Пользователь Windows">
    <w15:presenceInfo w15:providerId="None" w15:userId="Пользователь Windows"/>
  </w15:person>
  <w15:person w15:author="Gsotg916_Serv">
    <w15:presenceInfo w15:providerId="None" w15:userId="Gsotg916_Ser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1B"/>
    <w:rsid w:val="000040E1"/>
    <w:rsid w:val="00014EFB"/>
    <w:rsid w:val="0003339E"/>
    <w:rsid w:val="00046783"/>
    <w:rsid w:val="00064EF0"/>
    <w:rsid w:val="00075651"/>
    <w:rsid w:val="00086E29"/>
    <w:rsid w:val="000D4B80"/>
    <w:rsid w:val="000D6CCA"/>
    <w:rsid w:val="000F1372"/>
    <w:rsid w:val="001159AF"/>
    <w:rsid w:val="00124D5B"/>
    <w:rsid w:val="00163FEA"/>
    <w:rsid w:val="001831FC"/>
    <w:rsid w:val="00193D9A"/>
    <w:rsid w:val="001A0641"/>
    <w:rsid w:val="001B3198"/>
    <w:rsid w:val="001E0DE7"/>
    <w:rsid w:val="001F71AA"/>
    <w:rsid w:val="00204885"/>
    <w:rsid w:val="00233694"/>
    <w:rsid w:val="00233FEA"/>
    <w:rsid w:val="00236101"/>
    <w:rsid w:val="00250415"/>
    <w:rsid w:val="00290601"/>
    <w:rsid w:val="002B7F01"/>
    <w:rsid w:val="002C577D"/>
    <w:rsid w:val="002D23C8"/>
    <w:rsid w:val="002D725D"/>
    <w:rsid w:val="002F0724"/>
    <w:rsid w:val="002F0EF9"/>
    <w:rsid w:val="002F2A1E"/>
    <w:rsid w:val="002F6058"/>
    <w:rsid w:val="00322AE9"/>
    <w:rsid w:val="00360347"/>
    <w:rsid w:val="00367F13"/>
    <w:rsid w:val="003701ED"/>
    <w:rsid w:val="0037589E"/>
    <w:rsid w:val="00395775"/>
    <w:rsid w:val="00397D64"/>
    <w:rsid w:val="003A431A"/>
    <w:rsid w:val="003B22EB"/>
    <w:rsid w:val="003B381B"/>
    <w:rsid w:val="003C3BAD"/>
    <w:rsid w:val="003C4157"/>
    <w:rsid w:val="003E731C"/>
    <w:rsid w:val="00412405"/>
    <w:rsid w:val="0045706F"/>
    <w:rsid w:val="00462744"/>
    <w:rsid w:val="0046503E"/>
    <w:rsid w:val="00495BCD"/>
    <w:rsid w:val="004A75E8"/>
    <w:rsid w:val="004B4B14"/>
    <w:rsid w:val="004C60FC"/>
    <w:rsid w:val="004D792D"/>
    <w:rsid w:val="00506285"/>
    <w:rsid w:val="00534B05"/>
    <w:rsid w:val="0055366F"/>
    <w:rsid w:val="00567F4C"/>
    <w:rsid w:val="00571C08"/>
    <w:rsid w:val="00571F25"/>
    <w:rsid w:val="00596B54"/>
    <w:rsid w:val="00597AE6"/>
    <w:rsid w:val="005A5EA6"/>
    <w:rsid w:val="005A79F0"/>
    <w:rsid w:val="005F0F00"/>
    <w:rsid w:val="005F5318"/>
    <w:rsid w:val="00616D31"/>
    <w:rsid w:val="00630EC5"/>
    <w:rsid w:val="006337CE"/>
    <w:rsid w:val="00661EE7"/>
    <w:rsid w:val="00663934"/>
    <w:rsid w:val="00671BF0"/>
    <w:rsid w:val="00672489"/>
    <w:rsid w:val="0067444A"/>
    <w:rsid w:val="00693A38"/>
    <w:rsid w:val="006950DF"/>
    <w:rsid w:val="006C2606"/>
    <w:rsid w:val="006D7FEC"/>
    <w:rsid w:val="006E1879"/>
    <w:rsid w:val="006F6D6C"/>
    <w:rsid w:val="00712091"/>
    <w:rsid w:val="00732F89"/>
    <w:rsid w:val="007605D5"/>
    <w:rsid w:val="00766F74"/>
    <w:rsid w:val="007A0A3F"/>
    <w:rsid w:val="007A131D"/>
    <w:rsid w:val="007A4536"/>
    <w:rsid w:val="007B0316"/>
    <w:rsid w:val="007B1CCB"/>
    <w:rsid w:val="007B735B"/>
    <w:rsid w:val="007D4482"/>
    <w:rsid w:val="007D7CE5"/>
    <w:rsid w:val="007E57DD"/>
    <w:rsid w:val="008017C4"/>
    <w:rsid w:val="00831227"/>
    <w:rsid w:val="00835960"/>
    <w:rsid w:val="008474F5"/>
    <w:rsid w:val="00847F05"/>
    <w:rsid w:val="008779B1"/>
    <w:rsid w:val="008B2F6F"/>
    <w:rsid w:val="008D693E"/>
    <w:rsid w:val="008E1059"/>
    <w:rsid w:val="008F6590"/>
    <w:rsid w:val="00904C9E"/>
    <w:rsid w:val="00911CA2"/>
    <w:rsid w:val="0094179F"/>
    <w:rsid w:val="00943596"/>
    <w:rsid w:val="00953AE2"/>
    <w:rsid w:val="00970974"/>
    <w:rsid w:val="00975F4C"/>
    <w:rsid w:val="00986EAE"/>
    <w:rsid w:val="009C2D08"/>
    <w:rsid w:val="009F2E93"/>
    <w:rsid w:val="00A023AB"/>
    <w:rsid w:val="00A07CAF"/>
    <w:rsid w:val="00A12783"/>
    <w:rsid w:val="00A2679C"/>
    <w:rsid w:val="00A4397E"/>
    <w:rsid w:val="00A453D9"/>
    <w:rsid w:val="00A60B9C"/>
    <w:rsid w:val="00A751CD"/>
    <w:rsid w:val="00A83CB6"/>
    <w:rsid w:val="00AD11FE"/>
    <w:rsid w:val="00AD281B"/>
    <w:rsid w:val="00AD2EFB"/>
    <w:rsid w:val="00AD653F"/>
    <w:rsid w:val="00AD75F9"/>
    <w:rsid w:val="00B1671A"/>
    <w:rsid w:val="00B1713E"/>
    <w:rsid w:val="00B41B3F"/>
    <w:rsid w:val="00B53E9C"/>
    <w:rsid w:val="00B54497"/>
    <w:rsid w:val="00B547D9"/>
    <w:rsid w:val="00B5628B"/>
    <w:rsid w:val="00B661E5"/>
    <w:rsid w:val="00B80666"/>
    <w:rsid w:val="00B954BB"/>
    <w:rsid w:val="00B96B3C"/>
    <w:rsid w:val="00BE4725"/>
    <w:rsid w:val="00BF45A7"/>
    <w:rsid w:val="00C0227A"/>
    <w:rsid w:val="00C04842"/>
    <w:rsid w:val="00C05F80"/>
    <w:rsid w:val="00C113FF"/>
    <w:rsid w:val="00C27692"/>
    <w:rsid w:val="00C33941"/>
    <w:rsid w:val="00C45458"/>
    <w:rsid w:val="00C476FF"/>
    <w:rsid w:val="00C47C36"/>
    <w:rsid w:val="00C66763"/>
    <w:rsid w:val="00C83BD7"/>
    <w:rsid w:val="00CA040D"/>
    <w:rsid w:val="00CA0EB7"/>
    <w:rsid w:val="00CA50C3"/>
    <w:rsid w:val="00CB0B99"/>
    <w:rsid w:val="00CE01A6"/>
    <w:rsid w:val="00CE07CC"/>
    <w:rsid w:val="00CE2539"/>
    <w:rsid w:val="00CF0F29"/>
    <w:rsid w:val="00CF523E"/>
    <w:rsid w:val="00D338EA"/>
    <w:rsid w:val="00D4134A"/>
    <w:rsid w:val="00D513A7"/>
    <w:rsid w:val="00D51DEC"/>
    <w:rsid w:val="00D94CD3"/>
    <w:rsid w:val="00D94E8C"/>
    <w:rsid w:val="00D9552B"/>
    <w:rsid w:val="00DB0DCA"/>
    <w:rsid w:val="00DC6377"/>
    <w:rsid w:val="00DE3651"/>
    <w:rsid w:val="00DE6767"/>
    <w:rsid w:val="00E03BF0"/>
    <w:rsid w:val="00E14FE8"/>
    <w:rsid w:val="00E203C9"/>
    <w:rsid w:val="00E22AC4"/>
    <w:rsid w:val="00E346F9"/>
    <w:rsid w:val="00E6251D"/>
    <w:rsid w:val="00E67D9F"/>
    <w:rsid w:val="00E73742"/>
    <w:rsid w:val="00E909A5"/>
    <w:rsid w:val="00EA46A9"/>
    <w:rsid w:val="00ED219C"/>
    <w:rsid w:val="00EF6FD7"/>
    <w:rsid w:val="00F354B7"/>
    <w:rsid w:val="00F835E4"/>
    <w:rsid w:val="00F84344"/>
    <w:rsid w:val="00F91A76"/>
    <w:rsid w:val="00F942FD"/>
    <w:rsid w:val="00FA6AEB"/>
    <w:rsid w:val="00FB0D7F"/>
    <w:rsid w:val="00FC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3A356"/>
  <w15:docId w15:val="{91307ACA-E619-4285-A86A-86E0A02E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B3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81B"/>
    <w:pPr>
      <w:keepNext/>
      <w:jc w:val="center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link w:val="20"/>
    <w:uiPriority w:val="9"/>
    <w:unhideWhenUsed/>
    <w:qFormat/>
    <w:rsid w:val="00661EE7"/>
    <w:pPr>
      <w:widowControl w:val="0"/>
      <w:autoSpaceDE w:val="0"/>
      <w:autoSpaceDN w:val="0"/>
      <w:spacing w:before="75"/>
      <w:ind w:left="720" w:right="4789"/>
      <w:jc w:val="center"/>
      <w:outlineLvl w:val="1"/>
    </w:pPr>
    <w:rPr>
      <w:sz w:val="34"/>
      <w:szCs w:val="34"/>
      <w:lang w:val="uk-UA" w:eastAsia="uk-UA" w:bidi="uk-UA"/>
    </w:rPr>
  </w:style>
  <w:style w:type="paragraph" w:styleId="4">
    <w:name w:val="heading 4"/>
    <w:basedOn w:val="a"/>
    <w:next w:val="a"/>
    <w:link w:val="40"/>
    <w:qFormat/>
    <w:rsid w:val="003B381B"/>
    <w:pPr>
      <w:keepNext/>
      <w:jc w:val="center"/>
      <w:outlineLvl w:val="3"/>
    </w:pPr>
    <w:rPr>
      <w:rFonts w:ascii="UkrainianBaltica" w:hAnsi="UkrainianBaltica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3B381B"/>
    <w:pPr>
      <w:keepNext/>
      <w:outlineLvl w:val="6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8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3B381B"/>
    <w:rPr>
      <w:rFonts w:ascii="UkrainianBaltica" w:eastAsia="Times New Roman" w:hAnsi="UkrainianBaltica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B381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table" w:styleId="a3">
    <w:name w:val="Table Grid"/>
    <w:basedOn w:val="a1"/>
    <w:uiPriority w:val="59"/>
    <w:rsid w:val="002504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661EE7"/>
    <w:rPr>
      <w:rFonts w:ascii="Times New Roman" w:eastAsia="Times New Roman" w:hAnsi="Times New Roman" w:cs="Times New Roman"/>
      <w:sz w:val="34"/>
      <w:szCs w:val="34"/>
      <w:lang w:val="uk-UA" w:eastAsia="uk-UA" w:bidi="uk-UA"/>
    </w:rPr>
  </w:style>
  <w:style w:type="table" w:customStyle="1" w:styleId="TableNormal">
    <w:name w:val="Table Normal"/>
    <w:uiPriority w:val="2"/>
    <w:semiHidden/>
    <w:unhideWhenUsed/>
    <w:qFormat/>
    <w:rsid w:val="00661E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61EE7"/>
    <w:pPr>
      <w:widowControl w:val="0"/>
      <w:autoSpaceDE w:val="0"/>
      <w:autoSpaceDN w:val="0"/>
    </w:pPr>
    <w:rPr>
      <w:sz w:val="29"/>
      <w:szCs w:val="29"/>
      <w:lang w:val="uk-UA" w:eastAsia="uk-UA" w:bidi="uk-UA"/>
    </w:rPr>
  </w:style>
  <w:style w:type="character" w:customStyle="1" w:styleId="a5">
    <w:name w:val="Основной текст Знак"/>
    <w:basedOn w:val="a0"/>
    <w:link w:val="a4"/>
    <w:uiPriority w:val="1"/>
    <w:rsid w:val="00661EE7"/>
    <w:rPr>
      <w:rFonts w:ascii="Times New Roman" w:eastAsia="Times New Roman" w:hAnsi="Times New Roman" w:cs="Times New Roman"/>
      <w:sz w:val="29"/>
      <w:szCs w:val="29"/>
      <w:lang w:val="uk-UA" w:eastAsia="uk-UA" w:bidi="uk-UA"/>
    </w:rPr>
  </w:style>
  <w:style w:type="paragraph" w:styleId="a6">
    <w:name w:val="List Paragraph"/>
    <w:basedOn w:val="a"/>
    <w:uiPriority w:val="99"/>
    <w:qFormat/>
    <w:rsid w:val="00661EE7"/>
    <w:pPr>
      <w:widowControl w:val="0"/>
      <w:autoSpaceDE w:val="0"/>
      <w:autoSpaceDN w:val="0"/>
      <w:ind w:left="2396" w:hanging="2"/>
    </w:pPr>
    <w:rPr>
      <w:sz w:val="22"/>
      <w:szCs w:val="22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661EE7"/>
    <w:pPr>
      <w:widowControl w:val="0"/>
      <w:autoSpaceDE w:val="0"/>
      <w:autoSpaceDN w:val="0"/>
    </w:pPr>
    <w:rPr>
      <w:sz w:val="22"/>
      <w:szCs w:val="22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AD2EF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EF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E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6F6D6C"/>
  </w:style>
  <w:style w:type="paragraph" w:styleId="ab">
    <w:name w:val="Balloon Text"/>
    <w:basedOn w:val="a"/>
    <w:link w:val="ac"/>
    <w:uiPriority w:val="99"/>
    <w:semiHidden/>
    <w:unhideWhenUsed/>
    <w:rsid w:val="006F6D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6D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9840B-6EB8-4E5C-A7F1-4CE2F8E3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5498</Words>
  <Characters>31342</Characters>
  <Application>Microsoft Office Word</Application>
  <DocSecurity>0</DocSecurity>
  <Lines>261</Lines>
  <Paragraphs>73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Пользователь Windows</cp:lastModifiedBy>
  <cp:revision>2</cp:revision>
  <cp:lastPrinted>2021-03-24T09:10:00Z</cp:lastPrinted>
  <dcterms:created xsi:type="dcterms:W3CDTF">2022-02-01T13:00:00Z</dcterms:created>
  <dcterms:modified xsi:type="dcterms:W3CDTF">2022-02-01T13:00:00Z</dcterms:modified>
</cp:coreProperties>
</file>