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96A" w:rsidRDefault="003C596A" w:rsidP="000416D0">
      <w:pPr>
        <w:jc w:val="center"/>
      </w:pPr>
    </w:p>
    <w:p w:rsidR="003C596A" w:rsidRDefault="003C596A" w:rsidP="000416D0">
      <w:pPr>
        <w:jc w:val="center"/>
      </w:pPr>
    </w:p>
    <w:p w:rsidR="003C596A" w:rsidRPr="00D16A9D" w:rsidRDefault="003C596A" w:rsidP="003C596A">
      <w:pPr>
        <w:jc w:val="center"/>
        <w:rPr>
          <w:noProof/>
          <w:sz w:val="28"/>
          <w:szCs w:val="28"/>
          <w:lang w:val="uk-UA"/>
        </w:rPr>
      </w:pPr>
      <w:r w:rsidRPr="00D16A9D">
        <w:rPr>
          <w:noProof/>
          <w:sz w:val="28"/>
          <w:szCs w:val="28"/>
          <w:lang w:val="uk-UA" w:eastAsia="uk-UA"/>
        </w:rPr>
        <w:drawing>
          <wp:inline distT="0" distB="0" distL="0" distR="0">
            <wp:extent cx="571500" cy="800100"/>
            <wp:effectExtent l="0" t="0" r="0" b="0"/>
            <wp:docPr id="30" name="Рисунок 30"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800100"/>
                    </a:xfrm>
                    <a:prstGeom prst="rect">
                      <a:avLst/>
                    </a:prstGeom>
                    <a:noFill/>
                    <a:ln>
                      <a:noFill/>
                    </a:ln>
                  </pic:spPr>
                </pic:pic>
              </a:graphicData>
            </a:graphic>
          </wp:inline>
        </w:drawing>
      </w:r>
    </w:p>
    <w:p w:rsidR="003C596A" w:rsidRPr="003C596A" w:rsidRDefault="003C596A" w:rsidP="003C596A">
      <w:pPr>
        <w:spacing w:after="0"/>
        <w:jc w:val="center"/>
        <w:rPr>
          <w:rFonts w:ascii="Times New Roman" w:hAnsi="Times New Roman"/>
          <w:b/>
          <w:sz w:val="28"/>
          <w:szCs w:val="28"/>
          <w:lang w:val="uk-UA"/>
        </w:rPr>
      </w:pPr>
      <w:r w:rsidRPr="003C596A">
        <w:rPr>
          <w:rFonts w:ascii="Times New Roman" w:hAnsi="Times New Roman"/>
          <w:b/>
          <w:sz w:val="28"/>
          <w:szCs w:val="28"/>
          <w:lang w:val="uk-UA"/>
        </w:rPr>
        <w:t>СТУДЕНИКІВСЬКА  СІЛЬСЬКА  РАДА</w:t>
      </w:r>
      <w:r w:rsidRPr="003C596A">
        <w:rPr>
          <w:rFonts w:ascii="Times New Roman" w:hAnsi="Times New Roman"/>
          <w:b/>
          <w:sz w:val="28"/>
          <w:szCs w:val="28"/>
          <w:lang w:val="uk-UA"/>
        </w:rPr>
        <w:br/>
        <w:t>ПЕРЕЯСЛАВ-ХМЕЛЬНИЦЬКОГО РАЙОНУ</w:t>
      </w:r>
    </w:p>
    <w:p w:rsidR="003C596A" w:rsidRPr="003C596A" w:rsidRDefault="003C596A" w:rsidP="003C596A">
      <w:pPr>
        <w:spacing w:after="0"/>
        <w:jc w:val="center"/>
        <w:rPr>
          <w:rFonts w:ascii="Times New Roman" w:hAnsi="Times New Roman"/>
          <w:b/>
          <w:sz w:val="28"/>
          <w:szCs w:val="28"/>
          <w:lang w:val="uk-UA"/>
        </w:rPr>
      </w:pPr>
      <w:r w:rsidRPr="003C596A">
        <w:rPr>
          <w:rFonts w:ascii="Times New Roman" w:hAnsi="Times New Roman"/>
          <w:b/>
          <w:sz w:val="28"/>
          <w:szCs w:val="28"/>
          <w:lang w:val="uk-UA"/>
        </w:rPr>
        <w:t>КИЇВСЬКА ОБЛАСТЬ</w:t>
      </w:r>
    </w:p>
    <w:p w:rsidR="003C596A" w:rsidRPr="003C596A" w:rsidRDefault="003C596A" w:rsidP="003C596A">
      <w:pPr>
        <w:spacing w:after="0"/>
        <w:jc w:val="center"/>
        <w:rPr>
          <w:rFonts w:ascii="Times New Roman" w:hAnsi="Times New Roman"/>
          <w:b/>
          <w:sz w:val="28"/>
          <w:szCs w:val="28"/>
          <w:lang w:val="uk-UA"/>
        </w:rPr>
      </w:pPr>
      <w:r>
        <w:rPr>
          <w:rFonts w:ascii="Times New Roman" w:hAnsi="Times New Roman"/>
          <w:b/>
          <w:sz w:val="28"/>
          <w:szCs w:val="28"/>
          <w:lang w:val="uk-UA"/>
        </w:rPr>
        <w:t>СЬОМОГО  СКЛИКАННЯ</w:t>
      </w:r>
    </w:p>
    <w:p w:rsidR="003C596A" w:rsidRPr="003C596A" w:rsidRDefault="003C596A" w:rsidP="003C596A">
      <w:pPr>
        <w:spacing w:after="0"/>
        <w:jc w:val="center"/>
        <w:rPr>
          <w:rFonts w:ascii="Times New Roman" w:hAnsi="Times New Roman"/>
          <w:b/>
          <w:sz w:val="28"/>
          <w:szCs w:val="28"/>
          <w:lang w:val="uk-UA"/>
        </w:rPr>
      </w:pPr>
      <w:r w:rsidRPr="003C596A">
        <w:rPr>
          <w:rFonts w:ascii="Times New Roman" w:hAnsi="Times New Roman"/>
          <w:b/>
          <w:sz w:val="28"/>
          <w:szCs w:val="28"/>
          <w:lang w:val="uk-UA"/>
        </w:rPr>
        <w:t>РІШЕННЯ</w:t>
      </w:r>
    </w:p>
    <w:p w:rsidR="003C596A" w:rsidRPr="003C596A" w:rsidRDefault="003C596A" w:rsidP="003C596A">
      <w:pPr>
        <w:spacing w:after="0"/>
        <w:jc w:val="center"/>
        <w:rPr>
          <w:rFonts w:ascii="Times New Roman" w:hAnsi="Times New Roman"/>
          <w:noProof/>
          <w:sz w:val="28"/>
          <w:szCs w:val="28"/>
          <w:lang w:val="uk-UA"/>
        </w:rPr>
      </w:pPr>
    </w:p>
    <w:p w:rsidR="003C596A" w:rsidRPr="003C596A" w:rsidRDefault="003C596A" w:rsidP="003C596A">
      <w:pPr>
        <w:spacing w:after="0"/>
        <w:jc w:val="center"/>
        <w:rPr>
          <w:rFonts w:ascii="Times New Roman" w:hAnsi="Times New Roman"/>
          <w:noProof/>
          <w:sz w:val="28"/>
          <w:szCs w:val="28"/>
          <w:lang w:val="uk-UA"/>
        </w:rPr>
      </w:pPr>
    </w:p>
    <w:p w:rsidR="003C596A" w:rsidRPr="003C596A" w:rsidRDefault="003C596A" w:rsidP="003C596A">
      <w:pPr>
        <w:spacing w:after="0"/>
        <w:jc w:val="center"/>
        <w:rPr>
          <w:rFonts w:ascii="Times New Roman" w:hAnsi="Times New Roman"/>
          <w:noProof/>
          <w:sz w:val="28"/>
          <w:szCs w:val="28"/>
          <w:lang w:val="uk-UA"/>
        </w:rPr>
      </w:pPr>
    </w:p>
    <w:p w:rsidR="003C596A" w:rsidRPr="003C596A" w:rsidRDefault="003C596A" w:rsidP="003C596A">
      <w:pPr>
        <w:spacing w:after="0"/>
        <w:jc w:val="center"/>
        <w:rPr>
          <w:rFonts w:ascii="Times New Roman" w:hAnsi="Times New Roman"/>
          <w:noProof/>
          <w:sz w:val="28"/>
          <w:szCs w:val="28"/>
          <w:lang w:val="uk-UA"/>
        </w:rPr>
      </w:pPr>
    </w:p>
    <w:p w:rsidR="003C596A" w:rsidRPr="003C596A" w:rsidRDefault="003C596A" w:rsidP="003C596A">
      <w:pPr>
        <w:spacing w:after="0" w:line="288" w:lineRule="auto"/>
        <w:rPr>
          <w:rFonts w:ascii="Times New Roman" w:eastAsia="Calibri" w:hAnsi="Times New Roman"/>
          <w:b/>
          <w:iCs/>
          <w:sz w:val="28"/>
          <w:szCs w:val="28"/>
          <w:lang w:eastAsia="en-US"/>
        </w:rPr>
      </w:pPr>
      <w:r w:rsidRPr="003C596A">
        <w:rPr>
          <w:rFonts w:ascii="Times New Roman" w:eastAsia="Calibri" w:hAnsi="Times New Roman"/>
          <w:b/>
          <w:iCs/>
          <w:sz w:val="28"/>
          <w:szCs w:val="28"/>
          <w:lang w:eastAsia="en-US"/>
        </w:rPr>
        <w:t>Про затвердження</w:t>
      </w:r>
      <w:r w:rsidRPr="003C596A">
        <w:rPr>
          <w:rFonts w:ascii="Times New Roman" w:eastAsia="Calibri" w:hAnsi="Times New Roman"/>
          <w:b/>
          <w:iCs/>
          <w:sz w:val="28"/>
          <w:szCs w:val="28"/>
          <w:lang w:val="uk-UA" w:eastAsia="en-US"/>
        </w:rPr>
        <w:t xml:space="preserve"> </w:t>
      </w:r>
      <w:r w:rsidRPr="003C596A">
        <w:rPr>
          <w:rFonts w:ascii="Times New Roman" w:eastAsia="Calibri" w:hAnsi="Times New Roman"/>
          <w:b/>
          <w:iCs/>
          <w:sz w:val="28"/>
          <w:szCs w:val="28"/>
          <w:lang w:eastAsia="en-US"/>
        </w:rPr>
        <w:t xml:space="preserve"> порядку </w:t>
      </w:r>
      <w:r w:rsidRPr="003C596A">
        <w:rPr>
          <w:rFonts w:ascii="Times New Roman" w:eastAsia="Calibri" w:hAnsi="Times New Roman"/>
          <w:b/>
          <w:iCs/>
          <w:sz w:val="28"/>
          <w:szCs w:val="28"/>
          <w:lang w:val="uk-UA" w:eastAsia="en-US"/>
        </w:rPr>
        <w:t xml:space="preserve"> </w:t>
      </w:r>
      <w:r w:rsidRPr="003C596A">
        <w:rPr>
          <w:rFonts w:ascii="Times New Roman" w:eastAsia="Calibri" w:hAnsi="Times New Roman"/>
          <w:b/>
          <w:iCs/>
          <w:sz w:val="28"/>
          <w:szCs w:val="28"/>
          <w:lang w:eastAsia="en-US"/>
        </w:rPr>
        <w:t>денного</w:t>
      </w:r>
    </w:p>
    <w:p w:rsidR="003C596A" w:rsidRPr="003C596A" w:rsidRDefault="003C596A" w:rsidP="003C596A">
      <w:pPr>
        <w:spacing w:after="0" w:line="288" w:lineRule="auto"/>
        <w:rPr>
          <w:rFonts w:ascii="Times New Roman" w:eastAsia="Calibri" w:hAnsi="Times New Roman"/>
          <w:b/>
          <w:iCs/>
          <w:sz w:val="28"/>
          <w:szCs w:val="28"/>
          <w:lang w:eastAsia="en-US"/>
        </w:rPr>
      </w:pPr>
      <w:r>
        <w:rPr>
          <w:rFonts w:ascii="Times New Roman" w:eastAsia="Calibri" w:hAnsi="Times New Roman"/>
          <w:b/>
          <w:iCs/>
          <w:sz w:val="28"/>
          <w:szCs w:val="28"/>
          <w:lang w:val="uk-UA" w:eastAsia="en-US"/>
        </w:rPr>
        <w:t xml:space="preserve">Двадцять четвертої </w:t>
      </w:r>
      <w:r w:rsidRPr="003C596A">
        <w:rPr>
          <w:rFonts w:ascii="Times New Roman" w:eastAsia="Calibri" w:hAnsi="Times New Roman"/>
          <w:b/>
          <w:iCs/>
          <w:sz w:val="28"/>
          <w:szCs w:val="28"/>
          <w:lang w:val="uk-UA" w:eastAsia="en-US"/>
        </w:rPr>
        <w:t xml:space="preserve"> </w:t>
      </w:r>
      <w:r w:rsidRPr="003C596A">
        <w:rPr>
          <w:rFonts w:ascii="Times New Roman" w:eastAsia="Calibri" w:hAnsi="Times New Roman"/>
          <w:b/>
          <w:iCs/>
          <w:sz w:val="28"/>
          <w:szCs w:val="28"/>
          <w:lang w:eastAsia="en-US"/>
        </w:rPr>
        <w:t xml:space="preserve">  сесії сільської ради</w:t>
      </w:r>
    </w:p>
    <w:p w:rsidR="003C596A" w:rsidRPr="003C596A" w:rsidRDefault="003C596A" w:rsidP="003C596A">
      <w:pPr>
        <w:spacing w:after="0" w:line="288" w:lineRule="auto"/>
        <w:rPr>
          <w:rFonts w:ascii="Times New Roman" w:eastAsia="Calibri" w:hAnsi="Times New Roman"/>
          <w:iCs/>
          <w:sz w:val="28"/>
          <w:szCs w:val="28"/>
          <w:lang w:eastAsia="en-US"/>
        </w:rPr>
      </w:pPr>
      <w:r w:rsidRPr="003C596A">
        <w:rPr>
          <w:rFonts w:ascii="Times New Roman" w:eastAsia="Calibri" w:hAnsi="Times New Roman"/>
          <w:b/>
          <w:iCs/>
          <w:sz w:val="28"/>
          <w:szCs w:val="28"/>
          <w:lang w:eastAsia="en-US"/>
        </w:rPr>
        <w:t>сьомого скликання</w:t>
      </w:r>
    </w:p>
    <w:p w:rsidR="003C596A" w:rsidRPr="003C596A" w:rsidRDefault="003C596A" w:rsidP="003C596A">
      <w:pPr>
        <w:spacing w:after="0" w:line="288" w:lineRule="auto"/>
        <w:rPr>
          <w:rFonts w:ascii="Times New Roman" w:eastAsia="Calibri" w:hAnsi="Times New Roman"/>
          <w:iCs/>
          <w:sz w:val="28"/>
          <w:szCs w:val="28"/>
          <w:lang w:eastAsia="en-US"/>
        </w:rPr>
      </w:pPr>
    </w:p>
    <w:p w:rsidR="003C596A" w:rsidRPr="003C596A" w:rsidRDefault="003C596A" w:rsidP="003C596A">
      <w:pPr>
        <w:spacing w:after="0" w:line="288" w:lineRule="auto"/>
        <w:ind w:firstLine="708"/>
        <w:jc w:val="both"/>
        <w:rPr>
          <w:rFonts w:ascii="Times New Roman" w:eastAsia="Calibri" w:hAnsi="Times New Roman"/>
          <w:iCs/>
          <w:sz w:val="28"/>
          <w:szCs w:val="28"/>
          <w:lang w:eastAsia="en-US"/>
        </w:rPr>
      </w:pPr>
      <w:r w:rsidRPr="003C596A">
        <w:rPr>
          <w:rFonts w:ascii="Times New Roman" w:eastAsia="Calibri" w:hAnsi="Times New Roman"/>
          <w:iCs/>
          <w:sz w:val="28"/>
          <w:szCs w:val="28"/>
          <w:lang w:eastAsia="en-US"/>
        </w:rPr>
        <w:t xml:space="preserve">Відповідно до п.14 ст. 46 Закону України  „Про місцеве самоврядування в Україні” Студениківська    сільська рада  </w:t>
      </w:r>
    </w:p>
    <w:p w:rsidR="003C596A" w:rsidRPr="003C596A" w:rsidRDefault="003C596A" w:rsidP="003C596A">
      <w:pPr>
        <w:spacing w:after="0" w:line="288" w:lineRule="auto"/>
        <w:jc w:val="both"/>
        <w:rPr>
          <w:rFonts w:ascii="Times New Roman" w:eastAsia="Calibri" w:hAnsi="Times New Roman"/>
          <w:iCs/>
          <w:sz w:val="28"/>
          <w:szCs w:val="28"/>
          <w:lang w:eastAsia="en-US"/>
        </w:rPr>
      </w:pPr>
      <w:r w:rsidRPr="003C596A">
        <w:rPr>
          <w:rFonts w:ascii="Times New Roman" w:eastAsia="Calibri" w:hAnsi="Times New Roman"/>
          <w:iCs/>
          <w:sz w:val="28"/>
          <w:szCs w:val="28"/>
          <w:lang w:eastAsia="en-US"/>
        </w:rPr>
        <w:t>ВИРІШИЛА:</w:t>
      </w:r>
    </w:p>
    <w:p w:rsidR="003C596A" w:rsidRPr="003C596A" w:rsidRDefault="003C596A" w:rsidP="003C596A">
      <w:pPr>
        <w:spacing w:after="0" w:line="288" w:lineRule="auto"/>
        <w:ind w:firstLine="708"/>
        <w:rPr>
          <w:rFonts w:ascii="Times New Roman" w:eastAsia="Calibri" w:hAnsi="Times New Roman"/>
          <w:iCs/>
          <w:sz w:val="28"/>
          <w:szCs w:val="28"/>
          <w:lang w:eastAsia="en-US"/>
        </w:rPr>
      </w:pPr>
    </w:p>
    <w:p w:rsidR="003C596A" w:rsidRPr="003C596A" w:rsidRDefault="003C596A" w:rsidP="003C596A">
      <w:pPr>
        <w:spacing w:after="0" w:line="288" w:lineRule="auto"/>
        <w:ind w:firstLine="708"/>
        <w:rPr>
          <w:rFonts w:ascii="Times New Roman" w:eastAsia="Calibri" w:hAnsi="Times New Roman"/>
          <w:iCs/>
          <w:sz w:val="28"/>
          <w:szCs w:val="28"/>
          <w:lang w:eastAsia="en-US"/>
        </w:rPr>
      </w:pPr>
    </w:p>
    <w:p w:rsidR="003C596A" w:rsidRPr="003C596A" w:rsidRDefault="003C596A" w:rsidP="003C596A">
      <w:pPr>
        <w:spacing w:after="0" w:line="288" w:lineRule="auto"/>
        <w:jc w:val="both"/>
        <w:rPr>
          <w:rFonts w:ascii="Times New Roman" w:eastAsia="Calibri" w:hAnsi="Times New Roman"/>
          <w:iCs/>
          <w:sz w:val="28"/>
          <w:szCs w:val="28"/>
          <w:lang w:eastAsia="en-US"/>
        </w:rPr>
      </w:pPr>
      <w:r w:rsidRPr="003C596A">
        <w:rPr>
          <w:rFonts w:ascii="Times New Roman" w:eastAsia="Calibri" w:hAnsi="Times New Roman"/>
          <w:iCs/>
          <w:sz w:val="28"/>
          <w:szCs w:val="28"/>
          <w:lang w:eastAsia="en-US"/>
        </w:rPr>
        <w:t xml:space="preserve">І. Затвердити до розгляду порядок денний </w:t>
      </w:r>
      <w:r>
        <w:rPr>
          <w:rFonts w:ascii="Times New Roman" w:eastAsia="Calibri" w:hAnsi="Times New Roman"/>
          <w:iCs/>
          <w:sz w:val="28"/>
          <w:szCs w:val="28"/>
          <w:lang w:val="uk-UA" w:eastAsia="en-US"/>
        </w:rPr>
        <w:t xml:space="preserve">двадцять четвертої </w:t>
      </w:r>
      <w:r w:rsidRPr="003C596A">
        <w:rPr>
          <w:rFonts w:ascii="Times New Roman" w:eastAsia="Calibri" w:hAnsi="Times New Roman"/>
          <w:iCs/>
          <w:sz w:val="28"/>
          <w:szCs w:val="28"/>
          <w:lang w:val="uk-UA" w:eastAsia="en-US"/>
        </w:rPr>
        <w:t xml:space="preserve"> </w:t>
      </w:r>
      <w:r w:rsidRPr="003C596A">
        <w:rPr>
          <w:rFonts w:ascii="Times New Roman" w:eastAsia="Calibri" w:hAnsi="Times New Roman"/>
          <w:iCs/>
          <w:sz w:val="28"/>
          <w:szCs w:val="28"/>
          <w:lang w:eastAsia="en-US"/>
        </w:rPr>
        <w:t xml:space="preserve"> сесії сільської ради сьомого скликання</w:t>
      </w:r>
      <w:r w:rsidRPr="003C596A">
        <w:rPr>
          <w:rFonts w:ascii="Times New Roman" w:eastAsia="Calibri" w:hAnsi="Times New Roman"/>
          <w:iCs/>
          <w:sz w:val="28"/>
          <w:szCs w:val="28"/>
          <w:lang w:val="uk-UA" w:eastAsia="en-US"/>
        </w:rPr>
        <w:t xml:space="preserve"> зі змінами</w:t>
      </w:r>
      <w:r w:rsidRPr="003C596A">
        <w:rPr>
          <w:rFonts w:ascii="Times New Roman" w:eastAsia="Calibri" w:hAnsi="Times New Roman"/>
          <w:iCs/>
          <w:sz w:val="28"/>
          <w:szCs w:val="28"/>
          <w:lang w:eastAsia="en-US"/>
        </w:rPr>
        <w:t xml:space="preserve"> . ( Додається).</w:t>
      </w:r>
    </w:p>
    <w:p w:rsidR="003C596A" w:rsidRPr="003C596A" w:rsidRDefault="003C596A" w:rsidP="003C596A">
      <w:pPr>
        <w:spacing w:after="0" w:line="288" w:lineRule="auto"/>
        <w:jc w:val="both"/>
        <w:rPr>
          <w:rFonts w:ascii="Times New Roman" w:eastAsia="Calibri" w:hAnsi="Times New Roman"/>
          <w:iCs/>
          <w:sz w:val="28"/>
          <w:szCs w:val="28"/>
          <w:lang w:eastAsia="en-US"/>
        </w:rPr>
      </w:pPr>
    </w:p>
    <w:p w:rsidR="003C596A" w:rsidRPr="003C596A" w:rsidRDefault="003C596A" w:rsidP="003C596A">
      <w:pPr>
        <w:spacing w:after="0" w:line="288" w:lineRule="auto"/>
        <w:jc w:val="both"/>
        <w:rPr>
          <w:rFonts w:ascii="Times New Roman" w:eastAsia="Calibri" w:hAnsi="Times New Roman"/>
          <w:iCs/>
          <w:sz w:val="28"/>
          <w:szCs w:val="28"/>
          <w:lang w:eastAsia="en-US"/>
        </w:rPr>
      </w:pPr>
    </w:p>
    <w:p w:rsidR="003C596A" w:rsidRPr="003C596A" w:rsidRDefault="003C596A" w:rsidP="003C596A">
      <w:pPr>
        <w:spacing w:after="0" w:line="288" w:lineRule="auto"/>
        <w:jc w:val="both"/>
        <w:rPr>
          <w:rFonts w:ascii="Times New Roman" w:eastAsia="Calibri" w:hAnsi="Times New Roman"/>
          <w:iCs/>
          <w:sz w:val="28"/>
          <w:szCs w:val="28"/>
          <w:lang w:val="uk-UA" w:eastAsia="en-US"/>
        </w:rPr>
      </w:pPr>
      <w:r w:rsidRPr="003C596A">
        <w:rPr>
          <w:rFonts w:ascii="Times New Roman" w:eastAsia="Calibri" w:hAnsi="Times New Roman"/>
          <w:iCs/>
          <w:sz w:val="28"/>
          <w:szCs w:val="28"/>
          <w:lang w:eastAsia="en-US"/>
        </w:rPr>
        <w:t xml:space="preserve">                 Сільський голова:                                                М. О. Лях  </w:t>
      </w:r>
    </w:p>
    <w:p w:rsidR="003C596A" w:rsidRPr="003C596A" w:rsidRDefault="003C596A" w:rsidP="003C596A">
      <w:pPr>
        <w:spacing w:after="0"/>
        <w:rPr>
          <w:rFonts w:ascii="Times New Roman" w:eastAsia="Calibri" w:hAnsi="Times New Roman"/>
          <w:b/>
          <w:iCs/>
          <w:sz w:val="28"/>
          <w:szCs w:val="28"/>
          <w:lang w:val="uk-UA" w:eastAsia="en-US"/>
        </w:rPr>
      </w:pPr>
      <w:r w:rsidRPr="003C596A">
        <w:rPr>
          <w:rFonts w:ascii="Times New Roman" w:eastAsia="Calibri" w:hAnsi="Times New Roman"/>
          <w:b/>
          <w:iCs/>
          <w:sz w:val="28"/>
          <w:szCs w:val="28"/>
          <w:lang w:val="uk-UA" w:eastAsia="en-US"/>
        </w:rPr>
        <w:t>с. Студеники</w:t>
      </w:r>
    </w:p>
    <w:p w:rsidR="003C596A" w:rsidRPr="003C596A" w:rsidRDefault="003C596A" w:rsidP="003C596A">
      <w:pPr>
        <w:spacing w:after="0"/>
        <w:rPr>
          <w:rFonts w:ascii="Times New Roman" w:eastAsia="Calibri" w:hAnsi="Times New Roman"/>
          <w:b/>
          <w:iCs/>
          <w:sz w:val="28"/>
          <w:szCs w:val="28"/>
          <w:lang w:val="uk-UA" w:eastAsia="en-US"/>
        </w:rPr>
      </w:pPr>
      <w:r>
        <w:rPr>
          <w:rFonts w:ascii="Times New Roman" w:eastAsia="Calibri" w:hAnsi="Times New Roman"/>
          <w:b/>
          <w:iCs/>
          <w:sz w:val="28"/>
          <w:szCs w:val="28"/>
          <w:lang w:val="uk-UA" w:eastAsia="en-US"/>
        </w:rPr>
        <w:t>№ 569</w:t>
      </w:r>
      <w:r w:rsidRPr="003C596A">
        <w:rPr>
          <w:rFonts w:ascii="Times New Roman" w:eastAsia="Calibri" w:hAnsi="Times New Roman"/>
          <w:b/>
          <w:iCs/>
          <w:sz w:val="28"/>
          <w:szCs w:val="28"/>
          <w:lang w:val="uk-UA" w:eastAsia="en-US"/>
        </w:rPr>
        <w:t>-</w:t>
      </w:r>
      <w:r>
        <w:rPr>
          <w:rFonts w:ascii="Times New Roman" w:eastAsia="Calibri" w:hAnsi="Times New Roman"/>
          <w:b/>
          <w:iCs/>
          <w:sz w:val="28"/>
          <w:szCs w:val="28"/>
          <w:lang w:val="uk-UA" w:eastAsia="en-US"/>
        </w:rPr>
        <w:t>ХХІУ</w:t>
      </w:r>
      <w:r w:rsidRPr="003C596A">
        <w:rPr>
          <w:rFonts w:ascii="Times New Roman" w:eastAsia="Calibri" w:hAnsi="Times New Roman"/>
          <w:b/>
          <w:iCs/>
          <w:sz w:val="28"/>
          <w:szCs w:val="28"/>
          <w:lang w:val="uk-UA" w:eastAsia="en-US"/>
        </w:rPr>
        <w:t>-УІІ</w:t>
      </w:r>
    </w:p>
    <w:p w:rsidR="003C596A" w:rsidRPr="003C596A" w:rsidRDefault="003C596A" w:rsidP="003C596A">
      <w:pPr>
        <w:spacing w:after="0"/>
        <w:rPr>
          <w:rFonts w:ascii="Times New Roman" w:eastAsia="Calibri" w:hAnsi="Times New Roman"/>
          <w:b/>
          <w:iCs/>
          <w:sz w:val="28"/>
          <w:szCs w:val="28"/>
          <w:lang w:val="uk-UA" w:eastAsia="en-US"/>
        </w:rPr>
      </w:pPr>
      <w:r>
        <w:rPr>
          <w:rFonts w:ascii="Times New Roman" w:eastAsia="Calibri" w:hAnsi="Times New Roman"/>
          <w:b/>
          <w:iCs/>
          <w:sz w:val="28"/>
          <w:szCs w:val="28"/>
          <w:lang w:val="uk-UA" w:eastAsia="en-US"/>
        </w:rPr>
        <w:t>26.02.2019</w:t>
      </w: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Default="003C596A" w:rsidP="003C596A">
      <w:pPr>
        <w:spacing w:after="0"/>
        <w:jc w:val="center"/>
        <w:rPr>
          <w:rFonts w:ascii="Times New Roman" w:hAnsi="Times New Roman"/>
          <w:lang w:val="uk-UA"/>
        </w:rPr>
      </w:pPr>
    </w:p>
    <w:p w:rsidR="003C596A" w:rsidRPr="003C596A" w:rsidRDefault="003C596A" w:rsidP="003C596A">
      <w:pPr>
        <w:spacing w:after="0"/>
        <w:jc w:val="center"/>
        <w:rPr>
          <w:rFonts w:ascii="Times New Roman" w:hAnsi="Times New Roman"/>
          <w:lang w:val="uk-UA"/>
        </w:rPr>
      </w:pPr>
    </w:p>
    <w:p w:rsidR="003C596A" w:rsidRPr="003C596A" w:rsidRDefault="003C596A" w:rsidP="003C596A">
      <w:pPr>
        <w:spacing w:after="0"/>
        <w:jc w:val="right"/>
        <w:rPr>
          <w:rFonts w:ascii="Times New Roman" w:hAnsi="Times New Roman"/>
          <w:i/>
          <w:lang w:val="uk-UA"/>
        </w:rPr>
      </w:pPr>
      <w:r w:rsidRPr="003C596A">
        <w:rPr>
          <w:rFonts w:ascii="Times New Roman" w:hAnsi="Times New Roman"/>
          <w:i/>
          <w:lang w:val="uk-UA"/>
        </w:rPr>
        <w:t>Додаток да рішення № 569</w:t>
      </w:r>
    </w:p>
    <w:p w:rsidR="003C596A" w:rsidRPr="003C596A" w:rsidRDefault="003C596A" w:rsidP="003C596A">
      <w:pPr>
        <w:spacing w:after="0"/>
        <w:jc w:val="right"/>
        <w:rPr>
          <w:rFonts w:ascii="Times New Roman" w:hAnsi="Times New Roman"/>
          <w:i/>
          <w:lang w:val="uk-UA"/>
        </w:rPr>
      </w:pPr>
      <w:r w:rsidRPr="003C596A">
        <w:rPr>
          <w:rFonts w:ascii="Times New Roman" w:hAnsi="Times New Roman"/>
          <w:i/>
          <w:lang w:val="uk-UA"/>
        </w:rPr>
        <w:t>від 26.02.2019 року</w:t>
      </w:r>
    </w:p>
    <w:p w:rsidR="003C596A" w:rsidRPr="003C596A" w:rsidRDefault="003C596A" w:rsidP="003C596A">
      <w:pPr>
        <w:spacing w:after="0"/>
        <w:jc w:val="center"/>
        <w:rPr>
          <w:rFonts w:ascii="Times New Roman" w:hAnsi="Times New Roman"/>
        </w:rPr>
      </w:pPr>
    </w:p>
    <w:p w:rsidR="003C596A" w:rsidRPr="003C596A" w:rsidRDefault="003C596A" w:rsidP="003C596A">
      <w:pPr>
        <w:spacing w:after="0"/>
        <w:jc w:val="center"/>
        <w:rPr>
          <w:rFonts w:ascii="Times New Roman" w:hAnsi="Times New Roman"/>
          <w:b/>
          <w:sz w:val="24"/>
          <w:szCs w:val="24"/>
          <w:lang w:val="uk-UA"/>
        </w:rPr>
      </w:pPr>
      <w:r w:rsidRPr="003C596A">
        <w:rPr>
          <w:rFonts w:ascii="Times New Roman" w:hAnsi="Times New Roman"/>
          <w:b/>
          <w:sz w:val="24"/>
          <w:szCs w:val="24"/>
          <w:lang w:val="uk-UA"/>
        </w:rPr>
        <w:t>П О Р Я Д О К     Д Е Н Н И Й</w:t>
      </w:r>
    </w:p>
    <w:p w:rsidR="003C596A" w:rsidRPr="003C596A" w:rsidRDefault="003C596A" w:rsidP="003C596A">
      <w:pPr>
        <w:numPr>
          <w:ilvl w:val="0"/>
          <w:numId w:val="35"/>
        </w:numPr>
        <w:spacing w:after="0" w:line="240" w:lineRule="auto"/>
        <w:jc w:val="center"/>
        <w:rPr>
          <w:rFonts w:ascii="Times New Roman" w:hAnsi="Times New Roman"/>
          <w:b/>
          <w:sz w:val="24"/>
          <w:szCs w:val="24"/>
          <w:lang w:val="uk-UA"/>
        </w:rPr>
      </w:pPr>
      <w:r w:rsidRPr="003C596A">
        <w:rPr>
          <w:rFonts w:ascii="Times New Roman" w:hAnsi="Times New Roman"/>
          <w:sz w:val="24"/>
          <w:szCs w:val="24"/>
          <w:lang w:val="uk-UA"/>
        </w:rPr>
        <w:t xml:space="preserve"> сесії сільської ради   </w:t>
      </w:r>
      <w:r w:rsidRPr="003C596A">
        <w:rPr>
          <w:rFonts w:ascii="Times New Roman" w:hAnsi="Times New Roman"/>
          <w:i/>
          <w:sz w:val="24"/>
          <w:szCs w:val="24"/>
          <w:lang w:val="uk-UA"/>
        </w:rPr>
        <w:t>26.02.2019</w:t>
      </w:r>
      <w:r w:rsidRPr="003C596A">
        <w:rPr>
          <w:rFonts w:ascii="Times New Roman" w:hAnsi="Times New Roman"/>
          <w:sz w:val="24"/>
          <w:szCs w:val="24"/>
          <w:lang w:val="uk-UA"/>
        </w:rPr>
        <w:t xml:space="preserve"> .</w:t>
      </w:r>
      <w:r w:rsidRPr="003C596A">
        <w:rPr>
          <w:rFonts w:ascii="Times New Roman" w:hAnsi="Times New Roman"/>
          <w:b/>
          <w:sz w:val="24"/>
          <w:szCs w:val="24"/>
          <w:lang w:val="uk-UA"/>
        </w:rPr>
        <w:t xml:space="preserve"> </w:t>
      </w:r>
    </w:p>
    <w:p w:rsidR="003C596A" w:rsidRPr="003C596A" w:rsidRDefault="003C596A" w:rsidP="003C596A">
      <w:pPr>
        <w:spacing w:after="0"/>
        <w:rPr>
          <w:rFonts w:ascii="Times New Roman" w:hAnsi="Times New Roman"/>
          <w:sz w:val="24"/>
          <w:szCs w:val="24"/>
          <w:lang w:val="uk-UA"/>
        </w:rPr>
      </w:pPr>
      <w:r w:rsidRPr="003C596A">
        <w:rPr>
          <w:rFonts w:ascii="Times New Roman" w:hAnsi="Times New Roman"/>
          <w:b/>
          <w:sz w:val="24"/>
          <w:szCs w:val="24"/>
          <w:lang w:val="uk-UA"/>
        </w:rPr>
        <w:t>1</w:t>
      </w:r>
      <w:r w:rsidRPr="003C596A">
        <w:rPr>
          <w:rFonts w:ascii="Times New Roman" w:hAnsi="Times New Roman"/>
          <w:sz w:val="24"/>
          <w:szCs w:val="24"/>
          <w:lang w:val="uk-UA"/>
        </w:rPr>
        <w:t>.Про затвердження звіту про виконання сільського бюджету Студениківської сільської ради  за 2018 рік.</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sz w:val="24"/>
          <w:szCs w:val="24"/>
        </w:rPr>
        <w:t>ДОПОВІДАЧ: Крюкова Т.І. -  начальник відділу фінансів, бухгалтерського обліку та звітності.</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b/>
          <w:sz w:val="24"/>
          <w:szCs w:val="24"/>
        </w:rPr>
        <w:t xml:space="preserve">2. </w:t>
      </w:r>
      <w:r w:rsidRPr="003C596A">
        <w:rPr>
          <w:rFonts w:ascii="Times New Roman" w:hAnsi="Times New Roman"/>
          <w:sz w:val="24"/>
          <w:szCs w:val="24"/>
        </w:rPr>
        <w:t xml:space="preserve"> Про внесення змін до рішення Студениківської сільської ради УІІ скликання від 22.12.2018 року №511-21-УІІ «Про сільський бюджет Студениківської сільської ради на 2019 рік (в новій редакції) та додатків до нього.</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sz w:val="24"/>
          <w:szCs w:val="24"/>
        </w:rPr>
        <w:t>ДОПОВІДАЧ: Крюкова Т.І. -  начальник відділу фінансів, бухгалтерського обліку та звітності.</w:t>
      </w:r>
    </w:p>
    <w:p w:rsidR="003C596A" w:rsidRPr="003C596A" w:rsidRDefault="003C596A" w:rsidP="003C596A">
      <w:pPr>
        <w:spacing w:after="0"/>
        <w:rPr>
          <w:rFonts w:ascii="Times New Roman" w:hAnsi="Times New Roman"/>
          <w:sz w:val="24"/>
          <w:szCs w:val="24"/>
          <w:lang w:val="uk-UA"/>
        </w:rPr>
      </w:pPr>
      <w:r w:rsidRPr="003C596A">
        <w:rPr>
          <w:rFonts w:ascii="Times New Roman" w:hAnsi="Times New Roman"/>
          <w:b/>
          <w:sz w:val="24"/>
          <w:szCs w:val="24"/>
          <w:lang w:val="uk-UA"/>
        </w:rPr>
        <w:t xml:space="preserve">3. </w:t>
      </w:r>
      <w:r w:rsidRPr="003C596A">
        <w:rPr>
          <w:rFonts w:ascii="Times New Roman" w:hAnsi="Times New Roman"/>
          <w:sz w:val="24"/>
          <w:szCs w:val="24"/>
          <w:lang w:val="uk-UA"/>
        </w:rPr>
        <w:t xml:space="preserve"> Про збільшення Статутного капіталу  КП «Господар».</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sz w:val="24"/>
          <w:szCs w:val="24"/>
        </w:rPr>
        <w:t>ДОПОВІДАЧ: Крюкова Т.І. -  начальник відділу фінансів, бухгалтерського обліку та звітності.</w:t>
      </w:r>
    </w:p>
    <w:p w:rsidR="003C596A" w:rsidRPr="003C596A" w:rsidRDefault="003C596A" w:rsidP="003C596A">
      <w:pPr>
        <w:pStyle w:val="21"/>
        <w:ind w:firstLine="0"/>
        <w:rPr>
          <w:b/>
          <w:bCs/>
          <w:szCs w:val="24"/>
        </w:rPr>
      </w:pPr>
      <w:r w:rsidRPr="003C596A">
        <w:rPr>
          <w:b/>
          <w:bCs/>
          <w:szCs w:val="24"/>
        </w:rPr>
        <w:t xml:space="preserve">4. </w:t>
      </w:r>
      <w:r w:rsidRPr="003C596A">
        <w:rPr>
          <w:bCs/>
          <w:szCs w:val="24"/>
        </w:rPr>
        <w:t>Про затвердження Програми організації та проведення оплачуваних  громадських робіт у Студениківській сільській раді на 2019рік</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sz w:val="24"/>
          <w:szCs w:val="24"/>
        </w:rPr>
        <w:t>ДОПОВІДАЧ: Лях М.О. -  сільський голова.</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b/>
          <w:sz w:val="24"/>
          <w:szCs w:val="24"/>
        </w:rPr>
        <w:t xml:space="preserve">5. </w:t>
      </w:r>
      <w:r w:rsidRPr="003C596A">
        <w:rPr>
          <w:rFonts w:ascii="Times New Roman" w:hAnsi="Times New Roman"/>
          <w:sz w:val="24"/>
          <w:szCs w:val="24"/>
        </w:rPr>
        <w:t>Про проведення інвентаризації земель на території Студениківської сільської ради.</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sz w:val="24"/>
          <w:szCs w:val="24"/>
        </w:rPr>
        <w:t>ДОПОВІДАЧ: Лях М.О. – сільський голова.</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b/>
          <w:sz w:val="24"/>
          <w:szCs w:val="24"/>
        </w:rPr>
        <w:t xml:space="preserve">6. </w:t>
      </w:r>
      <w:r w:rsidRPr="003C596A">
        <w:rPr>
          <w:rFonts w:ascii="Times New Roman" w:hAnsi="Times New Roman"/>
          <w:sz w:val="24"/>
          <w:szCs w:val="24"/>
        </w:rPr>
        <w:t>Про встановлення знаку обмеження швидкості .</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sz w:val="24"/>
          <w:szCs w:val="24"/>
        </w:rPr>
        <w:t>ДОПОВІДАЧ: Лях М.О. – сільський голова.</w:t>
      </w:r>
    </w:p>
    <w:p w:rsidR="003C596A" w:rsidRPr="003C596A" w:rsidRDefault="003C596A" w:rsidP="003C596A">
      <w:pPr>
        <w:spacing w:after="0"/>
        <w:rPr>
          <w:rFonts w:ascii="Times New Roman" w:hAnsi="Times New Roman"/>
          <w:sz w:val="24"/>
          <w:szCs w:val="24"/>
          <w:lang w:val="uk-UA" w:eastAsia="uk-UA"/>
        </w:rPr>
      </w:pPr>
      <w:r w:rsidRPr="003C596A">
        <w:rPr>
          <w:rFonts w:ascii="Times New Roman" w:hAnsi="Times New Roman"/>
          <w:b/>
          <w:sz w:val="24"/>
          <w:szCs w:val="24"/>
          <w:lang w:val="uk-UA"/>
        </w:rPr>
        <w:t xml:space="preserve">7. </w:t>
      </w:r>
      <w:r w:rsidRPr="003C596A">
        <w:rPr>
          <w:rFonts w:ascii="Times New Roman" w:hAnsi="Times New Roman"/>
          <w:sz w:val="24"/>
          <w:szCs w:val="24"/>
          <w:lang w:eastAsia="uk-UA"/>
        </w:rPr>
        <w:t>Про встановлення ставок туристичного збору на 2019 рік</w:t>
      </w:r>
      <w:r w:rsidRPr="003C596A">
        <w:rPr>
          <w:rFonts w:ascii="Times New Roman" w:hAnsi="Times New Roman"/>
          <w:sz w:val="24"/>
          <w:szCs w:val="24"/>
          <w:lang w:val="uk-UA" w:eastAsia="uk-UA"/>
        </w:rPr>
        <w:t>.</w:t>
      </w:r>
    </w:p>
    <w:p w:rsidR="003C596A" w:rsidRPr="003C596A" w:rsidRDefault="003C596A" w:rsidP="003C596A">
      <w:pPr>
        <w:pStyle w:val="aa"/>
        <w:spacing w:after="0"/>
        <w:ind w:left="0" w:right="-185"/>
        <w:jc w:val="both"/>
        <w:rPr>
          <w:rFonts w:ascii="Times New Roman" w:hAnsi="Times New Roman"/>
          <w:sz w:val="24"/>
          <w:szCs w:val="24"/>
        </w:rPr>
      </w:pPr>
      <w:r w:rsidRPr="003C596A">
        <w:rPr>
          <w:rFonts w:ascii="Times New Roman" w:hAnsi="Times New Roman"/>
          <w:sz w:val="24"/>
          <w:szCs w:val="24"/>
        </w:rPr>
        <w:t xml:space="preserve">ДОПОВІДАЧ: </w:t>
      </w:r>
      <w:r>
        <w:rPr>
          <w:rFonts w:ascii="Times New Roman" w:hAnsi="Times New Roman"/>
          <w:sz w:val="24"/>
          <w:szCs w:val="24"/>
        </w:rPr>
        <w:t>Стрижак Н.Г.- секретар сільської ради.</w:t>
      </w:r>
    </w:p>
    <w:p w:rsidR="003C596A" w:rsidRPr="003C596A" w:rsidRDefault="003C596A" w:rsidP="003C596A">
      <w:pPr>
        <w:tabs>
          <w:tab w:val="left" w:pos="10490"/>
        </w:tabs>
        <w:autoSpaceDE w:val="0"/>
        <w:autoSpaceDN w:val="0"/>
        <w:adjustRightInd w:val="0"/>
        <w:spacing w:before="10" w:after="0" w:line="326" w:lineRule="exact"/>
        <w:ind w:right="92"/>
        <w:jc w:val="both"/>
        <w:rPr>
          <w:rFonts w:ascii="Times New Roman" w:hAnsi="Times New Roman"/>
          <w:sz w:val="24"/>
          <w:szCs w:val="24"/>
          <w:lang w:val="uk-UA"/>
        </w:rPr>
      </w:pPr>
      <w:r w:rsidRPr="003C596A">
        <w:rPr>
          <w:rFonts w:ascii="Times New Roman" w:hAnsi="Times New Roman"/>
          <w:b/>
          <w:sz w:val="24"/>
          <w:szCs w:val="24"/>
          <w:lang w:val="uk-UA"/>
        </w:rPr>
        <w:t xml:space="preserve">8.  </w:t>
      </w:r>
      <w:r w:rsidRPr="003C596A">
        <w:rPr>
          <w:rFonts w:ascii="Times New Roman" w:hAnsi="Times New Roman"/>
          <w:sz w:val="24"/>
          <w:szCs w:val="24"/>
          <w:lang w:val="uk-UA"/>
        </w:rPr>
        <w:t>Про затвердження об’єктів комунальної власності об’єднаної територіальної  громади Студениківської сільської ради.</w:t>
      </w:r>
    </w:p>
    <w:p w:rsidR="003C596A" w:rsidRPr="003C596A" w:rsidRDefault="003C596A" w:rsidP="003C596A">
      <w:pPr>
        <w:tabs>
          <w:tab w:val="left" w:pos="10490"/>
        </w:tabs>
        <w:autoSpaceDE w:val="0"/>
        <w:autoSpaceDN w:val="0"/>
        <w:adjustRightInd w:val="0"/>
        <w:spacing w:before="10" w:after="0" w:line="326" w:lineRule="exact"/>
        <w:ind w:right="92"/>
        <w:jc w:val="both"/>
        <w:rPr>
          <w:rFonts w:ascii="Times New Roman" w:hAnsi="Times New Roman"/>
          <w:sz w:val="24"/>
          <w:szCs w:val="24"/>
          <w:lang w:val="uk-UA"/>
        </w:rPr>
      </w:pPr>
      <w:r w:rsidRPr="003C596A">
        <w:rPr>
          <w:rFonts w:ascii="Times New Roman" w:hAnsi="Times New Roman"/>
          <w:sz w:val="24"/>
          <w:szCs w:val="24"/>
          <w:lang w:val="uk-UA"/>
        </w:rPr>
        <w:t>ДОПОВІДАЧ: Крисько Л.В. – начальник відділу з юридичних питань.</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9. </w:t>
      </w:r>
      <w:r w:rsidRPr="003C596A">
        <w:rPr>
          <w:rFonts w:ascii="Times New Roman" w:hAnsi="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3C596A">
        <w:rPr>
          <w:rFonts w:ascii="Times New Roman" w:hAnsi="Times New Roman"/>
          <w:b/>
          <w:sz w:val="24"/>
          <w:szCs w:val="24"/>
          <w:lang w:val="uk-UA"/>
        </w:rPr>
        <w:t xml:space="preserve">гр. Єжик Сергію Станіславовичу  </w:t>
      </w:r>
      <w:r w:rsidRPr="003C596A">
        <w:rPr>
          <w:rFonts w:ascii="Times New Roman" w:hAnsi="Times New Roman"/>
          <w:sz w:val="24"/>
          <w:szCs w:val="24"/>
          <w:lang w:val="uk-UA"/>
        </w:rPr>
        <w:t>для будівництва і обслуговування житлового будинку, господарських будівель і споруд  (присадибна ділянка) площею 0,2267 га, за адресою:</w:t>
      </w:r>
      <w:r w:rsidR="00161A67">
        <w:rPr>
          <w:rFonts w:ascii="Times New Roman" w:hAnsi="Times New Roman"/>
          <w:sz w:val="24"/>
          <w:szCs w:val="24"/>
          <w:lang w:val="uk-UA"/>
        </w:rPr>
        <w:t xml:space="preserve"> </w:t>
      </w:r>
      <w:r w:rsidRPr="003C596A">
        <w:rPr>
          <w:rFonts w:ascii="Times New Roman" w:hAnsi="Times New Roman"/>
          <w:sz w:val="24"/>
          <w:szCs w:val="24"/>
          <w:lang w:val="uk-UA"/>
        </w:rPr>
        <w:t>Київська область, Переяслав-Хмельницький район, село Соснова, вулиця Ново-Марківська, 20.</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10. </w:t>
      </w:r>
      <w:r w:rsidRPr="003C596A">
        <w:rPr>
          <w:rFonts w:ascii="Times New Roman" w:hAnsi="Times New Roman"/>
          <w:sz w:val="24"/>
          <w:szCs w:val="24"/>
          <w:lang w:val="uk-UA"/>
        </w:rPr>
        <w:t xml:space="preserve">Про затвердження проекту  землеустрою щодо відведення  земельної ділянки у власність   гр. </w:t>
      </w:r>
      <w:r w:rsidRPr="003C596A">
        <w:rPr>
          <w:rFonts w:ascii="Times New Roman" w:hAnsi="Times New Roman"/>
          <w:b/>
          <w:sz w:val="24"/>
          <w:szCs w:val="24"/>
          <w:lang w:val="uk-UA"/>
        </w:rPr>
        <w:t>Грицай Валентину Анатолійовичу</w:t>
      </w:r>
      <w:r w:rsidRPr="003C596A">
        <w:rPr>
          <w:rFonts w:ascii="Times New Roman" w:hAnsi="Times New Roman"/>
          <w:sz w:val="24"/>
          <w:szCs w:val="24"/>
          <w:lang w:val="uk-UA"/>
        </w:rPr>
        <w:t xml:space="preserve">  для будівництва та обслуговування житлового будинку, господарських будівель та споруд  площею 0,1416 га, розташовану  в с. Студеники Переяслав-Хмельницького району Київської області по вул. Лісова, 72-а.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r>
        <w:rPr>
          <w:rFonts w:ascii="Times New Roman" w:hAnsi="Times New Roman"/>
          <w:sz w:val="24"/>
          <w:szCs w:val="24"/>
          <w:lang w:val="uk-UA"/>
        </w:rPr>
        <w:t xml:space="preserve"> .</w:t>
      </w:r>
    </w:p>
    <w:p w:rsidR="003C596A" w:rsidRPr="00161A67" w:rsidRDefault="003C596A" w:rsidP="003C596A">
      <w:pPr>
        <w:pStyle w:val="ae"/>
        <w:jc w:val="both"/>
        <w:rPr>
          <w:rFonts w:ascii="Times New Roman" w:hAnsi="Times New Roman"/>
          <w:b/>
          <w:sz w:val="24"/>
          <w:szCs w:val="24"/>
          <w:lang w:val="uk-UA"/>
        </w:rPr>
      </w:pPr>
      <w:r w:rsidRPr="003C596A">
        <w:rPr>
          <w:rFonts w:ascii="Times New Roman" w:hAnsi="Times New Roman"/>
          <w:b/>
          <w:sz w:val="24"/>
          <w:szCs w:val="24"/>
          <w:lang w:val="uk-UA"/>
        </w:rPr>
        <w:t xml:space="preserve">11. </w:t>
      </w:r>
      <w:r w:rsidRPr="003C596A">
        <w:rPr>
          <w:rFonts w:ascii="Times New Roman" w:hAnsi="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00161A67">
        <w:rPr>
          <w:rFonts w:ascii="Times New Roman" w:hAnsi="Times New Roman"/>
          <w:b/>
          <w:sz w:val="24"/>
          <w:szCs w:val="24"/>
          <w:lang w:val="uk-UA"/>
        </w:rPr>
        <w:t xml:space="preserve">гр. </w:t>
      </w:r>
      <w:r w:rsidRPr="003C596A">
        <w:rPr>
          <w:rFonts w:ascii="Times New Roman" w:hAnsi="Times New Roman"/>
          <w:b/>
          <w:sz w:val="24"/>
          <w:szCs w:val="24"/>
          <w:lang w:val="uk-UA"/>
        </w:rPr>
        <w:t xml:space="preserve">Плашкову Анатолію Антоновичу  </w:t>
      </w:r>
      <w:r w:rsidRPr="003C596A">
        <w:rPr>
          <w:rFonts w:ascii="Times New Roman" w:hAnsi="Times New Roman"/>
          <w:sz w:val="24"/>
          <w:szCs w:val="24"/>
          <w:lang w:val="uk-UA"/>
        </w:rPr>
        <w:t>для будівництва і обслуговування житлового будинку, господарських будівель і споруд  (присадибна ділянка) площею 0,2500 га, за адресою: Київська область, Переяслав-Хмельницький район, село Козлів, вулиця Шляхова, 45.</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12. </w:t>
      </w:r>
      <w:r w:rsidRPr="003C596A">
        <w:rPr>
          <w:rFonts w:ascii="Times New Roman" w:hAnsi="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w:t>
      </w:r>
      <w:r w:rsidRPr="003C596A">
        <w:rPr>
          <w:rFonts w:ascii="Times New Roman" w:hAnsi="Times New Roman"/>
          <w:b/>
          <w:sz w:val="24"/>
          <w:szCs w:val="24"/>
          <w:lang w:val="uk-UA"/>
        </w:rPr>
        <w:t xml:space="preserve">гр. Статкевич Ніні </w:t>
      </w:r>
      <w:r w:rsidRPr="003C596A">
        <w:rPr>
          <w:rFonts w:ascii="Times New Roman" w:hAnsi="Times New Roman"/>
          <w:b/>
          <w:sz w:val="24"/>
          <w:szCs w:val="24"/>
          <w:lang w:val="uk-UA"/>
        </w:rPr>
        <w:lastRenderedPageBreak/>
        <w:t xml:space="preserve">Христофорівні  </w:t>
      </w:r>
      <w:r w:rsidRPr="003C596A">
        <w:rPr>
          <w:rFonts w:ascii="Times New Roman" w:hAnsi="Times New Roman"/>
          <w:sz w:val="24"/>
          <w:szCs w:val="24"/>
          <w:lang w:val="uk-UA"/>
        </w:rPr>
        <w:t>для будівниц</w:t>
      </w:r>
      <w:r w:rsidR="00161A67">
        <w:rPr>
          <w:rFonts w:ascii="Times New Roman" w:hAnsi="Times New Roman"/>
          <w:sz w:val="24"/>
          <w:szCs w:val="24"/>
          <w:lang w:val="uk-UA"/>
        </w:rPr>
        <w:t xml:space="preserve">тва і обслуговування житлового </w:t>
      </w:r>
      <w:r w:rsidRPr="003C596A">
        <w:rPr>
          <w:rFonts w:ascii="Times New Roman" w:hAnsi="Times New Roman"/>
          <w:sz w:val="24"/>
          <w:szCs w:val="24"/>
          <w:lang w:val="uk-UA"/>
        </w:rPr>
        <w:t>будинку, господарських будівель і споруд  (присадибна ділянка) площею 0,2500 га, за адресою: Київська область, Переяслав-Хмельницький район, село Переяславське, вулиця Вишнева, 33.</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13. </w:t>
      </w:r>
      <w:r w:rsidRPr="003C596A">
        <w:rPr>
          <w:rFonts w:ascii="Times New Roman" w:hAnsi="Times New Roman"/>
          <w:sz w:val="24"/>
          <w:szCs w:val="24"/>
          <w:lang w:val="uk-UA"/>
        </w:rPr>
        <w:t>Про затвердження проекту землеустрою щодо відведення земельної ділянки у власність для ведення особистого селянського господарства площею 0,5478</w:t>
      </w:r>
      <w:r>
        <w:rPr>
          <w:rFonts w:ascii="Times New Roman" w:hAnsi="Times New Roman"/>
          <w:sz w:val="24"/>
          <w:szCs w:val="24"/>
          <w:lang w:val="uk-UA"/>
        </w:rPr>
        <w:t xml:space="preserve">га  </w:t>
      </w:r>
      <w:r w:rsidRPr="003C596A">
        <w:rPr>
          <w:rFonts w:ascii="Times New Roman" w:hAnsi="Times New Roman"/>
          <w:sz w:val="24"/>
          <w:szCs w:val="24"/>
          <w:lang w:val="uk-UA"/>
        </w:rPr>
        <w:t xml:space="preserve">гр. </w:t>
      </w:r>
      <w:r w:rsidRPr="003C596A">
        <w:rPr>
          <w:rFonts w:ascii="Times New Roman" w:hAnsi="Times New Roman"/>
          <w:b/>
          <w:sz w:val="24"/>
          <w:szCs w:val="24"/>
          <w:lang w:val="uk-UA"/>
        </w:rPr>
        <w:t>Плашкову Анатолію Антоновичу</w:t>
      </w:r>
      <w:r w:rsidRPr="003C596A">
        <w:rPr>
          <w:rFonts w:ascii="Times New Roman" w:hAnsi="Times New Roman"/>
          <w:sz w:val="24"/>
          <w:szCs w:val="24"/>
          <w:lang w:val="uk-UA"/>
        </w:rPr>
        <w:t>, розташовану  в с. Козлів  Переяслав-Хмельницького району Київської області по вул. Шляхова, 45.</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14. </w:t>
      </w:r>
      <w:r w:rsidRPr="003C596A">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0,3000 </w:t>
      </w:r>
      <w:r>
        <w:rPr>
          <w:rFonts w:ascii="Times New Roman" w:hAnsi="Times New Roman"/>
          <w:sz w:val="24"/>
          <w:szCs w:val="24"/>
          <w:lang w:val="uk-UA"/>
        </w:rPr>
        <w:t xml:space="preserve">га  </w:t>
      </w:r>
      <w:r w:rsidRPr="003C596A">
        <w:rPr>
          <w:rFonts w:ascii="Times New Roman" w:hAnsi="Times New Roman"/>
          <w:sz w:val="24"/>
          <w:szCs w:val="24"/>
          <w:lang w:val="uk-UA"/>
        </w:rPr>
        <w:t xml:space="preserve">гр. </w:t>
      </w:r>
      <w:r w:rsidRPr="003C596A">
        <w:rPr>
          <w:rFonts w:ascii="Times New Roman" w:hAnsi="Times New Roman"/>
          <w:b/>
          <w:sz w:val="24"/>
          <w:szCs w:val="24"/>
          <w:lang w:val="uk-UA"/>
        </w:rPr>
        <w:t>Головко Світлані Анатоліївні</w:t>
      </w:r>
      <w:r w:rsidRPr="003C596A">
        <w:rPr>
          <w:rFonts w:ascii="Times New Roman" w:hAnsi="Times New Roman"/>
          <w:sz w:val="24"/>
          <w:szCs w:val="24"/>
          <w:lang w:val="uk-UA"/>
        </w:rPr>
        <w:t xml:space="preserve">, розташовану  в с. Сомкова Долина Переяслав-Хмельницького району Київської області .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15. </w:t>
      </w:r>
      <w:r w:rsidRPr="003C596A">
        <w:rPr>
          <w:rFonts w:ascii="Times New Roman" w:hAnsi="Times New Roman"/>
          <w:sz w:val="24"/>
          <w:szCs w:val="24"/>
          <w:lang w:val="uk-UA"/>
        </w:rPr>
        <w:t xml:space="preserve">Про затвердження проекту землеустрою щодо відведення земельної ділянки у власність для ведення особистого селянського господарства площею 0,3000 га  гр. </w:t>
      </w:r>
      <w:r w:rsidRPr="003C596A">
        <w:rPr>
          <w:rFonts w:ascii="Times New Roman" w:hAnsi="Times New Roman"/>
          <w:b/>
          <w:sz w:val="24"/>
          <w:szCs w:val="24"/>
          <w:lang w:val="uk-UA"/>
        </w:rPr>
        <w:t>Адаменко Лідії Іванівні</w:t>
      </w:r>
      <w:r w:rsidRPr="003C596A">
        <w:rPr>
          <w:rFonts w:ascii="Times New Roman" w:hAnsi="Times New Roman"/>
          <w:sz w:val="24"/>
          <w:szCs w:val="24"/>
          <w:lang w:val="uk-UA"/>
        </w:rPr>
        <w:t xml:space="preserve">, розташовану  в с. Переяславське  Переяслав-Хмельницького району Київської області .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16. </w:t>
      </w:r>
      <w:r w:rsidRPr="003C596A">
        <w:rPr>
          <w:rFonts w:ascii="Times New Roman" w:hAnsi="Times New Roman"/>
          <w:sz w:val="24"/>
          <w:szCs w:val="24"/>
          <w:lang w:val="uk-UA"/>
        </w:rPr>
        <w:t>Про затвердження проекту землеустрою щодо відведення земельної ділянки у власність для ведення особистого селянського господарства площею 0,250</w:t>
      </w:r>
      <w:r>
        <w:rPr>
          <w:rFonts w:ascii="Times New Roman" w:hAnsi="Times New Roman"/>
          <w:sz w:val="24"/>
          <w:szCs w:val="24"/>
          <w:lang w:val="uk-UA"/>
        </w:rPr>
        <w:t xml:space="preserve">0 га  </w:t>
      </w:r>
      <w:r w:rsidRPr="003C596A">
        <w:rPr>
          <w:rFonts w:ascii="Times New Roman" w:hAnsi="Times New Roman"/>
          <w:sz w:val="24"/>
          <w:szCs w:val="24"/>
          <w:lang w:val="uk-UA"/>
        </w:rPr>
        <w:t xml:space="preserve">гр. </w:t>
      </w:r>
      <w:r w:rsidRPr="003C596A">
        <w:rPr>
          <w:rFonts w:ascii="Times New Roman" w:hAnsi="Times New Roman"/>
          <w:b/>
          <w:sz w:val="24"/>
          <w:szCs w:val="24"/>
          <w:lang w:val="uk-UA"/>
        </w:rPr>
        <w:t>Сороці Оксані Петрівні</w:t>
      </w:r>
      <w:r w:rsidRPr="003C596A">
        <w:rPr>
          <w:rFonts w:ascii="Times New Roman" w:hAnsi="Times New Roman"/>
          <w:sz w:val="24"/>
          <w:szCs w:val="24"/>
          <w:lang w:val="uk-UA"/>
        </w:rPr>
        <w:t xml:space="preserve">, розташовану  в с. Переяславське  Переяслав-Хмельницького району Київської області .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17. </w:t>
      </w:r>
      <w:r w:rsidRPr="003C596A">
        <w:rPr>
          <w:rFonts w:ascii="Times New Roman" w:hAnsi="Times New Roman"/>
          <w:sz w:val="24"/>
          <w:szCs w:val="24"/>
          <w:lang w:val="uk-UA"/>
        </w:rPr>
        <w:t>Про затвердження проекту землеустрою щодо відведення земельної ділянки у власність для ведення особистого селянського господарства площею 0,0723</w:t>
      </w:r>
      <w:r>
        <w:rPr>
          <w:rFonts w:ascii="Times New Roman" w:hAnsi="Times New Roman"/>
          <w:sz w:val="24"/>
          <w:szCs w:val="24"/>
          <w:lang w:val="uk-UA"/>
        </w:rPr>
        <w:t xml:space="preserve"> га  </w:t>
      </w:r>
      <w:r w:rsidRPr="003C596A">
        <w:rPr>
          <w:rFonts w:ascii="Times New Roman" w:hAnsi="Times New Roman"/>
          <w:sz w:val="24"/>
          <w:szCs w:val="24"/>
          <w:lang w:val="uk-UA"/>
        </w:rPr>
        <w:t xml:space="preserve">гр. </w:t>
      </w:r>
      <w:r w:rsidRPr="003C596A">
        <w:rPr>
          <w:rFonts w:ascii="Times New Roman" w:hAnsi="Times New Roman"/>
          <w:b/>
          <w:sz w:val="24"/>
          <w:szCs w:val="24"/>
          <w:lang w:val="uk-UA"/>
        </w:rPr>
        <w:t>Ковальчук Інні Борисівні</w:t>
      </w:r>
      <w:r w:rsidRPr="003C596A">
        <w:rPr>
          <w:rFonts w:ascii="Times New Roman" w:hAnsi="Times New Roman"/>
          <w:sz w:val="24"/>
          <w:szCs w:val="24"/>
          <w:lang w:val="uk-UA"/>
        </w:rPr>
        <w:t xml:space="preserve">, розташовану  в с. Переяславське  Переяслав-Хмельницького району Київської області .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18. </w:t>
      </w:r>
      <w:r w:rsidRPr="003C596A">
        <w:rPr>
          <w:rFonts w:ascii="Times New Roman" w:hAnsi="Times New Roman"/>
          <w:sz w:val="24"/>
          <w:szCs w:val="24"/>
          <w:lang w:val="uk-UA"/>
        </w:rPr>
        <w:t>Про затвердження проекту землеустрою щодо відведення земельної ділянки у власність для ведення особистого селянського господарства площею 0,10</w:t>
      </w:r>
      <w:r>
        <w:rPr>
          <w:rFonts w:ascii="Times New Roman" w:hAnsi="Times New Roman"/>
          <w:sz w:val="24"/>
          <w:szCs w:val="24"/>
          <w:lang w:val="uk-UA"/>
        </w:rPr>
        <w:t xml:space="preserve">00 га  </w:t>
      </w:r>
      <w:r w:rsidRPr="003C596A">
        <w:rPr>
          <w:rFonts w:ascii="Times New Roman" w:hAnsi="Times New Roman"/>
          <w:sz w:val="24"/>
          <w:szCs w:val="24"/>
          <w:lang w:val="uk-UA"/>
        </w:rPr>
        <w:t xml:space="preserve">гр. </w:t>
      </w:r>
      <w:r w:rsidRPr="003C596A">
        <w:rPr>
          <w:rFonts w:ascii="Times New Roman" w:hAnsi="Times New Roman"/>
          <w:b/>
          <w:sz w:val="24"/>
          <w:szCs w:val="24"/>
          <w:lang w:val="uk-UA"/>
        </w:rPr>
        <w:t>Фесан Олександру Миколайовичу</w:t>
      </w:r>
      <w:r w:rsidRPr="003C596A">
        <w:rPr>
          <w:rFonts w:ascii="Times New Roman" w:hAnsi="Times New Roman"/>
          <w:sz w:val="24"/>
          <w:szCs w:val="24"/>
          <w:lang w:val="uk-UA"/>
        </w:rPr>
        <w:t xml:space="preserve">, розташовану  в с. Переяславське  Переяслав-Хмельницького району Київської області .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19. </w:t>
      </w:r>
      <w:r w:rsidRPr="003C596A">
        <w:rPr>
          <w:rFonts w:ascii="Times New Roman" w:hAnsi="Times New Roman"/>
          <w:sz w:val="24"/>
          <w:szCs w:val="24"/>
          <w:lang w:val="uk-UA"/>
        </w:rPr>
        <w:t>Про затвердження проекту землеустрою щодо відведення земельної ділянки у власність для ведення особистого селянського господарства площею 0,53</w:t>
      </w:r>
      <w:r>
        <w:rPr>
          <w:rFonts w:ascii="Times New Roman" w:hAnsi="Times New Roman"/>
          <w:sz w:val="24"/>
          <w:szCs w:val="24"/>
          <w:lang w:val="uk-UA"/>
        </w:rPr>
        <w:t xml:space="preserve">00 га  </w:t>
      </w:r>
      <w:r w:rsidRPr="003C596A">
        <w:rPr>
          <w:rFonts w:ascii="Times New Roman" w:hAnsi="Times New Roman"/>
          <w:sz w:val="24"/>
          <w:szCs w:val="24"/>
          <w:lang w:val="uk-UA"/>
        </w:rPr>
        <w:t xml:space="preserve">гр. </w:t>
      </w:r>
      <w:r w:rsidRPr="003C596A">
        <w:rPr>
          <w:rFonts w:ascii="Times New Roman" w:hAnsi="Times New Roman"/>
          <w:b/>
          <w:sz w:val="24"/>
          <w:szCs w:val="24"/>
          <w:lang w:val="uk-UA"/>
        </w:rPr>
        <w:t>Лой Галині Федорівні</w:t>
      </w:r>
      <w:r w:rsidRPr="003C596A">
        <w:rPr>
          <w:rFonts w:ascii="Times New Roman" w:hAnsi="Times New Roman"/>
          <w:sz w:val="24"/>
          <w:szCs w:val="24"/>
          <w:lang w:val="uk-UA"/>
        </w:rPr>
        <w:t xml:space="preserve">, розташовану  в с. Переяславське  Переяслав-Хмельницького району Київської області .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b/>
          <w:sz w:val="24"/>
          <w:szCs w:val="24"/>
          <w:lang w:val="uk-UA"/>
        </w:rPr>
        <w:t xml:space="preserve">20. </w:t>
      </w:r>
      <w:r w:rsidRPr="003C596A">
        <w:rPr>
          <w:rFonts w:ascii="Times New Roman" w:hAnsi="Times New Roman"/>
          <w:sz w:val="24"/>
          <w:szCs w:val="24"/>
          <w:lang w:val="uk-UA"/>
        </w:rPr>
        <w:t>Про затвердження проекту землеустрою щодо відведення земельної ділянки у власність для ведення особистого селянського господарства площею 0,1100</w:t>
      </w:r>
      <w:r>
        <w:rPr>
          <w:rFonts w:ascii="Times New Roman" w:hAnsi="Times New Roman"/>
          <w:sz w:val="24"/>
          <w:szCs w:val="24"/>
          <w:lang w:val="uk-UA"/>
        </w:rPr>
        <w:t xml:space="preserve"> га  </w:t>
      </w:r>
      <w:r w:rsidRPr="003C596A">
        <w:rPr>
          <w:rFonts w:ascii="Times New Roman" w:hAnsi="Times New Roman"/>
          <w:sz w:val="24"/>
          <w:szCs w:val="24"/>
          <w:lang w:val="uk-UA"/>
        </w:rPr>
        <w:t xml:space="preserve">гр. </w:t>
      </w:r>
      <w:r w:rsidRPr="003C596A">
        <w:rPr>
          <w:rFonts w:ascii="Times New Roman" w:hAnsi="Times New Roman"/>
          <w:b/>
          <w:sz w:val="24"/>
          <w:szCs w:val="24"/>
          <w:lang w:val="uk-UA"/>
        </w:rPr>
        <w:t>Лашуну Віталію Володимировичу</w:t>
      </w:r>
      <w:r w:rsidRPr="003C596A">
        <w:rPr>
          <w:rFonts w:ascii="Times New Roman" w:hAnsi="Times New Roman"/>
          <w:sz w:val="24"/>
          <w:szCs w:val="24"/>
          <w:lang w:val="uk-UA"/>
        </w:rPr>
        <w:t xml:space="preserve">, розташовану  в с. Переяславське  Переяслав-Хмельницького району Київської області . </w:t>
      </w:r>
    </w:p>
    <w:p w:rsidR="003C596A" w:rsidRPr="003C596A" w:rsidRDefault="003C596A" w:rsidP="003C596A">
      <w:pPr>
        <w:pStyle w:val="ae"/>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 .</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lastRenderedPageBreak/>
        <w:t xml:space="preserve">21. </w:t>
      </w:r>
      <w:r w:rsidRPr="003C596A">
        <w:rPr>
          <w:rFonts w:ascii="Times New Roman" w:hAnsi="Times New Roman"/>
          <w:sz w:val="24"/>
          <w:szCs w:val="24"/>
          <w:lang w:val="uk-UA"/>
        </w:rPr>
        <w:t>Про надання дозволу на виготовлення  технічної документації</w:t>
      </w:r>
      <w:r w:rsidRPr="003C596A">
        <w:rPr>
          <w:rFonts w:ascii="Times New Roman" w:hAnsi="Times New Roman"/>
          <w:b/>
          <w:sz w:val="24"/>
          <w:szCs w:val="24"/>
          <w:lang w:val="uk-UA"/>
        </w:rPr>
        <w:t xml:space="preserve"> </w:t>
      </w:r>
      <w:r w:rsidRPr="003C596A">
        <w:rPr>
          <w:rFonts w:ascii="Times New Roman" w:hAnsi="Times New Roman"/>
          <w:sz w:val="24"/>
          <w:szCs w:val="24"/>
          <w:lang w:val="uk-UA"/>
        </w:rPr>
        <w:t xml:space="preserve">із землеустрою щодо встановлення (відновлення) земельної ділянки в натурі (на місцевості) площею 0,25 га </w:t>
      </w:r>
      <w:r w:rsidRPr="003C596A">
        <w:rPr>
          <w:rFonts w:ascii="Times New Roman" w:hAnsi="Times New Roman"/>
          <w:b/>
          <w:sz w:val="24"/>
          <w:szCs w:val="24"/>
          <w:lang w:val="uk-UA"/>
        </w:rPr>
        <w:t>гр. Ольшевській Світлані Іванівні</w:t>
      </w:r>
      <w:r w:rsidRPr="003C596A">
        <w:rPr>
          <w:rFonts w:ascii="Times New Roman" w:hAnsi="Times New Roman"/>
          <w:sz w:val="24"/>
          <w:szCs w:val="24"/>
          <w:lang w:val="uk-UA"/>
        </w:rPr>
        <w:t xml:space="preserve"> в с. Соснова Переяслав-Хмельницького району Київської області по вул. Центральна, 23.</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22. </w:t>
      </w:r>
      <w:r w:rsidRPr="003C596A">
        <w:rPr>
          <w:rFonts w:ascii="Times New Roman" w:hAnsi="Times New Roman"/>
          <w:sz w:val="24"/>
          <w:szCs w:val="24"/>
          <w:lang w:val="uk-UA"/>
        </w:rPr>
        <w:t>Про надання дозволу на виготовлення  технічної документації</w:t>
      </w:r>
      <w:r w:rsidRPr="003C596A">
        <w:rPr>
          <w:rFonts w:ascii="Times New Roman" w:hAnsi="Times New Roman"/>
          <w:b/>
          <w:sz w:val="24"/>
          <w:szCs w:val="24"/>
          <w:lang w:val="uk-UA"/>
        </w:rPr>
        <w:t xml:space="preserve"> </w:t>
      </w:r>
      <w:r w:rsidRPr="003C596A">
        <w:rPr>
          <w:rFonts w:ascii="Times New Roman" w:hAnsi="Times New Roman"/>
          <w:sz w:val="24"/>
          <w:szCs w:val="24"/>
          <w:lang w:val="uk-UA"/>
        </w:rPr>
        <w:t xml:space="preserve">із землеустрою щодо встановлення (відновлення) земельної ділянки в натурі (на місцевості) площею 0,25 га </w:t>
      </w:r>
      <w:r w:rsidRPr="003C596A">
        <w:rPr>
          <w:rFonts w:ascii="Times New Roman" w:hAnsi="Times New Roman"/>
          <w:b/>
          <w:sz w:val="24"/>
          <w:szCs w:val="24"/>
          <w:lang w:val="uk-UA"/>
        </w:rPr>
        <w:t>гр. Маліна Віктору Станіславовичу</w:t>
      </w:r>
      <w:r w:rsidRPr="003C596A">
        <w:rPr>
          <w:rFonts w:ascii="Times New Roman" w:hAnsi="Times New Roman"/>
          <w:sz w:val="24"/>
          <w:szCs w:val="24"/>
          <w:lang w:val="uk-UA"/>
        </w:rPr>
        <w:t xml:space="preserve"> в с. Соснова, Переяслав-Хмельницького району Київської області по вул. Поліська, 38.</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23.</w:t>
      </w:r>
      <w:r w:rsidRPr="003C596A">
        <w:rPr>
          <w:rFonts w:ascii="Times New Roman" w:hAnsi="Times New Roman"/>
          <w:sz w:val="24"/>
          <w:szCs w:val="24"/>
          <w:lang w:val="uk-UA"/>
        </w:rPr>
        <w:t xml:space="preserve"> Про надання дозволу на виготовлення  технічної документації</w:t>
      </w:r>
      <w:r w:rsidRPr="003C596A">
        <w:rPr>
          <w:rFonts w:ascii="Times New Roman" w:hAnsi="Times New Roman"/>
          <w:b/>
          <w:sz w:val="24"/>
          <w:szCs w:val="24"/>
          <w:lang w:val="uk-UA"/>
        </w:rPr>
        <w:t xml:space="preserve"> </w:t>
      </w:r>
      <w:r w:rsidRPr="003C596A">
        <w:rPr>
          <w:rFonts w:ascii="Times New Roman" w:hAnsi="Times New Roman"/>
          <w:sz w:val="24"/>
          <w:szCs w:val="24"/>
          <w:lang w:val="uk-UA"/>
        </w:rPr>
        <w:t xml:space="preserve">із землеустрою щодо встановлення (відновлення) земельної ділянки в натурі (на місцевості) площею 0,25 га </w:t>
      </w:r>
      <w:r w:rsidRPr="003C596A">
        <w:rPr>
          <w:rFonts w:ascii="Times New Roman" w:hAnsi="Times New Roman"/>
          <w:b/>
          <w:sz w:val="24"/>
          <w:szCs w:val="24"/>
          <w:lang w:val="uk-UA"/>
        </w:rPr>
        <w:t>гр. Корж Ліні Ігорівні</w:t>
      </w:r>
      <w:r w:rsidRPr="003C596A">
        <w:rPr>
          <w:rFonts w:ascii="Times New Roman" w:hAnsi="Times New Roman"/>
          <w:sz w:val="24"/>
          <w:szCs w:val="24"/>
          <w:lang w:val="uk-UA"/>
        </w:rPr>
        <w:t xml:space="preserve"> в с. Соснова Переяслав-Хмельницького району Київської області по вул. Миру, 3.</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 24. </w:t>
      </w:r>
      <w:r w:rsidRPr="003C596A">
        <w:rPr>
          <w:rFonts w:ascii="Times New Roman" w:hAnsi="Times New Roman"/>
          <w:sz w:val="24"/>
          <w:szCs w:val="24"/>
          <w:lang w:val="uk-UA"/>
        </w:rPr>
        <w:t>Про надання дозволу на виготовлення  технічної документації</w:t>
      </w:r>
      <w:r w:rsidRPr="003C596A">
        <w:rPr>
          <w:rFonts w:ascii="Times New Roman" w:hAnsi="Times New Roman"/>
          <w:b/>
          <w:sz w:val="24"/>
          <w:szCs w:val="24"/>
          <w:lang w:val="uk-UA"/>
        </w:rPr>
        <w:t xml:space="preserve"> </w:t>
      </w:r>
      <w:r w:rsidRPr="003C596A">
        <w:rPr>
          <w:rFonts w:ascii="Times New Roman" w:hAnsi="Times New Roman"/>
          <w:sz w:val="24"/>
          <w:szCs w:val="24"/>
          <w:lang w:val="uk-UA"/>
        </w:rPr>
        <w:t xml:space="preserve">із землеустрою щодо встановлення (відновлення) земельної ділянки в натурі (на місцевості) площею 0,25 га </w:t>
      </w:r>
      <w:r w:rsidRPr="003C596A">
        <w:rPr>
          <w:rFonts w:ascii="Times New Roman" w:hAnsi="Times New Roman"/>
          <w:b/>
          <w:sz w:val="24"/>
          <w:szCs w:val="24"/>
          <w:lang w:val="uk-UA"/>
        </w:rPr>
        <w:t>гр. Тукаленко Людмилі Петрівні</w:t>
      </w:r>
      <w:r w:rsidRPr="003C596A">
        <w:rPr>
          <w:rFonts w:ascii="Times New Roman" w:hAnsi="Times New Roman"/>
          <w:sz w:val="24"/>
          <w:szCs w:val="24"/>
          <w:lang w:val="uk-UA"/>
        </w:rPr>
        <w:t xml:space="preserve"> в с. Соснова Переяслав-Хмельницького району Київської області по вул. Центральна, 33.</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rPr>
          <w:rFonts w:ascii="Times New Roman" w:hAnsi="Times New Roman"/>
          <w:sz w:val="24"/>
          <w:szCs w:val="24"/>
          <w:lang w:val="uk-UA"/>
        </w:rPr>
      </w:pPr>
      <w:r w:rsidRPr="003C596A">
        <w:rPr>
          <w:rFonts w:ascii="Times New Roman" w:hAnsi="Times New Roman"/>
          <w:b/>
          <w:sz w:val="24"/>
          <w:szCs w:val="24"/>
          <w:lang w:val="uk-UA"/>
        </w:rPr>
        <w:t xml:space="preserve">25. </w:t>
      </w:r>
      <w:r w:rsidRPr="003C596A">
        <w:rPr>
          <w:rFonts w:ascii="Times New Roman" w:hAnsi="Times New Roman"/>
          <w:sz w:val="24"/>
          <w:szCs w:val="24"/>
          <w:lang w:val="uk-UA"/>
        </w:rPr>
        <w:t xml:space="preserve">Про надання дозволу на розробку проекту землеустрою щодо відведення земельної ділянки площею 0,25 га для будівництва та обслуговування житлового будинку, господарських будівель та споруд гр. </w:t>
      </w:r>
      <w:r w:rsidRPr="003C596A">
        <w:rPr>
          <w:rFonts w:ascii="Times New Roman" w:hAnsi="Times New Roman"/>
          <w:b/>
          <w:sz w:val="24"/>
          <w:szCs w:val="24"/>
          <w:lang w:val="uk-UA"/>
        </w:rPr>
        <w:t xml:space="preserve">Лой Володимиру Івановичу </w:t>
      </w:r>
      <w:r w:rsidRPr="003C596A">
        <w:rPr>
          <w:rFonts w:ascii="Times New Roman" w:hAnsi="Times New Roman"/>
          <w:sz w:val="24"/>
          <w:szCs w:val="24"/>
          <w:lang w:val="uk-UA"/>
        </w:rPr>
        <w:t>в с. Переяславське Переяслав-Хмельницького району Київської області по вул. Центральна, 2.</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26. </w:t>
      </w:r>
      <w:r w:rsidRPr="003C596A">
        <w:rPr>
          <w:rFonts w:ascii="Times New Roman" w:hAnsi="Times New Roman"/>
          <w:sz w:val="24"/>
          <w:szCs w:val="24"/>
          <w:lang w:val="uk-UA"/>
        </w:rPr>
        <w:t>Про надання дозволу на виготовлення  технічної документації</w:t>
      </w:r>
      <w:r w:rsidRPr="003C596A">
        <w:rPr>
          <w:rFonts w:ascii="Times New Roman" w:hAnsi="Times New Roman"/>
          <w:b/>
          <w:sz w:val="24"/>
          <w:szCs w:val="24"/>
          <w:lang w:val="uk-UA"/>
        </w:rPr>
        <w:t xml:space="preserve"> </w:t>
      </w:r>
      <w:r w:rsidRPr="003C596A">
        <w:rPr>
          <w:rFonts w:ascii="Times New Roman" w:hAnsi="Times New Roman"/>
          <w:sz w:val="24"/>
          <w:szCs w:val="24"/>
          <w:lang w:val="uk-UA"/>
        </w:rPr>
        <w:t xml:space="preserve">із землеустрою щодо встановлення (відновлення) земельної ділянки в натурі (на місцевості) площею 0,12 га </w:t>
      </w:r>
      <w:r w:rsidRPr="003C596A">
        <w:rPr>
          <w:rFonts w:ascii="Times New Roman" w:hAnsi="Times New Roman"/>
          <w:b/>
          <w:sz w:val="24"/>
          <w:szCs w:val="24"/>
          <w:lang w:val="uk-UA"/>
        </w:rPr>
        <w:t xml:space="preserve">гр. Дем’яновій Парасковії  Ничипорівні  </w:t>
      </w:r>
      <w:r w:rsidRPr="003C596A">
        <w:rPr>
          <w:rFonts w:ascii="Times New Roman" w:hAnsi="Times New Roman"/>
          <w:sz w:val="24"/>
          <w:szCs w:val="24"/>
          <w:lang w:val="uk-UA"/>
        </w:rPr>
        <w:t xml:space="preserve"> в с. Студеники Переяслав-Хмельницького району Київської області по пров. Діагональний- 2, буд .1.</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27. </w:t>
      </w:r>
      <w:r w:rsidRPr="003C596A">
        <w:rPr>
          <w:rFonts w:ascii="Times New Roman" w:hAnsi="Times New Roman"/>
          <w:sz w:val="24"/>
          <w:szCs w:val="24"/>
          <w:lang w:val="uk-UA"/>
        </w:rPr>
        <w:t>Про надання дозволу на виготовлення  технічної документації</w:t>
      </w:r>
      <w:r w:rsidRPr="003C596A">
        <w:rPr>
          <w:rFonts w:ascii="Times New Roman" w:hAnsi="Times New Roman"/>
          <w:b/>
          <w:sz w:val="24"/>
          <w:szCs w:val="24"/>
          <w:lang w:val="uk-UA"/>
        </w:rPr>
        <w:t xml:space="preserve"> </w:t>
      </w:r>
      <w:r w:rsidRPr="003C596A">
        <w:rPr>
          <w:rFonts w:ascii="Times New Roman" w:hAnsi="Times New Roman"/>
          <w:sz w:val="24"/>
          <w:szCs w:val="24"/>
          <w:lang w:val="uk-UA"/>
        </w:rPr>
        <w:t xml:space="preserve">із землеустрою щодо встановлення (відновлення) земельної ділянки в натурі (на місцевості) площею 0,25 га </w:t>
      </w:r>
      <w:r w:rsidRPr="003C596A">
        <w:rPr>
          <w:rFonts w:ascii="Times New Roman" w:hAnsi="Times New Roman"/>
          <w:b/>
          <w:sz w:val="24"/>
          <w:szCs w:val="24"/>
          <w:lang w:val="uk-UA"/>
        </w:rPr>
        <w:t>гр. Рій Тетяні Миколаївні</w:t>
      </w:r>
      <w:r w:rsidRPr="003C596A">
        <w:rPr>
          <w:rFonts w:ascii="Times New Roman" w:hAnsi="Times New Roman"/>
          <w:sz w:val="24"/>
          <w:szCs w:val="24"/>
          <w:lang w:val="uk-UA"/>
        </w:rPr>
        <w:t xml:space="preserve"> в с. Соснова Переяслав-Хмельницького району Київської області по провул. Центральний, 2.</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28. </w:t>
      </w:r>
      <w:r w:rsidRPr="003C596A">
        <w:rPr>
          <w:rFonts w:ascii="Times New Roman" w:hAnsi="Times New Roman"/>
          <w:sz w:val="24"/>
          <w:szCs w:val="24"/>
          <w:lang w:val="uk-UA"/>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0,807 га гр. </w:t>
      </w:r>
      <w:r w:rsidRPr="003C596A">
        <w:rPr>
          <w:rFonts w:ascii="Times New Roman" w:hAnsi="Times New Roman"/>
          <w:b/>
          <w:sz w:val="24"/>
          <w:szCs w:val="24"/>
          <w:lang w:val="uk-UA"/>
        </w:rPr>
        <w:t xml:space="preserve">Маліна Віктору Станіславовичу, </w:t>
      </w:r>
      <w:r w:rsidRPr="003C596A">
        <w:rPr>
          <w:rFonts w:ascii="Times New Roman" w:hAnsi="Times New Roman"/>
          <w:sz w:val="24"/>
          <w:szCs w:val="24"/>
          <w:lang w:val="uk-UA"/>
        </w:rPr>
        <w:t xml:space="preserve">що розташована в с. </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Соснова  Переяслав-Хмельницького району Київської області по вул. Поліська, 38.</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lastRenderedPageBreak/>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29. </w:t>
      </w:r>
      <w:r w:rsidRPr="003C596A">
        <w:rPr>
          <w:rFonts w:ascii="Times New Roman" w:hAnsi="Times New Roman"/>
          <w:sz w:val="24"/>
          <w:szCs w:val="24"/>
          <w:lang w:val="uk-UA"/>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0,27 га гр. </w:t>
      </w:r>
      <w:r w:rsidRPr="003C596A">
        <w:rPr>
          <w:rFonts w:ascii="Times New Roman" w:hAnsi="Times New Roman"/>
          <w:b/>
          <w:sz w:val="24"/>
          <w:szCs w:val="24"/>
          <w:lang w:val="uk-UA"/>
        </w:rPr>
        <w:t xml:space="preserve">Рій Тетяні Миколаївні , </w:t>
      </w:r>
      <w:r w:rsidRPr="003C596A">
        <w:rPr>
          <w:rFonts w:ascii="Times New Roman" w:hAnsi="Times New Roman"/>
          <w:sz w:val="24"/>
          <w:szCs w:val="24"/>
          <w:lang w:val="uk-UA"/>
        </w:rPr>
        <w:t>що розташована в с. Соснова  Переяслав-Хмельницького району Київської області по пров. Центральний, 2.</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30. </w:t>
      </w:r>
      <w:r w:rsidRPr="003C596A">
        <w:rPr>
          <w:rFonts w:ascii="Times New Roman" w:hAnsi="Times New Roman"/>
          <w:sz w:val="24"/>
          <w:szCs w:val="24"/>
          <w:lang w:val="uk-UA"/>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площею 0,20 га гр. </w:t>
      </w:r>
      <w:r w:rsidRPr="003C596A">
        <w:rPr>
          <w:rFonts w:ascii="Times New Roman" w:hAnsi="Times New Roman"/>
          <w:b/>
          <w:sz w:val="24"/>
          <w:szCs w:val="24"/>
          <w:lang w:val="uk-UA"/>
        </w:rPr>
        <w:t xml:space="preserve">Андрієвсьому Миколі Степановичу, </w:t>
      </w:r>
      <w:r w:rsidRPr="003C596A">
        <w:rPr>
          <w:rFonts w:ascii="Times New Roman" w:hAnsi="Times New Roman"/>
          <w:sz w:val="24"/>
          <w:szCs w:val="24"/>
          <w:lang w:val="uk-UA"/>
        </w:rPr>
        <w:t>що розташована в с. Козлів  Переяслав-Хмельницького району Київської області.</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31. </w:t>
      </w:r>
      <w:r w:rsidRPr="003C596A">
        <w:rPr>
          <w:rFonts w:ascii="Times New Roman" w:hAnsi="Times New Roman"/>
          <w:sz w:val="24"/>
          <w:szCs w:val="24"/>
          <w:lang w:val="uk-UA"/>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0,2275 га гр. </w:t>
      </w:r>
      <w:r w:rsidRPr="003C596A">
        <w:rPr>
          <w:rFonts w:ascii="Times New Roman" w:hAnsi="Times New Roman"/>
          <w:b/>
          <w:sz w:val="24"/>
          <w:szCs w:val="24"/>
          <w:lang w:val="uk-UA"/>
        </w:rPr>
        <w:t xml:space="preserve">Сухомлин Світлані Степанівні, </w:t>
      </w:r>
      <w:r w:rsidRPr="003C596A">
        <w:rPr>
          <w:rFonts w:ascii="Times New Roman" w:hAnsi="Times New Roman"/>
          <w:sz w:val="24"/>
          <w:szCs w:val="24"/>
          <w:lang w:val="uk-UA"/>
        </w:rPr>
        <w:t xml:space="preserve">що розташована в с. </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Соснова Переяслав-Хмельницького району Київської області, вул. Космонавтів, 61.</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32. </w:t>
      </w:r>
      <w:r w:rsidRPr="003C596A">
        <w:rPr>
          <w:rFonts w:ascii="Times New Roman" w:hAnsi="Times New Roman"/>
          <w:sz w:val="24"/>
          <w:szCs w:val="24"/>
          <w:lang w:val="uk-UA"/>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0,1136 га гр. </w:t>
      </w:r>
      <w:r w:rsidRPr="003C596A">
        <w:rPr>
          <w:rFonts w:ascii="Times New Roman" w:hAnsi="Times New Roman"/>
          <w:b/>
          <w:sz w:val="24"/>
          <w:szCs w:val="24"/>
          <w:lang w:val="uk-UA"/>
        </w:rPr>
        <w:t xml:space="preserve">Лой Володимиру Івановичу, </w:t>
      </w:r>
      <w:r w:rsidRPr="003C596A">
        <w:rPr>
          <w:rFonts w:ascii="Times New Roman" w:hAnsi="Times New Roman"/>
          <w:sz w:val="24"/>
          <w:szCs w:val="24"/>
          <w:lang w:val="uk-UA"/>
        </w:rPr>
        <w:t>що розташована в с. Переяславське Переяслав-Хмельницького району Київської області.</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sidRPr="003C596A">
        <w:rPr>
          <w:rFonts w:ascii="Times New Roman" w:hAnsi="Times New Roman"/>
          <w:color w:val="000000"/>
          <w:sz w:val="24"/>
          <w:szCs w:val="24"/>
          <w:lang w:val="uk-UA"/>
        </w:rPr>
        <w:t xml:space="preserve">Дейнега М.П. - голова постійної комісії  </w:t>
      </w:r>
      <w:r w:rsidRPr="003C596A">
        <w:rPr>
          <w:rFonts w:ascii="Times New Roman" w:hAnsi="Times New Roman"/>
          <w:sz w:val="24"/>
          <w:szCs w:val="24"/>
          <w:lang w:val="uk-UA"/>
        </w:rPr>
        <w:t>з питань земельних відносин, благоустрою та екології.</w:t>
      </w:r>
    </w:p>
    <w:p w:rsidR="003C596A" w:rsidRPr="003C596A" w:rsidRDefault="003C596A" w:rsidP="003C596A">
      <w:pPr>
        <w:spacing w:after="0"/>
        <w:jc w:val="both"/>
        <w:rPr>
          <w:rFonts w:ascii="Times New Roman" w:hAnsi="Times New Roman"/>
          <w:sz w:val="24"/>
          <w:szCs w:val="24"/>
          <w:lang w:val="uk-UA"/>
        </w:rPr>
      </w:pPr>
      <w:r w:rsidRPr="003C596A">
        <w:rPr>
          <w:rFonts w:ascii="Times New Roman" w:hAnsi="Times New Roman"/>
          <w:b/>
          <w:sz w:val="24"/>
          <w:szCs w:val="24"/>
          <w:lang w:val="uk-UA"/>
        </w:rPr>
        <w:t xml:space="preserve">33. </w:t>
      </w:r>
      <w:r w:rsidRPr="003C596A">
        <w:rPr>
          <w:rFonts w:ascii="Times New Roman" w:hAnsi="Times New Roman"/>
          <w:sz w:val="24"/>
          <w:szCs w:val="24"/>
          <w:lang w:val="uk-UA"/>
        </w:rPr>
        <w:t>Про надання одноразової матеріальної допомоги на лікування.</w:t>
      </w:r>
    </w:p>
    <w:p w:rsidR="003C596A" w:rsidRDefault="003C596A" w:rsidP="003C596A">
      <w:pPr>
        <w:spacing w:after="0"/>
        <w:jc w:val="both"/>
        <w:rPr>
          <w:rFonts w:ascii="Times New Roman" w:hAnsi="Times New Roman"/>
          <w:sz w:val="24"/>
          <w:szCs w:val="24"/>
          <w:lang w:val="uk-UA"/>
        </w:rPr>
      </w:pPr>
      <w:r w:rsidRPr="003C596A">
        <w:rPr>
          <w:rFonts w:ascii="Times New Roman" w:hAnsi="Times New Roman"/>
          <w:sz w:val="24"/>
          <w:szCs w:val="24"/>
          <w:lang w:val="uk-UA"/>
        </w:rPr>
        <w:t xml:space="preserve">ДОПОВІДАЧ: </w:t>
      </w:r>
      <w:r>
        <w:rPr>
          <w:rFonts w:ascii="Times New Roman" w:hAnsi="Times New Roman"/>
          <w:sz w:val="24"/>
          <w:szCs w:val="24"/>
          <w:lang w:val="uk-UA"/>
        </w:rPr>
        <w:t>Лях М.О. – сільський голова.</w:t>
      </w:r>
    </w:p>
    <w:p w:rsidR="003C596A" w:rsidRDefault="003C596A" w:rsidP="003C596A">
      <w:pPr>
        <w:spacing w:after="0"/>
        <w:jc w:val="both"/>
        <w:rPr>
          <w:rFonts w:ascii="Times New Roman" w:hAnsi="Times New Roman"/>
          <w:sz w:val="24"/>
          <w:szCs w:val="24"/>
          <w:lang w:val="uk-UA"/>
        </w:rPr>
      </w:pPr>
      <w:r>
        <w:rPr>
          <w:rFonts w:ascii="Times New Roman" w:hAnsi="Times New Roman"/>
          <w:b/>
          <w:sz w:val="24"/>
          <w:szCs w:val="24"/>
          <w:lang w:val="uk-UA"/>
        </w:rPr>
        <w:t xml:space="preserve">34. </w:t>
      </w:r>
      <w:r>
        <w:rPr>
          <w:rFonts w:ascii="Times New Roman" w:hAnsi="Times New Roman"/>
          <w:sz w:val="24"/>
          <w:szCs w:val="24"/>
          <w:lang w:val="uk-UA"/>
        </w:rPr>
        <w:t>Про затвердження Положення про преміювання працівників закладів культури.</w:t>
      </w:r>
    </w:p>
    <w:p w:rsidR="003C596A" w:rsidRPr="00161A67" w:rsidRDefault="003C596A" w:rsidP="003C596A">
      <w:pPr>
        <w:spacing w:after="0"/>
        <w:jc w:val="both"/>
        <w:rPr>
          <w:rFonts w:ascii="Times New Roman" w:hAnsi="Times New Roman"/>
          <w:sz w:val="24"/>
          <w:szCs w:val="24"/>
          <w:lang w:val="uk-UA"/>
        </w:rPr>
      </w:pPr>
      <w:r>
        <w:rPr>
          <w:rFonts w:ascii="Times New Roman" w:hAnsi="Times New Roman"/>
          <w:sz w:val="24"/>
          <w:szCs w:val="24"/>
          <w:lang w:val="uk-UA"/>
        </w:rPr>
        <w:t xml:space="preserve">ДОПОВІДАЧ: Усик В.Г. </w:t>
      </w:r>
      <w:r w:rsidR="00161A67">
        <w:rPr>
          <w:rFonts w:ascii="Times New Roman" w:hAnsi="Times New Roman"/>
          <w:sz w:val="24"/>
          <w:szCs w:val="24"/>
          <w:lang w:val="uk-UA"/>
        </w:rPr>
        <w:t>–</w:t>
      </w:r>
      <w:r>
        <w:rPr>
          <w:rFonts w:ascii="Times New Roman" w:hAnsi="Times New Roman"/>
          <w:sz w:val="24"/>
          <w:szCs w:val="24"/>
          <w:lang w:val="uk-UA"/>
        </w:rPr>
        <w:t xml:space="preserve"> </w:t>
      </w:r>
      <w:r w:rsidR="00161A67">
        <w:rPr>
          <w:rFonts w:ascii="Times New Roman" w:hAnsi="Times New Roman"/>
          <w:sz w:val="24"/>
          <w:szCs w:val="24"/>
          <w:lang w:val="uk-UA"/>
        </w:rPr>
        <w:t xml:space="preserve">провідний спеціаліст відділу </w:t>
      </w:r>
      <w:r w:rsidR="00161A67" w:rsidRPr="00161A67">
        <w:rPr>
          <w:rFonts w:ascii="Times New Roman" w:hAnsi="Times New Roman"/>
          <w:sz w:val="24"/>
          <w:szCs w:val="24"/>
          <w:lang w:val="uk-UA"/>
        </w:rPr>
        <w:t>освіти, охорони здоров’я,  молоді і спорту, культури, туризму та соціального захисту населення.</w:t>
      </w:r>
      <w:r w:rsidRPr="00161A67">
        <w:rPr>
          <w:rFonts w:ascii="Times New Roman" w:hAnsi="Times New Roman"/>
          <w:sz w:val="24"/>
          <w:szCs w:val="24"/>
          <w:lang w:val="uk-UA"/>
        </w:rPr>
        <w:t xml:space="preserve"> </w:t>
      </w:r>
    </w:p>
    <w:p w:rsidR="003C596A" w:rsidRPr="003C596A" w:rsidRDefault="00161A67" w:rsidP="003C596A">
      <w:pPr>
        <w:pStyle w:val="aa"/>
        <w:spacing w:after="0"/>
        <w:ind w:left="0" w:right="-185"/>
        <w:jc w:val="both"/>
        <w:rPr>
          <w:rFonts w:ascii="Times New Roman" w:hAnsi="Times New Roman"/>
          <w:sz w:val="24"/>
          <w:szCs w:val="24"/>
        </w:rPr>
      </w:pPr>
      <w:r>
        <w:rPr>
          <w:rFonts w:ascii="Times New Roman" w:hAnsi="Times New Roman"/>
          <w:b/>
          <w:sz w:val="24"/>
          <w:szCs w:val="24"/>
        </w:rPr>
        <w:t>35</w:t>
      </w:r>
      <w:r w:rsidR="003C596A" w:rsidRPr="003C596A">
        <w:rPr>
          <w:rFonts w:ascii="Times New Roman" w:hAnsi="Times New Roman"/>
          <w:b/>
          <w:sz w:val="24"/>
          <w:szCs w:val="24"/>
        </w:rPr>
        <w:t xml:space="preserve">. </w:t>
      </w:r>
      <w:r w:rsidR="003C596A" w:rsidRPr="003C596A">
        <w:rPr>
          <w:rFonts w:ascii="Times New Roman" w:hAnsi="Times New Roman"/>
          <w:sz w:val="24"/>
          <w:szCs w:val="24"/>
        </w:rPr>
        <w:t>Різне.</w:t>
      </w:r>
    </w:p>
    <w:p w:rsidR="003C596A" w:rsidRPr="003C596A" w:rsidRDefault="003C596A" w:rsidP="000416D0">
      <w:pPr>
        <w:jc w:val="center"/>
        <w:rPr>
          <w:lang w:val="uk-UA"/>
        </w:rPr>
      </w:pPr>
    </w:p>
    <w:p w:rsidR="003C596A" w:rsidRPr="003C596A" w:rsidRDefault="003C596A" w:rsidP="000416D0">
      <w:pPr>
        <w:jc w:val="center"/>
        <w:rPr>
          <w:lang w:val="uk-UA"/>
        </w:rPr>
      </w:pPr>
    </w:p>
    <w:p w:rsidR="003C596A" w:rsidRPr="003C596A" w:rsidRDefault="003C596A" w:rsidP="000416D0">
      <w:pPr>
        <w:jc w:val="center"/>
        <w:rPr>
          <w:lang w:val="uk-UA"/>
        </w:rPr>
      </w:pPr>
    </w:p>
    <w:p w:rsidR="00161A67" w:rsidRDefault="00161A67" w:rsidP="000416D0">
      <w:pPr>
        <w:jc w:val="center"/>
        <w:rPr>
          <w:lang w:val="uk-UA"/>
        </w:rPr>
      </w:pPr>
    </w:p>
    <w:p w:rsidR="00161A67" w:rsidRDefault="00161A67" w:rsidP="000416D0">
      <w:pPr>
        <w:jc w:val="center"/>
        <w:rPr>
          <w:lang w:val="uk-UA"/>
        </w:rPr>
      </w:pPr>
    </w:p>
    <w:p w:rsidR="00161A67" w:rsidRDefault="00161A67" w:rsidP="000416D0">
      <w:pPr>
        <w:jc w:val="center"/>
        <w:rPr>
          <w:lang w:val="uk-UA"/>
        </w:rPr>
      </w:pPr>
    </w:p>
    <w:p w:rsidR="00161A67" w:rsidRDefault="00161A67" w:rsidP="000416D0">
      <w:pPr>
        <w:jc w:val="center"/>
        <w:rPr>
          <w:lang w:val="uk-UA"/>
        </w:rPr>
      </w:pPr>
    </w:p>
    <w:p w:rsidR="00161A67" w:rsidRDefault="00161A67" w:rsidP="000416D0">
      <w:pPr>
        <w:jc w:val="center"/>
        <w:rPr>
          <w:lang w:val="uk-UA"/>
        </w:rPr>
      </w:pPr>
    </w:p>
    <w:p w:rsidR="00161A67" w:rsidRDefault="00161A67" w:rsidP="000416D0">
      <w:pPr>
        <w:jc w:val="center"/>
        <w:rPr>
          <w:lang w:val="uk-UA"/>
        </w:rPr>
      </w:pPr>
    </w:p>
    <w:p w:rsidR="009836B6" w:rsidRPr="003C596A" w:rsidRDefault="000416D0" w:rsidP="000416D0">
      <w:pPr>
        <w:jc w:val="center"/>
        <w:rPr>
          <w:lang w:val="uk-UA"/>
        </w:rPr>
      </w:pPr>
      <w:r>
        <w:rPr>
          <w:noProof/>
          <w:lang w:val="uk-UA" w:eastAsia="uk-UA"/>
        </w:rPr>
        <w:lastRenderedPageBreak/>
        <w:drawing>
          <wp:inline distT="0" distB="0" distL="0" distR="0">
            <wp:extent cx="542925" cy="6858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9836B6" w:rsidRPr="0072127D" w:rsidRDefault="009836B6" w:rsidP="009836B6">
      <w:pPr>
        <w:pStyle w:val="ae"/>
        <w:jc w:val="center"/>
        <w:rPr>
          <w:rFonts w:ascii="Times New Roman" w:hAnsi="Times New Roman"/>
          <w:sz w:val="28"/>
          <w:szCs w:val="28"/>
          <w:lang w:val="uk-UA"/>
        </w:rPr>
      </w:pPr>
      <w:r>
        <w:rPr>
          <w:rFonts w:ascii="Times New Roman" w:hAnsi="Times New Roman"/>
          <w:sz w:val="28"/>
          <w:szCs w:val="28"/>
          <w:lang w:val="uk-UA"/>
        </w:rPr>
        <w:t>СТУДЕНИКІВСЬКА</w:t>
      </w:r>
      <w:r w:rsidRPr="0072127D">
        <w:rPr>
          <w:rFonts w:ascii="Times New Roman" w:hAnsi="Times New Roman"/>
          <w:sz w:val="28"/>
          <w:szCs w:val="28"/>
          <w:lang w:val="uk-UA"/>
        </w:rPr>
        <w:t xml:space="preserve"> СІЛЬСЬКА РАДА</w:t>
      </w:r>
    </w:p>
    <w:p w:rsidR="009836B6" w:rsidRPr="0072127D" w:rsidRDefault="009836B6" w:rsidP="009836B6">
      <w:pPr>
        <w:pStyle w:val="ae"/>
        <w:jc w:val="center"/>
        <w:rPr>
          <w:rFonts w:ascii="Times New Roman" w:hAnsi="Times New Roman"/>
          <w:sz w:val="28"/>
          <w:szCs w:val="28"/>
          <w:lang w:val="uk-UA"/>
        </w:rPr>
      </w:pPr>
      <w:r w:rsidRPr="003C596A">
        <w:rPr>
          <w:rFonts w:ascii="Times New Roman" w:hAnsi="Times New Roman"/>
          <w:sz w:val="28"/>
          <w:szCs w:val="28"/>
          <w:lang w:val="uk-UA"/>
        </w:rPr>
        <w:t>ПЕРЕЯСЛАВ-ХМЕЛЬНИЦЬК</w:t>
      </w:r>
      <w:r w:rsidRPr="0072127D">
        <w:rPr>
          <w:rFonts w:ascii="Times New Roman" w:hAnsi="Times New Roman"/>
          <w:sz w:val="28"/>
          <w:szCs w:val="28"/>
          <w:lang w:val="uk-UA"/>
        </w:rPr>
        <w:t>ОГО РАЙОНУ</w:t>
      </w:r>
    </w:p>
    <w:p w:rsidR="009836B6" w:rsidRPr="003C2485" w:rsidRDefault="009836B6" w:rsidP="009836B6">
      <w:pPr>
        <w:pStyle w:val="ae"/>
        <w:jc w:val="center"/>
        <w:rPr>
          <w:rFonts w:ascii="Times New Roman" w:hAnsi="Times New Roman"/>
          <w:b/>
          <w:sz w:val="28"/>
          <w:szCs w:val="28"/>
          <w:lang w:val="uk-UA"/>
        </w:rPr>
      </w:pPr>
      <w:r w:rsidRPr="003C2485">
        <w:rPr>
          <w:rFonts w:ascii="Times New Roman" w:hAnsi="Times New Roman"/>
          <w:b/>
          <w:sz w:val="28"/>
          <w:szCs w:val="28"/>
          <w:lang w:val="uk-UA"/>
        </w:rPr>
        <w:t>КИЇВСЬКОЇ ОБЛАСТІ</w:t>
      </w:r>
    </w:p>
    <w:p w:rsidR="009836B6" w:rsidRPr="003C2485" w:rsidRDefault="000416D0" w:rsidP="009836B6">
      <w:pPr>
        <w:pStyle w:val="ae"/>
        <w:jc w:val="center"/>
        <w:rPr>
          <w:rFonts w:ascii="Times New Roman" w:hAnsi="Times New Roman"/>
          <w:b/>
          <w:sz w:val="28"/>
          <w:szCs w:val="28"/>
          <w:lang w:val="uk-UA"/>
        </w:rPr>
      </w:pPr>
      <w:r>
        <w:rPr>
          <w:rFonts w:ascii="Times New Roman" w:hAnsi="Times New Roman"/>
          <w:b/>
          <w:sz w:val="28"/>
          <w:szCs w:val="28"/>
          <w:lang w:val="uk-UA"/>
        </w:rPr>
        <w:t>Сьомого скликання</w:t>
      </w:r>
    </w:p>
    <w:p w:rsidR="009836B6" w:rsidRPr="003C2485" w:rsidRDefault="009836B6" w:rsidP="009836B6">
      <w:pPr>
        <w:spacing w:after="0" w:line="240" w:lineRule="auto"/>
        <w:jc w:val="center"/>
        <w:rPr>
          <w:rFonts w:ascii="Times New Roman" w:hAnsi="Times New Roman"/>
          <w:b/>
          <w:sz w:val="16"/>
          <w:szCs w:val="16"/>
          <w:lang w:val="uk-UA"/>
        </w:rPr>
      </w:pPr>
    </w:p>
    <w:p w:rsidR="009836B6" w:rsidRPr="000416D0" w:rsidRDefault="009836B6" w:rsidP="009836B6">
      <w:pPr>
        <w:pStyle w:val="2"/>
        <w:spacing w:line="240" w:lineRule="auto"/>
        <w:jc w:val="center"/>
        <w:rPr>
          <w:rFonts w:ascii="Times New Roman" w:hAnsi="Times New Roman"/>
          <w:color w:val="auto"/>
          <w:sz w:val="28"/>
          <w:szCs w:val="28"/>
          <w:lang w:val="uk-UA"/>
        </w:rPr>
      </w:pPr>
      <w:r w:rsidRPr="000416D0">
        <w:rPr>
          <w:rFonts w:ascii="Times New Roman" w:hAnsi="Times New Roman"/>
          <w:color w:val="auto"/>
          <w:sz w:val="28"/>
          <w:szCs w:val="28"/>
          <w:lang w:val="uk-UA"/>
        </w:rPr>
        <w:t>РІШЕННЯ</w:t>
      </w:r>
    </w:p>
    <w:p w:rsidR="009836B6" w:rsidRPr="002E31E7" w:rsidRDefault="009836B6" w:rsidP="002E31E7">
      <w:pPr>
        <w:spacing w:after="0" w:line="240" w:lineRule="auto"/>
        <w:rPr>
          <w:rFonts w:ascii="Times New Roman" w:hAnsi="Times New Roman"/>
          <w:b/>
          <w:lang w:val="uk-UA"/>
        </w:rPr>
      </w:pPr>
      <w:r w:rsidRPr="003C2485">
        <w:rPr>
          <w:rFonts w:ascii="Times New Roman" w:hAnsi="Times New Roman"/>
          <w:lang w:val="uk-UA"/>
        </w:rPr>
        <w:t xml:space="preserve">  </w:t>
      </w:r>
      <w:r w:rsidRPr="002E31E7">
        <w:rPr>
          <w:rFonts w:ascii="Times New Roman" w:hAnsi="Times New Roman"/>
          <w:b/>
          <w:lang w:val="uk-UA"/>
        </w:rPr>
        <w:t>«</w:t>
      </w:r>
      <w:r w:rsidR="002E31E7" w:rsidRPr="002E31E7">
        <w:rPr>
          <w:rFonts w:ascii="Times New Roman" w:hAnsi="Times New Roman"/>
          <w:b/>
          <w:lang w:val="uk-UA"/>
        </w:rPr>
        <w:t>26</w:t>
      </w:r>
      <w:r w:rsidRPr="002E31E7">
        <w:rPr>
          <w:rFonts w:ascii="Times New Roman" w:hAnsi="Times New Roman"/>
          <w:b/>
          <w:lang w:val="uk-UA"/>
        </w:rPr>
        <w:t xml:space="preserve">» </w:t>
      </w:r>
      <w:r w:rsidR="002E31E7" w:rsidRPr="002E31E7">
        <w:rPr>
          <w:rFonts w:ascii="Times New Roman" w:hAnsi="Times New Roman"/>
          <w:b/>
          <w:lang w:val="uk-UA"/>
        </w:rPr>
        <w:t xml:space="preserve">лютого </w:t>
      </w:r>
      <w:r w:rsidRPr="002E31E7">
        <w:rPr>
          <w:rFonts w:ascii="Times New Roman" w:hAnsi="Times New Roman"/>
          <w:b/>
          <w:lang w:val="uk-UA"/>
        </w:rPr>
        <w:t xml:space="preserve"> 201</w:t>
      </w:r>
      <w:r w:rsidR="002E31E7" w:rsidRPr="002E31E7">
        <w:rPr>
          <w:rFonts w:ascii="Times New Roman" w:hAnsi="Times New Roman"/>
          <w:b/>
          <w:lang w:val="uk-UA"/>
        </w:rPr>
        <w:t>9</w:t>
      </w:r>
      <w:r w:rsidRPr="002E31E7">
        <w:rPr>
          <w:rFonts w:ascii="Times New Roman" w:hAnsi="Times New Roman"/>
          <w:b/>
          <w:lang w:val="uk-UA"/>
        </w:rPr>
        <w:t xml:space="preserve">року             </w:t>
      </w:r>
      <w:r w:rsidR="002E31E7">
        <w:rPr>
          <w:rFonts w:ascii="Times New Roman" w:hAnsi="Times New Roman"/>
          <w:b/>
          <w:lang w:val="uk-UA"/>
        </w:rPr>
        <w:t xml:space="preserve">      </w:t>
      </w:r>
      <w:r w:rsidRPr="002E31E7">
        <w:rPr>
          <w:rFonts w:ascii="Times New Roman" w:hAnsi="Times New Roman"/>
          <w:b/>
          <w:lang w:val="uk-UA"/>
        </w:rPr>
        <w:t xml:space="preserve">    </w:t>
      </w:r>
      <w:r w:rsidR="002E31E7" w:rsidRPr="002E31E7">
        <w:rPr>
          <w:rFonts w:ascii="Times New Roman" w:hAnsi="Times New Roman"/>
          <w:b/>
          <w:lang w:val="uk-UA"/>
        </w:rPr>
        <w:t>с. Студеники</w:t>
      </w:r>
      <w:r w:rsidRPr="002E31E7">
        <w:rPr>
          <w:rFonts w:ascii="Times New Roman" w:hAnsi="Times New Roman"/>
          <w:b/>
          <w:lang w:val="uk-UA"/>
        </w:rPr>
        <w:t xml:space="preserve">                               </w:t>
      </w:r>
      <w:r w:rsidR="002E31E7" w:rsidRPr="002E31E7">
        <w:rPr>
          <w:rFonts w:ascii="Times New Roman" w:hAnsi="Times New Roman"/>
          <w:b/>
          <w:lang w:val="uk-UA"/>
        </w:rPr>
        <w:t xml:space="preserve">            №573-ХХІУ-УІІ</w:t>
      </w:r>
    </w:p>
    <w:p w:rsidR="002E31E7" w:rsidRPr="003C2485" w:rsidRDefault="002E31E7" w:rsidP="002E31E7">
      <w:pPr>
        <w:spacing w:after="0" w:line="240" w:lineRule="auto"/>
        <w:rPr>
          <w:b/>
          <w:bCs/>
          <w:sz w:val="28"/>
        </w:rPr>
      </w:pPr>
    </w:p>
    <w:p w:rsidR="009836B6" w:rsidRPr="000416D0" w:rsidRDefault="009836B6" w:rsidP="009836B6">
      <w:pPr>
        <w:pStyle w:val="21"/>
        <w:ind w:firstLine="0"/>
        <w:rPr>
          <w:b/>
          <w:bCs/>
          <w:szCs w:val="24"/>
        </w:rPr>
      </w:pPr>
      <w:r w:rsidRPr="000416D0">
        <w:rPr>
          <w:b/>
          <w:bCs/>
          <w:szCs w:val="24"/>
        </w:rPr>
        <w:t xml:space="preserve">Про затвердження Програми організації </w:t>
      </w:r>
    </w:p>
    <w:p w:rsidR="009836B6" w:rsidRPr="000416D0" w:rsidRDefault="009836B6" w:rsidP="009836B6">
      <w:pPr>
        <w:pStyle w:val="21"/>
        <w:ind w:firstLine="0"/>
        <w:rPr>
          <w:b/>
          <w:bCs/>
          <w:szCs w:val="24"/>
        </w:rPr>
      </w:pPr>
      <w:r w:rsidRPr="000416D0">
        <w:rPr>
          <w:b/>
          <w:bCs/>
          <w:szCs w:val="24"/>
        </w:rPr>
        <w:t xml:space="preserve">та проведення оплачуваних  громадських робіт </w:t>
      </w:r>
    </w:p>
    <w:p w:rsidR="009836B6" w:rsidRPr="000416D0" w:rsidRDefault="009836B6" w:rsidP="009836B6">
      <w:pPr>
        <w:pStyle w:val="21"/>
        <w:ind w:firstLine="0"/>
        <w:rPr>
          <w:b/>
          <w:bCs/>
          <w:szCs w:val="24"/>
        </w:rPr>
      </w:pPr>
      <w:r w:rsidRPr="000416D0">
        <w:rPr>
          <w:b/>
          <w:bCs/>
          <w:szCs w:val="24"/>
        </w:rPr>
        <w:t>у Студениківській сільській раді на 2019рік</w:t>
      </w:r>
    </w:p>
    <w:p w:rsidR="009836B6" w:rsidRPr="000416D0" w:rsidRDefault="009836B6" w:rsidP="009836B6">
      <w:pPr>
        <w:pStyle w:val="21"/>
        <w:ind w:firstLine="0"/>
        <w:rPr>
          <w:b/>
          <w:bCs/>
          <w:szCs w:val="24"/>
        </w:rPr>
      </w:pPr>
    </w:p>
    <w:p w:rsidR="009836B6" w:rsidRPr="000416D0" w:rsidRDefault="009836B6" w:rsidP="009836B6">
      <w:pPr>
        <w:pStyle w:val="21"/>
        <w:rPr>
          <w:szCs w:val="24"/>
        </w:rPr>
      </w:pPr>
      <w:r w:rsidRPr="000416D0">
        <w:rPr>
          <w:szCs w:val="24"/>
        </w:rPr>
        <w:t xml:space="preserve">З метою вирішення питань тимчасової зайнятості населення  сільської ради, зменшення масштабів безробіття, забезпечення соціальних гарантій громадянам, які тимчасово втратили роботу, вирішення питань соціально-економічного розвитку та надання посильної допомоги місцевим радам </w:t>
      </w:r>
      <w:r w:rsidR="00887793">
        <w:rPr>
          <w:szCs w:val="24"/>
        </w:rPr>
        <w:t>з благоустрою</w:t>
      </w:r>
      <w:r w:rsidRPr="000416D0">
        <w:rPr>
          <w:szCs w:val="24"/>
        </w:rPr>
        <w:t xml:space="preserve"> і впорядкуванні територій, зон відпочинку та інших природоохоронних та </w:t>
      </w:r>
      <w:r w:rsidRPr="00887793">
        <w:rPr>
          <w:szCs w:val="24"/>
          <w:u w:val="single"/>
        </w:rPr>
        <w:t>історичних</w:t>
      </w:r>
      <w:r w:rsidRPr="000416D0">
        <w:rPr>
          <w:szCs w:val="24"/>
        </w:rPr>
        <w:t xml:space="preserve"> об’єктів, відповідно до ст. 31 Закону України “Про зайнятість населення”, Закону України “Про загальнообов’язкове державне соціальне страхування України на випадок безробіття”, Порядку організації громадських та інших робіт тимчасового характеру, затвердженого постановою Кабінету міністрів України від 20 березня 2013 року №175, керуючись  п.22 ч.1 </w:t>
      </w:r>
      <w:bookmarkStart w:id="0" w:name="OLE_LINK1"/>
      <w:bookmarkStart w:id="1" w:name="OLE_LINK2"/>
      <w:r w:rsidRPr="000416D0">
        <w:rPr>
          <w:szCs w:val="24"/>
        </w:rPr>
        <w:t>ст.26 Закону України «Про місцеве самоврядування в Україні»</w:t>
      </w:r>
      <w:bookmarkEnd w:id="0"/>
      <w:bookmarkEnd w:id="1"/>
      <w:r w:rsidRPr="000416D0">
        <w:rPr>
          <w:szCs w:val="24"/>
        </w:rPr>
        <w:t xml:space="preserve">, сесія сільської ради </w:t>
      </w:r>
    </w:p>
    <w:p w:rsidR="009836B6" w:rsidRPr="000416D0" w:rsidRDefault="009836B6" w:rsidP="009836B6">
      <w:pPr>
        <w:pStyle w:val="21"/>
        <w:ind w:firstLine="0"/>
        <w:rPr>
          <w:szCs w:val="24"/>
        </w:rPr>
      </w:pPr>
    </w:p>
    <w:p w:rsidR="009836B6" w:rsidRPr="000416D0" w:rsidRDefault="009836B6" w:rsidP="009836B6">
      <w:pPr>
        <w:pStyle w:val="21"/>
        <w:ind w:firstLine="0"/>
        <w:rPr>
          <w:b/>
          <w:szCs w:val="24"/>
        </w:rPr>
      </w:pPr>
      <w:r w:rsidRPr="000416D0">
        <w:rPr>
          <w:b/>
          <w:szCs w:val="24"/>
        </w:rPr>
        <w:t>ВИРІШИЛА:</w:t>
      </w:r>
    </w:p>
    <w:p w:rsidR="009836B6" w:rsidRPr="000416D0" w:rsidRDefault="009836B6" w:rsidP="009836B6">
      <w:pPr>
        <w:pStyle w:val="21"/>
        <w:rPr>
          <w:szCs w:val="24"/>
        </w:rPr>
      </w:pPr>
    </w:p>
    <w:p w:rsidR="009836B6" w:rsidRPr="000416D0" w:rsidRDefault="009836B6" w:rsidP="009836B6">
      <w:pPr>
        <w:pStyle w:val="21"/>
        <w:numPr>
          <w:ilvl w:val="0"/>
          <w:numId w:val="1"/>
        </w:numPr>
        <w:tabs>
          <w:tab w:val="clear" w:pos="1467"/>
          <w:tab w:val="clear" w:pos="6096"/>
          <w:tab w:val="left" w:pos="1134"/>
        </w:tabs>
        <w:ind w:left="0" w:firstLine="567"/>
        <w:rPr>
          <w:szCs w:val="24"/>
        </w:rPr>
      </w:pPr>
      <w:r w:rsidRPr="000416D0">
        <w:rPr>
          <w:szCs w:val="24"/>
        </w:rPr>
        <w:t xml:space="preserve">Затвердити Програму організації оплачуваних громадських робіт по  Студениківській сільській раді на 2019 рік, </w:t>
      </w:r>
    </w:p>
    <w:p w:rsidR="009836B6" w:rsidRPr="000416D0" w:rsidRDefault="009836B6" w:rsidP="009836B6">
      <w:pPr>
        <w:pStyle w:val="21"/>
        <w:numPr>
          <w:ilvl w:val="0"/>
          <w:numId w:val="1"/>
        </w:numPr>
        <w:tabs>
          <w:tab w:val="clear" w:pos="1467"/>
          <w:tab w:val="clear" w:pos="6096"/>
          <w:tab w:val="left" w:pos="1134"/>
        </w:tabs>
        <w:ind w:left="0" w:firstLine="567"/>
        <w:rPr>
          <w:szCs w:val="24"/>
        </w:rPr>
      </w:pPr>
      <w:r w:rsidRPr="000416D0">
        <w:rPr>
          <w:szCs w:val="24"/>
        </w:rPr>
        <w:t>Для координації роботи та контролю за проведенням оплачуваних громадських робіт затвердити:</w:t>
      </w:r>
    </w:p>
    <w:p w:rsidR="009836B6" w:rsidRPr="000416D0" w:rsidRDefault="009836B6" w:rsidP="009836B6">
      <w:pPr>
        <w:pStyle w:val="21"/>
        <w:tabs>
          <w:tab w:val="clear" w:pos="6096"/>
          <w:tab w:val="left" w:pos="1134"/>
        </w:tabs>
        <w:ind w:firstLine="0"/>
        <w:rPr>
          <w:szCs w:val="24"/>
        </w:rPr>
      </w:pPr>
      <w:r w:rsidRPr="000416D0">
        <w:rPr>
          <w:szCs w:val="24"/>
        </w:rPr>
        <w:tab/>
        <w:t xml:space="preserve">- склад комісії по виконанню Програми організації та проведення оплачуваних громадських робіт по  Студениківській сільській раді на 2019 рік, згідно з  </w:t>
      </w:r>
      <w:r w:rsidRPr="002E31E7">
        <w:rPr>
          <w:szCs w:val="24"/>
        </w:rPr>
        <w:t>додатком  1;</w:t>
      </w:r>
    </w:p>
    <w:p w:rsidR="009836B6" w:rsidRPr="000416D0" w:rsidRDefault="009836B6" w:rsidP="009836B6">
      <w:pPr>
        <w:pStyle w:val="21"/>
        <w:tabs>
          <w:tab w:val="clear" w:pos="6096"/>
          <w:tab w:val="left" w:pos="1134"/>
        </w:tabs>
        <w:ind w:firstLine="0"/>
        <w:rPr>
          <w:szCs w:val="24"/>
        </w:rPr>
      </w:pPr>
      <w:r w:rsidRPr="000416D0">
        <w:rPr>
          <w:szCs w:val="24"/>
        </w:rPr>
        <w:t xml:space="preserve">               -  перелік видів оплачуваних громадських робіт, які мають суспільно корисну спрямованість та відповідають потребам громади, регіону і сприяють соціально-економічному розвитку згідно з </w:t>
      </w:r>
      <w:r w:rsidRPr="002E31E7">
        <w:rPr>
          <w:szCs w:val="24"/>
        </w:rPr>
        <w:t>додатком 2;</w:t>
      </w:r>
    </w:p>
    <w:p w:rsidR="009836B6" w:rsidRPr="000416D0" w:rsidRDefault="009836B6" w:rsidP="009836B6">
      <w:pPr>
        <w:pStyle w:val="21"/>
        <w:tabs>
          <w:tab w:val="clear" w:pos="6096"/>
          <w:tab w:val="left" w:pos="1134"/>
        </w:tabs>
        <w:ind w:firstLine="0"/>
        <w:rPr>
          <w:szCs w:val="24"/>
        </w:rPr>
      </w:pPr>
      <w:r w:rsidRPr="000416D0">
        <w:rPr>
          <w:szCs w:val="24"/>
        </w:rPr>
        <w:t xml:space="preserve">               -  перелік підприємств, установ та організацій, які братимуть участь у проведенні оплачуваних громадських робіт, які мають суспільно корисну спрямованість та відповідають потребам громади, регіону і сприяють соціально-економічному розвитку, згідно з </w:t>
      </w:r>
      <w:r w:rsidR="00887793">
        <w:rPr>
          <w:szCs w:val="24"/>
        </w:rPr>
        <w:t>додатком.</w:t>
      </w:r>
    </w:p>
    <w:p w:rsidR="009836B6" w:rsidRPr="000416D0" w:rsidRDefault="009836B6" w:rsidP="009836B6">
      <w:pPr>
        <w:pStyle w:val="21"/>
        <w:numPr>
          <w:ilvl w:val="0"/>
          <w:numId w:val="1"/>
        </w:numPr>
        <w:tabs>
          <w:tab w:val="clear" w:pos="1467"/>
          <w:tab w:val="clear" w:pos="6096"/>
          <w:tab w:val="left" w:pos="1134"/>
        </w:tabs>
        <w:ind w:left="0" w:firstLine="567"/>
        <w:rPr>
          <w:szCs w:val="24"/>
        </w:rPr>
      </w:pPr>
      <w:r w:rsidRPr="000416D0">
        <w:rPr>
          <w:szCs w:val="24"/>
        </w:rPr>
        <w:t>Відповідальність за організацію оплачуваних робіт покласти на виконком Студениківської сільської ради,  Переяслав-Хмельницьку міськрайонну філію Київського обласного центру зайнятості.</w:t>
      </w:r>
    </w:p>
    <w:p w:rsidR="009836B6" w:rsidRPr="00107533" w:rsidRDefault="009836B6" w:rsidP="009836B6">
      <w:pPr>
        <w:pStyle w:val="21"/>
        <w:numPr>
          <w:ilvl w:val="0"/>
          <w:numId w:val="1"/>
        </w:numPr>
        <w:tabs>
          <w:tab w:val="clear" w:pos="1467"/>
          <w:tab w:val="clear" w:pos="6096"/>
          <w:tab w:val="left" w:pos="1134"/>
        </w:tabs>
        <w:ind w:left="0" w:firstLine="567"/>
        <w:rPr>
          <w:szCs w:val="24"/>
        </w:rPr>
      </w:pPr>
      <w:r w:rsidRPr="000416D0">
        <w:rPr>
          <w:szCs w:val="24"/>
        </w:rPr>
        <w:t xml:space="preserve">Контроль за виконанням цього рішення покласти на </w:t>
      </w:r>
      <w:r w:rsidRPr="00107533">
        <w:rPr>
          <w:szCs w:val="24"/>
        </w:rPr>
        <w:t xml:space="preserve">постійну комісію з питань </w:t>
      </w:r>
      <w:r w:rsidR="00D1682A" w:rsidRPr="00107533">
        <w:rPr>
          <w:szCs w:val="24"/>
        </w:rPr>
        <w:t xml:space="preserve">фінансів, бюджету та планування </w:t>
      </w:r>
      <w:r w:rsidRPr="00107533">
        <w:rPr>
          <w:szCs w:val="24"/>
        </w:rPr>
        <w:t xml:space="preserve"> </w:t>
      </w:r>
      <w:r w:rsidRPr="00107533">
        <w:rPr>
          <w:rStyle w:val="ad"/>
          <w:b w:val="0"/>
          <w:szCs w:val="24"/>
          <w:shd w:val="clear" w:color="auto" w:fill="FFFFFF"/>
        </w:rPr>
        <w:t>соціально-економічного ро</w:t>
      </w:r>
      <w:r w:rsidR="00D1682A" w:rsidRPr="00107533">
        <w:rPr>
          <w:rStyle w:val="ad"/>
          <w:b w:val="0"/>
          <w:szCs w:val="24"/>
          <w:shd w:val="clear" w:color="auto" w:fill="FFFFFF"/>
        </w:rPr>
        <w:t>звитку</w:t>
      </w:r>
      <w:r w:rsidRPr="00107533">
        <w:rPr>
          <w:rStyle w:val="ad"/>
          <w:szCs w:val="24"/>
          <w:shd w:val="clear" w:color="auto" w:fill="FFFFFF"/>
        </w:rPr>
        <w:t>.</w:t>
      </w:r>
    </w:p>
    <w:p w:rsidR="009836B6" w:rsidRPr="000416D0" w:rsidRDefault="009836B6" w:rsidP="009836B6">
      <w:pPr>
        <w:pStyle w:val="21"/>
        <w:tabs>
          <w:tab w:val="clear" w:pos="6096"/>
        </w:tabs>
        <w:spacing w:line="360" w:lineRule="auto"/>
        <w:ind w:firstLine="0"/>
        <w:rPr>
          <w:szCs w:val="24"/>
        </w:rPr>
      </w:pPr>
    </w:p>
    <w:p w:rsidR="009836B6" w:rsidRPr="000416D0" w:rsidRDefault="009836B6" w:rsidP="009836B6">
      <w:pPr>
        <w:pStyle w:val="21"/>
        <w:tabs>
          <w:tab w:val="clear" w:pos="6096"/>
        </w:tabs>
        <w:spacing w:line="360" w:lineRule="auto"/>
        <w:rPr>
          <w:b/>
          <w:szCs w:val="24"/>
        </w:rPr>
      </w:pPr>
      <w:r w:rsidRPr="000416D0">
        <w:rPr>
          <w:b/>
          <w:szCs w:val="24"/>
        </w:rPr>
        <w:t xml:space="preserve">      Сільський голова</w:t>
      </w:r>
      <w:r w:rsidRPr="000416D0">
        <w:rPr>
          <w:b/>
          <w:szCs w:val="24"/>
        </w:rPr>
        <w:tab/>
      </w:r>
      <w:r w:rsidRPr="000416D0">
        <w:rPr>
          <w:b/>
          <w:szCs w:val="24"/>
        </w:rPr>
        <w:tab/>
      </w:r>
      <w:r w:rsidRPr="000416D0">
        <w:rPr>
          <w:b/>
          <w:szCs w:val="24"/>
        </w:rPr>
        <w:tab/>
      </w:r>
      <w:r w:rsidRPr="000416D0">
        <w:rPr>
          <w:b/>
          <w:szCs w:val="24"/>
        </w:rPr>
        <w:tab/>
      </w:r>
      <w:r w:rsidRPr="000416D0">
        <w:rPr>
          <w:b/>
          <w:szCs w:val="24"/>
        </w:rPr>
        <w:tab/>
        <w:t>М. Лях</w:t>
      </w:r>
    </w:p>
    <w:p w:rsidR="009836B6" w:rsidRDefault="009836B6" w:rsidP="000416D0">
      <w:pPr>
        <w:pStyle w:val="ab"/>
        <w:spacing w:after="0"/>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887793" w:rsidRDefault="00887793" w:rsidP="009836B6">
      <w:pPr>
        <w:pStyle w:val="ab"/>
        <w:spacing w:after="0"/>
        <w:ind w:left="3600" w:firstLine="720"/>
        <w:jc w:val="right"/>
        <w:rPr>
          <w:rFonts w:ascii="Times New Roman" w:hAnsi="Times New Roman"/>
          <w:sz w:val="24"/>
          <w:szCs w:val="24"/>
          <w:lang w:val="uk-UA"/>
        </w:rPr>
      </w:pPr>
    </w:p>
    <w:p w:rsidR="00887793" w:rsidRDefault="00887793"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r>
        <w:rPr>
          <w:rFonts w:ascii="Times New Roman" w:hAnsi="Times New Roman"/>
          <w:sz w:val="24"/>
          <w:szCs w:val="24"/>
          <w:lang w:val="uk-UA"/>
        </w:rPr>
        <w:t>Затверджено</w:t>
      </w:r>
    </w:p>
    <w:p w:rsidR="009836B6" w:rsidRPr="001A203F" w:rsidRDefault="009836B6" w:rsidP="009836B6">
      <w:pPr>
        <w:pStyle w:val="ab"/>
        <w:spacing w:after="0"/>
        <w:ind w:left="3600" w:firstLine="720"/>
        <w:jc w:val="right"/>
        <w:rPr>
          <w:rFonts w:ascii="Times New Roman" w:hAnsi="Times New Roman"/>
          <w:sz w:val="24"/>
          <w:szCs w:val="24"/>
          <w:lang w:val="uk-UA"/>
        </w:rPr>
      </w:pPr>
      <w:r>
        <w:rPr>
          <w:rFonts w:ascii="Times New Roman" w:hAnsi="Times New Roman"/>
          <w:sz w:val="24"/>
          <w:szCs w:val="24"/>
          <w:lang w:val="uk-UA"/>
        </w:rPr>
        <w:t>Р</w:t>
      </w:r>
      <w:r w:rsidRPr="00CE7CEB">
        <w:rPr>
          <w:rFonts w:ascii="Times New Roman" w:hAnsi="Times New Roman"/>
          <w:sz w:val="24"/>
          <w:szCs w:val="24"/>
          <w:lang w:val="uk-UA"/>
        </w:rPr>
        <w:t>ішення</w:t>
      </w:r>
      <w:r>
        <w:rPr>
          <w:rFonts w:ascii="Times New Roman" w:hAnsi="Times New Roman"/>
          <w:sz w:val="24"/>
          <w:szCs w:val="24"/>
          <w:lang w:val="uk-UA"/>
        </w:rPr>
        <w:t>м №</w:t>
      </w:r>
      <w:r w:rsidR="002E31E7">
        <w:rPr>
          <w:rFonts w:ascii="Times New Roman" w:hAnsi="Times New Roman"/>
          <w:sz w:val="24"/>
          <w:szCs w:val="24"/>
          <w:lang w:val="uk-UA"/>
        </w:rPr>
        <w:t>573</w:t>
      </w:r>
      <w:r>
        <w:rPr>
          <w:rFonts w:ascii="Times New Roman" w:hAnsi="Times New Roman"/>
          <w:sz w:val="24"/>
          <w:szCs w:val="24"/>
          <w:lang w:val="uk-UA"/>
        </w:rPr>
        <w:t xml:space="preserve"> від </w:t>
      </w:r>
      <w:r w:rsidR="002E31E7">
        <w:rPr>
          <w:rFonts w:ascii="Times New Roman" w:hAnsi="Times New Roman"/>
          <w:sz w:val="24"/>
          <w:szCs w:val="24"/>
          <w:lang w:val="uk-UA"/>
        </w:rPr>
        <w:t>26.02.2019</w:t>
      </w:r>
      <w:r w:rsidRPr="00CE7CEB">
        <w:rPr>
          <w:rFonts w:ascii="Times New Roman" w:hAnsi="Times New Roman"/>
          <w:sz w:val="24"/>
          <w:szCs w:val="24"/>
          <w:lang w:val="uk-UA"/>
        </w:rPr>
        <w:t xml:space="preserve"> </w:t>
      </w:r>
    </w:p>
    <w:p w:rsidR="009836B6" w:rsidRPr="00AD03A3" w:rsidRDefault="009836B6" w:rsidP="009836B6">
      <w:pPr>
        <w:pStyle w:val="5"/>
        <w:jc w:val="right"/>
        <w:rPr>
          <w:b/>
          <w:bCs/>
          <w:sz w:val="28"/>
          <w:szCs w:val="28"/>
        </w:rPr>
      </w:pPr>
    </w:p>
    <w:p w:rsidR="009836B6" w:rsidRDefault="009836B6" w:rsidP="009836B6">
      <w:pPr>
        <w:pStyle w:val="4"/>
        <w:rPr>
          <w:sz w:val="28"/>
        </w:rPr>
      </w:pPr>
      <w:r>
        <w:rPr>
          <w:bCs w:val="0"/>
          <w:sz w:val="28"/>
        </w:rPr>
        <w:t>ПРОГРАМА</w:t>
      </w:r>
      <w:r>
        <w:rPr>
          <w:bCs w:val="0"/>
          <w:sz w:val="28"/>
        </w:rPr>
        <w:br/>
      </w:r>
      <w:r>
        <w:rPr>
          <w:sz w:val="28"/>
        </w:rPr>
        <w:t>організації та проведення оплачуваних громадських робіт</w:t>
      </w:r>
      <w:r>
        <w:rPr>
          <w:sz w:val="28"/>
        </w:rPr>
        <w:br/>
        <w:t>по Студениківській сільській раді</w:t>
      </w:r>
      <w:r w:rsidRPr="00BA6F61">
        <w:rPr>
          <w:sz w:val="28"/>
        </w:rPr>
        <w:t xml:space="preserve"> </w:t>
      </w:r>
      <w:r>
        <w:rPr>
          <w:sz w:val="28"/>
        </w:rPr>
        <w:t>на 2019 рік</w:t>
      </w:r>
    </w:p>
    <w:p w:rsidR="009836B6" w:rsidRDefault="009836B6" w:rsidP="009836B6">
      <w:pPr>
        <w:rPr>
          <w:rFonts w:ascii="Times New Roman" w:hAnsi="Times New Roman"/>
          <w:b/>
          <w:i/>
          <w:sz w:val="28"/>
          <w:szCs w:val="28"/>
          <w:lang w:val="uk-UA"/>
        </w:rPr>
      </w:pPr>
    </w:p>
    <w:p w:rsidR="009836B6" w:rsidRDefault="009836B6" w:rsidP="009836B6">
      <w:pPr>
        <w:rPr>
          <w:rFonts w:ascii="Times New Roman" w:hAnsi="Times New Roman"/>
          <w:b/>
          <w:i/>
          <w:sz w:val="28"/>
          <w:szCs w:val="28"/>
          <w:lang w:val="uk-UA"/>
        </w:rPr>
      </w:pPr>
    </w:p>
    <w:p w:rsidR="009836B6" w:rsidRPr="007D220A" w:rsidRDefault="009836B6" w:rsidP="009836B6">
      <w:pPr>
        <w:rPr>
          <w:rFonts w:ascii="Times New Roman" w:hAnsi="Times New Roman"/>
          <w:b/>
          <w:i/>
          <w:sz w:val="28"/>
          <w:szCs w:val="28"/>
          <w:u w:val="single"/>
          <w:lang w:val="uk-UA"/>
        </w:rPr>
      </w:pPr>
      <w:r w:rsidRPr="007D220A">
        <w:rPr>
          <w:rFonts w:ascii="Times New Roman" w:hAnsi="Times New Roman"/>
          <w:b/>
          <w:i/>
          <w:sz w:val="28"/>
          <w:szCs w:val="28"/>
          <w:u w:val="single"/>
          <w:lang w:val="uk-UA"/>
        </w:rPr>
        <w:t>ЗМІСТ</w:t>
      </w:r>
    </w:p>
    <w:p w:rsidR="009836B6" w:rsidRDefault="009836B6" w:rsidP="009836B6">
      <w:pPr>
        <w:shd w:val="clear" w:color="auto" w:fill="FFFFFF"/>
        <w:spacing w:after="0" w:line="240" w:lineRule="auto"/>
        <w:ind w:firstLine="567"/>
        <w:rPr>
          <w:rFonts w:ascii="Times New Roman" w:hAnsi="Times New Roman"/>
          <w:bCs/>
          <w:color w:val="000000"/>
          <w:sz w:val="28"/>
          <w:szCs w:val="28"/>
          <w:lang w:val="uk-UA" w:eastAsia="en-US"/>
        </w:rPr>
      </w:pPr>
      <w:r w:rsidRPr="007D220A">
        <w:rPr>
          <w:rFonts w:ascii="Times New Roman" w:hAnsi="Times New Roman"/>
          <w:bCs/>
          <w:color w:val="000000"/>
          <w:sz w:val="28"/>
          <w:szCs w:val="28"/>
          <w:lang w:val="uk-UA" w:eastAsia="en-US"/>
        </w:rPr>
        <w:t>І</w:t>
      </w:r>
      <w:r w:rsidRPr="002E31E7">
        <w:rPr>
          <w:rFonts w:ascii="Times New Roman" w:hAnsi="Times New Roman"/>
          <w:bCs/>
          <w:color w:val="000000"/>
          <w:sz w:val="28"/>
          <w:szCs w:val="28"/>
          <w:lang w:val="uk-UA" w:eastAsia="en-US"/>
        </w:rPr>
        <w:t>. Пас</w:t>
      </w:r>
      <w:r w:rsidRPr="007D220A">
        <w:rPr>
          <w:rFonts w:ascii="Times New Roman" w:hAnsi="Times New Roman"/>
          <w:bCs/>
          <w:color w:val="000000"/>
          <w:sz w:val="28"/>
          <w:szCs w:val="28"/>
          <w:lang w:eastAsia="en-US"/>
        </w:rPr>
        <w:t>порт Програми</w:t>
      </w:r>
    </w:p>
    <w:p w:rsidR="009836B6" w:rsidRPr="007D220A" w:rsidRDefault="009836B6" w:rsidP="009836B6">
      <w:pPr>
        <w:shd w:val="clear" w:color="auto" w:fill="FFFFFF"/>
        <w:spacing w:after="0" w:line="240" w:lineRule="auto"/>
        <w:ind w:firstLine="567"/>
        <w:rPr>
          <w:rFonts w:ascii="Times New Roman" w:hAnsi="Times New Roman"/>
          <w:bCs/>
          <w:color w:val="000000"/>
          <w:sz w:val="28"/>
          <w:szCs w:val="28"/>
          <w:lang w:val="uk-UA" w:eastAsia="en-US"/>
        </w:rPr>
      </w:pPr>
    </w:p>
    <w:p w:rsidR="009836B6" w:rsidRPr="007D220A" w:rsidRDefault="009836B6" w:rsidP="009836B6">
      <w:pPr>
        <w:tabs>
          <w:tab w:val="left" w:pos="6096"/>
        </w:tabs>
        <w:spacing w:after="0" w:line="240" w:lineRule="auto"/>
        <w:ind w:firstLine="567"/>
        <w:rPr>
          <w:rFonts w:ascii="Times New Roman" w:hAnsi="Times New Roman"/>
          <w:sz w:val="28"/>
          <w:lang w:val="uk-UA"/>
        </w:rPr>
      </w:pPr>
      <w:r w:rsidRPr="007D220A">
        <w:rPr>
          <w:rFonts w:ascii="Times New Roman" w:hAnsi="Times New Roman"/>
          <w:sz w:val="28"/>
          <w:lang w:val="uk-UA"/>
        </w:rPr>
        <w:t>ІІ. Обґрунтування необхідності</w:t>
      </w:r>
    </w:p>
    <w:p w:rsidR="009836B6" w:rsidRDefault="009836B6" w:rsidP="009836B6">
      <w:pPr>
        <w:tabs>
          <w:tab w:val="left" w:pos="6096"/>
        </w:tabs>
        <w:spacing w:after="0" w:line="240" w:lineRule="auto"/>
        <w:ind w:firstLine="567"/>
        <w:rPr>
          <w:rFonts w:ascii="Times New Roman" w:hAnsi="Times New Roman"/>
          <w:sz w:val="28"/>
          <w:lang w:val="uk-UA"/>
        </w:rPr>
      </w:pPr>
    </w:p>
    <w:p w:rsidR="009836B6" w:rsidRDefault="009836B6" w:rsidP="009836B6">
      <w:pPr>
        <w:tabs>
          <w:tab w:val="left" w:pos="6096"/>
        </w:tabs>
        <w:spacing w:after="0" w:line="240" w:lineRule="auto"/>
        <w:ind w:firstLine="567"/>
        <w:rPr>
          <w:rFonts w:ascii="Times New Roman" w:hAnsi="Times New Roman"/>
          <w:sz w:val="28"/>
          <w:lang w:val="uk-UA"/>
        </w:rPr>
      </w:pPr>
      <w:r w:rsidRPr="007D220A">
        <w:rPr>
          <w:rFonts w:ascii="Times New Roman" w:hAnsi="Times New Roman"/>
          <w:sz w:val="28"/>
        </w:rPr>
        <w:t>І</w:t>
      </w:r>
      <w:r>
        <w:rPr>
          <w:rFonts w:ascii="Times New Roman" w:hAnsi="Times New Roman"/>
          <w:sz w:val="28"/>
          <w:lang w:val="uk-UA"/>
        </w:rPr>
        <w:t>ІІ</w:t>
      </w:r>
      <w:r w:rsidRPr="007D220A">
        <w:rPr>
          <w:rFonts w:ascii="Times New Roman" w:hAnsi="Times New Roman"/>
          <w:sz w:val="28"/>
        </w:rPr>
        <w:t>. Мета</w:t>
      </w:r>
      <w:r w:rsidR="00887793">
        <w:rPr>
          <w:rFonts w:ascii="Times New Roman" w:hAnsi="Times New Roman"/>
          <w:sz w:val="28"/>
          <w:lang w:val="uk-UA"/>
        </w:rPr>
        <w:t xml:space="preserve"> і завдання П</w:t>
      </w:r>
      <w:r w:rsidRPr="007D220A">
        <w:rPr>
          <w:rFonts w:ascii="Times New Roman" w:hAnsi="Times New Roman"/>
          <w:sz w:val="28"/>
        </w:rPr>
        <w:t>рограми</w:t>
      </w:r>
    </w:p>
    <w:p w:rsidR="009836B6" w:rsidRDefault="009836B6" w:rsidP="009836B6">
      <w:pPr>
        <w:tabs>
          <w:tab w:val="left" w:pos="6096"/>
        </w:tabs>
        <w:spacing w:after="0" w:line="240" w:lineRule="auto"/>
        <w:ind w:firstLine="567"/>
        <w:rPr>
          <w:rFonts w:ascii="Times New Roman" w:hAnsi="Times New Roman"/>
          <w:sz w:val="28"/>
          <w:lang w:val="uk-UA"/>
        </w:rPr>
      </w:pPr>
    </w:p>
    <w:p w:rsidR="009836B6" w:rsidRDefault="009836B6" w:rsidP="009836B6">
      <w:pPr>
        <w:pStyle w:val="21"/>
        <w:rPr>
          <w:sz w:val="28"/>
        </w:rPr>
      </w:pPr>
      <w:r>
        <w:rPr>
          <w:sz w:val="28"/>
        </w:rPr>
        <w:t>І</w:t>
      </w:r>
      <w:r w:rsidRPr="007D220A">
        <w:rPr>
          <w:sz w:val="28"/>
          <w:lang w:val="en-US"/>
        </w:rPr>
        <w:t>V</w:t>
      </w:r>
      <w:r w:rsidRPr="007D220A">
        <w:rPr>
          <w:sz w:val="28"/>
        </w:rPr>
        <w:t>. Фінансування Програми</w:t>
      </w:r>
    </w:p>
    <w:p w:rsidR="009836B6" w:rsidRPr="007D220A" w:rsidRDefault="009836B6" w:rsidP="009836B6">
      <w:pPr>
        <w:pStyle w:val="21"/>
        <w:rPr>
          <w:sz w:val="28"/>
        </w:rPr>
      </w:pPr>
    </w:p>
    <w:p w:rsidR="009836B6" w:rsidRDefault="009836B6" w:rsidP="009836B6">
      <w:pPr>
        <w:pStyle w:val="4"/>
        <w:tabs>
          <w:tab w:val="clear" w:pos="6096"/>
        </w:tabs>
        <w:jc w:val="left"/>
        <w:rPr>
          <w:b w:val="0"/>
          <w:sz w:val="28"/>
        </w:rPr>
      </w:pPr>
      <w:r w:rsidRPr="007D220A">
        <w:rPr>
          <w:b w:val="0"/>
          <w:sz w:val="28"/>
          <w:lang w:val="en-US"/>
        </w:rPr>
        <w:t>V</w:t>
      </w:r>
      <w:r w:rsidRPr="007D220A">
        <w:rPr>
          <w:b w:val="0"/>
          <w:sz w:val="28"/>
        </w:rPr>
        <w:t>. Заходи щодо виконання Програми</w:t>
      </w:r>
    </w:p>
    <w:p w:rsidR="009836B6" w:rsidRDefault="009836B6" w:rsidP="009836B6">
      <w:pPr>
        <w:tabs>
          <w:tab w:val="left" w:pos="2565"/>
        </w:tabs>
        <w:spacing w:after="0" w:line="240" w:lineRule="auto"/>
        <w:jc w:val="both"/>
        <w:rPr>
          <w:rFonts w:ascii="Times New Roman" w:hAnsi="Times New Roman"/>
          <w:sz w:val="28"/>
          <w:lang w:val="uk-UA"/>
        </w:rPr>
      </w:pPr>
    </w:p>
    <w:p w:rsidR="009836B6" w:rsidRDefault="009836B6" w:rsidP="009836B6">
      <w:pPr>
        <w:tabs>
          <w:tab w:val="left" w:pos="2565"/>
        </w:tabs>
        <w:spacing w:after="0" w:line="240" w:lineRule="auto"/>
        <w:jc w:val="both"/>
        <w:rPr>
          <w:rFonts w:ascii="Times New Roman" w:hAnsi="Times New Roman"/>
          <w:sz w:val="28"/>
          <w:lang w:val="uk-UA"/>
        </w:rPr>
      </w:pPr>
      <w:r w:rsidRPr="007D220A">
        <w:rPr>
          <w:rFonts w:ascii="Times New Roman" w:hAnsi="Times New Roman"/>
          <w:sz w:val="28"/>
          <w:lang w:val="uk-UA"/>
        </w:rPr>
        <w:t xml:space="preserve">        </w:t>
      </w:r>
      <w:r w:rsidRPr="007D220A">
        <w:rPr>
          <w:rFonts w:ascii="Times New Roman" w:hAnsi="Times New Roman"/>
          <w:sz w:val="28"/>
          <w:lang w:val="en-US"/>
        </w:rPr>
        <w:t>V</w:t>
      </w:r>
      <w:r w:rsidRPr="007D220A">
        <w:rPr>
          <w:rFonts w:ascii="Times New Roman" w:hAnsi="Times New Roman"/>
          <w:sz w:val="28"/>
          <w:lang w:val="uk-UA"/>
        </w:rPr>
        <w:t>І. Очікувані результати</w:t>
      </w:r>
    </w:p>
    <w:p w:rsidR="009836B6" w:rsidRPr="007D220A" w:rsidRDefault="009836B6" w:rsidP="009836B6">
      <w:pPr>
        <w:tabs>
          <w:tab w:val="left" w:pos="2565"/>
        </w:tabs>
        <w:spacing w:after="0" w:line="240" w:lineRule="auto"/>
        <w:jc w:val="both"/>
        <w:rPr>
          <w:rFonts w:ascii="Times New Roman" w:hAnsi="Times New Roman"/>
          <w:sz w:val="28"/>
          <w:lang w:val="uk-UA"/>
        </w:rPr>
      </w:pPr>
    </w:p>
    <w:p w:rsidR="009836B6" w:rsidRPr="007D220A" w:rsidRDefault="009836B6" w:rsidP="009836B6">
      <w:pPr>
        <w:tabs>
          <w:tab w:val="left" w:pos="2475"/>
          <w:tab w:val="center" w:pos="4748"/>
        </w:tabs>
        <w:spacing w:line="240" w:lineRule="auto"/>
        <w:rPr>
          <w:rFonts w:ascii="Times New Roman" w:hAnsi="Times New Roman"/>
          <w:sz w:val="28"/>
          <w:lang w:val="uk-UA"/>
        </w:rPr>
      </w:pPr>
      <w:r w:rsidRPr="007D220A">
        <w:rPr>
          <w:rFonts w:ascii="Times New Roman" w:hAnsi="Times New Roman"/>
          <w:sz w:val="28"/>
          <w:lang w:val="uk-UA"/>
        </w:rPr>
        <w:t xml:space="preserve">        </w:t>
      </w:r>
      <w:r w:rsidRPr="007D220A">
        <w:rPr>
          <w:rFonts w:ascii="Times New Roman" w:hAnsi="Times New Roman"/>
          <w:sz w:val="28"/>
          <w:lang w:val="en-US"/>
        </w:rPr>
        <w:t>V</w:t>
      </w:r>
      <w:r w:rsidRPr="007D220A">
        <w:rPr>
          <w:rFonts w:ascii="Times New Roman" w:hAnsi="Times New Roman"/>
          <w:sz w:val="28"/>
          <w:lang w:val="uk-UA"/>
        </w:rPr>
        <w:t>ІІ. Ресурсне забезпечення</w:t>
      </w:r>
    </w:p>
    <w:p w:rsidR="009836B6" w:rsidRPr="007D220A" w:rsidRDefault="009836B6" w:rsidP="009836B6">
      <w:pPr>
        <w:shd w:val="clear" w:color="auto" w:fill="FFFFFF"/>
        <w:spacing w:after="0" w:line="256" w:lineRule="exact"/>
        <w:jc w:val="center"/>
        <w:rPr>
          <w:rFonts w:ascii="Times New Roman" w:hAnsi="Times New Roman"/>
          <w:b/>
          <w:bCs/>
          <w:color w:val="000000"/>
          <w:sz w:val="26"/>
          <w:szCs w:val="26"/>
          <w:lang w:eastAsia="en-US"/>
        </w:rPr>
      </w:pPr>
    </w:p>
    <w:p w:rsidR="009836B6" w:rsidRPr="001A203F" w:rsidRDefault="009836B6" w:rsidP="009836B6">
      <w:pPr>
        <w:shd w:val="clear" w:color="auto" w:fill="FFFFFF"/>
        <w:spacing w:after="0" w:line="256" w:lineRule="exact"/>
        <w:jc w:val="center"/>
        <w:rPr>
          <w:rFonts w:ascii="Times New Roman" w:hAnsi="Times New Roman"/>
          <w:b/>
          <w:bCs/>
          <w:color w:val="000000"/>
          <w:sz w:val="28"/>
          <w:szCs w:val="28"/>
          <w:lang w:eastAsia="en-US"/>
        </w:rPr>
      </w:pPr>
      <w:r w:rsidRPr="001A203F">
        <w:rPr>
          <w:rFonts w:ascii="Times New Roman" w:hAnsi="Times New Roman"/>
          <w:b/>
          <w:bCs/>
          <w:color w:val="000000"/>
          <w:sz w:val="28"/>
          <w:szCs w:val="28"/>
          <w:lang w:val="uk-UA" w:eastAsia="en-US"/>
        </w:rPr>
        <w:t>І</w:t>
      </w:r>
      <w:r w:rsidRPr="001A203F">
        <w:rPr>
          <w:rFonts w:ascii="Times New Roman" w:hAnsi="Times New Roman"/>
          <w:b/>
          <w:bCs/>
          <w:color w:val="000000"/>
          <w:sz w:val="28"/>
          <w:szCs w:val="28"/>
          <w:lang w:eastAsia="en-US"/>
        </w:rPr>
        <w:t>. Паспорт Програми</w:t>
      </w:r>
    </w:p>
    <w:p w:rsidR="009836B6" w:rsidRPr="003008E4" w:rsidRDefault="009836B6" w:rsidP="009836B6">
      <w:pPr>
        <w:shd w:val="clear" w:color="auto" w:fill="FFFFFF"/>
        <w:spacing w:after="0" w:line="256" w:lineRule="exact"/>
        <w:jc w:val="center"/>
        <w:rPr>
          <w:rFonts w:ascii="Times New Roman" w:hAnsi="Times New Roman"/>
          <w:b/>
          <w:bCs/>
          <w:color w:val="000000"/>
          <w:sz w:val="26"/>
          <w:szCs w:val="26"/>
          <w:lang w:eastAsia="en-US"/>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3862"/>
        <w:gridCol w:w="5244"/>
      </w:tblGrid>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shd w:val="clear" w:color="auto" w:fill="FFFFFF"/>
              <w:spacing w:after="0" w:line="256" w:lineRule="exact"/>
              <w:jc w:val="both"/>
              <w:rPr>
                <w:rFonts w:ascii="Times New Roman" w:hAnsi="Times New Roman"/>
                <w:bCs/>
                <w:sz w:val="28"/>
                <w:szCs w:val="28"/>
                <w:lang w:eastAsia="en-US"/>
              </w:rPr>
            </w:pPr>
            <w:r w:rsidRPr="00887793">
              <w:rPr>
                <w:rFonts w:ascii="Times New Roman" w:hAnsi="Times New Roman"/>
                <w:bCs/>
                <w:sz w:val="28"/>
                <w:szCs w:val="28"/>
                <w:lang w:eastAsia="en-US"/>
              </w:rPr>
              <w:t>Ініціатор розроблення Програми</w:t>
            </w:r>
          </w:p>
        </w:tc>
        <w:tc>
          <w:tcPr>
            <w:tcW w:w="5244" w:type="dxa"/>
          </w:tcPr>
          <w:p w:rsidR="009836B6" w:rsidRPr="00816B4E" w:rsidRDefault="009836B6" w:rsidP="00586EBE">
            <w:pPr>
              <w:shd w:val="clear" w:color="auto" w:fill="FFFFFF"/>
              <w:spacing w:after="0" w:line="256" w:lineRule="exact"/>
              <w:jc w:val="both"/>
              <w:rPr>
                <w:rFonts w:ascii="Times New Roman" w:hAnsi="Times New Roman"/>
                <w:bCs/>
                <w:sz w:val="28"/>
                <w:szCs w:val="28"/>
                <w:lang w:eastAsia="en-US"/>
              </w:rPr>
            </w:pPr>
            <w:r w:rsidRPr="00816B4E">
              <w:rPr>
                <w:rFonts w:ascii="Times New Roman" w:hAnsi="Times New Roman"/>
                <w:sz w:val="28"/>
                <w:szCs w:val="28"/>
                <w:lang w:val="uk-UA"/>
              </w:rPr>
              <w:t>В</w:t>
            </w:r>
            <w:r w:rsidRPr="00816B4E">
              <w:rPr>
                <w:rFonts w:ascii="Times New Roman" w:hAnsi="Times New Roman"/>
                <w:sz w:val="28"/>
                <w:szCs w:val="28"/>
              </w:rPr>
              <w:t xml:space="preserve">иконавчий комітет </w:t>
            </w:r>
            <w:r>
              <w:rPr>
                <w:rFonts w:ascii="Times New Roman" w:hAnsi="Times New Roman"/>
                <w:sz w:val="28"/>
                <w:szCs w:val="28"/>
                <w:lang w:val="uk-UA"/>
              </w:rPr>
              <w:t>Студениківської сільської</w:t>
            </w:r>
            <w:r w:rsidRPr="00816B4E">
              <w:rPr>
                <w:rFonts w:ascii="Times New Roman" w:hAnsi="Times New Roman"/>
                <w:sz w:val="28"/>
                <w:szCs w:val="28"/>
              </w:rPr>
              <w:t xml:space="preserve"> ради</w:t>
            </w:r>
          </w:p>
        </w:tc>
      </w:tr>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shd w:val="clear" w:color="auto" w:fill="FFFFFF"/>
              <w:spacing w:after="0" w:line="256" w:lineRule="exact"/>
              <w:jc w:val="both"/>
              <w:rPr>
                <w:rFonts w:ascii="Times New Roman" w:hAnsi="Times New Roman"/>
                <w:bCs/>
                <w:sz w:val="28"/>
                <w:szCs w:val="28"/>
                <w:lang w:eastAsia="en-US"/>
              </w:rPr>
            </w:pPr>
            <w:r w:rsidRPr="00887793">
              <w:rPr>
                <w:rFonts w:ascii="Times New Roman" w:hAnsi="Times New Roman"/>
                <w:sz w:val="28"/>
                <w:szCs w:val="28"/>
                <w:lang w:val="uk-UA"/>
              </w:rPr>
              <w:t>Підстави розробки</w:t>
            </w:r>
          </w:p>
        </w:tc>
        <w:tc>
          <w:tcPr>
            <w:tcW w:w="5244" w:type="dxa"/>
          </w:tcPr>
          <w:p w:rsidR="009836B6" w:rsidRPr="00816B4E" w:rsidRDefault="009836B6" w:rsidP="00586EBE">
            <w:pPr>
              <w:spacing w:after="0" w:line="240" w:lineRule="auto"/>
              <w:jc w:val="both"/>
              <w:rPr>
                <w:rFonts w:ascii="Times New Roman" w:hAnsi="Times New Roman"/>
                <w:sz w:val="28"/>
                <w:szCs w:val="28"/>
                <w:lang w:val="uk-UA"/>
              </w:rPr>
            </w:pPr>
            <w:r w:rsidRPr="00816B4E">
              <w:rPr>
                <w:rFonts w:ascii="Times New Roman" w:hAnsi="Times New Roman"/>
                <w:sz w:val="28"/>
                <w:szCs w:val="28"/>
                <w:lang w:val="uk-UA"/>
              </w:rPr>
              <w:t>Закон України „Про зайнятість населення”;</w:t>
            </w:r>
          </w:p>
          <w:p w:rsidR="009836B6" w:rsidRPr="00816B4E" w:rsidRDefault="009836B6" w:rsidP="00586EBE">
            <w:pPr>
              <w:spacing w:after="0" w:line="240" w:lineRule="auto"/>
              <w:jc w:val="both"/>
              <w:rPr>
                <w:rFonts w:ascii="Times New Roman" w:hAnsi="Times New Roman"/>
                <w:sz w:val="28"/>
                <w:szCs w:val="28"/>
                <w:lang w:val="uk-UA"/>
              </w:rPr>
            </w:pPr>
            <w:r w:rsidRPr="00816B4E">
              <w:rPr>
                <w:rFonts w:ascii="Times New Roman" w:hAnsi="Times New Roman"/>
                <w:sz w:val="28"/>
                <w:szCs w:val="28"/>
                <w:lang w:val="uk-UA"/>
              </w:rPr>
              <w:t>Закон України „Про загальнообов’язкове державне соціальне     страхування на випадок безробіття”;</w:t>
            </w:r>
          </w:p>
          <w:p w:rsidR="009836B6" w:rsidRPr="00816B4E" w:rsidRDefault="009836B6" w:rsidP="00586EBE">
            <w:pPr>
              <w:spacing w:after="0" w:line="240" w:lineRule="auto"/>
              <w:jc w:val="both"/>
              <w:rPr>
                <w:rFonts w:ascii="Times New Roman" w:hAnsi="Times New Roman"/>
                <w:sz w:val="28"/>
                <w:szCs w:val="28"/>
                <w:lang w:val="uk-UA"/>
              </w:rPr>
            </w:pPr>
            <w:r w:rsidRPr="00816B4E">
              <w:rPr>
                <w:rFonts w:ascii="Times New Roman" w:hAnsi="Times New Roman"/>
                <w:sz w:val="28"/>
                <w:szCs w:val="28"/>
                <w:lang w:val="uk-UA"/>
              </w:rPr>
              <w:t>Закон України „Про місцеве самоврядування в Україні”;</w:t>
            </w:r>
          </w:p>
          <w:p w:rsidR="009836B6" w:rsidRPr="00816B4E" w:rsidRDefault="009836B6" w:rsidP="00586EBE">
            <w:pPr>
              <w:spacing w:line="240" w:lineRule="auto"/>
              <w:jc w:val="both"/>
              <w:rPr>
                <w:rFonts w:ascii="Times New Roman" w:hAnsi="Times New Roman"/>
                <w:bCs/>
                <w:sz w:val="28"/>
                <w:szCs w:val="28"/>
                <w:lang w:val="uk-UA" w:eastAsia="en-US"/>
              </w:rPr>
            </w:pPr>
            <w:r w:rsidRPr="00816B4E">
              <w:rPr>
                <w:rFonts w:ascii="Times New Roman" w:hAnsi="Times New Roman"/>
                <w:sz w:val="28"/>
                <w:szCs w:val="28"/>
              </w:rPr>
              <w:t>Поряд</w:t>
            </w:r>
            <w:r w:rsidRPr="00816B4E">
              <w:rPr>
                <w:rFonts w:ascii="Times New Roman" w:hAnsi="Times New Roman"/>
                <w:sz w:val="28"/>
                <w:szCs w:val="28"/>
                <w:lang w:val="uk-UA"/>
              </w:rPr>
              <w:t>о</w:t>
            </w:r>
            <w:r w:rsidRPr="00816B4E">
              <w:rPr>
                <w:rFonts w:ascii="Times New Roman" w:hAnsi="Times New Roman"/>
                <w:sz w:val="28"/>
                <w:szCs w:val="28"/>
              </w:rPr>
              <w:t>к організації громадських та інших робіт тимчасового характеру, затвердженого постановою Кабінету міністрів України від 20 березня 2013 року №175</w:t>
            </w:r>
          </w:p>
        </w:tc>
      </w:tr>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shd w:val="clear" w:color="auto" w:fill="FFFFFF"/>
              <w:spacing w:after="0" w:line="256" w:lineRule="exact"/>
              <w:jc w:val="both"/>
              <w:rPr>
                <w:rFonts w:ascii="Times New Roman" w:hAnsi="Times New Roman"/>
                <w:sz w:val="28"/>
                <w:szCs w:val="28"/>
                <w:lang w:val="uk-UA"/>
              </w:rPr>
            </w:pPr>
            <w:r w:rsidRPr="00887793">
              <w:rPr>
                <w:rFonts w:ascii="Times New Roman" w:hAnsi="Times New Roman"/>
                <w:sz w:val="28"/>
                <w:szCs w:val="28"/>
              </w:rPr>
              <w:t>Керівник розроблення проекту Програми</w:t>
            </w:r>
          </w:p>
        </w:tc>
        <w:tc>
          <w:tcPr>
            <w:tcW w:w="5244" w:type="dxa"/>
          </w:tcPr>
          <w:p w:rsidR="009836B6" w:rsidRPr="002E31E7" w:rsidRDefault="009836B6" w:rsidP="00586EBE">
            <w:pPr>
              <w:spacing w:after="0" w:line="240" w:lineRule="auto"/>
              <w:jc w:val="both"/>
              <w:rPr>
                <w:rFonts w:ascii="Times New Roman" w:hAnsi="Times New Roman"/>
                <w:sz w:val="28"/>
                <w:szCs w:val="28"/>
                <w:lang w:val="uk-UA"/>
              </w:rPr>
            </w:pPr>
            <w:r w:rsidRPr="002E31E7">
              <w:rPr>
                <w:rFonts w:ascii="Times New Roman" w:hAnsi="Times New Roman"/>
                <w:sz w:val="28"/>
                <w:szCs w:val="28"/>
                <w:lang w:val="uk-UA"/>
              </w:rPr>
              <w:t>З</w:t>
            </w:r>
            <w:r w:rsidRPr="002E31E7">
              <w:rPr>
                <w:rFonts w:ascii="Times New Roman" w:hAnsi="Times New Roman"/>
                <w:sz w:val="28"/>
                <w:szCs w:val="28"/>
              </w:rPr>
              <w:t>аступник голови</w:t>
            </w:r>
            <w:r w:rsidRPr="002E31E7">
              <w:rPr>
                <w:rFonts w:ascii="Times New Roman" w:hAnsi="Times New Roman"/>
                <w:sz w:val="28"/>
                <w:szCs w:val="28"/>
                <w:lang w:val="uk-UA"/>
              </w:rPr>
              <w:t xml:space="preserve"> </w:t>
            </w:r>
            <w:r w:rsidRPr="002E31E7">
              <w:rPr>
                <w:rFonts w:ascii="Times New Roman" w:hAnsi="Times New Roman"/>
                <w:sz w:val="28"/>
              </w:rPr>
              <w:t>Студениківськ</w:t>
            </w:r>
            <w:r w:rsidRPr="002E31E7">
              <w:rPr>
                <w:rFonts w:ascii="Times New Roman" w:hAnsi="Times New Roman"/>
                <w:sz w:val="28"/>
                <w:lang w:val="uk-UA"/>
              </w:rPr>
              <w:t>ої</w:t>
            </w:r>
            <w:r w:rsidRPr="002E31E7">
              <w:rPr>
                <w:rFonts w:ascii="Times New Roman" w:hAnsi="Times New Roman"/>
                <w:sz w:val="28"/>
                <w:szCs w:val="28"/>
                <w:lang w:val="uk-UA"/>
              </w:rPr>
              <w:t xml:space="preserve"> сільської ради </w:t>
            </w:r>
            <w:r w:rsidR="002E31E7">
              <w:rPr>
                <w:rFonts w:ascii="Times New Roman" w:hAnsi="Times New Roman"/>
                <w:sz w:val="28"/>
                <w:szCs w:val="28"/>
                <w:lang w:val="uk-UA"/>
              </w:rPr>
              <w:t>Гудзь М.М.</w:t>
            </w:r>
          </w:p>
          <w:p w:rsidR="009836B6" w:rsidRDefault="009836B6" w:rsidP="00586EBE">
            <w:pPr>
              <w:spacing w:after="0" w:line="240" w:lineRule="auto"/>
              <w:jc w:val="both"/>
              <w:rPr>
                <w:rFonts w:ascii="Times New Roman" w:hAnsi="Times New Roman"/>
                <w:sz w:val="28"/>
                <w:szCs w:val="28"/>
                <w:lang w:val="uk-UA"/>
              </w:rPr>
            </w:pPr>
          </w:p>
          <w:p w:rsidR="009836B6" w:rsidRPr="00816B4E" w:rsidRDefault="009836B6" w:rsidP="00586EBE">
            <w:pPr>
              <w:spacing w:after="0" w:line="240" w:lineRule="auto"/>
              <w:jc w:val="both"/>
              <w:rPr>
                <w:rFonts w:ascii="Times New Roman" w:hAnsi="Times New Roman"/>
                <w:sz w:val="28"/>
                <w:szCs w:val="28"/>
                <w:lang w:val="uk-UA"/>
              </w:rPr>
            </w:pPr>
          </w:p>
        </w:tc>
      </w:tr>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shd w:val="clear" w:color="auto" w:fill="FFFFFF"/>
              <w:spacing w:after="0" w:line="256" w:lineRule="exact"/>
              <w:jc w:val="both"/>
              <w:rPr>
                <w:rFonts w:ascii="Times New Roman" w:hAnsi="Times New Roman"/>
                <w:bCs/>
                <w:sz w:val="28"/>
                <w:szCs w:val="28"/>
                <w:lang w:eastAsia="en-US"/>
              </w:rPr>
            </w:pPr>
            <w:r w:rsidRPr="00887793">
              <w:rPr>
                <w:rFonts w:ascii="Times New Roman" w:hAnsi="Times New Roman"/>
                <w:bCs/>
                <w:sz w:val="28"/>
                <w:szCs w:val="28"/>
                <w:lang w:eastAsia="en-US"/>
              </w:rPr>
              <w:t>Розробник Програми </w:t>
            </w:r>
          </w:p>
        </w:tc>
        <w:tc>
          <w:tcPr>
            <w:tcW w:w="5244" w:type="dxa"/>
          </w:tcPr>
          <w:p w:rsidR="009836B6" w:rsidRPr="00816B4E" w:rsidRDefault="00887793" w:rsidP="00586EBE">
            <w:pPr>
              <w:shd w:val="clear" w:color="auto" w:fill="FFFFFF"/>
              <w:spacing w:after="0" w:line="256" w:lineRule="exact"/>
              <w:jc w:val="both"/>
              <w:rPr>
                <w:rFonts w:ascii="Times New Roman" w:hAnsi="Times New Roman"/>
                <w:sz w:val="28"/>
                <w:szCs w:val="28"/>
                <w:lang w:val="uk-UA"/>
              </w:rPr>
            </w:pPr>
            <w:r w:rsidRPr="000451F7">
              <w:rPr>
                <w:rFonts w:ascii="Times New Roman" w:hAnsi="Times New Roman"/>
                <w:sz w:val="28"/>
              </w:rPr>
              <w:t>Студениківська</w:t>
            </w:r>
            <w:r>
              <w:rPr>
                <w:rFonts w:ascii="Times New Roman" w:hAnsi="Times New Roman"/>
                <w:sz w:val="28"/>
                <w:lang w:val="uk-UA"/>
              </w:rPr>
              <w:t xml:space="preserve"> </w:t>
            </w:r>
            <w:r w:rsidR="009836B6">
              <w:rPr>
                <w:rFonts w:ascii="Times New Roman" w:hAnsi="Times New Roman"/>
                <w:sz w:val="28"/>
                <w:szCs w:val="28"/>
                <w:lang w:val="uk-UA"/>
              </w:rPr>
              <w:t xml:space="preserve"> сільська рада</w:t>
            </w:r>
          </w:p>
          <w:p w:rsidR="009836B6" w:rsidRPr="00816B4E" w:rsidRDefault="009836B6" w:rsidP="00586EBE">
            <w:pPr>
              <w:shd w:val="clear" w:color="auto" w:fill="FFFFFF"/>
              <w:spacing w:after="0" w:line="256" w:lineRule="exact"/>
              <w:jc w:val="both"/>
              <w:rPr>
                <w:rFonts w:ascii="Times New Roman" w:hAnsi="Times New Roman"/>
                <w:bCs/>
                <w:sz w:val="28"/>
                <w:szCs w:val="28"/>
                <w:lang w:eastAsia="en-US"/>
              </w:rPr>
            </w:pPr>
          </w:p>
        </w:tc>
      </w:tr>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jc w:val="both"/>
              <w:rPr>
                <w:rFonts w:ascii="Times New Roman" w:hAnsi="Times New Roman"/>
                <w:sz w:val="28"/>
                <w:szCs w:val="28"/>
                <w:lang w:val="uk-UA"/>
              </w:rPr>
            </w:pPr>
            <w:r w:rsidRPr="00887793">
              <w:rPr>
                <w:rFonts w:ascii="Times New Roman" w:hAnsi="Times New Roman"/>
                <w:sz w:val="28"/>
                <w:szCs w:val="28"/>
                <w:lang w:val="uk-UA"/>
              </w:rPr>
              <w:t>Головний розпорядник</w:t>
            </w:r>
          </w:p>
          <w:p w:rsidR="009836B6" w:rsidRPr="00887793" w:rsidRDefault="009836B6" w:rsidP="00586EBE">
            <w:pPr>
              <w:shd w:val="clear" w:color="auto" w:fill="FFFFFF"/>
              <w:spacing w:after="0" w:line="256" w:lineRule="exact"/>
              <w:jc w:val="both"/>
              <w:rPr>
                <w:rFonts w:ascii="Times New Roman" w:hAnsi="Times New Roman"/>
                <w:bCs/>
                <w:sz w:val="28"/>
                <w:szCs w:val="28"/>
                <w:lang w:val="uk-UA" w:eastAsia="en-US"/>
              </w:rPr>
            </w:pPr>
          </w:p>
        </w:tc>
        <w:tc>
          <w:tcPr>
            <w:tcW w:w="5244" w:type="dxa"/>
          </w:tcPr>
          <w:p w:rsidR="009836B6" w:rsidRPr="00816B4E" w:rsidRDefault="00887793" w:rsidP="00586EBE">
            <w:pPr>
              <w:shd w:val="clear" w:color="auto" w:fill="FFFFFF"/>
              <w:spacing w:after="0" w:line="256" w:lineRule="exact"/>
              <w:jc w:val="both"/>
              <w:rPr>
                <w:rFonts w:ascii="Times New Roman" w:hAnsi="Times New Roman"/>
                <w:sz w:val="28"/>
                <w:szCs w:val="28"/>
                <w:lang w:val="uk-UA"/>
              </w:rPr>
            </w:pPr>
            <w:r>
              <w:rPr>
                <w:rFonts w:ascii="Times New Roman" w:hAnsi="Times New Roman"/>
                <w:sz w:val="28"/>
              </w:rPr>
              <w:t>Студениківська</w:t>
            </w:r>
            <w:r>
              <w:rPr>
                <w:rFonts w:ascii="Times New Roman" w:hAnsi="Times New Roman"/>
                <w:sz w:val="28"/>
                <w:lang w:val="uk-UA"/>
              </w:rPr>
              <w:t xml:space="preserve"> </w:t>
            </w:r>
            <w:r w:rsidR="009836B6">
              <w:rPr>
                <w:rFonts w:ascii="Times New Roman" w:hAnsi="Times New Roman"/>
                <w:sz w:val="28"/>
                <w:szCs w:val="28"/>
                <w:lang w:val="uk-UA"/>
              </w:rPr>
              <w:t>сільська рада</w:t>
            </w:r>
          </w:p>
          <w:p w:rsidR="009836B6" w:rsidRPr="00816B4E" w:rsidRDefault="009836B6" w:rsidP="00586EBE">
            <w:pPr>
              <w:shd w:val="clear" w:color="auto" w:fill="FFFFFF"/>
              <w:spacing w:after="0" w:line="256" w:lineRule="exact"/>
              <w:jc w:val="both"/>
              <w:rPr>
                <w:rFonts w:ascii="Times New Roman" w:hAnsi="Times New Roman"/>
                <w:sz w:val="28"/>
                <w:szCs w:val="28"/>
              </w:rPr>
            </w:pPr>
          </w:p>
        </w:tc>
      </w:tr>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shd w:val="clear" w:color="auto" w:fill="FFFFFF"/>
              <w:spacing w:after="0" w:line="256" w:lineRule="exact"/>
              <w:jc w:val="both"/>
              <w:rPr>
                <w:rFonts w:ascii="Times New Roman" w:hAnsi="Times New Roman"/>
                <w:bCs/>
                <w:sz w:val="28"/>
                <w:szCs w:val="28"/>
                <w:lang w:eastAsia="en-US"/>
              </w:rPr>
            </w:pPr>
            <w:r w:rsidRPr="00887793">
              <w:rPr>
                <w:rFonts w:ascii="Times New Roman" w:hAnsi="Times New Roman"/>
                <w:bCs/>
                <w:sz w:val="28"/>
                <w:szCs w:val="28"/>
                <w:lang w:eastAsia="en-US"/>
              </w:rPr>
              <w:t>Співрозробники Програми </w:t>
            </w:r>
          </w:p>
        </w:tc>
        <w:tc>
          <w:tcPr>
            <w:tcW w:w="5244" w:type="dxa"/>
          </w:tcPr>
          <w:p w:rsidR="009836B6" w:rsidRPr="00816B4E" w:rsidRDefault="009836B6" w:rsidP="00586EBE">
            <w:pPr>
              <w:shd w:val="clear" w:color="auto" w:fill="FFFFFF"/>
              <w:spacing w:after="0" w:line="256" w:lineRule="exact"/>
              <w:rPr>
                <w:rFonts w:ascii="Times New Roman" w:hAnsi="Times New Roman"/>
                <w:sz w:val="28"/>
                <w:szCs w:val="28"/>
                <w:lang w:val="uk-UA"/>
              </w:rPr>
            </w:pPr>
            <w:r w:rsidRPr="00816B4E">
              <w:rPr>
                <w:rFonts w:ascii="Times New Roman" w:hAnsi="Times New Roman"/>
                <w:sz w:val="28"/>
                <w:szCs w:val="28"/>
                <w:lang w:val="uk-UA"/>
              </w:rPr>
              <w:t>Переяслав-Хмельницьк</w:t>
            </w:r>
            <w:r>
              <w:rPr>
                <w:rFonts w:ascii="Times New Roman" w:hAnsi="Times New Roman"/>
                <w:sz w:val="28"/>
                <w:szCs w:val="28"/>
                <w:lang w:val="uk-UA"/>
              </w:rPr>
              <w:t xml:space="preserve">а </w:t>
            </w:r>
            <w:r w:rsidRPr="00816B4E">
              <w:rPr>
                <w:rFonts w:ascii="Times New Roman" w:hAnsi="Times New Roman"/>
                <w:sz w:val="28"/>
                <w:szCs w:val="28"/>
                <w:lang w:val="uk-UA"/>
              </w:rPr>
              <w:t>міськрайонн</w:t>
            </w:r>
            <w:r>
              <w:rPr>
                <w:rFonts w:ascii="Times New Roman" w:hAnsi="Times New Roman"/>
                <w:sz w:val="28"/>
                <w:szCs w:val="28"/>
                <w:lang w:val="uk-UA"/>
              </w:rPr>
              <w:t xml:space="preserve">а філія Київського обласного </w:t>
            </w:r>
            <w:r w:rsidRPr="00816B4E">
              <w:rPr>
                <w:rFonts w:ascii="Times New Roman" w:hAnsi="Times New Roman"/>
                <w:sz w:val="28"/>
                <w:szCs w:val="28"/>
                <w:lang w:val="uk-UA"/>
              </w:rPr>
              <w:t>центр</w:t>
            </w:r>
            <w:r>
              <w:rPr>
                <w:rFonts w:ascii="Times New Roman" w:hAnsi="Times New Roman"/>
                <w:sz w:val="28"/>
                <w:szCs w:val="28"/>
                <w:lang w:val="uk-UA"/>
              </w:rPr>
              <w:t>у</w:t>
            </w:r>
            <w:r w:rsidRPr="00816B4E">
              <w:rPr>
                <w:rFonts w:ascii="Times New Roman" w:hAnsi="Times New Roman"/>
                <w:sz w:val="28"/>
                <w:szCs w:val="28"/>
                <w:lang w:val="uk-UA"/>
              </w:rPr>
              <w:t xml:space="preserve"> зайнятості</w:t>
            </w:r>
          </w:p>
          <w:p w:rsidR="009836B6" w:rsidRPr="00816B4E" w:rsidRDefault="009836B6" w:rsidP="00586EBE">
            <w:pPr>
              <w:shd w:val="clear" w:color="auto" w:fill="FFFFFF"/>
              <w:spacing w:after="0" w:line="256" w:lineRule="exact"/>
              <w:rPr>
                <w:rFonts w:ascii="Times New Roman" w:hAnsi="Times New Roman"/>
                <w:bCs/>
                <w:sz w:val="28"/>
                <w:szCs w:val="28"/>
                <w:lang w:eastAsia="en-US"/>
              </w:rPr>
            </w:pPr>
          </w:p>
        </w:tc>
      </w:tr>
      <w:tr w:rsidR="009836B6" w:rsidRPr="00502AC6"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ind w:firstLine="34"/>
              <w:rPr>
                <w:rFonts w:ascii="Times New Roman" w:hAnsi="Times New Roman"/>
                <w:bCs/>
                <w:sz w:val="28"/>
                <w:szCs w:val="28"/>
                <w:lang w:val="uk-UA" w:eastAsia="en-US"/>
              </w:rPr>
            </w:pPr>
            <w:r w:rsidRPr="00887793">
              <w:rPr>
                <w:rFonts w:ascii="Times New Roman" w:hAnsi="Times New Roman"/>
                <w:sz w:val="28"/>
                <w:szCs w:val="28"/>
                <w:lang w:val="uk-UA"/>
              </w:rPr>
              <w:t>Виконавці програми</w:t>
            </w:r>
          </w:p>
        </w:tc>
        <w:tc>
          <w:tcPr>
            <w:tcW w:w="5244" w:type="dxa"/>
          </w:tcPr>
          <w:p w:rsidR="009836B6" w:rsidRPr="00816B4E" w:rsidRDefault="009836B6" w:rsidP="00586EBE">
            <w:pPr>
              <w:shd w:val="clear" w:color="auto" w:fill="FFFFFF"/>
              <w:spacing w:after="0" w:line="256" w:lineRule="exact"/>
              <w:rPr>
                <w:rFonts w:ascii="Times New Roman" w:hAnsi="Times New Roman"/>
                <w:bCs/>
                <w:sz w:val="28"/>
                <w:szCs w:val="28"/>
                <w:lang w:val="uk-UA" w:eastAsia="en-US"/>
              </w:rPr>
            </w:pPr>
            <w:r w:rsidRPr="000451F7">
              <w:rPr>
                <w:rFonts w:ascii="Times New Roman" w:hAnsi="Times New Roman"/>
                <w:sz w:val="28"/>
                <w:lang w:val="uk-UA"/>
              </w:rPr>
              <w:t>Студениківська</w:t>
            </w:r>
            <w:r>
              <w:rPr>
                <w:rFonts w:ascii="Times New Roman" w:hAnsi="Times New Roman"/>
                <w:sz w:val="28"/>
                <w:szCs w:val="28"/>
                <w:lang w:val="uk-UA"/>
              </w:rPr>
              <w:t xml:space="preserve"> сільська рада</w:t>
            </w:r>
            <w:r w:rsidRPr="00816B4E">
              <w:rPr>
                <w:rFonts w:ascii="Times New Roman" w:hAnsi="Times New Roman"/>
                <w:sz w:val="28"/>
                <w:szCs w:val="28"/>
                <w:lang w:val="uk-UA"/>
              </w:rPr>
              <w:t>, Переяслав-Хмельницьк</w:t>
            </w:r>
            <w:r>
              <w:rPr>
                <w:rFonts w:ascii="Times New Roman" w:hAnsi="Times New Roman"/>
                <w:sz w:val="28"/>
                <w:szCs w:val="28"/>
                <w:lang w:val="uk-UA"/>
              </w:rPr>
              <w:t xml:space="preserve">а </w:t>
            </w:r>
            <w:r w:rsidRPr="00816B4E">
              <w:rPr>
                <w:rFonts w:ascii="Times New Roman" w:hAnsi="Times New Roman"/>
                <w:sz w:val="28"/>
                <w:szCs w:val="28"/>
                <w:lang w:val="uk-UA"/>
              </w:rPr>
              <w:t>міськрайонн</w:t>
            </w:r>
            <w:r>
              <w:rPr>
                <w:rFonts w:ascii="Times New Roman" w:hAnsi="Times New Roman"/>
                <w:sz w:val="28"/>
                <w:szCs w:val="28"/>
                <w:lang w:val="uk-UA"/>
              </w:rPr>
              <w:t xml:space="preserve">а філія Київського обласного </w:t>
            </w:r>
            <w:r w:rsidRPr="00816B4E">
              <w:rPr>
                <w:rFonts w:ascii="Times New Roman" w:hAnsi="Times New Roman"/>
                <w:sz w:val="28"/>
                <w:szCs w:val="28"/>
                <w:lang w:val="uk-UA"/>
              </w:rPr>
              <w:t>центр</w:t>
            </w:r>
            <w:r>
              <w:rPr>
                <w:rFonts w:ascii="Times New Roman" w:hAnsi="Times New Roman"/>
                <w:sz w:val="28"/>
                <w:szCs w:val="28"/>
                <w:lang w:val="uk-UA"/>
              </w:rPr>
              <w:t>у</w:t>
            </w:r>
            <w:r w:rsidRPr="00816B4E">
              <w:rPr>
                <w:rFonts w:ascii="Times New Roman" w:hAnsi="Times New Roman"/>
                <w:sz w:val="28"/>
                <w:szCs w:val="28"/>
                <w:lang w:val="uk-UA"/>
              </w:rPr>
              <w:t xml:space="preserve"> зайнятості</w:t>
            </w:r>
            <w:r>
              <w:rPr>
                <w:rFonts w:ascii="Times New Roman" w:hAnsi="Times New Roman"/>
                <w:bCs/>
                <w:sz w:val="28"/>
                <w:szCs w:val="28"/>
                <w:lang w:val="uk-UA" w:eastAsia="en-US"/>
              </w:rPr>
              <w:t>, Київський обласний центр зайнятості</w:t>
            </w:r>
          </w:p>
        </w:tc>
      </w:tr>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shd w:val="clear" w:color="auto" w:fill="FFFFFF"/>
              <w:spacing w:after="0" w:line="256" w:lineRule="exact"/>
              <w:jc w:val="both"/>
              <w:rPr>
                <w:rFonts w:ascii="Times New Roman" w:hAnsi="Times New Roman"/>
                <w:bCs/>
                <w:sz w:val="28"/>
                <w:szCs w:val="28"/>
                <w:lang w:eastAsia="en-US"/>
              </w:rPr>
            </w:pPr>
            <w:r w:rsidRPr="00887793">
              <w:rPr>
                <w:rFonts w:ascii="Times New Roman" w:hAnsi="Times New Roman"/>
                <w:bCs/>
                <w:sz w:val="28"/>
                <w:szCs w:val="28"/>
                <w:lang w:eastAsia="en-US"/>
              </w:rPr>
              <w:t>Учасники Програми </w:t>
            </w:r>
          </w:p>
        </w:tc>
        <w:tc>
          <w:tcPr>
            <w:tcW w:w="5244" w:type="dxa"/>
          </w:tcPr>
          <w:p w:rsidR="009836B6" w:rsidRPr="00816B4E" w:rsidRDefault="009836B6" w:rsidP="00586EBE">
            <w:pPr>
              <w:shd w:val="clear" w:color="auto" w:fill="FFFFFF"/>
              <w:spacing w:after="0" w:line="256" w:lineRule="exact"/>
              <w:jc w:val="both"/>
              <w:rPr>
                <w:rFonts w:ascii="Times New Roman" w:hAnsi="Times New Roman"/>
                <w:sz w:val="28"/>
                <w:szCs w:val="28"/>
                <w:lang w:val="uk-UA"/>
              </w:rPr>
            </w:pPr>
            <w:r w:rsidRPr="00816B4E">
              <w:rPr>
                <w:rFonts w:ascii="Times New Roman" w:hAnsi="Times New Roman"/>
                <w:bCs/>
                <w:sz w:val="28"/>
                <w:szCs w:val="28"/>
                <w:lang w:eastAsia="en-US"/>
              </w:rPr>
              <w:t xml:space="preserve">Структурні підрозділи </w:t>
            </w:r>
            <w:r w:rsidRPr="000451F7">
              <w:rPr>
                <w:rFonts w:ascii="Times New Roman" w:hAnsi="Times New Roman"/>
                <w:sz w:val="28"/>
              </w:rPr>
              <w:t>Студениківськ</w:t>
            </w:r>
            <w:r>
              <w:rPr>
                <w:rFonts w:ascii="Times New Roman" w:hAnsi="Times New Roman"/>
                <w:sz w:val="28"/>
                <w:lang w:val="uk-UA"/>
              </w:rPr>
              <w:t>ої</w:t>
            </w:r>
            <w:r>
              <w:rPr>
                <w:rFonts w:ascii="Times New Roman" w:hAnsi="Times New Roman"/>
                <w:sz w:val="28"/>
                <w:szCs w:val="28"/>
                <w:lang w:val="uk-UA"/>
              </w:rPr>
              <w:t xml:space="preserve"> сільської ради</w:t>
            </w:r>
            <w:r w:rsidRPr="00816B4E">
              <w:rPr>
                <w:rFonts w:ascii="Times New Roman" w:hAnsi="Times New Roman"/>
                <w:sz w:val="28"/>
                <w:szCs w:val="28"/>
                <w:lang w:val="uk-UA"/>
              </w:rPr>
              <w:t xml:space="preserve">, підприємства, установи, організації </w:t>
            </w:r>
            <w:r w:rsidRPr="000451F7">
              <w:rPr>
                <w:rFonts w:ascii="Times New Roman" w:hAnsi="Times New Roman"/>
                <w:sz w:val="28"/>
              </w:rPr>
              <w:t>Студениківськ</w:t>
            </w:r>
            <w:r>
              <w:rPr>
                <w:rFonts w:ascii="Times New Roman" w:hAnsi="Times New Roman"/>
                <w:sz w:val="28"/>
                <w:lang w:val="uk-UA"/>
              </w:rPr>
              <w:t>ої</w:t>
            </w:r>
            <w:r>
              <w:rPr>
                <w:rFonts w:ascii="Times New Roman" w:hAnsi="Times New Roman"/>
                <w:sz w:val="28"/>
                <w:szCs w:val="28"/>
                <w:lang w:val="uk-UA"/>
              </w:rPr>
              <w:t xml:space="preserve"> сільської ради</w:t>
            </w:r>
            <w:r w:rsidRPr="00816B4E">
              <w:rPr>
                <w:rFonts w:ascii="Times New Roman" w:hAnsi="Times New Roman"/>
                <w:sz w:val="28"/>
                <w:szCs w:val="28"/>
                <w:lang w:val="uk-UA"/>
              </w:rPr>
              <w:t xml:space="preserve"> </w:t>
            </w:r>
          </w:p>
          <w:p w:rsidR="009836B6" w:rsidRPr="00816B4E" w:rsidRDefault="009836B6" w:rsidP="00586EBE">
            <w:pPr>
              <w:shd w:val="clear" w:color="auto" w:fill="FFFFFF"/>
              <w:spacing w:after="0" w:line="256" w:lineRule="exact"/>
              <w:jc w:val="both"/>
              <w:rPr>
                <w:rFonts w:ascii="Times New Roman" w:hAnsi="Times New Roman"/>
                <w:bCs/>
                <w:sz w:val="28"/>
                <w:szCs w:val="28"/>
                <w:lang w:eastAsia="en-US"/>
              </w:rPr>
            </w:pPr>
          </w:p>
        </w:tc>
      </w:tr>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shd w:val="clear" w:color="auto" w:fill="FFFFFF"/>
              <w:spacing w:after="0" w:line="256" w:lineRule="exact"/>
              <w:jc w:val="both"/>
              <w:rPr>
                <w:rFonts w:ascii="Times New Roman" w:hAnsi="Times New Roman"/>
                <w:bCs/>
                <w:sz w:val="28"/>
                <w:szCs w:val="28"/>
                <w:lang w:eastAsia="en-US"/>
              </w:rPr>
            </w:pPr>
            <w:r w:rsidRPr="00887793">
              <w:rPr>
                <w:rFonts w:ascii="Times New Roman" w:hAnsi="Times New Roman"/>
                <w:bCs/>
                <w:sz w:val="28"/>
                <w:szCs w:val="28"/>
                <w:lang w:eastAsia="en-US"/>
              </w:rPr>
              <w:t>Термін реалізації Програми </w:t>
            </w:r>
          </w:p>
        </w:tc>
        <w:tc>
          <w:tcPr>
            <w:tcW w:w="5244" w:type="dxa"/>
          </w:tcPr>
          <w:p w:rsidR="009836B6" w:rsidRDefault="009836B6" w:rsidP="00586EBE">
            <w:pPr>
              <w:shd w:val="clear" w:color="auto" w:fill="FFFFFF"/>
              <w:spacing w:after="0" w:line="256" w:lineRule="exact"/>
              <w:jc w:val="center"/>
              <w:rPr>
                <w:rFonts w:ascii="Times New Roman" w:hAnsi="Times New Roman"/>
                <w:bCs/>
                <w:sz w:val="28"/>
                <w:szCs w:val="28"/>
                <w:lang w:val="uk-UA" w:eastAsia="en-US"/>
              </w:rPr>
            </w:pPr>
            <w:r w:rsidRPr="00816B4E">
              <w:rPr>
                <w:rFonts w:ascii="Times New Roman" w:hAnsi="Times New Roman"/>
                <w:bCs/>
                <w:sz w:val="28"/>
                <w:szCs w:val="28"/>
                <w:lang w:eastAsia="en-US"/>
              </w:rPr>
              <w:t>201</w:t>
            </w:r>
            <w:r>
              <w:rPr>
                <w:rFonts w:ascii="Times New Roman" w:hAnsi="Times New Roman"/>
                <w:bCs/>
                <w:sz w:val="28"/>
                <w:szCs w:val="28"/>
                <w:lang w:val="uk-UA" w:eastAsia="en-US"/>
              </w:rPr>
              <w:t>9</w:t>
            </w:r>
            <w:r w:rsidRPr="00816B4E">
              <w:rPr>
                <w:rFonts w:ascii="Times New Roman" w:hAnsi="Times New Roman"/>
                <w:bCs/>
                <w:sz w:val="28"/>
                <w:szCs w:val="28"/>
                <w:lang w:eastAsia="en-US"/>
              </w:rPr>
              <w:t xml:space="preserve"> </w:t>
            </w:r>
            <w:r w:rsidRPr="00816B4E">
              <w:rPr>
                <w:rFonts w:ascii="Times New Roman" w:hAnsi="Times New Roman"/>
                <w:bCs/>
                <w:sz w:val="28"/>
                <w:szCs w:val="28"/>
                <w:lang w:val="uk-UA" w:eastAsia="en-US"/>
              </w:rPr>
              <w:t>рік</w:t>
            </w:r>
          </w:p>
          <w:p w:rsidR="009836B6" w:rsidRPr="00816B4E" w:rsidRDefault="009836B6" w:rsidP="00586EBE">
            <w:pPr>
              <w:shd w:val="clear" w:color="auto" w:fill="FFFFFF"/>
              <w:spacing w:after="0" w:line="256" w:lineRule="exact"/>
              <w:jc w:val="center"/>
              <w:rPr>
                <w:rFonts w:ascii="Times New Roman" w:hAnsi="Times New Roman"/>
                <w:bCs/>
                <w:sz w:val="28"/>
                <w:szCs w:val="28"/>
                <w:lang w:val="uk-UA" w:eastAsia="en-US"/>
              </w:rPr>
            </w:pPr>
          </w:p>
        </w:tc>
      </w:tr>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shd w:val="clear" w:color="auto" w:fill="FFFFFF"/>
              <w:spacing w:after="0" w:line="256" w:lineRule="exact"/>
              <w:jc w:val="both"/>
              <w:rPr>
                <w:rFonts w:ascii="Times New Roman" w:hAnsi="Times New Roman"/>
                <w:bCs/>
                <w:sz w:val="28"/>
                <w:szCs w:val="28"/>
                <w:lang w:eastAsia="en-US"/>
              </w:rPr>
            </w:pPr>
            <w:r w:rsidRPr="00887793">
              <w:rPr>
                <w:rFonts w:ascii="Times New Roman" w:hAnsi="Times New Roman"/>
                <w:bCs/>
                <w:sz w:val="28"/>
                <w:szCs w:val="28"/>
                <w:lang w:val="uk-UA" w:eastAsia="en-US"/>
              </w:rPr>
              <w:t>Ф</w:t>
            </w:r>
            <w:r w:rsidRPr="00887793">
              <w:rPr>
                <w:rFonts w:ascii="Times New Roman" w:hAnsi="Times New Roman"/>
                <w:bCs/>
                <w:sz w:val="28"/>
                <w:szCs w:val="28"/>
                <w:lang w:eastAsia="en-US"/>
              </w:rPr>
              <w:t>інансов</w:t>
            </w:r>
            <w:r w:rsidRPr="00887793">
              <w:rPr>
                <w:rFonts w:ascii="Times New Roman" w:hAnsi="Times New Roman"/>
                <w:bCs/>
                <w:sz w:val="28"/>
                <w:szCs w:val="28"/>
                <w:lang w:val="uk-UA" w:eastAsia="en-US"/>
              </w:rPr>
              <w:t xml:space="preserve">і </w:t>
            </w:r>
            <w:r w:rsidRPr="00887793">
              <w:rPr>
                <w:rFonts w:ascii="Times New Roman" w:hAnsi="Times New Roman"/>
                <w:bCs/>
                <w:sz w:val="28"/>
                <w:szCs w:val="28"/>
                <w:lang w:eastAsia="en-US"/>
              </w:rPr>
              <w:t>ресурс</w:t>
            </w:r>
            <w:r w:rsidRPr="00887793">
              <w:rPr>
                <w:rFonts w:ascii="Times New Roman" w:hAnsi="Times New Roman"/>
                <w:bCs/>
                <w:sz w:val="28"/>
                <w:szCs w:val="28"/>
                <w:lang w:val="uk-UA" w:eastAsia="en-US"/>
              </w:rPr>
              <w:t>и</w:t>
            </w:r>
            <w:r w:rsidRPr="00887793">
              <w:rPr>
                <w:rFonts w:ascii="Times New Roman" w:hAnsi="Times New Roman"/>
                <w:bCs/>
                <w:sz w:val="28"/>
                <w:szCs w:val="28"/>
                <w:lang w:eastAsia="en-US"/>
              </w:rPr>
              <w:t xml:space="preserve"> всього,</w:t>
            </w:r>
            <w:r w:rsidRPr="00887793">
              <w:rPr>
                <w:rFonts w:ascii="Times New Roman" w:hAnsi="Times New Roman"/>
                <w:bCs/>
                <w:sz w:val="28"/>
                <w:szCs w:val="28"/>
                <w:lang w:eastAsia="en-US"/>
              </w:rPr>
              <w:br/>
              <w:t>у тому числі: </w:t>
            </w:r>
          </w:p>
        </w:tc>
        <w:tc>
          <w:tcPr>
            <w:tcW w:w="5244" w:type="dxa"/>
          </w:tcPr>
          <w:p w:rsidR="009836B6" w:rsidRPr="00816B4E" w:rsidRDefault="009836B6" w:rsidP="00586EBE">
            <w:pPr>
              <w:shd w:val="clear" w:color="auto" w:fill="FFFFFF"/>
              <w:spacing w:after="0" w:line="256" w:lineRule="exact"/>
              <w:jc w:val="center"/>
              <w:rPr>
                <w:rFonts w:ascii="Times New Roman" w:hAnsi="Times New Roman"/>
                <w:bCs/>
                <w:sz w:val="28"/>
                <w:szCs w:val="28"/>
                <w:lang w:val="uk-UA" w:eastAsia="en-US"/>
              </w:rPr>
            </w:pPr>
            <w:r w:rsidRPr="002E31E7">
              <w:rPr>
                <w:rFonts w:ascii="Times New Roman" w:hAnsi="Times New Roman"/>
                <w:bCs/>
                <w:sz w:val="28"/>
                <w:szCs w:val="28"/>
                <w:lang w:val="uk-UA" w:eastAsia="en-US"/>
              </w:rPr>
              <w:t>81</w:t>
            </w:r>
            <w:r>
              <w:rPr>
                <w:rFonts w:ascii="Times New Roman" w:hAnsi="Times New Roman"/>
                <w:bCs/>
                <w:sz w:val="28"/>
                <w:szCs w:val="28"/>
                <w:lang w:val="uk-UA" w:eastAsia="en-US"/>
              </w:rPr>
              <w:t xml:space="preserve"> </w:t>
            </w:r>
            <w:r w:rsidRPr="00816B4E">
              <w:rPr>
                <w:rFonts w:ascii="Times New Roman" w:hAnsi="Times New Roman"/>
                <w:bCs/>
                <w:sz w:val="28"/>
                <w:szCs w:val="28"/>
                <w:lang w:val="uk-UA" w:eastAsia="en-US"/>
              </w:rPr>
              <w:t>тис. грн</w:t>
            </w:r>
          </w:p>
        </w:tc>
      </w:tr>
      <w:tr w:rsidR="009836B6" w:rsidRPr="00816B4E" w:rsidTr="00586EBE">
        <w:tc>
          <w:tcPr>
            <w:tcW w:w="959" w:type="dxa"/>
          </w:tcPr>
          <w:p w:rsidR="009836B6" w:rsidRPr="00816B4E" w:rsidRDefault="009836B6" w:rsidP="00586EBE">
            <w:pPr>
              <w:pStyle w:val="aa"/>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pStyle w:val="21"/>
              <w:ind w:left="360" w:firstLine="0"/>
              <w:rPr>
                <w:sz w:val="28"/>
                <w:szCs w:val="28"/>
              </w:rPr>
            </w:pPr>
            <w:r w:rsidRPr="00887793">
              <w:rPr>
                <w:sz w:val="28"/>
                <w:szCs w:val="28"/>
              </w:rPr>
              <w:t>кошти Студениківської сільської ради</w:t>
            </w:r>
          </w:p>
          <w:p w:rsidR="009836B6" w:rsidRPr="00887793" w:rsidRDefault="009836B6" w:rsidP="00586EBE">
            <w:pPr>
              <w:pStyle w:val="21"/>
              <w:ind w:firstLine="0"/>
              <w:rPr>
                <w:sz w:val="28"/>
                <w:szCs w:val="28"/>
              </w:rPr>
            </w:pPr>
          </w:p>
        </w:tc>
        <w:tc>
          <w:tcPr>
            <w:tcW w:w="5244" w:type="dxa"/>
          </w:tcPr>
          <w:p w:rsidR="009836B6" w:rsidRPr="00816B4E" w:rsidRDefault="009836B6" w:rsidP="00586EBE">
            <w:pPr>
              <w:shd w:val="clear" w:color="auto" w:fill="FFFFFF"/>
              <w:spacing w:after="0" w:line="256" w:lineRule="exact"/>
              <w:jc w:val="center"/>
              <w:rPr>
                <w:rFonts w:ascii="Times New Roman" w:hAnsi="Times New Roman"/>
                <w:bCs/>
                <w:sz w:val="28"/>
                <w:szCs w:val="28"/>
                <w:lang w:eastAsia="en-US"/>
              </w:rPr>
            </w:pPr>
            <w:r w:rsidRPr="002E31E7">
              <w:rPr>
                <w:rFonts w:ascii="Times New Roman" w:hAnsi="Times New Roman"/>
                <w:bCs/>
                <w:sz w:val="28"/>
                <w:szCs w:val="28"/>
                <w:lang w:val="uk-UA" w:eastAsia="en-US"/>
              </w:rPr>
              <w:t>61</w:t>
            </w:r>
            <w:r w:rsidRPr="00816B4E">
              <w:rPr>
                <w:rFonts w:ascii="Times New Roman" w:hAnsi="Times New Roman"/>
                <w:bCs/>
                <w:sz w:val="28"/>
                <w:szCs w:val="28"/>
                <w:lang w:val="uk-UA" w:eastAsia="en-US"/>
              </w:rPr>
              <w:t xml:space="preserve"> тис. грн</w:t>
            </w:r>
          </w:p>
        </w:tc>
      </w:tr>
      <w:tr w:rsidR="009836B6" w:rsidRPr="00816B4E" w:rsidTr="00586EBE">
        <w:tc>
          <w:tcPr>
            <w:tcW w:w="959" w:type="dxa"/>
          </w:tcPr>
          <w:p w:rsidR="009836B6" w:rsidRPr="00816B4E" w:rsidRDefault="009836B6" w:rsidP="00586EBE">
            <w:pPr>
              <w:pStyle w:val="aa"/>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pStyle w:val="21"/>
              <w:ind w:left="360" w:firstLine="0"/>
              <w:rPr>
                <w:sz w:val="28"/>
                <w:szCs w:val="28"/>
              </w:rPr>
            </w:pPr>
            <w:r w:rsidRPr="00887793">
              <w:rPr>
                <w:sz w:val="28"/>
                <w:szCs w:val="28"/>
              </w:rPr>
              <w:t>кошти Фонду загальнообов’язкового державного соціального страхування України на випадок безробіття</w:t>
            </w:r>
          </w:p>
        </w:tc>
        <w:tc>
          <w:tcPr>
            <w:tcW w:w="5244" w:type="dxa"/>
          </w:tcPr>
          <w:p w:rsidR="009836B6" w:rsidRPr="00816B4E" w:rsidRDefault="009836B6" w:rsidP="00586EBE">
            <w:pPr>
              <w:shd w:val="clear" w:color="auto" w:fill="FFFFFF"/>
              <w:spacing w:after="0" w:line="256" w:lineRule="exact"/>
              <w:jc w:val="center"/>
              <w:rPr>
                <w:rFonts w:ascii="Times New Roman" w:hAnsi="Times New Roman"/>
                <w:bCs/>
                <w:sz w:val="28"/>
                <w:szCs w:val="28"/>
                <w:lang w:eastAsia="en-US"/>
              </w:rPr>
            </w:pPr>
            <w:r w:rsidRPr="002E31E7">
              <w:rPr>
                <w:rFonts w:ascii="Times New Roman" w:hAnsi="Times New Roman"/>
                <w:bCs/>
                <w:sz w:val="28"/>
                <w:szCs w:val="28"/>
                <w:lang w:val="uk-UA" w:eastAsia="en-US"/>
              </w:rPr>
              <w:t>20</w:t>
            </w:r>
            <w:r w:rsidRPr="00816B4E">
              <w:rPr>
                <w:rFonts w:ascii="Times New Roman" w:hAnsi="Times New Roman"/>
                <w:bCs/>
                <w:sz w:val="28"/>
                <w:szCs w:val="28"/>
                <w:lang w:val="uk-UA" w:eastAsia="en-US"/>
              </w:rPr>
              <w:t xml:space="preserve"> тис. грн</w:t>
            </w:r>
          </w:p>
        </w:tc>
      </w:tr>
      <w:tr w:rsidR="009836B6" w:rsidRPr="00816B4E" w:rsidTr="00586EBE">
        <w:tc>
          <w:tcPr>
            <w:tcW w:w="959" w:type="dxa"/>
          </w:tcPr>
          <w:p w:rsidR="009836B6" w:rsidRPr="00816B4E" w:rsidRDefault="009836B6" w:rsidP="00586EBE">
            <w:pPr>
              <w:pStyle w:val="aa"/>
              <w:numPr>
                <w:ilvl w:val="0"/>
                <w:numId w:val="4"/>
              </w:numPr>
              <w:shd w:val="clear" w:color="auto" w:fill="FFFFFF"/>
              <w:spacing w:after="0" w:line="256" w:lineRule="exact"/>
              <w:rPr>
                <w:rFonts w:ascii="Times New Roman" w:hAnsi="Times New Roman"/>
                <w:bCs/>
                <w:sz w:val="28"/>
                <w:szCs w:val="28"/>
              </w:rPr>
            </w:pPr>
          </w:p>
        </w:tc>
        <w:tc>
          <w:tcPr>
            <w:tcW w:w="3862" w:type="dxa"/>
          </w:tcPr>
          <w:p w:rsidR="009836B6" w:rsidRPr="00887793" w:rsidRDefault="009836B6" w:rsidP="00586EBE">
            <w:pPr>
              <w:shd w:val="clear" w:color="auto" w:fill="FFFFFF"/>
              <w:spacing w:after="0" w:line="256" w:lineRule="exact"/>
              <w:jc w:val="both"/>
              <w:rPr>
                <w:rFonts w:ascii="Times New Roman" w:hAnsi="Times New Roman"/>
                <w:bCs/>
                <w:sz w:val="28"/>
                <w:szCs w:val="28"/>
                <w:lang w:eastAsia="en-US"/>
              </w:rPr>
            </w:pPr>
            <w:r w:rsidRPr="00887793">
              <w:rPr>
                <w:rFonts w:ascii="Times New Roman" w:hAnsi="Times New Roman"/>
                <w:bCs/>
                <w:sz w:val="28"/>
                <w:szCs w:val="28"/>
                <w:lang w:val="uk-UA" w:eastAsia="en-US"/>
              </w:rPr>
              <w:t>І</w:t>
            </w:r>
            <w:r w:rsidRPr="00887793">
              <w:rPr>
                <w:rFonts w:ascii="Times New Roman" w:hAnsi="Times New Roman"/>
                <w:bCs/>
                <w:sz w:val="28"/>
                <w:szCs w:val="28"/>
                <w:lang w:eastAsia="en-US"/>
              </w:rPr>
              <w:t>нш</w:t>
            </w:r>
            <w:r w:rsidRPr="00887793">
              <w:rPr>
                <w:rFonts w:ascii="Times New Roman" w:hAnsi="Times New Roman"/>
                <w:bCs/>
                <w:sz w:val="28"/>
                <w:szCs w:val="28"/>
                <w:lang w:val="uk-UA" w:eastAsia="en-US"/>
              </w:rPr>
              <w:t xml:space="preserve">і </w:t>
            </w:r>
            <w:r w:rsidRPr="00887793">
              <w:rPr>
                <w:rFonts w:ascii="Times New Roman" w:hAnsi="Times New Roman"/>
                <w:bCs/>
                <w:sz w:val="28"/>
                <w:szCs w:val="28"/>
                <w:lang w:eastAsia="en-US"/>
              </w:rPr>
              <w:t>джерел</w:t>
            </w:r>
            <w:r w:rsidRPr="00887793">
              <w:rPr>
                <w:rFonts w:ascii="Times New Roman" w:hAnsi="Times New Roman"/>
                <w:bCs/>
                <w:sz w:val="28"/>
                <w:szCs w:val="28"/>
                <w:lang w:val="uk-UA" w:eastAsia="en-US"/>
              </w:rPr>
              <w:t>а фінансування</w:t>
            </w:r>
            <w:r w:rsidRPr="00887793">
              <w:rPr>
                <w:rFonts w:ascii="Times New Roman" w:hAnsi="Times New Roman"/>
                <w:bCs/>
                <w:sz w:val="28"/>
                <w:szCs w:val="28"/>
                <w:lang w:eastAsia="en-US"/>
              </w:rPr>
              <w:t> </w:t>
            </w:r>
          </w:p>
        </w:tc>
        <w:tc>
          <w:tcPr>
            <w:tcW w:w="5244" w:type="dxa"/>
          </w:tcPr>
          <w:p w:rsidR="009836B6" w:rsidRPr="00816B4E" w:rsidRDefault="009836B6" w:rsidP="00586EBE">
            <w:pPr>
              <w:shd w:val="clear" w:color="auto" w:fill="FFFFFF"/>
              <w:spacing w:after="0" w:line="256" w:lineRule="exact"/>
              <w:jc w:val="center"/>
              <w:rPr>
                <w:rFonts w:ascii="Times New Roman" w:hAnsi="Times New Roman"/>
                <w:bCs/>
                <w:sz w:val="28"/>
                <w:szCs w:val="28"/>
                <w:lang w:val="uk-UA" w:eastAsia="en-US"/>
              </w:rPr>
            </w:pPr>
            <w:r w:rsidRPr="00816B4E">
              <w:rPr>
                <w:rFonts w:ascii="Times New Roman" w:hAnsi="Times New Roman"/>
                <w:bCs/>
                <w:sz w:val="28"/>
                <w:szCs w:val="28"/>
                <w:lang w:val="uk-UA" w:eastAsia="en-US"/>
              </w:rPr>
              <w:t>За наявності</w:t>
            </w:r>
          </w:p>
        </w:tc>
      </w:tr>
    </w:tbl>
    <w:p w:rsidR="009836B6" w:rsidRPr="0002174B" w:rsidRDefault="009836B6" w:rsidP="009836B6">
      <w:pPr>
        <w:pStyle w:val="a3"/>
        <w:ind w:firstLine="0"/>
        <w:jc w:val="right"/>
        <w:rPr>
          <w:b/>
          <w:sz w:val="24"/>
          <w:szCs w:val="24"/>
        </w:rPr>
      </w:pPr>
    </w:p>
    <w:p w:rsidR="009836B6" w:rsidRPr="003F22C2" w:rsidRDefault="009836B6" w:rsidP="009836B6">
      <w:pPr>
        <w:tabs>
          <w:tab w:val="left" w:pos="6096"/>
        </w:tabs>
        <w:ind w:firstLine="567"/>
        <w:jc w:val="center"/>
        <w:rPr>
          <w:rFonts w:ascii="Times New Roman" w:hAnsi="Times New Roman"/>
          <w:b/>
          <w:sz w:val="28"/>
          <w:lang w:val="uk-UA"/>
        </w:rPr>
      </w:pPr>
      <w:r w:rsidRPr="009D6B50">
        <w:rPr>
          <w:rFonts w:ascii="Times New Roman" w:hAnsi="Times New Roman"/>
          <w:b/>
          <w:sz w:val="28"/>
          <w:lang w:val="uk-UA"/>
        </w:rPr>
        <w:t>І</w:t>
      </w:r>
      <w:r>
        <w:rPr>
          <w:rFonts w:ascii="Times New Roman" w:hAnsi="Times New Roman"/>
          <w:b/>
          <w:sz w:val="28"/>
          <w:lang w:val="uk-UA"/>
        </w:rPr>
        <w:t>ІІ</w:t>
      </w:r>
      <w:r w:rsidRPr="009D6B50">
        <w:rPr>
          <w:rFonts w:ascii="Times New Roman" w:hAnsi="Times New Roman"/>
          <w:b/>
          <w:sz w:val="28"/>
          <w:lang w:val="uk-UA"/>
        </w:rPr>
        <w:t xml:space="preserve">. </w:t>
      </w:r>
      <w:r>
        <w:rPr>
          <w:rFonts w:ascii="Times New Roman" w:hAnsi="Times New Roman"/>
          <w:b/>
          <w:sz w:val="28"/>
          <w:lang w:val="uk-UA"/>
        </w:rPr>
        <w:t>Обґрунтування необхідності</w:t>
      </w:r>
    </w:p>
    <w:p w:rsidR="009836B6" w:rsidRDefault="009836B6" w:rsidP="009836B6">
      <w:pPr>
        <w:pStyle w:val="21"/>
        <w:ind w:firstLine="709"/>
        <w:rPr>
          <w:sz w:val="28"/>
        </w:rPr>
      </w:pPr>
      <w:r>
        <w:rPr>
          <w:sz w:val="28"/>
        </w:rPr>
        <w:t xml:space="preserve">Програма організації оплачуваних громадських робіт на 2019 рік є складовою частиною та механізмом реалізації Програми зайнятості населення </w:t>
      </w:r>
      <w:r w:rsidRPr="000451F7">
        <w:rPr>
          <w:sz w:val="28"/>
        </w:rPr>
        <w:t>Студениківськ</w:t>
      </w:r>
      <w:r>
        <w:rPr>
          <w:sz w:val="28"/>
        </w:rPr>
        <w:t>ої сільської ради.</w:t>
      </w:r>
    </w:p>
    <w:p w:rsidR="009836B6" w:rsidRDefault="009836B6" w:rsidP="009836B6">
      <w:pPr>
        <w:pStyle w:val="21"/>
        <w:ind w:firstLine="709"/>
        <w:rPr>
          <w:sz w:val="28"/>
        </w:rPr>
      </w:pPr>
      <w:r>
        <w:rPr>
          <w:sz w:val="28"/>
        </w:rPr>
        <w:t>Програма розроблена відповідно до положень законів України “Про зайнятість населення”, “Про загальнообов’язкове державне соціальне страхування на випадок безробіття”, Порядку організації громадських та інших робіт тимчасового характеру, затвердженого постановою Кабінету Міністрів України від 20 березня 2013року №175.</w:t>
      </w:r>
    </w:p>
    <w:p w:rsidR="009836B6" w:rsidRPr="00F25169" w:rsidRDefault="009836B6" w:rsidP="009836B6">
      <w:pPr>
        <w:pStyle w:val="21"/>
        <w:ind w:firstLine="709"/>
        <w:rPr>
          <w:sz w:val="28"/>
        </w:rPr>
      </w:pPr>
      <w:r>
        <w:rPr>
          <w:sz w:val="28"/>
        </w:rPr>
        <w:t>Громадські роботи є видом суспільно корисних оплачуваних робіт в інтересах територіальної громади, які організовуються для додаткового стимулювання мотивації до праці, матеріальної підтримки безробітних та інших категорій осіб і виконуються ними на добровільних засадах.</w:t>
      </w:r>
    </w:p>
    <w:p w:rsidR="009836B6" w:rsidRDefault="009836B6" w:rsidP="009836B6">
      <w:pPr>
        <w:pStyle w:val="21"/>
        <w:ind w:firstLine="709"/>
        <w:rPr>
          <w:sz w:val="28"/>
        </w:rPr>
      </w:pPr>
      <w:r>
        <w:rPr>
          <w:sz w:val="28"/>
        </w:rPr>
        <w:t>Оплачувані громадські роботи повинні проводитися на спеціально створених для цього тимчасових робочих місцях.</w:t>
      </w:r>
    </w:p>
    <w:p w:rsidR="009836B6" w:rsidRPr="00AD03A3" w:rsidRDefault="009836B6" w:rsidP="009836B6">
      <w:pPr>
        <w:pStyle w:val="21"/>
        <w:ind w:firstLine="709"/>
        <w:rPr>
          <w:sz w:val="28"/>
        </w:rPr>
      </w:pPr>
      <w:r>
        <w:rPr>
          <w:sz w:val="28"/>
        </w:rPr>
        <w:t xml:space="preserve">В разі проведення оплачуваних громадських робіт, які мають суспільно корисну спрямованість та відповідають потребам громади, регіону і сприяють </w:t>
      </w:r>
      <w:r>
        <w:rPr>
          <w:sz w:val="28"/>
        </w:rPr>
        <w:lastRenderedPageBreak/>
        <w:t>її соціальному розвитку на території сільської ради, сільська рада</w:t>
      </w:r>
      <w:r w:rsidRPr="007924AA">
        <w:rPr>
          <w:sz w:val="28"/>
        </w:rPr>
        <w:t xml:space="preserve"> </w:t>
      </w:r>
      <w:r>
        <w:rPr>
          <w:sz w:val="28"/>
        </w:rPr>
        <w:t>звертається з клопотанням до центру зайнятості про направлення на такі роботи безробітних, які перебувають на обліку в установленому законодавством  порядку.</w:t>
      </w:r>
    </w:p>
    <w:p w:rsidR="009836B6" w:rsidRPr="004D466D" w:rsidRDefault="009836B6" w:rsidP="009836B6">
      <w:pPr>
        <w:pStyle w:val="21"/>
        <w:ind w:firstLine="709"/>
        <w:rPr>
          <w:sz w:val="28"/>
          <w:lang w:val="ru-RU"/>
        </w:rPr>
      </w:pPr>
      <w:r>
        <w:rPr>
          <w:sz w:val="28"/>
        </w:rPr>
        <w:t>В організації та проведенні громадських робіт на території Студениківської сільської ради мають право брати участь підприємства, установи та організації  незалежно від форм власності.</w:t>
      </w:r>
    </w:p>
    <w:p w:rsidR="009836B6" w:rsidRPr="00F74DC8" w:rsidRDefault="009836B6" w:rsidP="009836B6">
      <w:pPr>
        <w:pStyle w:val="21"/>
        <w:ind w:firstLine="709"/>
        <w:rPr>
          <w:sz w:val="28"/>
          <w:lang w:val="ru-RU"/>
        </w:rPr>
      </w:pPr>
      <w:r>
        <w:rPr>
          <w:sz w:val="28"/>
        </w:rPr>
        <w:t>Працівники у разі втрати ними частини заробітної плати внаслідок вимушеного скорочення до 50 відсотків передбаченої законодавством тривалості робочого часу у зв’язку  із зупиненням (скороченням) виробництва продукції мають право без припинення відносин на участь у громадських роботах, у тому числі тих, що оплачуються за рахунок коштів Фонду загальнообов’язкового державного соціального страхування України на випадок безробіття, у межах строку зупинення (скорочення) виробництва.</w:t>
      </w:r>
    </w:p>
    <w:p w:rsidR="009836B6" w:rsidRPr="004D466D" w:rsidRDefault="009836B6" w:rsidP="009836B6">
      <w:pPr>
        <w:pStyle w:val="21"/>
        <w:ind w:firstLine="709"/>
        <w:rPr>
          <w:sz w:val="28"/>
          <w:lang w:val="ru-RU"/>
        </w:rPr>
      </w:pPr>
    </w:p>
    <w:p w:rsidR="009836B6" w:rsidRPr="00AD03A3" w:rsidRDefault="009836B6" w:rsidP="009836B6">
      <w:pPr>
        <w:tabs>
          <w:tab w:val="left" w:pos="6096"/>
        </w:tabs>
        <w:ind w:firstLine="567"/>
        <w:jc w:val="center"/>
        <w:rPr>
          <w:rFonts w:ascii="Times New Roman" w:hAnsi="Times New Roman"/>
          <w:b/>
          <w:sz w:val="28"/>
        </w:rPr>
      </w:pPr>
      <w:r>
        <w:rPr>
          <w:rFonts w:ascii="Times New Roman" w:hAnsi="Times New Roman"/>
          <w:b/>
          <w:sz w:val="28"/>
        </w:rPr>
        <w:t>І</w:t>
      </w:r>
      <w:r>
        <w:rPr>
          <w:rFonts w:ascii="Times New Roman" w:hAnsi="Times New Roman"/>
          <w:b/>
          <w:sz w:val="28"/>
          <w:lang w:val="en-US"/>
        </w:rPr>
        <w:t>V</w:t>
      </w:r>
      <w:r w:rsidRPr="00AD03A3">
        <w:rPr>
          <w:rFonts w:ascii="Times New Roman" w:hAnsi="Times New Roman"/>
          <w:b/>
          <w:sz w:val="28"/>
        </w:rPr>
        <w:t>. Мета</w:t>
      </w:r>
      <w:r>
        <w:rPr>
          <w:rFonts w:ascii="Times New Roman" w:hAnsi="Times New Roman"/>
          <w:b/>
          <w:sz w:val="28"/>
          <w:lang w:val="uk-UA"/>
        </w:rPr>
        <w:t xml:space="preserve"> і завдання П</w:t>
      </w:r>
      <w:r w:rsidRPr="00AD03A3">
        <w:rPr>
          <w:rFonts w:ascii="Times New Roman" w:hAnsi="Times New Roman"/>
          <w:b/>
          <w:sz w:val="28"/>
        </w:rPr>
        <w:t>рограми</w:t>
      </w:r>
    </w:p>
    <w:p w:rsidR="009836B6" w:rsidRDefault="009836B6" w:rsidP="009836B6">
      <w:pPr>
        <w:pStyle w:val="21"/>
        <w:ind w:firstLine="709"/>
        <w:rPr>
          <w:sz w:val="28"/>
        </w:rPr>
      </w:pPr>
      <w:r>
        <w:rPr>
          <w:sz w:val="28"/>
        </w:rPr>
        <w:t>Мета Програми – подальше вирішення невідкладних питань організаційно-правового та інформаційного забезпечення, матеріального, соціально-побутового, культурного обслуговування жителів Студениківської сільської ради.</w:t>
      </w:r>
    </w:p>
    <w:p w:rsidR="009836B6" w:rsidRDefault="009836B6" w:rsidP="009836B6">
      <w:pPr>
        <w:pStyle w:val="21"/>
        <w:ind w:firstLine="709"/>
        <w:rPr>
          <w:sz w:val="28"/>
        </w:rPr>
      </w:pPr>
      <w:r>
        <w:rPr>
          <w:sz w:val="28"/>
        </w:rPr>
        <w:t>Таким чином, оплачувані громадські роботи можна розглядати як універсальний засіб активної політики держави щодо сприяння зайнятості населення та забезпечення тимчасової зайнятості громадян.</w:t>
      </w:r>
    </w:p>
    <w:p w:rsidR="009836B6" w:rsidRDefault="009836B6" w:rsidP="009836B6">
      <w:pPr>
        <w:pStyle w:val="21"/>
        <w:jc w:val="center"/>
        <w:rPr>
          <w:b/>
          <w:sz w:val="28"/>
        </w:rPr>
      </w:pPr>
    </w:p>
    <w:p w:rsidR="009836B6" w:rsidRDefault="009836B6" w:rsidP="009836B6">
      <w:pPr>
        <w:pStyle w:val="21"/>
        <w:jc w:val="center"/>
        <w:rPr>
          <w:b/>
          <w:sz w:val="28"/>
        </w:rPr>
      </w:pPr>
      <w:r>
        <w:rPr>
          <w:b/>
          <w:sz w:val="28"/>
          <w:lang w:val="en-US"/>
        </w:rPr>
        <w:t>V</w:t>
      </w:r>
      <w:r>
        <w:rPr>
          <w:b/>
          <w:sz w:val="28"/>
        </w:rPr>
        <w:t>. Фінансування Програми</w:t>
      </w:r>
    </w:p>
    <w:p w:rsidR="009836B6" w:rsidRDefault="009836B6" w:rsidP="009836B6">
      <w:pPr>
        <w:pStyle w:val="21"/>
        <w:jc w:val="center"/>
        <w:rPr>
          <w:b/>
          <w:sz w:val="28"/>
        </w:rPr>
      </w:pPr>
    </w:p>
    <w:p w:rsidR="009836B6" w:rsidRDefault="009836B6" w:rsidP="009836B6">
      <w:pPr>
        <w:pStyle w:val="21"/>
        <w:rPr>
          <w:sz w:val="28"/>
        </w:rPr>
      </w:pPr>
      <w:r>
        <w:rPr>
          <w:sz w:val="28"/>
        </w:rPr>
        <w:t>Фінансування Програми здійснюється за рахунок:</w:t>
      </w:r>
    </w:p>
    <w:p w:rsidR="009836B6" w:rsidRDefault="009836B6" w:rsidP="009836B6">
      <w:pPr>
        <w:pStyle w:val="21"/>
        <w:numPr>
          <w:ilvl w:val="0"/>
          <w:numId w:val="2"/>
        </w:numPr>
        <w:rPr>
          <w:sz w:val="28"/>
        </w:rPr>
      </w:pPr>
      <w:r>
        <w:rPr>
          <w:sz w:val="28"/>
        </w:rPr>
        <w:t>коштів підприємств, організацій та установ;</w:t>
      </w:r>
    </w:p>
    <w:p w:rsidR="009836B6" w:rsidRDefault="009836B6" w:rsidP="009836B6">
      <w:pPr>
        <w:pStyle w:val="21"/>
        <w:numPr>
          <w:ilvl w:val="0"/>
          <w:numId w:val="2"/>
        </w:numPr>
        <w:rPr>
          <w:sz w:val="28"/>
        </w:rPr>
      </w:pPr>
      <w:r>
        <w:rPr>
          <w:sz w:val="28"/>
        </w:rPr>
        <w:t>коштів місцевих бюджетів;</w:t>
      </w:r>
    </w:p>
    <w:p w:rsidR="009836B6" w:rsidRDefault="009836B6" w:rsidP="009836B6">
      <w:pPr>
        <w:pStyle w:val="21"/>
        <w:numPr>
          <w:ilvl w:val="0"/>
          <w:numId w:val="2"/>
        </w:numPr>
        <w:rPr>
          <w:sz w:val="28"/>
        </w:rPr>
      </w:pPr>
      <w:r>
        <w:rPr>
          <w:sz w:val="28"/>
          <w:szCs w:val="28"/>
        </w:rPr>
        <w:t>коштів</w:t>
      </w:r>
      <w:r w:rsidRPr="001A203F">
        <w:rPr>
          <w:sz w:val="28"/>
          <w:szCs w:val="28"/>
        </w:rPr>
        <w:t xml:space="preserve"> Фонду загальнообов’язкового державного соціального страхування України на випадок безробіття</w:t>
      </w:r>
      <w:r>
        <w:rPr>
          <w:sz w:val="28"/>
          <w:szCs w:val="28"/>
        </w:rPr>
        <w:t>;</w:t>
      </w:r>
    </w:p>
    <w:p w:rsidR="009836B6" w:rsidRDefault="009836B6" w:rsidP="009836B6">
      <w:pPr>
        <w:pStyle w:val="21"/>
        <w:numPr>
          <w:ilvl w:val="0"/>
          <w:numId w:val="2"/>
        </w:numPr>
        <w:rPr>
          <w:sz w:val="28"/>
        </w:rPr>
      </w:pPr>
      <w:r>
        <w:rPr>
          <w:sz w:val="28"/>
        </w:rPr>
        <w:t>інших джерел відповідно до законодавства.</w:t>
      </w:r>
    </w:p>
    <w:p w:rsidR="009836B6" w:rsidRPr="0019435B" w:rsidRDefault="009836B6" w:rsidP="009836B6">
      <w:pPr>
        <w:pStyle w:val="21"/>
        <w:rPr>
          <w:sz w:val="28"/>
        </w:rPr>
      </w:pPr>
      <w:r>
        <w:rPr>
          <w:sz w:val="28"/>
        </w:rPr>
        <w:t>У разі залучення зареєстрованих безробітних та/або працівників, які втратили частину заробітної плати до громадських робіт, які мають суспільно корисну спрямованість та відповідають потребам громади, регіону і сприяють соціально-економічному розвитку, фінансування організації таких робіт здійснюється за рахунок коштів місцевих бюджетів та/або Фонду загальнообов’язкового державного соціального страхування України  на випадок безробіття.</w:t>
      </w:r>
    </w:p>
    <w:p w:rsidR="009836B6" w:rsidRDefault="009836B6" w:rsidP="009836B6">
      <w:pPr>
        <w:pStyle w:val="4"/>
        <w:tabs>
          <w:tab w:val="clear" w:pos="6096"/>
        </w:tabs>
        <w:ind w:firstLine="0"/>
        <w:jc w:val="left"/>
        <w:rPr>
          <w:sz w:val="28"/>
        </w:rPr>
      </w:pPr>
    </w:p>
    <w:p w:rsidR="009836B6" w:rsidRDefault="009836B6" w:rsidP="009836B6">
      <w:pPr>
        <w:pStyle w:val="4"/>
        <w:tabs>
          <w:tab w:val="clear" w:pos="6096"/>
        </w:tabs>
        <w:rPr>
          <w:sz w:val="28"/>
        </w:rPr>
      </w:pPr>
      <w:r>
        <w:rPr>
          <w:sz w:val="28"/>
          <w:lang w:val="en-US"/>
        </w:rPr>
        <w:t>V</w:t>
      </w:r>
      <w:r>
        <w:rPr>
          <w:sz w:val="28"/>
        </w:rPr>
        <w:t>І. Заходи щодо виконання Програми</w:t>
      </w:r>
    </w:p>
    <w:p w:rsidR="009836B6" w:rsidRDefault="009836B6" w:rsidP="009836B6">
      <w:pPr>
        <w:pStyle w:val="21"/>
        <w:jc w:val="center"/>
        <w:rPr>
          <w:b/>
          <w:sz w:val="28"/>
        </w:rPr>
      </w:pPr>
    </w:p>
    <w:p w:rsidR="009836B6" w:rsidRDefault="009836B6" w:rsidP="009836B6">
      <w:pPr>
        <w:pStyle w:val="21"/>
        <w:tabs>
          <w:tab w:val="clear" w:pos="6096"/>
          <w:tab w:val="left" w:pos="1134"/>
        </w:tabs>
        <w:rPr>
          <w:bCs/>
          <w:sz w:val="28"/>
        </w:rPr>
      </w:pPr>
      <w:r>
        <w:rPr>
          <w:bCs/>
          <w:sz w:val="28"/>
        </w:rPr>
        <w:t>1.   Створити банк даних безробітних, які виявили бажання брати участь в оплачуваних громадських роботах та постійно підтримувати його в актуальному стані</w:t>
      </w:r>
    </w:p>
    <w:p w:rsidR="009836B6" w:rsidRDefault="009836B6" w:rsidP="009836B6">
      <w:pPr>
        <w:pStyle w:val="21"/>
        <w:tabs>
          <w:tab w:val="clear" w:pos="6096"/>
        </w:tabs>
        <w:ind w:left="5103" w:firstLine="0"/>
        <w:jc w:val="left"/>
        <w:rPr>
          <w:bCs/>
          <w:sz w:val="28"/>
        </w:rPr>
      </w:pPr>
      <w:r>
        <w:rPr>
          <w:bCs/>
          <w:sz w:val="28"/>
        </w:rPr>
        <w:t xml:space="preserve"> </w:t>
      </w:r>
      <w:r w:rsidRPr="00816B4E">
        <w:rPr>
          <w:sz w:val="28"/>
          <w:szCs w:val="28"/>
        </w:rPr>
        <w:t>Переяслав-Хмельницьк</w:t>
      </w:r>
      <w:r>
        <w:rPr>
          <w:sz w:val="28"/>
          <w:szCs w:val="28"/>
        </w:rPr>
        <w:t xml:space="preserve">а </w:t>
      </w:r>
      <w:r w:rsidRPr="00816B4E">
        <w:rPr>
          <w:sz w:val="28"/>
          <w:szCs w:val="28"/>
        </w:rPr>
        <w:t>міськрайонн</w:t>
      </w:r>
      <w:r>
        <w:rPr>
          <w:sz w:val="28"/>
          <w:szCs w:val="28"/>
        </w:rPr>
        <w:t xml:space="preserve">а філія Київського </w:t>
      </w:r>
      <w:r>
        <w:rPr>
          <w:sz w:val="28"/>
          <w:szCs w:val="28"/>
        </w:rPr>
        <w:lastRenderedPageBreak/>
        <w:t xml:space="preserve">обласного </w:t>
      </w:r>
      <w:r w:rsidRPr="00816B4E">
        <w:rPr>
          <w:sz w:val="28"/>
          <w:szCs w:val="28"/>
        </w:rPr>
        <w:t>центр</w:t>
      </w:r>
      <w:r>
        <w:rPr>
          <w:sz w:val="28"/>
          <w:szCs w:val="28"/>
        </w:rPr>
        <w:t>у</w:t>
      </w:r>
      <w:r w:rsidRPr="00816B4E">
        <w:rPr>
          <w:sz w:val="28"/>
          <w:szCs w:val="28"/>
        </w:rPr>
        <w:t xml:space="preserve"> зайнятості</w:t>
      </w:r>
      <w:r>
        <w:rPr>
          <w:bCs/>
          <w:sz w:val="28"/>
        </w:rPr>
        <w:t xml:space="preserve"> Постійно</w:t>
      </w:r>
    </w:p>
    <w:p w:rsidR="009836B6" w:rsidRDefault="009836B6" w:rsidP="009836B6">
      <w:pPr>
        <w:pStyle w:val="21"/>
        <w:tabs>
          <w:tab w:val="clear" w:pos="6096"/>
        </w:tabs>
        <w:ind w:left="5103" w:firstLine="0"/>
        <w:jc w:val="left"/>
        <w:rPr>
          <w:bCs/>
          <w:sz w:val="28"/>
        </w:rPr>
      </w:pPr>
    </w:p>
    <w:p w:rsidR="009836B6" w:rsidRPr="00AF7CE7" w:rsidRDefault="009836B6" w:rsidP="009836B6">
      <w:pPr>
        <w:ind w:firstLine="567"/>
        <w:jc w:val="both"/>
        <w:rPr>
          <w:rFonts w:ascii="Times New Roman" w:hAnsi="Times New Roman"/>
          <w:b/>
          <w:i/>
          <w:color w:val="000000" w:themeColor="text1"/>
          <w:sz w:val="28"/>
          <w:szCs w:val="28"/>
          <w:lang w:val="uk-UA"/>
        </w:rPr>
      </w:pPr>
      <w:r w:rsidRPr="00524FD0">
        <w:rPr>
          <w:rFonts w:ascii="Times New Roman" w:hAnsi="Times New Roman"/>
          <w:bCs/>
          <w:sz w:val="28"/>
        </w:rPr>
        <w:t xml:space="preserve">2.   </w:t>
      </w:r>
      <w:r w:rsidRPr="00AF7CE7">
        <w:rPr>
          <w:rFonts w:ascii="Times New Roman" w:hAnsi="Times New Roman"/>
          <w:bCs/>
          <w:color w:val="000000" w:themeColor="text1"/>
          <w:sz w:val="28"/>
        </w:rPr>
        <w:t xml:space="preserve">Створити банк даних з числа учнівської молоді, яка виявила бажання взяти участь в громадських роботах. Провести роботу по залученню до громадських робіт молоді, </w:t>
      </w:r>
      <w:r w:rsidRPr="002E31E7">
        <w:rPr>
          <w:rFonts w:ascii="Times New Roman" w:hAnsi="Times New Roman"/>
          <w:bCs/>
          <w:sz w:val="28"/>
        </w:rPr>
        <w:t xml:space="preserve">яка знаходиться на обліку </w:t>
      </w:r>
      <w:r w:rsidR="002E31E7" w:rsidRPr="002E31E7">
        <w:rPr>
          <w:rFonts w:ascii="Times New Roman" w:hAnsi="Times New Roman"/>
          <w:bCs/>
          <w:sz w:val="28"/>
          <w:lang w:val="uk-UA"/>
        </w:rPr>
        <w:t xml:space="preserve">у </w:t>
      </w:r>
      <w:r w:rsidR="002E31E7">
        <w:rPr>
          <w:rFonts w:ascii="Times New Roman" w:hAnsi="Times New Roman"/>
          <w:sz w:val="28"/>
          <w:szCs w:val="28"/>
          <w:lang w:val="uk-UA"/>
        </w:rPr>
        <w:t>в</w:t>
      </w:r>
      <w:r w:rsidR="002E31E7" w:rsidRPr="002E31E7">
        <w:rPr>
          <w:rFonts w:ascii="Times New Roman" w:hAnsi="Times New Roman"/>
          <w:sz w:val="28"/>
          <w:szCs w:val="28"/>
          <w:lang w:val="uk-UA"/>
        </w:rPr>
        <w:t>ідділ</w:t>
      </w:r>
      <w:r w:rsidR="002E31E7">
        <w:rPr>
          <w:rFonts w:ascii="Times New Roman" w:hAnsi="Times New Roman"/>
          <w:sz w:val="28"/>
          <w:szCs w:val="28"/>
          <w:lang w:val="uk-UA"/>
        </w:rPr>
        <w:t>і</w:t>
      </w:r>
      <w:r w:rsidR="002E31E7" w:rsidRPr="002E31E7">
        <w:rPr>
          <w:rFonts w:ascii="Times New Roman" w:hAnsi="Times New Roman"/>
          <w:sz w:val="28"/>
          <w:szCs w:val="28"/>
          <w:lang w:val="uk-UA"/>
        </w:rPr>
        <w:t xml:space="preserve"> освіти, охорони здоров’я, сім’ї, молоді і спорту, культури, туризму та соціального захисту </w:t>
      </w:r>
      <w:r>
        <w:rPr>
          <w:rFonts w:ascii="Times New Roman" w:hAnsi="Times New Roman"/>
          <w:bCs/>
          <w:color w:val="000000" w:themeColor="text1"/>
          <w:sz w:val="28"/>
          <w:lang w:val="uk-UA"/>
        </w:rPr>
        <w:t>Студениківської</w:t>
      </w:r>
      <w:r w:rsidRPr="00AF7CE7">
        <w:rPr>
          <w:rFonts w:ascii="Times New Roman" w:hAnsi="Times New Roman"/>
          <w:bCs/>
          <w:color w:val="000000" w:themeColor="text1"/>
          <w:sz w:val="28"/>
          <w:lang w:val="uk-UA"/>
        </w:rPr>
        <w:t xml:space="preserve"> сільської</w:t>
      </w:r>
      <w:r w:rsidRPr="00AF7CE7">
        <w:rPr>
          <w:rFonts w:ascii="Times New Roman" w:hAnsi="Times New Roman"/>
          <w:bCs/>
          <w:color w:val="000000" w:themeColor="text1"/>
          <w:sz w:val="28"/>
        </w:rPr>
        <w:t xml:space="preserve"> ради</w:t>
      </w:r>
      <w:r w:rsidRPr="00AF7CE7">
        <w:rPr>
          <w:rFonts w:ascii="Times New Roman" w:hAnsi="Times New Roman"/>
          <w:bCs/>
          <w:color w:val="000000" w:themeColor="text1"/>
          <w:sz w:val="28"/>
          <w:lang w:val="uk-UA"/>
        </w:rPr>
        <w:t>.</w:t>
      </w:r>
    </w:p>
    <w:p w:rsidR="009836B6" w:rsidRPr="00AF7CE7" w:rsidRDefault="009836B6" w:rsidP="009836B6">
      <w:pPr>
        <w:spacing w:line="240" w:lineRule="auto"/>
        <w:ind w:left="4950"/>
        <w:jc w:val="both"/>
        <w:rPr>
          <w:rFonts w:ascii="Times New Roman" w:hAnsi="Times New Roman"/>
          <w:color w:val="000000" w:themeColor="text1"/>
          <w:sz w:val="28"/>
          <w:szCs w:val="28"/>
          <w:lang w:val="uk-UA"/>
        </w:rPr>
      </w:pPr>
      <w:r w:rsidRPr="002E31E7">
        <w:rPr>
          <w:rFonts w:ascii="Times New Roman" w:hAnsi="Times New Roman"/>
          <w:sz w:val="28"/>
          <w:szCs w:val="28"/>
          <w:lang w:val="uk-UA"/>
        </w:rPr>
        <w:t>Відділ освіти,</w:t>
      </w:r>
      <w:r w:rsidR="00107533" w:rsidRPr="002E31E7">
        <w:rPr>
          <w:rFonts w:ascii="Times New Roman" w:hAnsi="Times New Roman"/>
          <w:sz w:val="28"/>
          <w:szCs w:val="28"/>
          <w:lang w:val="uk-UA"/>
        </w:rPr>
        <w:t xml:space="preserve"> </w:t>
      </w:r>
      <w:r w:rsidRPr="002E31E7">
        <w:rPr>
          <w:rFonts w:ascii="Times New Roman" w:hAnsi="Times New Roman"/>
          <w:sz w:val="28"/>
          <w:szCs w:val="28"/>
          <w:lang w:val="uk-UA"/>
        </w:rPr>
        <w:t xml:space="preserve">охорони здоров’я, сім’ї, молоді і спорту, культури, туризму та соціального захисту </w:t>
      </w:r>
      <w:r w:rsidRPr="002E31E7">
        <w:rPr>
          <w:rFonts w:ascii="Times New Roman" w:hAnsi="Times New Roman"/>
          <w:sz w:val="28"/>
          <w:lang w:val="uk-UA"/>
        </w:rPr>
        <w:t>Студениківської</w:t>
      </w:r>
      <w:r w:rsidRPr="002E31E7">
        <w:rPr>
          <w:rFonts w:ascii="Times New Roman" w:hAnsi="Times New Roman"/>
          <w:sz w:val="28"/>
          <w:szCs w:val="28"/>
          <w:lang w:val="uk-UA"/>
        </w:rPr>
        <w:t xml:space="preserve"> сільської ради</w:t>
      </w:r>
      <w:r w:rsidRPr="004C3D14">
        <w:rPr>
          <w:rFonts w:ascii="Times New Roman" w:hAnsi="Times New Roman"/>
          <w:color w:val="000000" w:themeColor="text1"/>
          <w:sz w:val="28"/>
          <w:szCs w:val="28"/>
          <w:lang w:val="uk-UA"/>
        </w:rPr>
        <w:t>, Переяслав-Хмельницький відділ поліції ГУ Національної поліції  України в    Київській області, Переяслав</w:t>
      </w:r>
      <w:r w:rsidRPr="00816B4E">
        <w:rPr>
          <w:rFonts w:ascii="Times New Roman" w:hAnsi="Times New Roman"/>
          <w:sz w:val="28"/>
          <w:szCs w:val="28"/>
          <w:lang w:val="uk-UA"/>
        </w:rPr>
        <w:t>-Хмельницьк</w:t>
      </w:r>
      <w:r>
        <w:rPr>
          <w:rFonts w:ascii="Times New Roman" w:hAnsi="Times New Roman"/>
          <w:sz w:val="28"/>
          <w:szCs w:val="28"/>
          <w:lang w:val="uk-UA"/>
        </w:rPr>
        <w:t xml:space="preserve">а </w:t>
      </w:r>
      <w:r w:rsidRPr="00816B4E">
        <w:rPr>
          <w:rFonts w:ascii="Times New Roman" w:hAnsi="Times New Roman"/>
          <w:sz w:val="28"/>
          <w:szCs w:val="28"/>
          <w:lang w:val="uk-UA"/>
        </w:rPr>
        <w:t>міськрайонн</w:t>
      </w:r>
      <w:r>
        <w:rPr>
          <w:rFonts w:ascii="Times New Roman" w:hAnsi="Times New Roman"/>
          <w:sz w:val="28"/>
          <w:szCs w:val="28"/>
          <w:lang w:val="uk-UA"/>
        </w:rPr>
        <w:t xml:space="preserve">а філія Київського обласного </w:t>
      </w:r>
      <w:r w:rsidRPr="00816B4E">
        <w:rPr>
          <w:rFonts w:ascii="Times New Roman" w:hAnsi="Times New Roman"/>
          <w:sz w:val="28"/>
          <w:szCs w:val="28"/>
          <w:lang w:val="uk-UA"/>
        </w:rPr>
        <w:t>центр</w:t>
      </w:r>
      <w:r>
        <w:rPr>
          <w:rFonts w:ascii="Times New Roman" w:hAnsi="Times New Roman"/>
          <w:sz w:val="28"/>
          <w:szCs w:val="28"/>
          <w:lang w:val="uk-UA"/>
        </w:rPr>
        <w:t>у</w:t>
      </w:r>
      <w:r w:rsidRPr="00816B4E">
        <w:rPr>
          <w:rFonts w:ascii="Times New Roman" w:hAnsi="Times New Roman"/>
          <w:sz w:val="28"/>
          <w:szCs w:val="28"/>
          <w:lang w:val="uk-UA"/>
        </w:rPr>
        <w:t xml:space="preserve"> зайнятості</w:t>
      </w:r>
    </w:p>
    <w:p w:rsidR="009836B6" w:rsidRPr="00AF7CE7" w:rsidRDefault="009836B6" w:rsidP="009836B6">
      <w:pPr>
        <w:pStyle w:val="21"/>
        <w:tabs>
          <w:tab w:val="clear" w:pos="6096"/>
        </w:tabs>
        <w:ind w:left="5103" w:firstLine="0"/>
        <w:jc w:val="left"/>
        <w:rPr>
          <w:bCs/>
          <w:color w:val="000000" w:themeColor="text1"/>
          <w:sz w:val="28"/>
        </w:rPr>
      </w:pPr>
      <w:r w:rsidRPr="00AF7CE7">
        <w:rPr>
          <w:bCs/>
          <w:color w:val="000000" w:themeColor="text1"/>
          <w:sz w:val="28"/>
        </w:rPr>
        <w:t>Постійно</w:t>
      </w:r>
    </w:p>
    <w:p w:rsidR="009836B6" w:rsidRDefault="009836B6" w:rsidP="009836B6">
      <w:pPr>
        <w:pStyle w:val="21"/>
        <w:tabs>
          <w:tab w:val="clear" w:pos="6096"/>
        </w:tabs>
        <w:ind w:left="5103" w:firstLine="0"/>
        <w:jc w:val="left"/>
        <w:rPr>
          <w:bCs/>
          <w:sz w:val="28"/>
        </w:rPr>
      </w:pPr>
    </w:p>
    <w:p w:rsidR="009836B6" w:rsidRDefault="009836B6" w:rsidP="009836B6">
      <w:pPr>
        <w:pStyle w:val="21"/>
        <w:tabs>
          <w:tab w:val="clear" w:pos="6096"/>
          <w:tab w:val="left" w:pos="1134"/>
        </w:tabs>
        <w:rPr>
          <w:bCs/>
          <w:sz w:val="28"/>
        </w:rPr>
      </w:pPr>
      <w:r>
        <w:rPr>
          <w:bCs/>
          <w:sz w:val="28"/>
        </w:rPr>
        <w:t xml:space="preserve">3. Організувати укладання договорів на громадські роботи між роботодавцями та центром зайнятості       </w:t>
      </w:r>
    </w:p>
    <w:p w:rsidR="009836B6" w:rsidRDefault="009836B6" w:rsidP="009836B6">
      <w:pPr>
        <w:pStyle w:val="21"/>
        <w:tabs>
          <w:tab w:val="clear" w:pos="6096"/>
          <w:tab w:val="left" w:pos="1134"/>
        </w:tabs>
        <w:ind w:left="4956" w:firstLine="0"/>
        <w:jc w:val="left"/>
        <w:rPr>
          <w:bCs/>
          <w:sz w:val="28"/>
        </w:rPr>
      </w:pPr>
      <w:r>
        <w:rPr>
          <w:bCs/>
          <w:sz w:val="28"/>
        </w:rPr>
        <w:t xml:space="preserve">                                                                 </w:t>
      </w:r>
      <w:r w:rsidRPr="00816B4E">
        <w:rPr>
          <w:sz w:val="28"/>
          <w:szCs w:val="28"/>
        </w:rPr>
        <w:t>Переяслав-Хмельницьк</w:t>
      </w:r>
      <w:r>
        <w:rPr>
          <w:sz w:val="28"/>
          <w:szCs w:val="28"/>
        </w:rPr>
        <w:t xml:space="preserve">а </w:t>
      </w:r>
      <w:r w:rsidRPr="00816B4E">
        <w:rPr>
          <w:sz w:val="28"/>
          <w:szCs w:val="28"/>
        </w:rPr>
        <w:t>міськрайонн</w:t>
      </w:r>
      <w:r>
        <w:rPr>
          <w:sz w:val="28"/>
          <w:szCs w:val="28"/>
        </w:rPr>
        <w:t xml:space="preserve">а філія Київського обласного </w:t>
      </w:r>
      <w:r w:rsidRPr="00816B4E">
        <w:rPr>
          <w:sz w:val="28"/>
          <w:szCs w:val="28"/>
        </w:rPr>
        <w:t>центр</w:t>
      </w:r>
      <w:r>
        <w:rPr>
          <w:sz w:val="28"/>
          <w:szCs w:val="28"/>
        </w:rPr>
        <w:t>у</w:t>
      </w:r>
      <w:r w:rsidRPr="00816B4E">
        <w:rPr>
          <w:sz w:val="28"/>
          <w:szCs w:val="28"/>
        </w:rPr>
        <w:t xml:space="preserve"> зайнятості</w:t>
      </w:r>
      <w:r>
        <w:rPr>
          <w:bCs/>
          <w:sz w:val="28"/>
        </w:rPr>
        <w:t xml:space="preserve"> </w:t>
      </w:r>
      <w:r>
        <w:rPr>
          <w:sz w:val="28"/>
        </w:rPr>
        <w:t>Студениківська</w:t>
      </w:r>
      <w:r>
        <w:rPr>
          <w:bCs/>
          <w:sz w:val="28"/>
        </w:rPr>
        <w:t xml:space="preserve"> сільська рада, комунальні підприємства, роботодавці</w:t>
      </w:r>
    </w:p>
    <w:p w:rsidR="009836B6" w:rsidRDefault="009836B6" w:rsidP="009836B6">
      <w:pPr>
        <w:pStyle w:val="21"/>
        <w:tabs>
          <w:tab w:val="clear" w:pos="6096"/>
          <w:tab w:val="left" w:pos="1134"/>
        </w:tabs>
        <w:jc w:val="left"/>
        <w:rPr>
          <w:bCs/>
          <w:sz w:val="28"/>
        </w:rPr>
      </w:pPr>
      <w:r>
        <w:rPr>
          <w:bCs/>
          <w:sz w:val="28"/>
        </w:rPr>
        <w:t xml:space="preserve">                                                               Впродовж року</w:t>
      </w:r>
    </w:p>
    <w:p w:rsidR="009836B6" w:rsidRDefault="009836B6" w:rsidP="009836B6">
      <w:pPr>
        <w:pStyle w:val="21"/>
        <w:tabs>
          <w:tab w:val="clear" w:pos="6096"/>
        </w:tabs>
        <w:ind w:left="5103" w:firstLine="0"/>
        <w:jc w:val="left"/>
        <w:rPr>
          <w:bCs/>
          <w:sz w:val="28"/>
        </w:rPr>
      </w:pPr>
      <w:r>
        <w:rPr>
          <w:bCs/>
          <w:sz w:val="28"/>
        </w:rPr>
        <w:t xml:space="preserve">                                                                        </w:t>
      </w:r>
    </w:p>
    <w:p w:rsidR="009836B6" w:rsidRDefault="009836B6" w:rsidP="009836B6">
      <w:pPr>
        <w:pStyle w:val="21"/>
        <w:tabs>
          <w:tab w:val="clear" w:pos="6096"/>
        </w:tabs>
        <w:rPr>
          <w:bCs/>
          <w:sz w:val="28"/>
        </w:rPr>
      </w:pPr>
      <w:r>
        <w:rPr>
          <w:bCs/>
          <w:sz w:val="28"/>
        </w:rPr>
        <w:t>4. Забезпечити, за необхідності, автотранспортом доставку безробітних до місця проведення робіт</w:t>
      </w:r>
    </w:p>
    <w:p w:rsidR="009836B6" w:rsidRDefault="009836B6" w:rsidP="009836B6">
      <w:pPr>
        <w:pStyle w:val="21"/>
        <w:tabs>
          <w:tab w:val="clear" w:pos="6096"/>
        </w:tabs>
        <w:ind w:left="5103" w:firstLine="0"/>
        <w:jc w:val="left"/>
        <w:rPr>
          <w:bCs/>
          <w:sz w:val="28"/>
        </w:rPr>
      </w:pPr>
    </w:p>
    <w:p w:rsidR="009836B6" w:rsidRDefault="009836B6" w:rsidP="009836B6">
      <w:pPr>
        <w:pStyle w:val="21"/>
        <w:tabs>
          <w:tab w:val="clear" w:pos="6096"/>
          <w:tab w:val="left" w:pos="1134"/>
        </w:tabs>
        <w:ind w:left="4956" w:firstLine="0"/>
        <w:rPr>
          <w:bCs/>
          <w:sz w:val="28"/>
        </w:rPr>
      </w:pPr>
      <w:r>
        <w:rPr>
          <w:sz w:val="28"/>
        </w:rPr>
        <w:t>Студениківська</w:t>
      </w:r>
      <w:r>
        <w:rPr>
          <w:bCs/>
          <w:sz w:val="28"/>
        </w:rPr>
        <w:t xml:space="preserve"> сільська рада, роботодавці, </w:t>
      </w:r>
      <w:r w:rsidRPr="00816B4E">
        <w:rPr>
          <w:sz w:val="28"/>
          <w:szCs w:val="28"/>
        </w:rPr>
        <w:t>Переяслав-Хмельницьк</w:t>
      </w:r>
      <w:r>
        <w:rPr>
          <w:sz w:val="28"/>
          <w:szCs w:val="28"/>
        </w:rPr>
        <w:t xml:space="preserve">а </w:t>
      </w:r>
      <w:r w:rsidRPr="00816B4E">
        <w:rPr>
          <w:sz w:val="28"/>
          <w:szCs w:val="28"/>
        </w:rPr>
        <w:t>міськрайонн</w:t>
      </w:r>
      <w:r>
        <w:rPr>
          <w:sz w:val="28"/>
          <w:szCs w:val="28"/>
        </w:rPr>
        <w:t xml:space="preserve">а філія Київського обласного </w:t>
      </w:r>
      <w:r w:rsidRPr="00816B4E">
        <w:rPr>
          <w:sz w:val="28"/>
          <w:szCs w:val="28"/>
        </w:rPr>
        <w:t>центр</w:t>
      </w:r>
      <w:r>
        <w:rPr>
          <w:sz w:val="28"/>
          <w:szCs w:val="28"/>
        </w:rPr>
        <w:t>у</w:t>
      </w:r>
      <w:r w:rsidRPr="00816B4E">
        <w:rPr>
          <w:sz w:val="28"/>
          <w:szCs w:val="28"/>
        </w:rPr>
        <w:t xml:space="preserve"> зайнятості</w:t>
      </w:r>
      <w:r>
        <w:rPr>
          <w:bCs/>
          <w:sz w:val="28"/>
        </w:rPr>
        <w:t xml:space="preserve"> Впродовж  року</w:t>
      </w:r>
    </w:p>
    <w:p w:rsidR="009836B6" w:rsidRDefault="009836B6" w:rsidP="009836B6">
      <w:pPr>
        <w:pStyle w:val="21"/>
        <w:tabs>
          <w:tab w:val="clear" w:pos="6096"/>
        </w:tabs>
        <w:ind w:left="5103" w:firstLine="0"/>
        <w:jc w:val="left"/>
        <w:rPr>
          <w:bCs/>
          <w:sz w:val="28"/>
        </w:rPr>
      </w:pPr>
    </w:p>
    <w:p w:rsidR="009836B6" w:rsidRDefault="009836B6" w:rsidP="009836B6">
      <w:pPr>
        <w:pStyle w:val="21"/>
        <w:tabs>
          <w:tab w:val="clear" w:pos="6096"/>
        </w:tabs>
        <w:rPr>
          <w:bCs/>
          <w:sz w:val="28"/>
        </w:rPr>
      </w:pPr>
      <w:r>
        <w:rPr>
          <w:bCs/>
          <w:sz w:val="28"/>
        </w:rPr>
        <w:t>5. Для проведення заходів з озеленення територій забезпечити безробітних посадковим матеріалом, спецодягом та необхідним інвентарем та господарським матеріалом</w:t>
      </w:r>
    </w:p>
    <w:p w:rsidR="009836B6" w:rsidRDefault="009836B6" w:rsidP="009836B6">
      <w:pPr>
        <w:pStyle w:val="21"/>
        <w:tabs>
          <w:tab w:val="clear" w:pos="6096"/>
        </w:tabs>
        <w:ind w:left="5103" w:firstLine="0"/>
        <w:jc w:val="left"/>
        <w:rPr>
          <w:bCs/>
          <w:sz w:val="28"/>
        </w:rPr>
      </w:pPr>
      <w:r>
        <w:rPr>
          <w:sz w:val="28"/>
        </w:rPr>
        <w:t>Студениківська</w:t>
      </w:r>
      <w:r>
        <w:rPr>
          <w:bCs/>
          <w:sz w:val="28"/>
        </w:rPr>
        <w:t xml:space="preserve"> сільська рада, роботодавці, </w:t>
      </w:r>
    </w:p>
    <w:p w:rsidR="009836B6" w:rsidRDefault="009836B6" w:rsidP="009836B6">
      <w:pPr>
        <w:pStyle w:val="21"/>
        <w:tabs>
          <w:tab w:val="clear" w:pos="6096"/>
        </w:tabs>
        <w:ind w:left="5103" w:firstLine="0"/>
        <w:jc w:val="left"/>
        <w:rPr>
          <w:bCs/>
          <w:sz w:val="28"/>
        </w:rPr>
      </w:pPr>
      <w:r w:rsidRPr="00816B4E">
        <w:rPr>
          <w:sz w:val="28"/>
          <w:szCs w:val="28"/>
        </w:rPr>
        <w:lastRenderedPageBreak/>
        <w:t>Переяслав-Хмельницьк</w:t>
      </w:r>
      <w:r>
        <w:rPr>
          <w:sz w:val="28"/>
          <w:szCs w:val="28"/>
        </w:rPr>
        <w:t xml:space="preserve">а </w:t>
      </w:r>
      <w:r w:rsidRPr="00816B4E">
        <w:rPr>
          <w:sz w:val="28"/>
          <w:szCs w:val="28"/>
        </w:rPr>
        <w:t>міськрайонн</w:t>
      </w:r>
      <w:r>
        <w:rPr>
          <w:sz w:val="28"/>
          <w:szCs w:val="28"/>
        </w:rPr>
        <w:t xml:space="preserve">а філія Київського обласного </w:t>
      </w:r>
      <w:r w:rsidRPr="00816B4E">
        <w:rPr>
          <w:sz w:val="28"/>
          <w:szCs w:val="28"/>
        </w:rPr>
        <w:t>центр</w:t>
      </w:r>
      <w:r>
        <w:rPr>
          <w:sz w:val="28"/>
          <w:szCs w:val="28"/>
        </w:rPr>
        <w:t>у</w:t>
      </w:r>
      <w:r w:rsidRPr="00816B4E">
        <w:rPr>
          <w:sz w:val="28"/>
          <w:szCs w:val="28"/>
        </w:rPr>
        <w:t xml:space="preserve"> зайнятості</w:t>
      </w:r>
      <w:r>
        <w:rPr>
          <w:bCs/>
          <w:sz w:val="28"/>
        </w:rPr>
        <w:t xml:space="preserve"> Впродовж  року</w:t>
      </w:r>
    </w:p>
    <w:p w:rsidR="009836B6" w:rsidRDefault="009836B6" w:rsidP="009836B6">
      <w:pPr>
        <w:pStyle w:val="21"/>
        <w:tabs>
          <w:tab w:val="clear" w:pos="6096"/>
        </w:tabs>
        <w:ind w:left="5103" w:firstLine="0"/>
        <w:jc w:val="left"/>
        <w:rPr>
          <w:bCs/>
          <w:sz w:val="28"/>
        </w:rPr>
      </w:pPr>
    </w:p>
    <w:p w:rsidR="009836B6" w:rsidRDefault="009836B6" w:rsidP="009836B6">
      <w:pPr>
        <w:pStyle w:val="21"/>
        <w:tabs>
          <w:tab w:val="clear" w:pos="6096"/>
          <w:tab w:val="left" w:pos="1134"/>
        </w:tabs>
        <w:rPr>
          <w:bCs/>
          <w:sz w:val="28"/>
        </w:rPr>
      </w:pPr>
      <w:r>
        <w:rPr>
          <w:bCs/>
          <w:sz w:val="28"/>
        </w:rPr>
        <w:t>6. Забезпечити залучення до громадських робіт учнівської молоді під час канікул</w:t>
      </w:r>
    </w:p>
    <w:p w:rsidR="009836B6" w:rsidRPr="002E31E7" w:rsidRDefault="009836B6" w:rsidP="009836B6">
      <w:pPr>
        <w:pStyle w:val="21"/>
        <w:tabs>
          <w:tab w:val="clear" w:pos="6096"/>
          <w:tab w:val="left" w:pos="1134"/>
        </w:tabs>
        <w:rPr>
          <w:sz w:val="28"/>
          <w:szCs w:val="28"/>
        </w:rPr>
      </w:pPr>
      <w:r>
        <w:rPr>
          <w:bCs/>
          <w:sz w:val="28"/>
        </w:rPr>
        <w:tab/>
      </w:r>
      <w:r>
        <w:rPr>
          <w:bCs/>
          <w:sz w:val="28"/>
        </w:rPr>
        <w:tab/>
      </w:r>
      <w:r>
        <w:rPr>
          <w:bCs/>
          <w:sz w:val="28"/>
        </w:rPr>
        <w:tab/>
      </w:r>
      <w:r>
        <w:rPr>
          <w:bCs/>
          <w:sz w:val="28"/>
        </w:rPr>
        <w:tab/>
      </w:r>
      <w:r>
        <w:rPr>
          <w:bCs/>
          <w:sz w:val="28"/>
        </w:rPr>
        <w:tab/>
      </w:r>
      <w:r>
        <w:rPr>
          <w:bCs/>
          <w:sz w:val="28"/>
        </w:rPr>
        <w:tab/>
      </w:r>
      <w:r>
        <w:rPr>
          <w:bCs/>
          <w:sz w:val="28"/>
        </w:rPr>
        <w:tab/>
      </w:r>
      <w:r w:rsidRPr="00863BFB">
        <w:rPr>
          <w:bCs/>
          <w:color w:val="000000" w:themeColor="text1"/>
          <w:sz w:val="28"/>
        </w:rPr>
        <w:t xml:space="preserve"> </w:t>
      </w:r>
      <w:r>
        <w:rPr>
          <w:bCs/>
          <w:color w:val="000000" w:themeColor="text1"/>
          <w:sz w:val="28"/>
        </w:rPr>
        <w:t xml:space="preserve">    </w:t>
      </w:r>
      <w:r w:rsidRPr="002E31E7">
        <w:rPr>
          <w:sz w:val="28"/>
          <w:szCs w:val="28"/>
        </w:rPr>
        <w:t>Відділ освіти,</w:t>
      </w:r>
      <w:r w:rsidR="00107533" w:rsidRPr="002E31E7">
        <w:rPr>
          <w:sz w:val="28"/>
          <w:szCs w:val="28"/>
        </w:rPr>
        <w:t xml:space="preserve"> </w:t>
      </w:r>
      <w:r w:rsidRPr="002E31E7">
        <w:rPr>
          <w:sz w:val="28"/>
          <w:szCs w:val="28"/>
        </w:rPr>
        <w:t xml:space="preserve">охорони здоров’я,  </w:t>
      </w:r>
    </w:p>
    <w:p w:rsidR="009836B6" w:rsidRPr="002E31E7" w:rsidRDefault="009836B6" w:rsidP="009836B6">
      <w:pPr>
        <w:pStyle w:val="21"/>
        <w:tabs>
          <w:tab w:val="clear" w:pos="6096"/>
          <w:tab w:val="left" w:pos="1134"/>
        </w:tabs>
        <w:rPr>
          <w:sz w:val="28"/>
          <w:szCs w:val="28"/>
        </w:rPr>
      </w:pPr>
      <w:r w:rsidRPr="002E31E7">
        <w:rPr>
          <w:sz w:val="28"/>
          <w:szCs w:val="28"/>
        </w:rPr>
        <w:t xml:space="preserve">                                                               сім’ї, молоді і спорту, культури,  </w:t>
      </w:r>
    </w:p>
    <w:p w:rsidR="009836B6" w:rsidRPr="002E31E7" w:rsidRDefault="009836B6" w:rsidP="009836B6">
      <w:pPr>
        <w:pStyle w:val="21"/>
        <w:tabs>
          <w:tab w:val="clear" w:pos="6096"/>
          <w:tab w:val="left" w:pos="1134"/>
        </w:tabs>
        <w:rPr>
          <w:sz w:val="28"/>
          <w:szCs w:val="28"/>
        </w:rPr>
      </w:pPr>
      <w:r w:rsidRPr="002E31E7">
        <w:rPr>
          <w:sz w:val="28"/>
          <w:szCs w:val="28"/>
        </w:rPr>
        <w:t xml:space="preserve">                                                               туризму та соціального захисту </w:t>
      </w:r>
    </w:p>
    <w:p w:rsidR="009836B6" w:rsidRPr="00863BFB" w:rsidRDefault="009836B6" w:rsidP="009836B6">
      <w:pPr>
        <w:pStyle w:val="21"/>
        <w:tabs>
          <w:tab w:val="clear" w:pos="6096"/>
          <w:tab w:val="left" w:pos="1134"/>
        </w:tabs>
        <w:rPr>
          <w:bCs/>
          <w:color w:val="000000" w:themeColor="text1"/>
          <w:sz w:val="28"/>
        </w:rPr>
      </w:pPr>
      <w:r w:rsidRPr="002E31E7">
        <w:rPr>
          <w:sz w:val="28"/>
          <w:szCs w:val="28"/>
        </w:rPr>
        <w:t xml:space="preserve">                                                               </w:t>
      </w:r>
      <w:r w:rsidRPr="002E31E7">
        <w:rPr>
          <w:sz w:val="28"/>
        </w:rPr>
        <w:t>Студениківської</w:t>
      </w:r>
      <w:r w:rsidRPr="002E31E7">
        <w:rPr>
          <w:sz w:val="28"/>
          <w:szCs w:val="28"/>
        </w:rPr>
        <w:t xml:space="preserve"> сільської ради</w:t>
      </w:r>
      <w:r w:rsidRPr="000451F7">
        <w:rPr>
          <w:bCs/>
          <w:color w:val="FF0000"/>
          <w:sz w:val="28"/>
        </w:rPr>
        <w:t>,</w:t>
      </w:r>
      <w:r w:rsidRPr="00863BFB">
        <w:rPr>
          <w:bCs/>
          <w:color w:val="000000" w:themeColor="text1"/>
          <w:sz w:val="28"/>
        </w:rPr>
        <w:tab/>
        <w:t xml:space="preserve">  </w:t>
      </w:r>
    </w:p>
    <w:p w:rsidR="009836B6" w:rsidRDefault="009836B6" w:rsidP="009836B6">
      <w:pPr>
        <w:pStyle w:val="21"/>
        <w:tabs>
          <w:tab w:val="clear" w:pos="6096"/>
          <w:tab w:val="left" w:pos="1134"/>
        </w:tabs>
        <w:rPr>
          <w:sz w:val="28"/>
          <w:szCs w:val="28"/>
        </w:rPr>
      </w:pPr>
      <w:r w:rsidRPr="00863BFB">
        <w:rPr>
          <w:bCs/>
          <w:color w:val="000000" w:themeColor="text1"/>
          <w:sz w:val="28"/>
        </w:rPr>
        <w:t xml:space="preserve">                                                               </w:t>
      </w:r>
      <w:r w:rsidRPr="00863BFB">
        <w:rPr>
          <w:color w:val="000000" w:themeColor="text1"/>
          <w:sz w:val="28"/>
          <w:szCs w:val="28"/>
        </w:rPr>
        <w:t>Переяслав-Хмельницька</w:t>
      </w:r>
      <w:r>
        <w:rPr>
          <w:sz w:val="28"/>
          <w:szCs w:val="28"/>
        </w:rPr>
        <w:t xml:space="preserve">            </w:t>
      </w:r>
    </w:p>
    <w:p w:rsidR="009836B6" w:rsidRDefault="009836B6" w:rsidP="009836B6">
      <w:pPr>
        <w:pStyle w:val="21"/>
        <w:tabs>
          <w:tab w:val="clear" w:pos="6096"/>
          <w:tab w:val="left" w:pos="1134"/>
        </w:tabs>
        <w:rPr>
          <w:sz w:val="28"/>
          <w:szCs w:val="28"/>
        </w:rPr>
      </w:pPr>
      <w:r>
        <w:rPr>
          <w:sz w:val="28"/>
          <w:szCs w:val="28"/>
        </w:rPr>
        <w:t xml:space="preserve">                                                               </w:t>
      </w:r>
      <w:r w:rsidRPr="00816B4E">
        <w:rPr>
          <w:sz w:val="28"/>
          <w:szCs w:val="28"/>
        </w:rPr>
        <w:t>міськрайонн</w:t>
      </w:r>
      <w:r>
        <w:rPr>
          <w:sz w:val="28"/>
          <w:szCs w:val="28"/>
        </w:rPr>
        <w:t xml:space="preserve">а філія Київського   </w:t>
      </w:r>
    </w:p>
    <w:p w:rsidR="009836B6" w:rsidRDefault="009836B6" w:rsidP="009836B6">
      <w:pPr>
        <w:pStyle w:val="21"/>
        <w:tabs>
          <w:tab w:val="clear" w:pos="6096"/>
          <w:tab w:val="left" w:pos="1134"/>
        </w:tabs>
        <w:rPr>
          <w:bCs/>
          <w:sz w:val="28"/>
        </w:rPr>
      </w:pPr>
      <w:r>
        <w:rPr>
          <w:sz w:val="28"/>
          <w:szCs w:val="28"/>
        </w:rPr>
        <w:t xml:space="preserve">                                                               обласного </w:t>
      </w:r>
      <w:r w:rsidRPr="00816B4E">
        <w:rPr>
          <w:sz w:val="28"/>
          <w:szCs w:val="28"/>
        </w:rPr>
        <w:t>центр</w:t>
      </w:r>
      <w:r>
        <w:rPr>
          <w:sz w:val="28"/>
          <w:szCs w:val="28"/>
        </w:rPr>
        <w:t>у</w:t>
      </w:r>
      <w:r w:rsidRPr="00816B4E">
        <w:rPr>
          <w:sz w:val="28"/>
          <w:szCs w:val="28"/>
        </w:rPr>
        <w:t xml:space="preserve"> зайнятості</w:t>
      </w:r>
      <w:r>
        <w:rPr>
          <w:bCs/>
          <w:sz w:val="28"/>
        </w:rPr>
        <w:t xml:space="preserve">,  </w:t>
      </w:r>
    </w:p>
    <w:p w:rsidR="009836B6" w:rsidRDefault="009836B6" w:rsidP="009836B6">
      <w:pPr>
        <w:pStyle w:val="21"/>
        <w:tabs>
          <w:tab w:val="clear" w:pos="6096"/>
          <w:tab w:val="left" w:pos="1134"/>
        </w:tabs>
        <w:rPr>
          <w:bCs/>
          <w:sz w:val="28"/>
        </w:rPr>
      </w:pPr>
      <w:r>
        <w:rPr>
          <w:bCs/>
          <w:sz w:val="28"/>
        </w:rPr>
        <w:t xml:space="preserve">                                                               роботодавці</w:t>
      </w:r>
    </w:p>
    <w:p w:rsidR="009836B6" w:rsidRDefault="009836B6" w:rsidP="009836B6">
      <w:pPr>
        <w:pStyle w:val="21"/>
        <w:tabs>
          <w:tab w:val="clear" w:pos="6096"/>
          <w:tab w:val="left" w:pos="1134"/>
        </w:tabs>
        <w:rPr>
          <w:bCs/>
          <w:sz w:val="28"/>
        </w:rPr>
      </w:pPr>
      <w:r>
        <w:rPr>
          <w:bCs/>
          <w:sz w:val="28"/>
        </w:rPr>
        <w:t xml:space="preserve">                                                               Під час канікул</w:t>
      </w:r>
    </w:p>
    <w:p w:rsidR="009836B6" w:rsidRPr="001A6B63" w:rsidRDefault="009836B6" w:rsidP="009836B6">
      <w:pPr>
        <w:pStyle w:val="21"/>
        <w:tabs>
          <w:tab w:val="clear" w:pos="6096"/>
          <w:tab w:val="left" w:pos="1134"/>
        </w:tabs>
        <w:rPr>
          <w:bCs/>
          <w:sz w:val="28"/>
        </w:rPr>
      </w:pPr>
    </w:p>
    <w:p w:rsidR="009836B6" w:rsidRPr="00BA6F61" w:rsidRDefault="009836B6" w:rsidP="009836B6">
      <w:pPr>
        <w:pStyle w:val="21"/>
        <w:numPr>
          <w:ilvl w:val="0"/>
          <w:numId w:val="3"/>
        </w:numPr>
        <w:tabs>
          <w:tab w:val="clear" w:pos="6096"/>
          <w:tab w:val="left" w:pos="1134"/>
        </w:tabs>
        <w:ind w:left="0" w:firstLine="540"/>
        <w:rPr>
          <w:bCs/>
          <w:sz w:val="28"/>
        </w:rPr>
      </w:pPr>
      <w:r w:rsidRPr="00BA6F61">
        <w:rPr>
          <w:bCs/>
          <w:sz w:val="28"/>
        </w:rPr>
        <w:t xml:space="preserve"> Організувати висвітлення позитивного досвіду щодо організації     оплачуваних громадських робіт в засобах масової інформації.</w:t>
      </w:r>
    </w:p>
    <w:p w:rsidR="009836B6" w:rsidRDefault="009836B6" w:rsidP="009836B6">
      <w:pPr>
        <w:pStyle w:val="21"/>
        <w:tabs>
          <w:tab w:val="clear" w:pos="6096"/>
          <w:tab w:val="left" w:pos="1134"/>
        </w:tabs>
        <w:ind w:left="4956" w:firstLine="0"/>
        <w:rPr>
          <w:bCs/>
          <w:sz w:val="28"/>
        </w:rPr>
      </w:pPr>
      <w:r>
        <w:rPr>
          <w:bCs/>
          <w:sz w:val="28"/>
        </w:rPr>
        <w:t xml:space="preserve">                                                                                   </w:t>
      </w:r>
    </w:p>
    <w:p w:rsidR="009836B6" w:rsidRDefault="009836B6" w:rsidP="009836B6">
      <w:pPr>
        <w:pStyle w:val="21"/>
        <w:tabs>
          <w:tab w:val="clear" w:pos="6096"/>
          <w:tab w:val="left" w:pos="1134"/>
        </w:tabs>
        <w:ind w:left="4956" w:firstLine="0"/>
        <w:rPr>
          <w:bCs/>
          <w:sz w:val="28"/>
        </w:rPr>
      </w:pPr>
      <w:r>
        <w:rPr>
          <w:bCs/>
          <w:sz w:val="28"/>
        </w:rPr>
        <w:t xml:space="preserve">       </w:t>
      </w:r>
      <w:r>
        <w:rPr>
          <w:sz w:val="28"/>
        </w:rPr>
        <w:t>Студениківська</w:t>
      </w:r>
      <w:r>
        <w:rPr>
          <w:bCs/>
          <w:sz w:val="28"/>
        </w:rPr>
        <w:t xml:space="preserve"> сільська рада,</w:t>
      </w:r>
    </w:p>
    <w:p w:rsidR="009836B6" w:rsidRDefault="009836B6" w:rsidP="009836B6">
      <w:pPr>
        <w:pStyle w:val="21"/>
        <w:tabs>
          <w:tab w:val="clear" w:pos="6096"/>
          <w:tab w:val="left" w:pos="1134"/>
        </w:tabs>
        <w:rPr>
          <w:sz w:val="28"/>
          <w:szCs w:val="28"/>
        </w:rPr>
      </w:pPr>
      <w:r>
        <w:rPr>
          <w:bCs/>
          <w:sz w:val="28"/>
        </w:rPr>
        <w:t xml:space="preserve">                                                                 </w:t>
      </w:r>
      <w:r w:rsidRPr="00816B4E">
        <w:rPr>
          <w:sz w:val="28"/>
          <w:szCs w:val="28"/>
        </w:rPr>
        <w:t>Переяслав-Хмельницьк</w:t>
      </w:r>
      <w:r>
        <w:rPr>
          <w:sz w:val="28"/>
          <w:szCs w:val="28"/>
        </w:rPr>
        <w:t xml:space="preserve">а            </w:t>
      </w:r>
    </w:p>
    <w:p w:rsidR="009836B6" w:rsidRDefault="009836B6" w:rsidP="009836B6">
      <w:pPr>
        <w:pStyle w:val="21"/>
        <w:tabs>
          <w:tab w:val="clear" w:pos="6096"/>
          <w:tab w:val="left" w:pos="1134"/>
        </w:tabs>
        <w:rPr>
          <w:sz w:val="28"/>
          <w:szCs w:val="28"/>
        </w:rPr>
      </w:pPr>
      <w:r>
        <w:rPr>
          <w:sz w:val="28"/>
          <w:szCs w:val="28"/>
        </w:rPr>
        <w:t xml:space="preserve">                                                                 </w:t>
      </w:r>
      <w:r w:rsidRPr="00816B4E">
        <w:rPr>
          <w:sz w:val="28"/>
          <w:szCs w:val="28"/>
        </w:rPr>
        <w:t>міськрайонн</w:t>
      </w:r>
      <w:r>
        <w:rPr>
          <w:sz w:val="28"/>
          <w:szCs w:val="28"/>
        </w:rPr>
        <w:t xml:space="preserve">а філія Київського   </w:t>
      </w:r>
    </w:p>
    <w:p w:rsidR="009836B6" w:rsidRDefault="009836B6" w:rsidP="009836B6">
      <w:pPr>
        <w:pStyle w:val="21"/>
        <w:tabs>
          <w:tab w:val="clear" w:pos="6096"/>
          <w:tab w:val="left" w:pos="1134"/>
        </w:tabs>
        <w:ind w:firstLine="0"/>
        <w:rPr>
          <w:bCs/>
          <w:sz w:val="28"/>
        </w:rPr>
      </w:pPr>
      <w:r>
        <w:rPr>
          <w:sz w:val="28"/>
          <w:szCs w:val="28"/>
        </w:rPr>
        <w:t xml:space="preserve">                                                                         обласного </w:t>
      </w:r>
      <w:r w:rsidRPr="00816B4E">
        <w:rPr>
          <w:sz w:val="28"/>
          <w:szCs w:val="28"/>
        </w:rPr>
        <w:t>центр</w:t>
      </w:r>
      <w:r>
        <w:rPr>
          <w:sz w:val="28"/>
          <w:szCs w:val="28"/>
        </w:rPr>
        <w:t>у</w:t>
      </w:r>
      <w:r w:rsidRPr="00816B4E">
        <w:rPr>
          <w:sz w:val="28"/>
          <w:szCs w:val="28"/>
        </w:rPr>
        <w:t xml:space="preserve"> зайнятості</w:t>
      </w:r>
      <w:r>
        <w:rPr>
          <w:bCs/>
          <w:sz w:val="28"/>
        </w:rPr>
        <w:t>,</w:t>
      </w:r>
    </w:p>
    <w:p w:rsidR="009836B6" w:rsidRPr="0088054D" w:rsidRDefault="009836B6" w:rsidP="009836B6">
      <w:pPr>
        <w:pStyle w:val="21"/>
        <w:tabs>
          <w:tab w:val="clear" w:pos="6096"/>
          <w:tab w:val="left" w:pos="1134"/>
        </w:tabs>
        <w:ind w:firstLine="0"/>
        <w:rPr>
          <w:bCs/>
          <w:sz w:val="28"/>
        </w:rPr>
      </w:pPr>
      <w:r>
        <w:rPr>
          <w:bCs/>
          <w:sz w:val="28"/>
        </w:rPr>
        <w:t xml:space="preserve">                                                                        ЗМІ</w:t>
      </w:r>
    </w:p>
    <w:p w:rsidR="009836B6" w:rsidRPr="0088054D" w:rsidRDefault="009836B6" w:rsidP="009836B6">
      <w:pPr>
        <w:pStyle w:val="21"/>
        <w:tabs>
          <w:tab w:val="clear" w:pos="6096"/>
          <w:tab w:val="left" w:pos="1134"/>
        </w:tabs>
        <w:ind w:firstLine="0"/>
        <w:rPr>
          <w:bCs/>
          <w:sz w:val="28"/>
          <w:szCs w:val="28"/>
        </w:rPr>
      </w:pPr>
      <w:r w:rsidRPr="0088054D">
        <w:t xml:space="preserve">                                                                                  </w:t>
      </w:r>
      <w:r>
        <w:t xml:space="preserve"> </w:t>
      </w:r>
      <w:r w:rsidRPr="0088054D">
        <w:t xml:space="preserve"> </w:t>
      </w:r>
      <w:r w:rsidRPr="0088054D">
        <w:rPr>
          <w:sz w:val="28"/>
          <w:szCs w:val="28"/>
        </w:rPr>
        <w:t>Постійно</w:t>
      </w:r>
    </w:p>
    <w:p w:rsidR="009836B6" w:rsidRPr="00545F56" w:rsidRDefault="009836B6" w:rsidP="009836B6">
      <w:pPr>
        <w:tabs>
          <w:tab w:val="left" w:pos="2565"/>
        </w:tabs>
        <w:jc w:val="both"/>
        <w:rPr>
          <w:rFonts w:ascii="Times New Roman" w:hAnsi="Times New Roman"/>
          <w:b/>
          <w:sz w:val="28"/>
          <w:lang w:val="uk-UA"/>
        </w:rPr>
      </w:pPr>
      <w:r>
        <w:rPr>
          <w:sz w:val="28"/>
        </w:rPr>
        <w:tab/>
      </w:r>
      <w:r w:rsidRPr="00545F56">
        <w:rPr>
          <w:rFonts w:ascii="Times New Roman" w:hAnsi="Times New Roman"/>
          <w:b/>
          <w:sz w:val="28"/>
          <w:lang w:val="en-US"/>
        </w:rPr>
        <w:t>V</w:t>
      </w:r>
      <w:r>
        <w:rPr>
          <w:rFonts w:ascii="Times New Roman" w:hAnsi="Times New Roman"/>
          <w:b/>
          <w:sz w:val="28"/>
          <w:lang w:val="uk-UA"/>
        </w:rPr>
        <w:t>ІІ</w:t>
      </w:r>
      <w:r w:rsidRPr="00545F56">
        <w:rPr>
          <w:rFonts w:ascii="Times New Roman" w:hAnsi="Times New Roman"/>
          <w:b/>
          <w:sz w:val="28"/>
          <w:lang w:val="uk-UA"/>
        </w:rPr>
        <w:t>. Очікувані результати</w:t>
      </w:r>
    </w:p>
    <w:p w:rsidR="009836B6" w:rsidRDefault="009836B6" w:rsidP="009836B6">
      <w:pPr>
        <w:pStyle w:val="21"/>
        <w:tabs>
          <w:tab w:val="clear" w:pos="6096"/>
          <w:tab w:val="left" w:pos="1134"/>
        </w:tabs>
        <w:ind w:firstLine="0"/>
        <w:rPr>
          <w:bCs/>
          <w:sz w:val="28"/>
        </w:rPr>
      </w:pPr>
      <w:r>
        <w:rPr>
          <w:bCs/>
          <w:sz w:val="28"/>
        </w:rPr>
        <w:tab/>
        <w:t>Формування  професійних інтересів, трудового виховання та профілактики правопорушень серед молоді.</w:t>
      </w:r>
    </w:p>
    <w:p w:rsidR="009836B6" w:rsidRPr="00A07EF9" w:rsidRDefault="009836B6" w:rsidP="009836B6">
      <w:pPr>
        <w:tabs>
          <w:tab w:val="left" w:pos="2475"/>
          <w:tab w:val="center" w:pos="4748"/>
        </w:tabs>
        <w:rPr>
          <w:rFonts w:ascii="Times New Roman" w:hAnsi="Times New Roman"/>
          <w:b/>
          <w:sz w:val="28"/>
          <w:lang w:val="uk-UA"/>
        </w:rPr>
      </w:pPr>
      <w:r w:rsidRPr="0088054D">
        <w:rPr>
          <w:rFonts w:ascii="Times New Roman" w:hAnsi="Times New Roman"/>
          <w:b/>
          <w:sz w:val="28"/>
        </w:rPr>
        <w:tab/>
      </w:r>
      <w:r w:rsidRPr="00A07EF9">
        <w:rPr>
          <w:rFonts w:ascii="Times New Roman" w:hAnsi="Times New Roman"/>
          <w:b/>
          <w:sz w:val="28"/>
          <w:lang w:val="en-US"/>
        </w:rPr>
        <w:t>V</w:t>
      </w:r>
      <w:r w:rsidRPr="00A07EF9">
        <w:rPr>
          <w:rFonts w:ascii="Times New Roman" w:hAnsi="Times New Roman"/>
          <w:b/>
          <w:sz w:val="28"/>
          <w:lang w:val="uk-UA"/>
        </w:rPr>
        <w:t>ІІІ.</w:t>
      </w:r>
      <w:r>
        <w:rPr>
          <w:rFonts w:ascii="Times New Roman" w:hAnsi="Times New Roman"/>
          <w:b/>
          <w:sz w:val="28"/>
          <w:lang w:val="uk-UA"/>
        </w:rPr>
        <w:t xml:space="preserve"> </w:t>
      </w:r>
      <w:r w:rsidRPr="00A07EF9">
        <w:rPr>
          <w:rFonts w:ascii="Times New Roman" w:hAnsi="Times New Roman"/>
          <w:b/>
          <w:sz w:val="28"/>
          <w:lang w:val="uk-UA"/>
        </w:rPr>
        <w:t>Ресурсне забезпечення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3"/>
        <w:gridCol w:w="4703"/>
      </w:tblGrid>
      <w:tr w:rsidR="009836B6" w:rsidRPr="00816B4E" w:rsidTr="00586EBE">
        <w:tc>
          <w:tcPr>
            <w:tcW w:w="4856" w:type="dxa"/>
          </w:tcPr>
          <w:p w:rsidR="009836B6" w:rsidRPr="00816B4E" w:rsidRDefault="009836B6" w:rsidP="00586EBE">
            <w:pPr>
              <w:shd w:val="clear" w:color="auto" w:fill="FFFFFF"/>
              <w:spacing w:after="0" w:line="256" w:lineRule="exact"/>
              <w:jc w:val="both"/>
              <w:rPr>
                <w:rFonts w:ascii="Times New Roman" w:hAnsi="Times New Roman"/>
                <w:bCs/>
                <w:sz w:val="28"/>
                <w:szCs w:val="28"/>
                <w:lang w:val="uk-UA" w:eastAsia="en-US"/>
              </w:rPr>
            </w:pPr>
            <w:r w:rsidRPr="00816B4E">
              <w:rPr>
                <w:rFonts w:ascii="Times New Roman" w:hAnsi="Times New Roman"/>
                <w:bCs/>
                <w:sz w:val="28"/>
                <w:szCs w:val="28"/>
                <w:lang w:val="uk-UA" w:eastAsia="en-US"/>
              </w:rPr>
              <w:t>Джерела фінансування</w:t>
            </w:r>
          </w:p>
        </w:tc>
        <w:tc>
          <w:tcPr>
            <w:tcW w:w="4857" w:type="dxa"/>
          </w:tcPr>
          <w:p w:rsidR="009836B6" w:rsidRPr="00816B4E" w:rsidRDefault="009836B6" w:rsidP="00586EBE">
            <w:pPr>
              <w:shd w:val="clear" w:color="auto" w:fill="FFFFFF"/>
              <w:spacing w:after="0" w:line="256" w:lineRule="exact"/>
              <w:jc w:val="center"/>
              <w:rPr>
                <w:rFonts w:ascii="Times New Roman" w:hAnsi="Times New Roman"/>
                <w:bCs/>
                <w:sz w:val="28"/>
                <w:szCs w:val="28"/>
                <w:lang w:val="uk-UA" w:eastAsia="en-US"/>
              </w:rPr>
            </w:pPr>
            <w:r w:rsidRPr="00816B4E">
              <w:rPr>
                <w:rFonts w:ascii="Times New Roman" w:hAnsi="Times New Roman"/>
                <w:bCs/>
                <w:sz w:val="28"/>
                <w:szCs w:val="28"/>
                <w:lang w:val="uk-UA" w:eastAsia="en-US"/>
              </w:rPr>
              <w:t>201</w:t>
            </w:r>
            <w:r>
              <w:rPr>
                <w:rFonts w:ascii="Times New Roman" w:hAnsi="Times New Roman"/>
                <w:bCs/>
                <w:sz w:val="28"/>
                <w:szCs w:val="28"/>
                <w:lang w:val="uk-UA" w:eastAsia="en-US"/>
              </w:rPr>
              <w:t>9</w:t>
            </w:r>
            <w:r w:rsidRPr="00816B4E">
              <w:rPr>
                <w:rFonts w:ascii="Times New Roman" w:hAnsi="Times New Roman"/>
                <w:bCs/>
                <w:sz w:val="28"/>
                <w:szCs w:val="28"/>
                <w:lang w:val="uk-UA" w:eastAsia="en-US"/>
              </w:rPr>
              <w:t xml:space="preserve"> рік </w:t>
            </w:r>
          </w:p>
          <w:p w:rsidR="009836B6" w:rsidRPr="00816B4E" w:rsidRDefault="009836B6" w:rsidP="00586EBE">
            <w:pPr>
              <w:shd w:val="clear" w:color="auto" w:fill="FFFFFF"/>
              <w:spacing w:after="0" w:line="256" w:lineRule="exact"/>
              <w:jc w:val="center"/>
              <w:rPr>
                <w:rFonts w:ascii="Times New Roman" w:hAnsi="Times New Roman"/>
                <w:bCs/>
                <w:sz w:val="28"/>
                <w:szCs w:val="28"/>
                <w:lang w:val="uk-UA" w:eastAsia="en-US"/>
              </w:rPr>
            </w:pPr>
          </w:p>
        </w:tc>
      </w:tr>
      <w:tr w:rsidR="009836B6" w:rsidRPr="00816B4E" w:rsidTr="00586EBE">
        <w:tc>
          <w:tcPr>
            <w:tcW w:w="4856" w:type="dxa"/>
          </w:tcPr>
          <w:p w:rsidR="009836B6" w:rsidRPr="00816B4E" w:rsidRDefault="009836B6" w:rsidP="00586EBE">
            <w:pPr>
              <w:pStyle w:val="21"/>
              <w:ind w:firstLine="0"/>
              <w:rPr>
                <w:sz w:val="28"/>
                <w:szCs w:val="28"/>
              </w:rPr>
            </w:pPr>
            <w:r>
              <w:rPr>
                <w:sz w:val="28"/>
                <w:szCs w:val="28"/>
              </w:rPr>
              <w:t>Кошти Студениківської сільської ради</w:t>
            </w:r>
          </w:p>
          <w:p w:rsidR="009836B6" w:rsidRPr="00816B4E" w:rsidRDefault="009836B6" w:rsidP="00586EBE">
            <w:pPr>
              <w:pStyle w:val="21"/>
              <w:ind w:firstLine="0"/>
              <w:rPr>
                <w:sz w:val="28"/>
                <w:szCs w:val="28"/>
              </w:rPr>
            </w:pPr>
          </w:p>
        </w:tc>
        <w:tc>
          <w:tcPr>
            <w:tcW w:w="4857" w:type="dxa"/>
          </w:tcPr>
          <w:p w:rsidR="009836B6" w:rsidRPr="00D9494D" w:rsidRDefault="009836B6" w:rsidP="00586EBE">
            <w:pPr>
              <w:shd w:val="clear" w:color="auto" w:fill="FFFFFF"/>
              <w:spacing w:after="0" w:line="256" w:lineRule="exact"/>
              <w:jc w:val="center"/>
              <w:rPr>
                <w:rFonts w:ascii="Times New Roman" w:hAnsi="Times New Roman"/>
                <w:bCs/>
                <w:color w:val="FF0000"/>
                <w:sz w:val="28"/>
                <w:szCs w:val="28"/>
                <w:lang w:eastAsia="en-US"/>
              </w:rPr>
            </w:pPr>
            <w:r w:rsidRPr="002E31E7">
              <w:rPr>
                <w:rFonts w:ascii="Times New Roman" w:hAnsi="Times New Roman"/>
                <w:bCs/>
                <w:sz w:val="28"/>
                <w:szCs w:val="28"/>
                <w:lang w:val="uk-UA" w:eastAsia="en-US"/>
              </w:rPr>
              <w:t>61,0 тис. грн</w:t>
            </w:r>
          </w:p>
        </w:tc>
      </w:tr>
      <w:tr w:rsidR="009836B6" w:rsidRPr="00816B4E" w:rsidTr="00586EBE">
        <w:tc>
          <w:tcPr>
            <w:tcW w:w="4856" w:type="dxa"/>
          </w:tcPr>
          <w:p w:rsidR="009836B6" w:rsidRPr="00816B4E" w:rsidRDefault="009836B6" w:rsidP="00586EBE">
            <w:pPr>
              <w:pStyle w:val="21"/>
              <w:ind w:firstLine="0"/>
              <w:rPr>
                <w:sz w:val="28"/>
                <w:szCs w:val="28"/>
              </w:rPr>
            </w:pPr>
            <w:r w:rsidRPr="00816B4E">
              <w:rPr>
                <w:sz w:val="28"/>
                <w:szCs w:val="28"/>
              </w:rPr>
              <w:t>кошти Фонду загальнообов’язкового державного соціального страхування України на випадок безробіття</w:t>
            </w:r>
          </w:p>
        </w:tc>
        <w:tc>
          <w:tcPr>
            <w:tcW w:w="4857" w:type="dxa"/>
          </w:tcPr>
          <w:p w:rsidR="009836B6" w:rsidRPr="00D9494D" w:rsidRDefault="009836B6" w:rsidP="00586EBE">
            <w:pPr>
              <w:shd w:val="clear" w:color="auto" w:fill="FFFFFF"/>
              <w:spacing w:after="0" w:line="256" w:lineRule="exact"/>
              <w:jc w:val="center"/>
              <w:rPr>
                <w:rFonts w:ascii="Times New Roman" w:hAnsi="Times New Roman"/>
                <w:bCs/>
                <w:color w:val="FF0000"/>
                <w:sz w:val="28"/>
                <w:szCs w:val="28"/>
                <w:lang w:eastAsia="en-US"/>
              </w:rPr>
            </w:pPr>
            <w:r w:rsidRPr="002E31E7">
              <w:rPr>
                <w:rFonts w:ascii="Times New Roman" w:hAnsi="Times New Roman"/>
                <w:bCs/>
                <w:sz w:val="28"/>
                <w:szCs w:val="28"/>
                <w:lang w:val="uk-UA" w:eastAsia="en-US"/>
              </w:rPr>
              <w:t>20,0 тис. грн</w:t>
            </w:r>
          </w:p>
        </w:tc>
      </w:tr>
      <w:tr w:rsidR="009836B6" w:rsidRPr="00816B4E" w:rsidTr="00586EBE">
        <w:tc>
          <w:tcPr>
            <w:tcW w:w="4856" w:type="dxa"/>
          </w:tcPr>
          <w:p w:rsidR="009836B6" w:rsidRPr="00816B4E" w:rsidRDefault="009836B6" w:rsidP="00586EBE">
            <w:pPr>
              <w:shd w:val="clear" w:color="auto" w:fill="FFFFFF"/>
              <w:spacing w:after="0" w:line="256" w:lineRule="exact"/>
              <w:jc w:val="both"/>
              <w:rPr>
                <w:rFonts w:ascii="Times New Roman" w:hAnsi="Times New Roman"/>
                <w:bCs/>
                <w:sz w:val="28"/>
                <w:szCs w:val="28"/>
                <w:lang w:eastAsia="en-US"/>
              </w:rPr>
            </w:pPr>
            <w:r w:rsidRPr="00816B4E">
              <w:rPr>
                <w:rFonts w:ascii="Times New Roman" w:hAnsi="Times New Roman"/>
                <w:bCs/>
                <w:sz w:val="28"/>
                <w:szCs w:val="28"/>
                <w:lang w:val="uk-UA" w:eastAsia="en-US"/>
              </w:rPr>
              <w:t>В</w:t>
            </w:r>
            <w:r w:rsidRPr="00816B4E">
              <w:rPr>
                <w:rFonts w:ascii="Times New Roman" w:hAnsi="Times New Roman"/>
                <w:bCs/>
                <w:sz w:val="28"/>
                <w:szCs w:val="28"/>
                <w:lang w:eastAsia="en-US"/>
              </w:rPr>
              <w:t>сього </w:t>
            </w:r>
          </w:p>
        </w:tc>
        <w:tc>
          <w:tcPr>
            <w:tcW w:w="4857" w:type="dxa"/>
          </w:tcPr>
          <w:p w:rsidR="009836B6" w:rsidRPr="00D9494D" w:rsidRDefault="009836B6" w:rsidP="00586EBE">
            <w:pPr>
              <w:shd w:val="clear" w:color="auto" w:fill="FFFFFF"/>
              <w:spacing w:after="0" w:line="256" w:lineRule="exact"/>
              <w:jc w:val="center"/>
              <w:rPr>
                <w:rFonts w:ascii="Times New Roman" w:hAnsi="Times New Roman"/>
                <w:bCs/>
                <w:color w:val="FF0000"/>
                <w:sz w:val="28"/>
                <w:szCs w:val="28"/>
                <w:lang w:val="uk-UA" w:eastAsia="en-US"/>
              </w:rPr>
            </w:pPr>
            <w:r w:rsidRPr="002E31E7">
              <w:rPr>
                <w:rFonts w:ascii="Times New Roman" w:hAnsi="Times New Roman"/>
                <w:bCs/>
                <w:sz w:val="28"/>
                <w:szCs w:val="28"/>
                <w:lang w:val="uk-UA" w:eastAsia="en-US"/>
              </w:rPr>
              <w:t>81,0 тис. грн</w:t>
            </w:r>
          </w:p>
        </w:tc>
      </w:tr>
    </w:tbl>
    <w:p w:rsidR="009836B6" w:rsidRDefault="009836B6" w:rsidP="009836B6">
      <w:pPr>
        <w:spacing w:after="0" w:line="240" w:lineRule="auto"/>
        <w:rPr>
          <w:rFonts w:ascii="Times New Roman" w:hAnsi="Times New Roman"/>
          <w:b/>
          <w:sz w:val="28"/>
          <w:szCs w:val="28"/>
          <w:lang w:val="uk-UA" w:eastAsia="en-US"/>
        </w:rPr>
      </w:pPr>
    </w:p>
    <w:p w:rsidR="009836B6" w:rsidRPr="007D60F4" w:rsidRDefault="009836B6" w:rsidP="009836B6">
      <w:pPr>
        <w:spacing w:after="0" w:line="240" w:lineRule="auto"/>
        <w:rPr>
          <w:rFonts w:ascii="Times New Roman" w:hAnsi="Times New Roman"/>
          <w:b/>
          <w:sz w:val="28"/>
          <w:szCs w:val="28"/>
          <w:lang w:val="uk-UA" w:eastAsia="en-US"/>
        </w:rPr>
      </w:pPr>
      <w:r w:rsidRPr="00557449">
        <w:rPr>
          <w:rFonts w:ascii="Times New Roman" w:hAnsi="Times New Roman"/>
          <w:b/>
          <w:sz w:val="28"/>
          <w:szCs w:val="28"/>
          <w:lang w:eastAsia="en-US"/>
        </w:rPr>
        <w:t xml:space="preserve">Секретар </w:t>
      </w:r>
      <w:r>
        <w:rPr>
          <w:rFonts w:ascii="Times New Roman" w:hAnsi="Times New Roman"/>
          <w:b/>
          <w:sz w:val="28"/>
          <w:szCs w:val="28"/>
          <w:lang w:val="uk-UA" w:eastAsia="en-US"/>
        </w:rPr>
        <w:t xml:space="preserve">сільської </w:t>
      </w:r>
      <w:r w:rsidRPr="00557449">
        <w:rPr>
          <w:rFonts w:ascii="Times New Roman" w:hAnsi="Times New Roman"/>
          <w:b/>
          <w:sz w:val="28"/>
          <w:szCs w:val="28"/>
          <w:lang w:eastAsia="en-US"/>
        </w:rPr>
        <w:t xml:space="preserve">ради                                                    </w:t>
      </w:r>
      <w:r w:rsidR="002154DF">
        <w:rPr>
          <w:rFonts w:ascii="Times New Roman" w:hAnsi="Times New Roman"/>
          <w:b/>
          <w:sz w:val="28"/>
          <w:szCs w:val="28"/>
          <w:lang w:val="uk-UA" w:eastAsia="en-US"/>
        </w:rPr>
        <w:t>Н.Г.Стрижак</w:t>
      </w:r>
    </w:p>
    <w:p w:rsidR="009836B6" w:rsidRDefault="009836B6" w:rsidP="009836B6">
      <w:pPr>
        <w:spacing w:after="0" w:line="240" w:lineRule="auto"/>
        <w:rPr>
          <w:rFonts w:ascii="Times New Roman" w:hAnsi="Times New Roman"/>
          <w:b/>
          <w:sz w:val="28"/>
          <w:szCs w:val="28"/>
          <w:lang w:val="uk-UA" w:eastAsia="en-US"/>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Pr="001A203F" w:rsidRDefault="009836B6" w:rsidP="009836B6">
      <w:pPr>
        <w:pStyle w:val="ab"/>
        <w:spacing w:after="0"/>
        <w:ind w:left="3600" w:firstLine="720"/>
        <w:jc w:val="right"/>
        <w:rPr>
          <w:rFonts w:ascii="Times New Roman" w:hAnsi="Times New Roman"/>
          <w:sz w:val="24"/>
          <w:szCs w:val="24"/>
          <w:lang w:val="uk-UA"/>
        </w:rPr>
      </w:pPr>
      <w:r w:rsidRPr="00E803E3">
        <w:rPr>
          <w:rFonts w:ascii="Times New Roman" w:hAnsi="Times New Roman"/>
          <w:sz w:val="24"/>
          <w:szCs w:val="24"/>
          <w:lang w:val="uk-UA"/>
        </w:rPr>
        <w:t xml:space="preserve">Додаток </w:t>
      </w:r>
      <w:r>
        <w:rPr>
          <w:rFonts w:ascii="Times New Roman" w:hAnsi="Times New Roman"/>
          <w:sz w:val="24"/>
          <w:szCs w:val="24"/>
          <w:lang w:val="uk-UA"/>
        </w:rPr>
        <w:t>1</w:t>
      </w:r>
      <w:r w:rsidRPr="001A203F">
        <w:rPr>
          <w:rFonts w:ascii="Times New Roman" w:hAnsi="Times New Roman"/>
          <w:sz w:val="24"/>
          <w:szCs w:val="24"/>
          <w:lang w:val="uk-UA"/>
        </w:rPr>
        <w:t xml:space="preserve"> </w:t>
      </w:r>
      <w:r w:rsidRPr="00E803E3">
        <w:rPr>
          <w:rFonts w:ascii="Times New Roman" w:hAnsi="Times New Roman"/>
          <w:sz w:val="24"/>
          <w:szCs w:val="24"/>
          <w:lang w:val="uk-UA"/>
        </w:rPr>
        <w:t xml:space="preserve">до рішення </w:t>
      </w:r>
    </w:p>
    <w:p w:rsidR="009836B6" w:rsidRPr="00E803E3" w:rsidRDefault="002E31E7" w:rsidP="009836B6">
      <w:pPr>
        <w:pStyle w:val="ab"/>
        <w:spacing w:after="0"/>
        <w:jc w:val="right"/>
        <w:rPr>
          <w:rFonts w:ascii="Times New Roman" w:hAnsi="Times New Roman"/>
          <w:sz w:val="24"/>
          <w:szCs w:val="24"/>
          <w:lang w:val="uk-UA"/>
        </w:rPr>
      </w:pPr>
      <w:r>
        <w:rPr>
          <w:rFonts w:ascii="Times New Roman" w:hAnsi="Times New Roman"/>
          <w:sz w:val="24"/>
          <w:szCs w:val="24"/>
          <w:lang w:val="uk-UA"/>
        </w:rPr>
        <w:t xml:space="preserve">Студениківської </w:t>
      </w:r>
      <w:r w:rsidR="009836B6">
        <w:rPr>
          <w:rFonts w:ascii="Times New Roman" w:hAnsi="Times New Roman"/>
          <w:sz w:val="24"/>
          <w:szCs w:val="24"/>
          <w:lang w:val="uk-UA"/>
        </w:rPr>
        <w:t>сільської</w:t>
      </w:r>
      <w:r w:rsidR="009836B6" w:rsidRPr="00E803E3">
        <w:rPr>
          <w:rFonts w:ascii="Times New Roman" w:hAnsi="Times New Roman"/>
          <w:sz w:val="24"/>
          <w:szCs w:val="24"/>
          <w:lang w:val="uk-UA"/>
        </w:rPr>
        <w:t xml:space="preserve"> ради </w:t>
      </w:r>
    </w:p>
    <w:p w:rsidR="009836B6" w:rsidRPr="001A203F" w:rsidRDefault="009836B6" w:rsidP="009836B6">
      <w:pPr>
        <w:spacing w:after="0"/>
        <w:jc w:val="right"/>
        <w:rPr>
          <w:rFonts w:ascii="Times New Roman" w:hAnsi="Times New Roman"/>
          <w:sz w:val="24"/>
          <w:szCs w:val="24"/>
          <w:lang w:val="uk-UA"/>
        </w:rPr>
      </w:pPr>
      <w:r w:rsidRPr="001A203F">
        <w:rPr>
          <w:rFonts w:ascii="Times New Roman" w:hAnsi="Times New Roman"/>
          <w:sz w:val="24"/>
          <w:szCs w:val="24"/>
        </w:rPr>
        <w:t xml:space="preserve">від </w:t>
      </w:r>
      <w:r w:rsidR="002E31E7">
        <w:rPr>
          <w:rFonts w:ascii="Times New Roman" w:hAnsi="Times New Roman"/>
          <w:sz w:val="24"/>
          <w:szCs w:val="24"/>
          <w:lang w:val="uk-UA"/>
        </w:rPr>
        <w:t>26.02.2019</w:t>
      </w:r>
      <w:r w:rsidRPr="001A203F">
        <w:rPr>
          <w:rFonts w:ascii="Times New Roman" w:hAnsi="Times New Roman"/>
          <w:sz w:val="24"/>
          <w:szCs w:val="24"/>
          <w:lang w:val="uk-UA"/>
        </w:rPr>
        <w:t xml:space="preserve"> № </w:t>
      </w:r>
      <w:r w:rsidR="002E31E7">
        <w:rPr>
          <w:rFonts w:ascii="Times New Roman" w:hAnsi="Times New Roman"/>
          <w:sz w:val="24"/>
          <w:szCs w:val="24"/>
          <w:lang w:val="uk-UA"/>
        </w:rPr>
        <w:t>573</w:t>
      </w:r>
    </w:p>
    <w:p w:rsidR="009836B6" w:rsidRDefault="009836B6" w:rsidP="009836B6">
      <w:pPr>
        <w:pStyle w:val="3"/>
        <w:ind w:left="0" w:firstLine="0"/>
        <w:jc w:val="center"/>
        <w:rPr>
          <w:b/>
          <w:sz w:val="28"/>
        </w:rPr>
      </w:pPr>
    </w:p>
    <w:p w:rsidR="009836B6" w:rsidRDefault="009836B6" w:rsidP="009836B6">
      <w:pPr>
        <w:pStyle w:val="3"/>
        <w:ind w:left="0" w:firstLine="0"/>
        <w:jc w:val="center"/>
        <w:rPr>
          <w:b/>
          <w:sz w:val="28"/>
        </w:rPr>
      </w:pPr>
      <w:r>
        <w:rPr>
          <w:b/>
          <w:sz w:val="28"/>
        </w:rPr>
        <w:t>СКЛАД</w:t>
      </w:r>
    </w:p>
    <w:p w:rsidR="009836B6" w:rsidRPr="00557449" w:rsidRDefault="009836B6" w:rsidP="009836B6">
      <w:pPr>
        <w:pStyle w:val="3"/>
        <w:ind w:left="0" w:firstLine="0"/>
        <w:jc w:val="center"/>
        <w:rPr>
          <w:b/>
          <w:sz w:val="28"/>
        </w:rPr>
      </w:pPr>
      <w:r w:rsidRPr="00557449">
        <w:rPr>
          <w:b/>
          <w:sz w:val="28"/>
        </w:rPr>
        <w:t>комісії по виконанню програми організації та проведення оплачуваних</w:t>
      </w:r>
      <w:r w:rsidRPr="00557449">
        <w:rPr>
          <w:b/>
          <w:sz w:val="28"/>
        </w:rPr>
        <w:br/>
        <w:t>громадських робіт на 201</w:t>
      </w:r>
      <w:r>
        <w:rPr>
          <w:b/>
          <w:sz w:val="28"/>
        </w:rPr>
        <w:t>9</w:t>
      </w:r>
      <w:r w:rsidRPr="00557449">
        <w:rPr>
          <w:b/>
          <w:sz w:val="28"/>
        </w:rPr>
        <w:t xml:space="preserve"> рік по  </w:t>
      </w:r>
      <w:r w:rsidRPr="00033A07">
        <w:rPr>
          <w:b/>
          <w:sz w:val="28"/>
        </w:rPr>
        <w:t xml:space="preserve">Студениківській </w:t>
      </w:r>
      <w:r>
        <w:rPr>
          <w:b/>
          <w:sz w:val="28"/>
        </w:rPr>
        <w:t>сільській раді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5"/>
        <w:gridCol w:w="4751"/>
      </w:tblGrid>
      <w:tr w:rsidR="009836B6" w:rsidRPr="00FC5AFE" w:rsidTr="00586EBE">
        <w:tc>
          <w:tcPr>
            <w:tcW w:w="4856" w:type="dxa"/>
          </w:tcPr>
          <w:p w:rsidR="009836B6" w:rsidRPr="00FC5AFE" w:rsidRDefault="002E31E7" w:rsidP="00586EBE">
            <w:pPr>
              <w:pStyle w:val="3"/>
              <w:ind w:left="0" w:firstLine="0"/>
              <w:jc w:val="left"/>
              <w:rPr>
                <w:sz w:val="28"/>
              </w:rPr>
            </w:pPr>
            <w:r>
              <w:rPr>
                <w:sz w:val="28"/>
              </w:rPr>
              <w:t>Стрижак Ніна Григорівна</w:t>
            </w:r>
          </w:p>
        </w:tc>
        <w:tc>
          <w:tcPr>
            <w:tcW w:w="4857" w:type="dxa"/>
          </w:tcPr>
          <w:p w:rsidR="009836B6" w:rsidRPr="00FC5AFE" w:rsidRDefault="009836B6" w:rsidP="00586EBE">
            <w:pPr>
              <w:pStyle w:val="3"/>
              <w:ind w:left="0" w:firstLine="0"/>
              <w:jc w:val="left"/>
              <w:rPr>
                <w:sz w:val="28"/>
              </w:rPr>
            </w:pPr>
            <w:r>
              <w:rPr>
                <w:sz w:val="28"/>
              </w:rPr>
              <w:t>Секретар сільської ради</w:t>
            </w:r>
            <w:r w:rsidRPr="00FC5AFE">
              <w:rPr>
                <w:sz w:val="28"/>
              </w:rPr>
              <w:t>, голова комісії</w:t>
            </w:r>
          </w:p>
        </w:tc>
      </w:tr>
      <w:tr w:rsidR="009836B6" w:rsidRPr="00FC5AFE" w:rsidTr="00586EBE">
        <w:tc>
          <w:tcPr>
            <w:tcW w:w="4856" w:type="dxa"/>
          </w:tcPr>
          <w:p w:rsidR="009836B6" w:rsidRPr="00E803E3" w:rsidRDefault="002E31E7" w:rsidP="00586EBE">
            <w:pPr>
              <w:pStyle w:val="3"/>
              <w:ind w:left="0" w:firstLine="0"/>
              <w:jc w:val="left"/>
              <w:rPr>
                <w:sz w:val="28"/>
                <w:lang w:val="ru-RU"/>
              </w:rPr>
            </w:pPr>
            <w:r>
              <w:rPr>
                <w:sz w:val="28"/>
                <w:lang w:val="ru-RU"/>
              </w:rPr>
              <w:t>Сич Тетяна Олексіївна</w:t>
            </w:r>
          </w:p>
        </w:tc>
        <w:tc>
          <w:tcPr>
            <w:tcW w:w="4857" w:type="dxa"/>
          </w:tcPr>
          <w:p w:rsidR="009836B6" w:rsidRPr="004E6D3D" w:rsidRDefault="009836B6" w:rsidP="00586EBE">
            <w:pPr>
              <w:pStyle w:val="3"/>
              <w:ind w:left="0" w:firstLine="0"/>
              <w:jc w:val="left"/>
              <w:rPr>
                <w:sz w:val="28"/>
              </w:rPr>
            </w:pPr>
            <w:r w:rsidRPr="004E6D3D">
              <w:rPr>
                <w:sz w:val="28"/>
              </w:rPr>
              <w:t>Головний бухгалтер, заступник голови комісії</w:t>
            </w:r>
          </w:p>
        </w:tc>
      </w:tr>
      <w:tr w:rsidR="009836B6" w:rsidRPr="00FC5AFE" w:rsidTr="00586EBE">
        <w:tc>
          <w:tcPr>
            <w:tcW w:w="4856" w:type="dxa"/>
          </w:tcPr>
          <w:p w:rsidR="009836B6" w:rsidRPr="00FC5AFE" w:rsidRDefault="009836B6" w:rsidP="00586EBE">
            <w:pPr>
              <w:pStyle w:val="3"/>
              <w:ind w:left="0" w:firstLine="0"/>
              <w:jc w:val="left"/>
              <w:rPr>
                <w:sz w:val="28"/>
              </w:rPr>
            </w:pPr>
            <w:r w:rsidRPr="00FC5AFE">
              <w:rPr>
                <w:sz w:val="28"/>
              </w:rPr>
              <w:t>Красова Любов Андріївна</w:t>
            </w:r>
          </w:p>
        </w:tc>
        <w:tc>
          <w:tcPr>
            <w:tcW w:w="4857" w:type="dxa"/>
          </w:tcPr>
          <w:p w:rsidR="009836B6" w:rsidRPr="00FC5AFE" w:rsidRDefault="009836B6" w:rsidP="00586EBE">
            <w:pPr>
              <w:pStyle w:val="3"/>
              <w:ind w:left="0" w:firstLine="0"/>
              <w:jc w:val="left"/>
              <w:rPr>
                <w:sz w:val="28"/>
              </w:rPr>
            </w:pPr>
            <w:r>
              <w:rPr>
                <w:sz w:val="28"/>
              </w:rPr>
              <w:t>Д</w:t>
            </w:r>
            <w:r w:rsidRPr="00FC5AFE">
              <w:rPr>
                <w:sz w:val="28"/>
              </w:rPr>
              <w:t>иректор  Переяслав-Хмельницько</w:t>
            </w:r>
            <w:r>
              <w:rPr>
                <w:sz w:val="28"/>
              </w:rPr>
              <w:t>ї</w:t>
            </w:r>
            <w:r w:rsidRPr="00FC5AFE">
              <w:rPr>
                <w:sz w:val="28"/>
              </w:rPr>
              <w:t xml:space="preserve"> міськрайонно</w:t>
            </w:r>
            <w:r>
              <w:rPr>
                <w:sz w:val="28"/>
              </w:rPr>
              <w:t xml:space="preserve">ї філії Київського обласного </w:t>
            </w:r>
            <w:r w:rsidRPr="00FC5AFE">
              <w:rPr>
                <w:sz w:val="28"/>
              </w:rPr>
              <w:t>центру зайнятості, заступник голови комісії (за згодою)</w:t>
            </w:r>
          </w:p>
        </w:tc>
      </w:tr>
      <w:tr w:rsidR="009836B6" w:rsidRPr="00FC5AFE" w:rsidTr="00586EBE">
        <w:tc>
          <w:tcPr>
            <w:tcW w:w="4856" w:type="dxa"/>
          </w:tcPr>
          <w:p w:rsidR="009836B6" w:rsidRPr="00FC5AFE" w:rsidRDefault="009836B6" w:rsidP="00586EBE">
            <w:pPr>
              <w:pStyle w:val="3"/>
              <w:ind w:left="0" w:firstLine="0"/>
              <w:jc w:val="left"/>
              <w:rPr>
                <w:sz w:val="28"/>
              </w:rPr>
            </w:pPr>
          </w:p>
        </w:tc>
        <w:tc>
          <w:tcPr>
            <w:tcW w:w="4857" w:type="dxa"/>
          </w:tcPr>
          <w:p w:rsidR="009836B6" w:rsidRPr="00FC5AFE" w:rsidRDefault="009836B6" w:rsidP="00586EBE">
            <w:pPr>
              <w:pStyle w:val="3"/>
              <w:ind w:left="0" w:firstLine="0"/>
              <w:jc w:val="left"/>
              <w:rPr>
                <w:sz w:val="28"/>
              </w:rPr>
            </w:pPr>
            <w:r>
              <w:rPr>
                <w:sz w:val="28"/>
              </w:rPr>
              <w:t xml:space="preserve">Спеціаліст відділу організаційної та кадрово-правової роботи, </w:t>
            </w:r>
            <w:r w:rsidRPr="00FC5AFE">
              <w:rPr>
                <w:sz w:val="28"/>
              </w:rPr>
              <w:t>секретар комісії</w:t>
            </w:r>
          </w:p>
        </w:tc>
      </w:tr>
    </w:tbl>
    <w:p w:rsidR="009836B6" w:rsidRDefault="009836B6" w:rsidP="009836B6">
      <w:pPr>
        <w:pStyle w:val="a3"/>
        <w:ind w:firstLine="0"/>
        <w:jc w:val="center"/>
        <w:rPr>
          <w:b/>
          <w:bCs/>
          <w:sz w:val="28"/>
        </w:rPr>
      </w:pPr>
      <w:r>
        <w:rPr>
          <w:b/>
          <w:bCs/>
          <w:sz w:val="28"/>
        </w:rPr>
        <w:t>Члени комісії: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3"/>
        <w:gridCol w:w="4743"/>
      </w:tblGrid>
      <w:tr w:rsidR="009836B6" w:rsidRPr="00FC5AFE" w:rsidTr="00586EBE">
        <w:tc>
          <w:tcPr>
            <w:tcW w:w="4856" w:type="dxa"/>
          </w:tcPr>
          <w:p w:rsidR="009836B6" w:rsidRPr="00E803E3" w:rsidRDefault="002E31E7" w:rsidP="00586EBE">
            <w:pPr>
              <w:pStyle w:val="a3"/>
              <w:ind w:firstLine="0"/>
              <w:jc w:val="left"/>
              <w:rPr>
                <w:bCs/>
                <w:sz w:val="28"/>
              </w:rPr>
            </w:pPr>
            <w:r>
              <w:rPr>
                <w:bCs/>
                <w:sz w:val="28"/>
              </w:rPr>
              <w:t>Кремешний Микола Андрійович</w:t>
            </w:r>
          </w:p>
        </w:tc>
        <w:tc>
          <w:tcPr>
            <w:tcW w:w="4857" w:type="dxa"/>
          </w:tcPr>
          <w:p w:rsidR="009836B6" w:rsidRPr="00FC5AFE" w:rsidRDefault="009836B6" w:rsidP="002E31E7">
            <w:pPr>
              <w:pStyle w:val="3"/>
              <w:tabs>
                <w:tab w:val="left" w:pos="567"/>
                <w:tab w:val="left" w:pos="5670"/>
              </w:tabs>
              <w:ind w:left="106" w:firstLine="0"/>
              <w:jc w:val="left"/>
              <w:rPr>
                <w:sz w:val="28"/>
                <w:lang w:val="ru-RU"/>
              </w:rPr>
            </w:pPr>
            <w:r>
              <w:rPr>
                <w:sz w:val="28"/>
                <w:lang w:val="ru-RU"/>
              </w:rPr>
              <w:t>Директор КП «</w:t>
            </w:r>
            <w:r w:rsidR="000416D0">
              <w:rPr>
                <w:sz w:val="28"/>
                <w:lang w:val="ru-RU"/>
              </w:rPr>
              <w:t xml:space="preserve">Господар» </w:t>
            </w:r>
          </w:p>
        </w:tc>
      </w:tr>
      <w:tr w:rsidR="009836B6" w:rsidRPr="00FC5AFE" w:rsidTr="00586EBE">
        <w:tc>
          <w:tcPr>
            <w:tcW w:w="4856" w:type="dxa"/>
          </w:tcPr>
          <w:p w:rsidR="009836B6" w:rsidRPr="00E803E3" w:rsidRDefault="002E31E7" w:rsidP="00586EBE">
            <w:pPr>
              <w:pStyle w:val="a3"/>
              <w:ind w:firstLine="0"/>
              <w:jc w:val="left"/>
              <w:rPr>
                <w:bCs/>
                <w:sz w:val="28"/>
                <w:szCs w:val="28"/>
              </w:rPr>
            </w:pPr>
            <w:r>
              <w:rPr>
                <w:bCs/>
                <w:sz w:val="28"/>
                <w:szCs w:val="28"/>
              </w:rPr>
              <w:t>Гудзь Микола Михайлович</w:t>
            </w:r>
          </w:p>
        </w:tc>
        <w:tc>
          <w:tcPr>
            <w:tcW w:w="4857" w:type="dxa"/>
          </w:tcPr>
          <w:p w:rsidR="009836B6" w:rsidRPr="00FC5AFE" w:rsidRDefault="009836B6" w:rsidP="002E31E7">
            <w:pPr>
              <w:pStyle w:val="3"/>
              <w:tabs>
                <w:tab w:val="left" w:pos="567"/>
                <w:tab w:val="left" w:pos="5670"/>
              </w:tabs>
              <w:ind w:left="0" w:firstLine="0"/>
              <w:jc w:val="left"/>
              <w:rPr>
                <w:sz w:val="28"/>
              </w:rPr>
            </w:pPr>
            <w:r>
              <w:rPr>
                <w:sz w:val="28"/>
              </w:rPr>
              <w:t xml:space="preserve">Заступник сільського голови </w:t>
            </w:r>
          </w:p>
        </w:tc>
      </w:tr>
      <w:tr w:rsidR="009836B6" w:rsidRPr="00FC5AFE" w:rsidTr="00586EBE">
        <w:tc>
          <w:tcPr>
            <w:tcW w:w="4856" w:type="dxa"/>
          </w:tcPr>
          <w:p w:rsidR="009836B6" w:rsidRPr="002E31E7" w:rsidRDefault="002E31E7" w:rsidP="00586EBE">
            <w:pPr>
              <w:pStyle w:val="a3"/>
              <w:ind w:firstLine="0"/>
              <w:jc w:val="left"/>
              <w:rPr>
                <w:bCs/>
                <w:sz w:val="28"/>
              </w:rPr>
            </w:pPr>
            <w:r w:rsidRPr="002E31E7">
              <w:rPr>
                <w:bCs/>
                <w:sz w:val="28"/>
              </w:rPr>
              <w:t xml:space="preserve">Крисько </w:t>
            </w:r>
            <w:r>
              <w:rPr>
                <w:bCs/>
                <w:sz w:val="28"/>
              </w:rPr>
              <w:t>Людмила Віталіївна</w:t>
            </w:r>
          </w:p>
        </w:tc>
        <w:tc>
          <w:tcPr>
            <w:tcW w:w="4857" w:type="dxa"/>
          </w:tcPr>
          <w:p w:rsidR="009836B6" w:rsidRPr="002E31E7" w:rsidRDefault="002E31E7" w:rsidP="00586EBE">
            <w:pPr>
              <w:pStyle w:val="3"/>
              <w:tabs>
                <w:tab w:val="left" w:pos="567"/>
                <w:tab w:val="left" w:pos="5670"/>
              </w:tabs>
              <w:ind w:left="0" w:firstLine="0"/>
              <w:jc w:val="left"/>
              <w:rPr>
                <w:sz w:val="28"/>
              </w:rPr>
            </w:pPr>
            <w:r w:rsidRPr="002E31E7">
              <w:rPr>
                <w:sz w:val="28"/>
              </w:rPr>
              <w:t>Начальник відділу з юридичних питань</w:t>
            </w:r>
          </w:p>
        </w:tc>
      </w:tr>
      <w:tr w:rsidR="009836B6" w:rsidRPr="00FC5AFE" w:rsidTr="00586EBE">
        <w:tc>
          <w:tcPr>
            <w:tcW w:w="4856" w:type="dxa"/>
          </w:tcPr>
          <w:p w:rsidR="009836B6" w:rsidRPr="00FC5AFE" w:rsidRDefault="009836B6" w:rsidP="00586EBE">
            <w:pPr>
              <w:pStyle w:val="a3"/>
              <w:ind w:firstLine="0"/>
              <w:jc w:val="left"/>
              <w:rPr>
                <w:sz w:val="28"/>
              </w:rPr>
            </w:pPr>
          </w:p>
        </w:tc>
        <w:tc>
          <w:tcPr>
            <w:tcW w:w="4857" w:type="dxa"/>
          </w:tcPr>
          <w:p w:rsidR="009836B6" w:rsidRPr="00FC5AFE" w:rsidRDefault="009836B6" w:rsidP="00586EBE">
            <w:pPr>
              <w:pStyle w:val="3"/>
              <w:tabs>
                <w:tab w:val="left" w:pos="567"/>
                <w:tab w:val="left" w:pos="5670"/>
              </w:tabs>
              <w:ind w:left="0" w:firstLine="0"/>
              <w:jc w:val="left"/>
              <w:rPr>
                <w:sz w:val="28"/>
              </w:rPr>
            </w:pPr>
          </w:p>
        </w:tc>
      </w:tr>
      <w:tr w:rsidR="009836B6" w:rsidRPr="00FC5AFE" w:rsidTr="00586EBE">
        <w:tc>
          <w:tcPr>
            <w:tcW w:w="4856" w:type="dxa"/>
          </w:tcPr>
          <w:p w:rsidR="009836B6" w:rsidRPr="00FC5AFE" w:rsidRDefault="009836B6" w:rsidP="00586EBE">
            <w:pPr>
              <w:pStyle w:val="a3"/>
              <w:ind w:firstLine="0"/>
              <w:jc w:val="left"/>
              <w:rPr>
                <w:b/>
                <w:bCs/>
                <w:sz w:val="28"/>
              </w:rPr>
            </w:pPr>
          </w:p>
        </w:tc>
        <w:tc>
          <w:tcPr>
            <w:tcW w:w="4857" w:type="dxa"/>
          </w:tcPr>
          <w:p w:rsidR="009836B6" w:rsidRPr="00FC5AFE" w:rsidRDefault="009836B6" w:rsidP="00586EBE">
            <w:pPr>
              <w:pStyle w:val="3"/>
              <w:tabs>
                <w:tab w:val="left" w:pos="567"/>
                <w:tab w:val="left" w:pos="5670"/>
              </w:tabs>
              <w:ind w:left="106" w:firstLine="0"/>
              <w:jc w:val="left"/>
              <w:rPr>
                <w:sz w:val="28"/>
              </w:rPr>
            </w:pPr>
          </w:p>
        </w:tc>
      </w:tr>
      <w:tr w:rsidR="009836B6" w:rsidRPr="00FC5AFE" w:rsidTr="00586EBE">
        <w:tc>
          <w:tcPr>
            <w:tcW w:w="4856" w:type="dxa"/>
          </w:tcPr>
          <w:p w:rsidR="009836B6" w:rsidRPr="00FC5AFE" w:rsidRDefault="009836B6" w:rsidP="00586EBE">
            <w:pPr>
              <w:pStyle w:val="a3"/>
              <w:ind w:firstLine="0"/>
              <w:jc w:val="left"/>
              <w:rPr>
                <w:b/>
                <w:bCs/>
                <w:sz w:val="28"/>
              </w:rPr>
            </w:pPr>
          </w:p>
        </w:tc>
        <w:tc>
          <w:tcPr>
            <w:tcW w:w="4857" w:type="dxa"/>
          </w:tcPr>
          <w:p w:rsidR="009836B6" w:rsidRPr="00FC5AFE" w:rsidRDefault="009836B6" w:rsidP="00586EBE">
            <w:pPr>
              <w:pStyle w:val="a3"/>
              <w:ind w:firstLine="0"/>
              <w:jc w:val="left"/>
              <w:rPr>
                <w:bCs/>
                <w:sz w:val="28"/>
              </w:rPr>
            </w:pPr>
          </w:p>
        </w:tc>
      </w:tr>
      <w:tr w:rsidR="009836B6" w:rsidRPr="00FC5AFE" w:rsidTr="00586EBE">
        <w:tc>
          <w:tcPr>
            <w:tcW w:w="4856" w:type="dxa"/>
          </w:tcPr>
          <w:p w:rsidR="009836B6" w:rsidRPr="00FC5AFE" w:rsidRDefault="009836B6" w:rsidP="00586EBE">
            <w:pPr>
              <w:pStyle w:val="a3"/>
              <w:ind w:firstLine="0"/>
              <w:jc w:val="left"/>
              <w:rPr>
                <w:sz w:val="28"/>
              </w:rPr>
            </w:pPr>
          </w:p>
        </w:tc>
        <w:tc>
          <w:tcPr>
            <w:tcW w:w="4857" w:type="dxa"/>
          </w:tcPr>
          <w:p w:rsidR="009836B6" w:rsidRPr="00FC5AFE" w:rsidRDefault="009836B6" w:rsidP="00586EBE">
            <w:pPr>
              <w:pStyle w:val="a3"/>
              <w:ind w:firstLine="0"/>
              <w:jc w:val="left"/>
              <w:rPr>
                <w:bCs/>
                <w:sz w:val="28"/>
              </w:rPr>
            </w:pPr>
          </w:p>
        </w:tc>
      </w:tr>
    </w:tbl>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Pr="00557449" w:rsidRDefault="009836B6" w:rsidP="009836B6">
      <w:pPr>
        <w:spacing w:after="0" w:line="240" w:lineRule="auto"/>
        <w:rPr>
          <w:rFonts w:ascii="Times New Roman" w:hAnsi="Times New Roman"/>
          <w:b/>
          <w:sz w:val="28"/>
          <w:szCs w:val="28"/>
          <w:lang w:val="uk-UA" w:eastAsia="en-US"/>
        </w:rPr>
      </w:pPr>
      <w:r w:rsidRPr="00A54734">
        <w:rPr>
          <w:rFonts w:ascii="Times New Roman" w:hAnsi="Times New Roman"/>
          <w:b/>
          <w:sz w:val="28"/>
          <w:szCs w:val="28"/>
          <w:lang w:val="uk-UA" w:eastAsia="en-US"/>
        </w:rPr>
        <w:t xml:space="preserve">Секретар ради      </w:t>
      </w:r>
      <w:r>
        <w:rPr>
          <w:rFonts w:ascii="Times New Roman" w:hAnsi="Times New Roman"/>
          <w:b/>
          <w:sz w:val="28"/>
          <w:szCs w:val="28"/>
          <w:lang w:val="uk-UA" w:eastAsia="en-US"/>
        </w:rPr>
        <w:t xml:space="preserve">                                 </w:t>
      </w:r>
      <w:r w:rsidR="002154DF">
        <w:rPr>
          <w:rFonts w:ascii="Times New Roman" w:hAnsi="Times New Roman"/>
          <w:b/>
          <w:sz w:val="28"/>
          <w:szCs w:val="28"/>
          <w:lang w:val="uk-UA" w:eastAsia="en-US"/>
        </w:rPr>
        <w:t>Н.Г. Стрижак</w:t>
      </w:r>
      <w:r w:rsidRPr="00A54734">
        <w:rPr>
          <w:rFonts w:ascii="Times New Roman" w:hAnsi="Times New Roman"/>
          <w:b/>
          <w:sz w:val="28"/>
          <w:szCs w:val="28"/>
          <w:lang w:val="uk-UA" w:eastAsia="en-US"/>
        </w:rPr>
        <w:t xml:space="preserve">                                                 </w:t>
      </w:r>
    </w:p>
    <w:p w:rsidR="009836B6" w:rsidRPr="00557449" w:rsidRDefault="009836B6" w:rsidP="009836B6">
      <w:pPr>
        <w:spacing w:after="0" w:line="240" w:lineRule="auto"/>
        <w:rPr>
          <w:rFonts w:ascii="Times New Roman" w:hAnsi="Times New Roman"/>
          <w:b/>
          <w:sz w:val="28"/>
          <w:szCs w:val="28"/>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9836B6" w:rsidRDefault="009836B6" w:rsidP="009836B6">
      <w:pPr>
        <w:spacing w:after="0" w:line="240" w:lineRule="auto"/>
        <w:rPr>
          <w:rFonts w:ascii="Times New Roman" w:hAnsi="Times New Roman"/>
          <w:b/>
          <w:sz w:val="26"/>
          <w:szCs w:val="26"/>
          <w:lang w:val="uk-UA" w:eastAsia="en-US"/>
        </w:rPr>
      </w:pPr>
    </w:p>
    <w:p w:rsidR="0078298E" w:rsidRDefault="0078298E" w:rsidP="009836B6">
      <w:pPr>
        <w:spacing w:after="0" w:line="240" w:lineRule="auto"/>
        <w:rPr>
          <w:rFonts w:ascii="Times New Roman" w:hAnsi="Times New Roman"/>
          <w:b/>
          <w:sz w:val="26"/>
          <w:szCs w:val="26"/>
          <w:lang w:val="uk-UA" w:eastAsia="en-US"/>
        </w:rPr>
      </w:pPr>
    </w:p>
    <w:p w:rsidR="009836B6" w:rsidRPr="001A203F" w:rsidRDefault="009836B6" w:rsidP="009836B6">
      <w:pPr>
        <w:pStyle w:val="ab"/>
        <w:spacing w:after="0"/>
        <w:ind w:left="3600" w:firstLine="720"/>
        <w:jc w:val="right"/>
        <w:rPr>
          <w:rFonts w:ascii="Times New Roman" w:hAnsi="Times New Roman"/>
          <w:sz w:val="24"/>
          <w:szCs w:val="24"/>
          <w:lang w:val="uk-UA"/>
        </w:rPr>
      </w:pPr>
      <w:r w:rsidRPr="00190620">
        <w:rPr>
          <w:rFonts w:ascii="Times New Roman" w:hAnsi="Times New Roman"/>
          <w:sz w:val="24"/>
          <w:szCs w:val="24"/>
          <w:lang w:val="uk-UA"/>
        </w:rPr>
        <w:t xml:space="preserve">Додаток </w:t>
      </w:r>
      <w:r>
        <w:rPr>
          <w:rFonts w:ascii="Times New Roman" w:hAnsi="Times New Roman"/>
          <w:sz w:val="24"/>
          <w:szCs w:val="24"/>
          <w:lang w:val="uk-UA"/>
        </w:rPr>
        <w:t>2</w:t>
      </w:r>
      <w:r w:rsidRPr="001A203F">
        <w:rPr>
          <w:rFonts w:ascii="Times New Roman" w:hAnsi="Times New Roman"/>
          <w:sz w:val="24"/>
          <w:szCs w:val="24"/>
          <w:lang w:val="uk-UA"/>
        </w:rPr>
        <w:t xml:space="preserve"> </w:t>
      </w:r>
      <w:r w:rsidRPr="00190620">
        <w:rPr>
          <w:rFonts w:ascii="Times New Roman" w:hAnsi="Times New Roman"/>
          <w:sz w:val="24"/>
          <w:szCs w:val="24"/>
          <w:lang w:val="uk-UA"/>
        </w:rPr>
        <w:t xml:space="preserve">до рішення </w:t>
      </w:r>
    </w:p>
    <w:p w:rsidR="009836B6" w:rsidRPr="00190620" w:rsidRDefault="009836B6" w:rsidP="009836B6">
      <w:pPr>
        <w:pStyle w:val="ab"/>
        <w:spacing w:after="0"/>
        <w:jc w:val="right"/>
        <w:rPr>
          <w:rFonts w:ascii="Times New Roman" w:hAnsi="Times New Roman"/>
          <w:sz w:val="24"/>
          <w:szCs w:val="24"/>
          <w:lang w:val="uk-UA"/>
        </w:rPr>
      </w:pPr>
      <w:r w:rsidRPr="002154DF">
        <w:rPr>
          <w:rFonts w:ascii="Times New Roman" w:hAnsi="Times New Roman"/>
          <w:sz w:val="24"/>
          <w:szCs w:val="24"/>
          <w:lang w:val="uk-UA"/>
        </w:rPr>
        <w:t>Студениківськ</w:t>
      </w:r>
      <w:r>
        <w:rPr>
          <w:rFonts w:ascii="Times New Roman" w:hAnsi="Times New Roman"/>
          <w:sz w:val="24"/>
          <w:szCs w:val="24"/>
          <w:lang w:val="uk-UA"/>
        </w:rPr>
        <w:t>ої</w:t>
      </w:r>
      <w:r w:rsidRPr="00033A07">
        <w:rPr>
          <w:rFonts w:ascii="Times New Roman" w:hAnsi="Times New Roman"/>
          <w:sz w:val="24"/>
          <w:szCs w:val="24"/>
          <w:lang w:val="uk-UA"/>
        </w:rPr>
        <w:t xml:space="preserve"> </w:t>
      </w:r>
      <w:r>
        <w:rPr>
          <w:rFonts w:ascii="Times New Roman" w:hAnsi="Times New Roman"/>
          <w:sz w:val="24"/>
          <w:szCs w:val="24"/>
          <w:lang w:val="uk-UA"/>
        </w:rPr>
        <w:t>сільської ради</w:t>
      </w:r>
      <w:r w:rsidRPr="00190620">
        <w:rPr>
          <w:rFonts w:ascii="Times New Roman" w:hAnsi="Times New Roman"/>
          <w:sz w:val="24"/>
          <w:szCs w:val="24"/>
          <w:lang w:val="uk-UA"/>
        </w:rPr>
        <w:t xml:space="preserve"> </w:t>
      </w:r>
    </w:p>
    <w:p w:rsidR="009836B6" w:rsidRPr="001A203F" w:rsidRDefault="009836B6" w:rsidP="009836B6">
      <w:pPr>
        <w:spacing w:after="0"/>
        <w:jc w:val="right"/>
        <w:rPr>
          <w:rFonts w:ascii="Times New Roman" w:hAnsi="Times New Roman"/>
          <w:sz w:val="24"/>
          <w:szCs w:val="24"/>
          <w:lang w:val="uk-UA"/>
        </w:rPr>
      </w:pPr>
      <w:r w:rsidRPr="00A54734">
        <w:rPr>
          <w:rFonts w:ascii="Times New Roman" w:hAnsi="Times New Roman"/>
          <w:sz w:val="24"/>
          <w:szCs w:val="24"/>
          <w:lang w:val="uk-UA"/>
        </w:rPr>
        <w:t xml:space="preserve">від </w:t>
      </w:r>
      <w:r w:rsidR="002E31E7">
        <w:rPr>
          <w:rFonts w:ascii="Times New Roman" w:hAnsi="Times New Roman"/>
          <w:sz w:val="24"/>
          <w:szCs w:val="24"/>
          <w:lang w:val="uk-UA"/>
        </w:rPr>
        <w:t>26.02.2019</w:t>
      </w:r>
      <w:r w:rsidRPr="001A203F">
        <w:rPr>
          <w:rFonts w:ascii="Times New Roman" w:hAnsi="Times New Roman"/>
          <w:sz w:val="24"/>
          <w:szCs w:val="24"/>
          <w:lang w:val="uk-UA"/>
        </w:rPr>
        <w:t xml:space="preserve"> № </w:t>
      </w:r>
      <w:r w:rsidR="002E31E7">
        <w:rPr>
          <w:rFonts w:ascii="Times New Roman" w:hAnsi="Times New Roman"/>
          <w:sz w:val="24"/>
          <w:szCs w:val="24"/>
          <w:lang w:val="uk-UA"/>
        </w:rPr>
        <w:t>573</w:t>
      </w:r>
    </w:p>
    <w:p w:rsidR="009836B6" w:rsidRDefault="009836B6" w:rsidP="009836B6">
      <w:pPr>
        <w:pStyle w:val="3"/>
        <w:ind w:left="5670" w:firstLine="0"/>
        <w:jc w:val="left"/>
      </w:pPr>
    </w:p>
    <w:p w:rsidR="009836B6" w:rsidRDefault="009836B6" w:rsidP="009836B6">
      <w:pPr>
        <w:pStyle w:val="5"/>
        <w:rPr>
          <w:sz w:val="28"/>
          <w:szCs w:val="28"/>
        </w:rPr>
      </w:pPr>
    </w:p>
    <w:p w:rsidR="009836B6" w:rsidRPr="006A4F95" w:rsidRDefault="009836B6" w:rsidP="009836B6">
      <w:pPr>
        <w:pStyle w:val="5"/>
        <w:rPr>
          <w:b/>
          <w:sz w:val="28"/>
          <w:szCs w:val="28"/>
        </w:rPr>
      </w:pPr>
      <w:r w:rsidRPr="006A4F95">
        <w:rPr>
          <w:b/>
          <w:sz w:val="28"/>
          <w:szCs w:val="28"/>
        </w:rPr>
        <w:t>ПЕРЕЛІК</w:t>
      </w:r>
    </w:p>
    <w:p w:rsidR="009836B6" w:rsidRPr="00557449" w:rsidRDefault="009836B6" w:rsidP="009836B6">
      <w:pPr>
        <w:pStyle w:val="5"/>
        <w:rPr>
          <w:b/>
          <w:sz w:val="28"/>
          <w:szCs w:val="28"/>
        </w:rPr>
      </w:pPr>
      <w:r w:rsidRPr="00557449">
        <w:rPr>
          <w:b/>
          <w:sz w:val="28"/>
          <w:szCs w:val="28"/>
        </w:rPr>
        <w:t>видів оплачуваних громадських робіт, які можуть бути організовані в 201</w:t>
      </w:r>
      <w:r>
        <w:rPr>
          <w:b/>
          <w:sz w:val="28"/>
          <w:szCs w:val="28"/>
        </w:rPr>
        <w:t>9</w:t>
      </w:r>
      <w:r w:rsidRPr="00557449">
        <w:rPr>
          <w:b/>
          <w:sz w:val="28"/>
          <w:szCs w:val="28"/>
        </w:rPr>
        <w:t xml:space="preserve"> році на території </w:t>
      </w:r>
      <w:r>
        <w:rPr>
          <w:b/>
          <w:sz w:val="28"/>
        </w:rPr>
        <w:t>Студениківської</w:t>
      </w:r>
      <w:r>
        <w:rPr>
          <w:b/>
          <w:sz w:val="28"/>
          <w:szCs w:val="28"/>
        </w:rPr>
        <w:t xml:space="preserve"> сільської ради</w:t>
      </w:r>
      <w:r w:rsidRPr="00557449">
        <w:rPr>
          <w:b/>
          <w:sz w:val="28"/>
          <w:szCs w:val="28"/>
        </w:rPr>
        <w:t>, і які мають суспільно корисну  спрямованість та відповідають потребам громади і сприяють її соціальному розвитку</w:t>
      </w:r>
    </w:p>
    <w:p w:rsidR="009836B6" w:rsidRDefault="009836B6" w:rsidP="009836B6">
      <w:pPr>
        <w:pStyle w:val="5"/>
        <w:ind w:firstLine="0"/>
        <w:jc w:val="both"/>
        <w:rPr>
          <w:sz w:val="28"/>
          <w:szCs w:val="28"/>
        </w:rPr>
      </w:pPr>
    </w:p>
    <w:p w:rsidR="009836B6" w:rsidRPr="00F012A6" w:rsidRDefault="009836B6" w:rsidP="009836B6">
      <w:pPr>
        <w:pStyle w:val="5"/>
        <w:spacing w:line="276" w:lineRule="auto"/>
        <w:ind w:firstLine="0"/>
        <w:jc w:val="both"/>
        <w:rPr>
          <w:sz w:val="28"/>
          <w:szCs w:val="28"/>
        </w:rPr>
      </w:pPr>
      <w:r>
        <w:rPr>
          <w:sz w:val="28"/>
          <w:szCs w:val="28"/>
        </w:rPr>
        <w:t>1.</w:t>
      </w:r>
      <w:r w:rsidRPr="00F012A6">
        <w:rPr>
          <w:sz w:val="28"/>
          <w:szCs w:val="28"/>
        </w:rPr>
        <w:t>У</w:t>
      </w:r>
      <w:r>
        <w:rPr>
          <w:sz w:val="28"/>
          <w:szCs w:val="28"/>
        </w:rPr>
        <w:t>порядкування</w:t>
      </w:r>
      <w:r w:rsidRPr="00F012A6">
        <w:rPr>
          <w:sz w:val="28"/>
          <w:szCs w:val="28"/>
        </w:rPr>
        <w:t xml:space="preserve"> меморіалів, пам'ятників, братських могил та інших місць поховання загиблих захисників Вітчизни і утримання у належному стані цвинтарів.</w:t>
      </w:r>
    </w:p>
    <w:p w:rsidR="009836B6" w:rsidRPr="00F012A6" w:rsidRDefault="009836B6" w:rsidP="009836B6">
      <w:pPr>
        <w:pStyle w:val="5"/>
        <w:spacing w:line="276" w:lineRule="auto"/>
        <w:ind w:firstLine="0"/>
        <w:jc w:val="both"/>
        <w:rPr>
          <w:sz w:val="28"/>
          <w:szCs w:val="28"/>
        </w:rPr>
      </w:pPr>
      <w:r>
        <w:rPr>
          <w:sz w:val="28"/>
          <w:szCs w:val="28"/>
        </w:rPr>
        <w:t xml:space="preserve">2. </w:t>
      </w:r>
      <w:r w:rsidRPr="00F012A6">
        <w:rPr>
          <w:sz w:val="28"/>
          <w:szCs w:val="28"/>
          <w:lang w:val="ru-RU"/>
        </w:rPr>
        <w:t xml:space="preserve">Благоустрій та озеленення </w:t>
      </w:r>
      <w:r w:rsidRPr="00F012A6">
        <w:rPr>
          <w:sz w:val="28"/>
          <w:szCs w:val="28"/>
        </w:rPr>
        <w:t>зон відпочинку та туризму, паркових зон, придорожніх смуг.</w:t>
      </w:r>
    </w:p>
    <w:p w:rsidR="009836B6" w:rsidRPr="00F012A6" w:rsidRDefault="009836B6" w:rsidP="009836B6">
      <w:pPr>
        <w:pStyle w:val="5"/>
        <w:spacing w:line="276" w:lineRule="auto"/>
        <w:ind w:firstLine="0"/>
        <w:jc w:val="both"/>
        <w:rPr>
          <w:sz w:val="28"/>
          <w:szCs w:val="28"/>
        </w:rPr>
      </w:pPr>
      <w:r>
        <w:rPr>
          <w:sz w:val="28"/>
          <w:szCs w:val="28"/>
        </w:rPr>
        <w:t xml:space="preserve">3. </w:t>
      </w:r>
      <w:r w:rsidRPr="00F012A6">
        <w:rPr>
          <w:sz w:val="28"/>
          <w:szCs w:val="28"/>
        </w:rPr>
        <w:t>Роботи на об’єктах комунальної форми власності у сфері будівництва, ремонту та реконструкції спортивної, транспортної, медичної</w:t>
      </w:r>
      <w:r>
        <w:rPr>
          <w:sz w:val="28"/>
          <w:szCs w:val="28"/>
        </w:rPr>
        <w:t>,</w:t>
      </w:r>
      <w:r w:rsidRPr="00F012A6">
        <w:rPr>
          <w:sz w:val="28"/>
          <w:szCs w:val="28"/>
        </w:rPr>
        <w:t xml:space="preserve"> туристичної і телекомунікаційної інфраструктури.</w:t>
      </w:r>
    </w:p>
    <w:p w:rsidR="009836B6" w:rsidRPr="00F012A6" w:rsidRDefault="009836B6" w:rsidP="009836B6">
      <w:pPr>
        <w:pStyle w:val="5"/>
        <w:spacing w:line="276" w:lineRule="auto"/>
        <w:ind w:firstLine="0"/>
        <w:jc w:val="both"/>
        <w:rPr>
          <w:sz w:val="28"/>
          <w:szCs w:val="28"/>
        </w:rPr>
      </w:pPr>
      <w:r>
        <w:rPr>
          <w:sz w:val="28"/>
          <w:szCs w:val="28"/>
        </w:rPr>
        <w:t>4. Виконання підсобних робіт</w:t>
      </w:r>
      <w:r w:rsidRPr="00F012A6">
        <w:rPr>
          <w:sz w:val="28"/>
          <w:szCs w:val="28"/>
        </w:rPr>
        <w:t xml:space="preserve"> при проведенні ремонту або реконструкції об’єктів соціальної сфери (дошкільних</w:t>
      </w:r>
      <w:r>
        <w:rPr>
          <w:sz w:val="28"/>
          <w:szCs w:val="28"/>
        </w:rPr>
        <w:t xml:space="preserve">, загальноосвітніх та позашкільних навчальних </w:t>
      </w:r>
      <w:r w:rsidRPr="00F012A6">
        <w:rPr>
          <w:sz w:val="28"/>
          <w:szCs w:val="28"/>
        </w:rPr>
        <w:t xml:space="preserve">закладів, закладів культури і охорони здоров'я, будинків-інтернатів для громадян похилого віку, інвалідів та дітей, дитячих оздоровчих </w:t>
      </w:r>
      <w:r>
        <w:rPr>
          <w:sz w:val="28"/>
          <w:szCs w:val="28"/>
        </w:rPr>
        <w:t>закладів</w:t>
      </w:r>
      <w:r w:rsidRPr="00F012A6">
        <w:rPr>
          <w:sz w:val="28"/>
          <w:szCs w:val="28"/>
        </w:rPr>
        <w:t>), впорядкування прилеглих до них територій.</w:t>
      </w:r>
    </w:p>
    <w:p w:rsidR="009836B6" w:rsidRPr="00F012A6" w:rsidRDefault="009836B6" w:rsidP="009836B6">
      <w:pPr>
        <w:pStyle w:val="5"/>
        <w:spacing w:line="276" w:lineRule="auto"/>
        <w:ind w:firstLine="0"/>
        <w:jc w:val="both"/>
        <w:rPr>
          <w:sz w:val="28"/>
          <w:szCs w:val="28"/>
          <w:lang w:val="ru-RU"/>
        </w:rPr>
      </w:pPr>
      <w:r>
        <w:rPr>
          <w:sz w:val="28"/>
          <w:szCs w:val="28"/>
        </w:rPr>
        <w:t>5.</w:t>
      </w:r>
      <w:r w:rsidRPr="00F012A6">
        <w:rPr>
          <w:sz w:val="28"/>
          <w:szCs w:val="28"/>
        </w:rPr>
        <w:t>Догляд за особами похилого віку та інвалідами, а також догляд за хворими в закладах охорони здоров’</w:t>
      </w:r>
      <w:r w:rsidRPr="00F012A6">
        <w:rPr>
          <w:sz w:val="28"/>
          <w:szCs w:val="28"/>
          <w:lang w:val="ru-RU"/>
        </w:rPr>
        <w:t>я, соціального захисту.</w:t>
      </w:r>
    </w:p>
    <w:p w:rsidR="009836B6" w:rsidRPr="00F012A6" w:rsidRDefault="009836B6" w:rsidP="009836B6">
      <w:pPr>
        <w:pStyle w:val="5"/>
        <w:spacing w:line="276" w:lineRule="auto"/>
        <w:ind w:firstLine="0"/>
        <w:jc w:val="both"/>
        <w:rPr>
          <w:sz w:val="28"/>
          <w:szCs w:val="28"/>
        </w:rPr>
      </w:pPr>
      <w:r>
        <w:rPr>
          <w:sz w:val="28"/>
          <w:szCs w:val="28"/>
          <w:lang w:val="ru-RU"/>
        </w:rPr>
        <w:t>6.</w:t>
      </w:r>
      <w:r w:rsidRPr="00F012A6">
        <w:rPr>
          <w:sz w:val="28"/>
          <w:szCs w:val="28"/>
        </w:rPr>
        <w:t>Впорядкування територій населених пунктів з метою ліквідації наслідків надзвичайних ситуацій, визнаних рішенням органів виконавчої влади.</w:t>
      </w:r>
    </w:p>
    <w:p w:rsidR="009836B6" w:rsidRPr="00F012A6" w:rsidRDefault="009836B6" w:rsidP="009836B6">
      <w:pPr>
        <w:pStyle w:val="5"/>
        <w:spacing w:line="276" w:lineRule="auto"/>
        <w:ind w:firstLine="0"/>
        <w:jc w:val="both"/>
        <w:rPr>
          <w:sz w:val="28"/>
          <w:szCs w:val="28"/>
        </w:rPr>
      </w:pPr>
      <w:r>
        <w:rPr>
          <w:sz w:val="28"/>
          <w:szCs w:val="28"/>
        </w:rPr>
        <w:t>7.</w:t>
      </w:r>
      <w:r w:rsidRPr="00F012A6">
        <w:rPr>
          <w:sz w:val="28"/>
          <w:szCs w:val="28"/>
        </w:rPr>
        <w:t>Підсобні роботи з відновленням бібліотечного фонду в бібліотеках та в архівах з документацією.</w:t>
      </w:r>
    </w:p>
    <w:p w:rsidR="009836B6" w:rsidRDefault="009836B6" w:rsidP="009836B6">
      <w:pPr>
        <w:spacing w:after="0"/>
        <w:jc w:val="both"/>
        <w:rPr>
          <w:rFonts w:ascii="Times New Roman" w:hAnsi="Times New Roman"/>
          <w:sz w:val="28"/>
          <w:szCs w:val="28"/>
          <w:lang w:val="uk-UA"/>
        </w:rPr>
      </w:pPr>
      <w:r>
        <w:rPr>
          <w:rFonts w:ascii="Times New Roman" w:hAnsi="Times New Roman"/>
          <w:sz w:val="28"/>
          <w:szCs w:val="28"/>
          <w:lang w:val="uk-UA"/>
        </w:rPr>
        <w:t>8.</w:t>
      </w:r>
      <w:r w:rsidRPr="00F012A6">
        <w:rPr>
          <w:rFonts w:ascii="Times New Roman" w:hAnsi="Times New Roman"/>
          <w:sz w:val="28"/>
          <w:szCs w:val="28"/>
        </w:rPr>
        <w:t>Роботи з документацією  з інформування населення стосовно порядку отримання житлових субсидій</w:t>
      </w:r>
      <w:r>
        <w:rPr>
          <w:rFonts w:ascii="Times New Roman" w:hAnsi="Times New Roman"/>
          <w:sz w:val="28"/>
          <w:szCs w:val="28"/>
          <w:lang w:val="uk-UA"/>
        </w:rPr>
        <w:t>, соціальних допомог</w:t>
      </w:r>
      <w:r w:rsidRPr="00F012A6">
        <w:rPr>
          <w:rFonts w:ascii="Times New Roman" w:hAnsi="Times New Roman"/>
          <w:sz w:val="28"/>
          <w:szCs w:val="28"/>
        </w:rPr>
        <w:t>.</w:t>
      </w:r>
    </w:p>
    <w:p w:rsidR="009836B6" w:rsidRPr="00F012A6" w:rsidRDefault="009836B6" w:rsidP="009836B6">
      <w:pPr>
        <w:spacing w:after="0"/>
        <w:jc w:val="both"/>
        <w:rPr>
          <w:rFonts w:ascii="Times New Roman" w:hAnsi="Times New Roman"/>
          <w:sz w:val="28"/>
          <w:szCs w:val="28"/>
        </w:rPr>
      </w:pPr>
      <w:r w:rsidRPr="00F012A6">
        <w:rPr>
          <w:rFonts w:ascii="Times New Roman" w:hAnsi="Times New Roman"/>
          <w:sz w:val="16"/>
          <w:szCs w:val="16"/>
        </w:rPr>
        <w:t xml:space="preserve"> </w:t>
      </w:r>
      <w:r w:rsidRPr="005541F1">
        <w:rPr>
          <w:rFonts w:ascii="Times New Roman" w:hAnsi="Times New Roman"/>
          <w:sz w:val="28"/>
          <w:szCs w:val="28"/>
          <w:lang w:val="uk-UA"/>
        </w:rPr>
        <w:t>9</w:t>
      </w:r>
      <w:r w:rsidRPr="005541F1">
        <w:rPr>
          <w:rFonts w:ascii="Times New Roman" w:hAnsi="Times New Roman"/>
          <w:sz w:val="28"/>
          <w:szCs w:val="28"/>
        </w:rPr>
        <w:t>.</w:t>
      </w:r>
      <w:r w:rsidRPr="00F012A6">
        <w:rPr>
          <w:rFonts w:ascii="Times New Roman" w:hAnsi="Times New Roman"/>
          <w:sz w:val="28"/>
          <w:szCs w:val="28"/>
        </w:rPr>
        <w:t xml:space="preserve"> Роботи в архівах з документацією.</w:t>
      </w:r>
    </w:p>
    <w:p w:rsidR="009836B6" w:rsidRPr="00574D32" w:rsidRDefault="009836B6" w:rsidP="009836B6">
      <w:pPr>
        <w:pStyle w:val="3"/>
        <w:tabs>
          <w:tab w:val="left" w:pos="567"/>
        </w:tabs>
        <w:spacing w:line="276" w:lineRule="auto"/>
        <w:ind w:left="0" w:firstLine="0"/>
        <w:rPr>
          <w:sz w:val="28"/>
          <w:szCs w:val="28"/>
          <w:lang w:val="ru-RU"/>
        </w:rPr>
      </w:pPr>
      <w:r w:rsidRPr="00574D32">
        <w:rPr>
          <w:sz w:val="28"/>
          <w:szCs w:val="28"/>
        </w:rPr>
        <w:t>10.Допомога сім’</w:t>
      </w:r>
      <w:r w:rsidRPr="00574D32">
        <w:rPr>
          <w:sz w:val="28"/>
          <w:szCs w:val="28"/>
          <w:lang w:val="ru-RU"/>
        </w:rPr>
        <w:t>ям загиблих учасників антитерористичної операції по благоустрою.</w:t>
      </w:r>
    </w:p>
    <w:p w:rsidR="009836B6" w:rsidRPr="00574D32" w:rsidRDefault="009836B6" w:rsidP="009836B6">
      <w:pPr>
        <w:pStyle w:val="3"/>
        <w:tabs>
          <w:tab w:val="left" w:pos="567"/>
        </w:tabs>
        <w:spacing w:line="276" w:lineRule="auto"/>
        <w:ind w:left="0" w:firstLine="0"/>
        <w:rPr>
          <w:sz w:val="28"/>
          <w:szCs w:val="28"/>
        </w:rPr>
      </w:pPr>
      <w:r w:rsidRPr="00574D32">
        <w:rPr>
          <w:sz w:val="28"/>
          <w:szCs w:val="28"/>
        </w:rPr>
        <w:t>11.Ліквідація стихійних сміттєзвалищ.</w:t>
      </w:r>
    </w:p>
    <w:p w:rsidR="009836B6" w:rsidRPr="00574D32" w:rsidRDefault="009836B6" w:rsidP="009836B6">
      <w:pPr>
        <w:pStyle w:val="3"/>
        <w:tabs>
          <w:tab w:val="left" w:pos="567"/>
        </w:tabs>
        <w:spacing w:line="276" w:lineRule="auto"/>
        <w:ind w:left="0" w:firstLine="0"/>
        <w:rPr>
          <w:sz w:val="28"/>
          <w:szCs w:val="28"/>
        </w:rPr>
      </w:pPr>
      <w:r w:rsidRPr="00574D32">
        <w:rPr>
          <w:sz w:val="28"/>
          <w:szCs w:val="28"/>
        </w:rPr>
        <w:t>12. Роботи по розчищенню снігових заметів.</w:t>
      </w:r>
    </w:p>
    <w:p w:rsidR="009836B6" w:rsidRPr="00574D32" w:rsidRDefault="009836B6" w:rsidP="009836B6">
      <w:pPr>
        <w:pStyle w:val="3"/>
        <w:tabs>
          <w:tab w:val="left" w:pos="567"/>
        </w:tabs>
        <w:spacing w:line="276" w:lineRule="auto"/>
        <w:ind w:left="0" w:firstLine="0"/>
        <w:rPr>
          <w:sz w:val="28"/>
          <w:szCs w:val="28"/>
        </w:rPr>
      </w:pPr>
      <w:r w:rsidRPr="00574D32">
        <w:rPr>
          <w:sz w:val="28"/>
          <w:szCs w:val="28"/>
        </w:rPr>
        <w:t xml:space="preserve">13.Екологічний захист навколишнього середовища.                                                                                                                          </w:t>
      </w:r>
    </w:p>
    <w:p w:rsidR="009836B6" w:rsidRPr="00574D32" w:rsidRDefault="009836B6" w:rsidP="009836B6">
      <w:pPr>
        <w:pStyle w:val="3"/>
        <w:tabs>
          <w:tab w:val="left" w:pos="567"/>
        </w:tabs>
        <w:ind w:left="0" w:firstLine="0"/>
        <w:jc w:val="left"/>
        <w:rPr>
          <w:sz w:val="28"/>
          <w:szCs w:val="28"/>
        </w:rPr>
      </w:pPr>
    </w:p>
    <w:p w:rsidR="009836B6" w:rsidRDefault="009836B6" w:rsidP="009836B6">
      <w:pPr>
        <w:pStyle w:val="3"/>
        <w:tabs>
          <w:tab w:val="left" w:pos="567"/>
        </w:tabs>
        <w:ind w:left="0" w:firstLine="0"/>
        <w:jc w:val="left"/>
      </w:pPr>
    </w:p>
    <w:p w:rsidR="009836B6" w:rsidRPr="00557449" w:rsidRDefault="009836B6" w:rsidP="009836B6">
      <w:pPr>
        <w:spacing w:after="0" w:line="240" w:lineRule="auto"/>
        <w:rPr>
          <w:rFonts w:ascii="Times New Roman" w:hAnsi="Times New Roman"/>
          <w:b/>
          <w:sz w:val="28"/>
          <w:szCs w:val="28"/>
          <w:lang w:val="uk-UA" w:eastAsia="en-US"/>
        </w:rPr>
      </w:pPr>
      <w:r w:rsidRPr="00557449">
        <w:rPr>
          <w:rFonts w:ascii="Times New Roman" w:hAnsi="Times New Roman"/>
          <w:b/>
          <w:sz w:val="28"/>
          <w:szCs w:val="28"/>
          <w:lang w:val="uk-UA" w:eastAsia="en-US"/>
        </w:rPr>
        <w:t xml:space="preserve">Секретар ради                                                        </w:t>
      </w:r>
      <w:r w:rsidR="002154DF">
        <w:rPr>
          <w:rFonts w:ascii="Times New Roman" w:hAnsi="Times New Roman"/>
          <w:b/>
          <w:sz w:val="28"/>
          <w:szCs w:val="28"/>
          <w:lang w:val="uk-UA" w:eastAsia="en-US"/>
        </w:rPr>
        <w:t>Н.Г. Стрижак</w:t>
      </w:r>
    </w:p>
    <w:p w:rsidR="009836B6" w:rsidRPr="000021A1" w:rsidRDefault="009836B6" w:rsidP="009836B6">
      <w:pPr>
        <w:rPr>
          <w:b/>
          <w:szCs w:val="28"/>
          <w:lang w:val="uk-UA"/>
        </w:rPr>
      </w:pPr>
    </w:p>
    <w:p w:rsidR="009836B6" w:rsidRDefault="009836B6" w:rsidP="009836B6">
      <w:pPr>
        <w:pStyle w:val="ab"/>
        <w:spacing w:after="0"/>
        <w:ind w:left="3600" w:firstLine="720"/>
        <w:jc w:val="right"/>
        <w:rPr>
          <w:rFonts w:ascii="Times New Roman" w:hAnsi="Times New Roman"/>
          <w:sz w:val="24"/>
          <w:szCs w:val="24"/>
          <w:lang w:val="uk-UA"/>
        </w:rPr>
      </w:pPr>
    </w:p>
    <w:p w:rsidR="009836B6" w:rsidRPr="001A203F" w:rsidRDefault="009836B6" w:rsidP="009836B6">
      <w:pPr>
        <w:pStyle w:val="ab"/>
        <w:spacing w:after="0"/>
        <w:ind w:left="3600" w:firstLine="720"/>
        <w:jc w:val="right"/>
        <w:rPr>
          <w:rFonts w:ascii="Times New Roman" w:hAnsi="Times New Roman"/>
          <w:sz w:val="24"/>
          <w:szCs w:val="24"/>
          <w:lang w:val="uk-UA"/>
        </w:rPr>
      </w:pPr>
      <w:r w:rsidRPr="00863BFB">
        <w:rPr>
          <w:rFonts w:ascii="Times New Roman" w:hAnsi="Times New Roman"/>
          <w:sz w:val="24"/>
          <w:szCs w:val="24"/>
          <w:lang w:val="uk-UA"/>
        </w:rPr>
        <w:t xml:space="preserve">Додаток </w:t>
      </w:r>
      <w:r>
        <w:rPr>
          <w:rFonts w:ascii="Times New Roman" w:hAnsi="Times New Roman"/>
          <w:sz w:val="24"/>
          <w:szCs w:val="24"/>
          <w:lang w:val="uk-UA"/>
        </w:rPr>
        <w:t>3</w:t>
      </w:r>
      <w:r w:rsidRPr="001A203F">
        <w:rPr>
          <w:rFonts w:ascii="Times New Roman" w:hAnsi="Times New Roman"/>
          <w:sz w:val="24"/>
          <w:szCs w:val="24"/>
          <w:lang w:val="uk-UA"/>
        </w:rPr>
        <w:t xml:space="preserve"> </w:t>
      </w:r>
      <w:r w:rsidRPr="00863BFB">
        <w:rPr>
          <w:rFonts w:ascii="Times New Roman" w:hAnsi="Times New Roman"/>
          <w:sz w:val="24"/>
          <w:szCs w:val="24"/>
          <w:lang w:val="uk-UA"/>
        </w:rPr>
        <w:t xml:space="preserve">до рішення </w:t>
      </w:r>
    </w:p>
    <w:p w:rsidR="009836B6" w:rsidRDefault="009836B6" w:rsidP="009836B6">
      <w:pPr>
        <w:pStyle w:val="ab"/>
        <w:spacing w:after="0"/>
        <w:jc w:val="right"/>
        <w:rPr>
          <w:rFonts w:ascii="Times New Roman" w:hAnsi="Times New Roman"/>
          <w:sz w:val="24"/>
          <w:szCs w:val="24"/>
          <w:lang w:val="uk-UA"/>
        </w:rPr>
      </w:pPr>
      <w:r w:rsidRPr="00033A07">
        <w:rPr>
          <w:rFonts w:ascii="Times New Roman" w:hAnsi="Times New Roman"/>
          <w:sz w:val="24"/>
          <w:szCs w:val="24"/>
        </w:rPr>
        <w:t>Студениківськ</w:t>
      </w:r>
      <w:r w:rsidRPr="00033A07">
        <w:rPr>
          <w:rFonts w:ascii="Times New Roman" w:hAnsi="Times New Roman"/>
          <w:sz w:val="24"/>
          <w:szCs w:val="24"/>
          <w:lang w:val="uk-UA"/>
        </w:rPr>
        <w:t>ої</w:t>
      </w:r>
      <w:r>
        <w:rPr>
          <w:rFonts w:ascii="Times New Roman" w:hAnsi="Times New Roman"/>
          <w:sz w:val="24"/>
          <w:szCs w:val="24"/>
          <w:lang w:val="uk-UA"/>
        </w:rPr>
        <w:t xml:space="preserve"> сільської ради</w:t>
      </w:r>
    </w:p>
    <w:p w:rsidR="009836B6" w:rsidRPr="001A203F" w:rsidRDefault="009836B6" w:rsidP="009836B6">
      <w:pPr>
        <w:pStyle w:val="ab"/>
        <w:spacing w:after="0"/>
        <w:jc w:val="right"/>
        <w:rPr>
          <w:rFonts w:ascii="Times New Roman" w:hAnsi="Times New Roman"/>
          <w:sz w:val="24"/>
          <w:szCs w:val="24"/>
          <w:lang w:val="uk-UA"/>
        </w:rPr>
      </w:pPr>
      <w:r w:rsidRPr="003C2485">
        <w:rPr>
          <w:rFonts w:ascii="Times New Roman" w:hAnsi="Times New Roman"/>
          <w:sz w:val="24"/>
          <w:szCs w:val="24"/>
          <w:lang w:val="uk-UA"/>
        </w:rPr>
        <w:t xml:space="preserve">від </w:t>
      </w:r>
      <w:r w:rsidR="002E31E7">
        <w:rPr>
          <w:rFonts w:ascii="Times New Roman" w:hAnsi="Times New Roman"/>
          <w:sz w:val="24"/>
          <w:szCs w:val="24"/>
          <w:lang w:val="uk-UA"/>
        </w:rPr>
        <w:t>26.02.2019</w:t>
      </w:r>
      <w:r w:rsidRPr="001A203F">
        <w:rPr>
          <w:rFonts w:ascii="Times New Roman" w:hAnsi="Times New Roman"/>
          <w:sz w:val="24"/>
          <w:szCs w:val="24"/>
          <w:lang w:val="uk-UA"/>
        </w:rPr>
        <w:t xml:space="preserve"> № </w:t>
      </w:r>
      <w:r w:rsidR="002E31E7">
        <w:rPr>
          <w:rFonts w:ascii="Times New Roman" w:hAnsi="Times New Roman"/>
          <w:sz w:val="24"/>
          <w:szCs w:val="24"/>
          <w:lang w:val="uk-UA"/>
        </w:rPr>
        <w:t>573</w:t>
      </w:r>
    </w:p>
    <w:p w:rsidR="009836B6" w:rsidRDefault="009836B6" w:rsidP="009836B6">
      <w:pPr>
        <w:pStyle w:val="4"/>
        <w:ind w:firstLine="0"/>
      </w:pPr>
    </w:p>
    <w:p w:rsidR="009836B6" w:rsidRDefault="009836B6" w:rsidP="009836B6">
      <w:pPr>
        <w:pStyle w:val="4"/>
        <w:ind w:firstLine="0"/>
      </w:pPr>
    </w:p>
    <w:p w:rsidR="009836B6" w:rsidRPr="009B5C9D" w:rsidRDefault="009836B6" w:rsidP="009836B6">
      <w:pPr>
        <w:pStyle w:val="5"/>
        <w:rPr>
          <w:b/>
          <w:sz w:val="28"/>
          <w:szCs w:val="28"/>
        </w:rPr>
      </w:pPr>
      <w:r w:rsidRPr="009B5C9D">
        <w:rPr>
          <w:b/>
          <w:sz w:val="28"/>
          <w:szCs w:val="28"/>
        </w:rPr>
        <w:t>Перелік</w:t>
      </w:r>
    </w:p>
    <w:p w:rsidR="009836B6" w:rsidRPr="00F012A6" w:rsidRDefault="009836B6" w:rsidP="009836B6">
      <w:pPr>
        <w:pStyle w:val="5"/>
        <w:jc w:val="both"/>
        <w:rPr>
          <w:b/>
          <w:sz w:val="28"/>
          <w:szCs w:val="28"/>
        </w:rPr>
      </w:pPr>
    </w:p>
    <w:p w:rsidR="009836B6" w:rsidRPr="00557449" w:rsidRDefault="008938AB" w:rsidP="009836B6">
      <w:pPr>
        <w:pStyle w:val="5"/>
        <w:ind w:firstLine="0"/>
        <w:rPr>
          <w:b/>
          <w:sz w:val="28"/>
          <w:szCs w:val="28"/>
        </w:rPr>
      </w:pPr>
      <w:r>
        <w:rPr>
          <w:b/>
          <w:sz w:val="28"/>
          <w:szCs w:val="28"/>
        </w:rPr>
        <w:t xml:space="preserve">об’єктів </w:t>
      </w:r>
      <w:r w:rsidR="009836B6" w:rsidRPr="00557449">
        <w:rPr>
          <w:b/>
          <w:sz w:val="28"/>
          <w:szCs w:val="28"/>
        </w:rPr>
        <w:t xml:space="preserve"> </w:t>
      </w:r>
      <w:r>
        <w:rPr>
          <w:b/>
          <w:sz w:val="28"/>
          <w:szCs w:val="28"/>
        </w:rPr>
        <w:t>для  проведення</w:t>
      </w:r>
      <w:r w:rsidR="009836B6" w:rsidRPr="00557449">
        <w:rPr>
          <w:b/>
          <w:sz w:val="28"/>
          <w:szCs w:val="28"/>
        </w:rPr>
        <w:t xml:space="preserve"> оплачуваних громадських робіт</w:t>
      </w:r>
    </w:p>
    <w:p w:rsidR="009836B6" w:rsidRPr="00557449" w:rsidRDefault="009836B6" w:rsidP="009836B6">
      <w:pPr>
        <w:pStyle w:val="5"/>
        <w:jc w:val="both"/>
        <w:rPr>
          <w:b/>
          <w:sz w:val="28"/>
          <w:szCs w:val="28"/>
        </w:rPr>
      </w:pPr>
    </w:p>
    <w:p w:rsidR="009836B6" w:rsidRPr="00F012A6" w:rsidRDefault="009836B6" w:rsidP="009836B6">
      <w:pPr>
        <w:pStyle w:val="5"/>
        <w:jc w:val="both"/>
        <w:rPr>
          <w:sz w:val="28"/>
          <w:szCs w:val="28"/>
        </w:rPr>
      </w:pPr>
    </w:p>
    <w:p w:rsidR="009836B6" w:rsidRPr="00F012A6" w:rsidRDefault="009836B6" w:rsidP="009836B6">
      <w:pPr>
        <w:pStyle w:val="5"/>
        <w:spacing w:line="360" w:lineRule="auto"/>
        <w:jc w:val="both"/>
        <w:rPr>
          <w:sz w:val="28"/>
          <w:szCs w:val="28"/>
        </w:rPr>
      </w:pPr>
      <w:r w:rsidRPr="00F012A6">
        <w:rPr>
          <w:sz w:val="28"/>
          <w:szCs w:val="28"/>
        </w:rPr>
        <w:tab/>
      </w:r>
    </w:p>
    <w:p w:rsidR="009836B6" w:rsidRPr="002E31E7" w:rsidRDefault="009836B6" w:rsidP="009836B6">
      <w:pPr>
        <w:pStyle w:val="5"/>
        <w:spacing w:line="360" w:lineRule="auto"/>
        <w:ind w:firstLine="0"/>
        <w:jc w:val="both"/>
        <w:rPr>
          <w:sz w:val="28"/>
          <w:szCs w:val="28"/>
        </w:rPr>
      </w:pPr>
      <w:r w:rsidRPr="002E31E7">
        <w:rPr>
          <w:sz w:val="28"/>
          <w:szCs w:val="28"/>
        </w:rPr>
        <w:t>1. Навчально-виховні заклади</w:t>
      </w:r>
    </w:p>
    <w:p w:rsidR="009836B6" w:rsidRPr="002E31E7" w:rsidRDefault="00887793" w:rsidP="009836B6">
      <w:pPr>
        <w:pStyle w:val="5"/>
        <w:spacing w:line="360" w:lineRule="auto"/>
        <w:ind w:firstLine="0"/>
        <w:jc w:val="both"/>
        <w:rPr>
          <w:sz w:val="28"/>
          <w:szCs w:val="28"/>
        </w:rPr>
      </w:pPr>
      <w:r>
        <w:rPr>
          <w:sz w:val="28"/>
          <w:szCs w:val="28"/>
        </w:rPr>
        <w:t>2. Фельдшерські</w:t>
      </w:r>
      <w:r w:rsidR="009836B6" w:rsidRPr="002E31E7">
        <w:rPr>
          <w:sz w:val="28"/>
          <w:szCs w:val="28"/>
        </w:rPr>
        <w:t xml:space="preserve"> пункти</w:t>
      </w:r>
      <w:r w:rsidR="002E31E7">
        <w:rPr>
          <w:color w:val="FF0000"/>
          <w:sz w:val="28"/>
          <w:szCs w:val="28"/>
        </w:rPr>
        <w:t xml:space="preserve"> </w:t>
      </w:r>
      <w:r w:rsidR="002E31E7" w:rsidRPr="002E31E7">
        <w:rPr>
          <w:sz w:val="28"/>
          <w:szCs w:val="28"/>
        </w:rPr>
        <w:t>та</w:t>
      </w:r>
      <w:r w:rsidR="002E31E7">
        <w:rPr>
          <w:sz w:val="28"/>
          <w:szCs w:val="28"/>
        </w:rPr>
        <w:t xml:space="preserve"> амбулаторії</w:t>
      </w:r>
    </w:p>
    <w:p w:rsidR="009836B6" w:rsidRPr="002E31E7" w:rsidRDefault="009836B6" w:rsidP="009836B6">
      <w:pPr>
        <w:pStyle w:val="5"/>
        <w:spacing w:line="360" w:lineRule="auto"/>
        <w:ind w:firstLine="0"/>
        <w:jc w:val="both"/>
        <w:rPr>
          <w:sz w:val="28"/>
          <w:szCs w:val="28"/>
        </w:rPr>
      </w:pPr>
      <w:r w:rsidRPr="002E31E7">
        <w:rPr>
          <w:sz w:val="28"/>
          <w:szCs w:val="28"/>
        </w:rPr>
        <w:t>3.  Будинки культури</w:t>
      </w:r>
      <w:r w:rsidR="002E31E7">
        <w:rPr>
          <w:sz w:val="28"/>
          <w:szCs w:val="28"/>
        </w:rPr>
        <w:t xml:space="preserve"> та клуби</w:t>
      </w:r>
    </w:p>
    <w:p w:rsidR="009836B6" w:rsidRPr="008938AB" w:rsidRDefault="009836B6" w:rsidP="009836B6">
      <w:pPr>
        <w:rPr>
          <w:rFonts w:ascii="Times New Roman" w:hAnsi="Times New Roman"/>
          <w:sz w:val="28"/>
          <w:szCs w:val="28"/>
          <w:lang w:val="uk-UA"/>
        </w:rPr>
      </w:pPr>
      <w:r w:rsidRPr="008938AB">
        <w:rPr>
          <w:rFonts w:ascii="Times New Roman" w:hAnsi="Times New Roman"/>
          <w:sz w:val="28"/>
          <w:szCs w:val="28"/>
          <w:lang w:val="uk-UA"/>
        </w:rPr>
        <w:t xml:space="preserve">4. </w:t>
      </w:r>
      <w:r w:rsidR="008938AB">
        <w:rPr>
          <w:rFonts w:ascii="Times New Roman" w:hAnsi="Times New Roman"/>
          <w:sz w:val="28"/>
          <w:szCs w:val="28"/>
          <w:lang w:val="uk-UA"/>
        </w:rPr>
        <w:t>Сільські парки та сквери</w:t>
      </w:r>
    </w:p>
    <w:p w:rsidR="009836B6" w:rsidRDefault="009836B6" w:rsidP="009836B6">
      <w:pPr>
        <w:spacing w:line="360" w:lineRule="auto"/>
        <w:rPr>
          <w:sz w:val="28"/>
          <w:lang w:val="uk-UA"/>
        </w:rPr>
      </w:pPr>
    </w:p>
    <w:p w:rsidR="009836B6" w:rsidRPr="002E24A5" w:rsidRDefault="009836B6" w:rsidP="009836B6">
      <w:pPr>
        <w:spacing w:line="360" w:lineRule="auto"/>
        <w:rPr>
          <w:sz w:val="28"/>
          <w:lang w:val="uk-UA"/>
        </w:rPr>
      </w:pPr>
    </w:p>
    <w:p w:rsidR="009836B6" w:rsidRPr="00A54734" w:rsidRDefault="009836B6" w:rsidP="009836B6">
      <w:pPr>
        <w:spacing w:after="0" w:line="240" w:lineRule="auto"/>
        <w:rPr>
          <w:rFonts w:ascii="Times New Roman" w:hAnsi="Times New Roman"/>
          <w:b/>
          <w:sz w:val="28"/>
          <w:szCs w:val="28"/>
          <w:lang w:val="uk-UA" w:eastAsia="en-US"/>
        </w:rPr>
      </w:pPr>
      <w:r w:rsidRPr="00557449">
        <w:rPr>
          <w:rFonts w:ascii="Times New Roman" w:hAnsi="Times New Roman"/>
          <w:b/>
          <w:sz w:val="28"/>
          <w:szCs w:val="28"/>
          <w:lang w:eastAsia="en-US"/>
        </w:rPr>
        <w:t xml:space="preserve">Секретар </w:t>
      </w:r>
      <w:r>
        <w:rPr>
          <w:rFonts w:ascii="Times New Roman" w:hAnsi="Times New Roman"/>
          <w:b/>
          <w:sz w:val="28"/>
          <w:szCs w:val="28"/>
          <w:lang w:val="uk-UA" w:eastAsia="en-US"/>
        </w:rPr>
        <w:t xml:space="preserve">сільської </w:t>
      </w:r>
      <w:r w:rsidRPr="00557449">
        <w:rPr>
          <w:rFonts w:ascii="Times New Roman" w:hAnsi="Times New Roman"/>
          <w:b/>
          <w:sz w:val="28"/>
          <w:szCs w:val="28"/>
          <w:lang w:eastAsia="en-US"/>
        </w:rPr>
        <w:t xml:space="preserve">ради                                                         </w:t>
      </w:r>
      <w:r w:rsidR="002154DF">
        <w:rPr>
          <w:rFonts w:ascii="Times New Roman" w:hAnsi="Times New Roman"/>
          <w:b/>
          <w:sz w:val="28"/>
          <w:szCs w:val="28"/>
          <w:lang w:val="uk-UA" w:eastAsia="en-US"/>
        </w:rPr>
        <w:t>Н.Г. Стрижак</w:t>
      </w:r>
    </w:p>
    <w:p w:rsidR="009836B6" w:rsidRPr="00D95623" w:rsidRDefault="009836B6" w:rsidP="009836B6">
      <w:pPr>
        <w:rPr>
          <w:b/>
          <w:szCs w:val="28"/>
        </w:rPr>
      </w:pPr>
    </w:p>
    <w:p w:rsidR="009836B6" w:rsidRPr="007D220A" w:rsidRDefault="009836B6" w:rsidP="009836B6">
      <w:pPr>
        <w:rPr>
          <w:sz w:val="28"/>
        </w:rPr>
      </w:pPr>
    </w:p>
    <w:p w:rsidR="009836B6" w:rsidRDefault="009836B6" w:rsidP="009836B6">
      <w:pPr>
        <w:rPr>
          <w:lang w:val="uk-UA"/>
        </w:rPr>
      </w:pPr>
    </w:p>
    <w:p w:rsidR="00314813" w:rsidRDefault="00314813" w:rsidP="009836B6">
      <w:pPr>
        <w:rPr>
          <w:lang w:val="uk-UA"/>
        </w:rPr>
      </w:pPr>
    </w:p>
    <w:p w:rsidR="00314813" w:rsidRDefault="00314813" w:rsidP="009836B6">
      <w:pPr>
        <w:rPr>
          <w:lang w:val="uk-UA"/>
        </w:rPr>
      </w:pPr>
    </w:p>
    <w:p w:rsidR="00314813" w:rsidRDefault="00314813" w:rsidP="009836B6">
      <w:pPr>
        <w:rPr>
          <w:lang w:val="uk-UA"/>
        </w:rPr>
      </w:pPr>
    </w:p>
    <w:p w:rsidR="00314813" w:rsidRDefault="00314813" w:rsidP="009836B6">
      <w:pPr>
        <w:rPr>
          <w:lang w:val="uk-UA"/>
        </w:rPr>
      </w:pPr>
    </w:p>
    <w:p w:rsidR="00314813" w:rsidRDefault="00314813" w:rsidP="009836B6">
      <w:pPr>
        <w:rPr>
          <w:lang w:val="uk-UA"/>
        </w:rPr>
      </w:pPr>
    </w:p>
    <w:p w:rsidR="00314813" w:rsidRDefault="00314813" w:rsidP="009836B6">
      <w:pPr>
        <w:rPr>
          <w:lang w:val="uk-UA"/>
        </w:rPr>
      </w:pPr>
    </w:p>
    <w:p w:rsidR="00314813" w:rsidRDefault="00314813" w:rsidP="009836B6">
      <w:pPr>
        <w:rPr>
          <w:lang w:val="uk-UA"/>
        </w:rPr>
      </w:pPr>
    </w:p>
    <w:p w:rsidR="00314813" w:rsidRDefault="00314813" w:rsidP="009836B6">
      <w:pPr>
        <w:rPr>
          <w:lang w:val="uk-UA"/>
        </w:rPr>
      </w:pPr>
    </w:p>
    <w:p w:rsidR="00314813" w:rsidRDefault="00314813" w:rsidP="009836B6">
      <w:pPr>
        <w:rPr>
          <w:lang w:val="uk-UA"/>
        </w:rPr>
      </w:pPr>
    </w:p>
    <w:p w:rsidR="00314813" w:rsidRPr="00AD03A3" w:rsidRDefault="00314813" w:rsidP="009836B6">
      <w:pPr>
        <w:rPr>
          <w:lang w:val="uk-UA"/>
        </w:rPr>
      </w:pPr>
    </w:p>
    <w:p w:rsidR="00391534" w:rsidRDefault="00391534" w:rsidP="00567B19">
      <w:pPr>
        <w:pStyle w:val="aa"/>
        <w:rPr>
          <w:rFonts w:ascii="Times New Roman" w:hAnsi="Times New Roman"/>
          <w:b/>
          <w:bCs/>
          <w:sz w:val="28"/>
          <w:szCs w:val="28"/>
          <w:lang w:eastAsia="ru-RU"/>
        </w:rPr>
      </w:pPr>
    </w:p>
    <w:p w:rsidR="00391534" w:rsidRPr="00567B19" w:rsidRDefault="00391534" w:rsidP="00567B19">
      <w:pPr>
        <w:pStyle w:val="aa"/>
        <w:rPr>
          <w:rFonts w:ascii="Times New Roman" w:hAnsi="Times New Roman"/>
          <w:b/>
          <w:sz w:val="28"/>
          <w:szCs w:val="28"/>
        </w:rPr>
      </w:pPr>
    </w:p>
    <w:p w:rsidR="00391534" w:rsidRPr="00391534" w:rsidRDefault="00391534" w:rsidP="00391534">
      <w:pPr>
        <w:spacing w:after="0" w:line="240" w:lineRule="auto"/>
        <w:jc w:val="center"/>
        <w:rPr>
          <w:rFonts w:ascii="Antiqua" w:hAnsi="Antiqua"/>
          <w:sz w:val="26"/>
          <w:szCs w:val="20"/>
          <w:lang w:val="uk-UA"/>
        </w:rPr>
      </w:pPr>
      <w:r w:rsidRPr="00391534">
        <w:rPr>
          <w:rFonts w:ascii="Antiqua" w:hAnsi="Antiqua"/>
          <w:sz w:val="26"/>
          <w:szCs w:val="20"/>
          <w:lang w:val="uk-UA"/>
        </w:rPr>
        <w:t xml:space="preserve">                                                                                  </w:t>
      </w:r>
      <w:r w:rsidRPr="00391534">
        <w:rPr>
          <w:rFonts w:ascii="Antiqua" w:hAnsi="Antiqua"/>
          <w:noProof/>
          <w:sz w:val="26"/>
          <w:szCs w:val="20"/>
          <w:lang w:val="uk-UA" w:eastAsia="uk-UA"/>
        </w:rPr>
        <w:drawing>
          <wp:inline distT="0" distB="0" distL="0" distR="0" wp14:anchorId="5B961350" wp14:editId="276FDE46">
            <wp:extent cx="542925" cy="685800"/>
            <wp:effectExtent l="0" t="0" r="9525" b="0"/>
            <wp:docPr id="3" name="Рисунок 3"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r w:rsidRPr="00391534">
        <w:rPr>
          <w:rFonts w:ascii="Antiqua" w:hAnsi="Antiqua"/>
          <w:sz w:val="26"/>
          <w:szCs w:val="20"/>
          <w:lang w:val="uk-UA"/>
        </w:rPr>
        <w:t xml:space="preserve">                                                               </w:t>
      </w:r>
    </w:p>
    <w:p w:rsidR="00391534" w:rsidRPr="00391534" w:rsidRDefault="00391534" w:rsidP="00391534">
      <w:pPr>
        <w:spacing w:after="0" w:line="240" w:lineRule="auto"/>
        <w:jc w:val="center"/>
        <w:rPr>
          <w:rFonts w:ascii="Times New Roman" w:hAnsi="Times New Roman"/>
          <w:b/>
          <w:sz w:val="26"/>
          <w:szCs w:val="26"/>
          <w:lang w:val="uk-UA" w:eastAsia="uk-UA"/>
        </w:rPr>
      </w:pPr>
      <w:r w:rsidRPr="00391534">
        <w:rPr>
          <w:rFonts w:ascii="Times New Roman" w:hAnsi="Times New Roman"/>
          <w:b/>
          <w:sz w:val="26"/>
          <w:szCs w:val="20"/>
          <w:lang w:val="uk-UA"/>
        </w:rPr>
        <w:t>СТУДЕНИКІВСЬКА  СІЛЬСЬКА  РАДА</w:t>
      </w:r>
      <w:r w:rsidRPr="00391534">
        <w:rPr>
          <w:rFonts w:ascii="Times New Roman" w:hAnsi="Times New Roman"/>
          <w:b/>
          <w:sz w:val="26"/>
          <w:szCs w:val="20"/>
          <w:lang w:val="uk-UA"/>
        </w:rPr>
        <w:br/>
        <w:t xml:space="preserve">ПЕРЕЯСЛАВ-ХМЕЛЬНИЦЬКОГО РАЙОНУ </w:t>
      </w:r>
      <w:r w:rsidRPr="00391534">
        <w:rPr>
          <w:rFonts w:ascii="Times New Roman" w:hAnsi="Times New Roman"/>
          <w:b/>
          <w:sz w:val="26"/>
          <w:szCs w:val="20"/>
          <w:lang w:val="uk-UA"/>
        </w:rPr>
        <w:br/>
      </w:r>
      <w:r w:rsidRPr="00391534">
        <w:rPr>
          <w:rFonts w:ascii="Times New Roman" w:hAnsi="Times New Roman"/>
          <w:b/>
          <w:sz w:val="26"/>
          <w:szCs w:val="26"/>
          <w:lang w:val="uk-UA" w:eastAsia="uk-UA"/>
        </w:rPr>
        <w:t>КИЇВСЬКОЇ  ОБЛАСТІ</w:t>
      </w:r>
    </w:p>
    <w:p w:rsidR="00391534" w:rsidRPr="00391534" w:rsidRDefault="00391534" w:rsidP="00391534">
      <w:pPr>
        <w:spacing w:after="0" w:line="240" w:lineRule="auto"/>
        <w:jc w:val="center"/>
        <w:rPr>
          <w:rFonts w:ascii="Times New Roman" w:hAnsi="Times New Roman"/>
          <w:b/>
          <w:sz w:val="26"/>
          <w:szCs w:val="26"/>
          <w:lang w:val="uk-UA" w:eastAsia="uk-UA"/>
        </w:rPr>
      </w:pPr>
      <w:r w:rsidRPr="00391534">
        <w:rPr>
          <w:rFonts w:ascii="Times New Roman" w:hAnsi="Times New Roman"/>
          <w:b/>
          <w:sz w:val="26"/>
          <w:szCs w:val="26"/>
          <w:lang w:val="uk-UA" w:eastAsia="uk-UA"/>
        </w:rPr>
        <w:t>СЬОМОГО  СКЛИКАННЯ</w:t>
      </w:r>
    </w:p>
    <w:p w:rsidR="00391534" w:rsidRPr="00391534" w:rsidRDefault="00391534" w:rsidP="00391534">
      <w:pPr>
        <w:spacing w:after="0" w:line="240" w:lineRule="auto"/>
        <w:jc w:val="center"/>
        <w:rPr>
          <w:rFonts w:ascii="Times New Roman" w:hAnsi="Times New Roman"/>
          <w:b/>
          <w:sz w:val="26"/>
          <w:szCs w:val="26"/>
          <w:lang w:val="uk-UA" w:eastAsia="uk-UA"/>
        </w:rPr>
      </w:pPr>
    </w:p>
    <w:p w:rsidR="00391534" w:rsidRPr="00391534" w:rsidRDefault="00391534" w:rsidP="00391534">
      <w:pPr>
        <w:spacing w:after="0" w:line="240" w:lineRule="auto"/>
        <w:jc w:val="center"/>
        <w:rPr>
          <w:rFonts w:ascii="Times New Roman" w:hAnsi="Times New Roman"/>
          <w:b/>
          <w:sz w:val="26"/>
          <w:szCs w:val="26"/>
          <w:lang w:val="uk-UA" w:eastAsia="uk-UA"/>
        </w:rPr>
      </w:pPr>
      <w:r w:rsidRPr="00391534">
        <w:rPr>
          <w:rFonts w:ascii="Times New Roman" w:hAnsi="Times New Roman"/>
          <w:b/>
          <w:sz w:val="26"/>
          <w:szCs w:val="26"/>
          <w:lang w:val="uk-UA" w:eastAsia="uk-UA"/>
        </w:rPr>
        <w:t>РІШЕННЯ</w:t>
      </w:r>
    </w:p>
    <w:p w:rsidR="00391534" w:rsidRPr="00391534" w:rsidRDefault="00391534" w:rsidP="00391534">
      <w:pPr>
        <w:spacing w:after="0" w:line="240" w:lineRule="auto"/>
        <w:rPr>
          <w:rFonts w:ascii="Times New Roman" w:hAnsi="Times New Roman"/>
          <w:b/>
          <w:sz w:val="26"/>
          <w:szCs w:val="26"/>
          <w:lang w:val="uk-UA" w:eastAsia="uk-UA"/>
        </w:rPr>
      </w:pPr>
    </w:p>
    <w:p w:rsidR="00391534" w:rsidRPr="00391534" w:rsidRDefault="00391534" w:rsidP="00391534">
      <w:pPr>
        <w:spacing w:after="0" w:line="240" w:lineRule="auto"/>
        <w:rPr>
          <w:rFonts w:ascii="Times New Roman" w:hAnsi="Times New Roman"/>
          <w:b/>
          <w:sz w:val="28"/>
          <w:szCs w:val="28"/>
          <w:lang w:val="uk-UA" w:eastAsia="uk-UA"/>
        </w:rPr>
      </w:pPr>
    </w:p>
    <w:p w:rsidR="00391534" w:rsidRPr="00391534" w:rsidRDefault="00391534" w:rsidP="00391534">
      <w:pPr>
        <w:spacing w:after="0" w:line="240" w:lineRule="auto"/>
        <w:rPr>
          <w:rFonts w:ascii="Times New Roman" w:hAnsi="Times New Roman"/>
          <w:b/>
          <w:sz w:val="28"/>
          <w:szCs w:val="28"/>
          <w:lang w:val="uk-UA" w:eastAsia="uk-UA"/>
        </w:rPr>
      </w:pPr>
      <w:r w:rsidRPr="00391534">
        <w:rPr>
          <w:rFonts w:ascii="Times New Roman" w:hAnsi="Times New Roman"/>
          <w:b/>
          <w:sz w:val="28"/>
          <w:szCs w:val="28"/>
          <w:lang w:val="uk-UA" w:eastAsia="uk-UA"/>
        </w:rPr>
        <w:t>Про встановлення ставок туристичного збору на 2019 рік</w:t>
      </w:r>
    </w:p>
    <w:p w:rsidR="00391534" w:rsidRPr="00391534" w:rsidRDefault="00391534" w:rsidP="00391534">
      <w:pPr>
        <w:spacing w:after="0" w:line="240" w:lineRule="auto"/>
        <w:rPr>
          <w:rFonts w:ascii="Times New Roman" w:hAnsi="Times New Roman"/>
          <w:sz w:val="28"/>
          <w:szCs w:val="28"/>
          <w:lang w:val="uk-UA" w:eastAsia="uk-UA"/>
        </w:rPr>
      </w:pPr>
    </w:p>
    <w:p w:rsidR="00391534" w:rsidRPr="00391534" w:rsidRDefault="00391534" w:rsidP="00391534">
      <w:pPr>
        <w:spacing w:after="0" w:line="240" w:lineRule="auto"/>
        <w:rPr>
          <w:rFonts w:ascii="Times New Roman" w:hAnsi="Times New Roman"/>
          <w:sz w:val="28"/>
          <w:szCs w:val="28"/>
          <w:lang w:val="uk-UA" w:eastAsia="uk-UA"/>
        </w:rPr>
      </w:pPr>
      <w:r w:rsidRPr="00391534">
        <w:rPr>
          <w:rFonts w:ascii="Times New Roman" w:hAnsi="Times New Roman"/>
          <w:sz w:val="28"/>
          <w:szCs w:val="28"/>
          <w:lang w:val="uk-UA" w:eastAsia="uk-UA"/>
        </w:rPr>
        <w:t xml:space="preserve">Керуючись п. 24 ч.1 ст. 26 Закону України “ Про місцеве самоврядування в Україні ” , ст. 268 Податкового кодексу України із змінами відповідно до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2018році» від 07.12.2017 року No2245-VІІI та з метою зміцнення матеріальної та фінансової бази місцевого самоврядування сільська рада </w:t>
      </w:r>
    </w:p>
    <w:p w:rsidR="00391534" w:rsidRPr="00391534" w:rsidRDefault="00391534" w:rsidP="00391534">
      <w:pPr>
        <w:spacing w:after="0" w:line="240" w:lineRule="auto"/>
        <w:rPr>
          <w:rFonts w:ascii="Times New Roman" w:hAnsi="Times New Roman"/>
          <w:b/>
          <w:sz w:val="28"/>
          <w:szCs w:val="28"/>
          <w:lang w:val="uk-UA" w:eastAsia="uk-UA"/>
        </w:rPr>
      </w:pPr>
      <w:r w:rsidRPr="00391534">
        <w:rPr>
          <w:rFonts w:ascii="Times New Roman" w:hAnsi="Times New Roman"/>
          <w:sz w:val="28"/>
          <w:szCs w:val="28"/>
          <w:lang w:val="uk-UA" w:eastAsia="uk-UA"/>
        </w:rPr>
        <w:t xml:space="preserve"> </w:t>
      </w:r>
      <w:r w:rsidRPr="00391534">
        <w:rPr>
          <w:rFonts w:ascii="Times New Roman" w:hAnsi="Times New Roman"/>
          <w:b/>
          <w:sz w:val="28"/>
          <w:szCs w:val="28"/>
          <w:lang w:val="uk-UA" w:eastAsia="uk-UA"/>
        </w:rPr>
        <w:t>ВИРІШИЛА:</w:t>
      </w:r>
    </w:p>
    <w:p w:rsidR="00391534" w:rsidRPr="00391534" w:rsidRDefault="00391534" w:rsidP="00391534">
      <w:pPr>
        <w:spacing w:after="0" w:line="240" w:lineRule="auto"/>
        <w:rPr>
          <w:rFonts w:ascii="Times New Roman" w:hAnsi="Times New Roman"/>
          <w:b/>
          <w:sz w:val="28"/>
          <w:szCs w:val="28"/>
          <w:lang w:val="uk-UA" w:eastAsia="uk-UA"/>
        </w:rPr>
      </w:pPr>
    </w:p>
    <w:p w:rsidR="00391534" w:rsidRPr="00391534" w:rsidRDefault="005C14CC" w:rsidP="00391534">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1</w:t>
      </w:r>
      <w:r w:rsidR="00391534" w:rsidRPr="00391534">
        <w:rPr>
          <w:rFonts w:ascii="Times New Roman" w:hAnsi="Times New Roman"/>
          <w:sz w:val="28"/>
          <w:szCs w:val="28"/>
          <w:lang w:val="uk-UA" w:eastAsia="uk-UA"/>
        </w:rPr>
        <w:t>.Затвердити Положення про порядок справляння туристичного збору згідно з додатком 1.</w:t>
      </w:r>
    </w:p>
    <w:p w:rsidR="00391534" w:rsidRPr="00391534" w:rsidRDefault="005C14CC" w:rsidP="00391534">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2</w:t>
      </w:r>
      <w:r w:rsidR="00391534" w:rsidRPr="00391534">
        <w:rPr>
          <w:rFonts w:ascii="Times New Roman" w:hAnsi="Times New Roman"/>
          <w:sz w:val="28"/>
          <w:szCs w:val="28"/>
          <w:lang w:val="uk-UA" w:eastAsia="uk-UA"/>
        </w:rPr>
        <w:t>.Контроль за виконанням даного рішення покласти на постійну комісію сільської  ради з питань бюджету, фінансів та планування  соціально-економічного розвитку.</w:t>
      </w:r>
    </w:p>
    <w:p w:rsidR="00391534" w:rsidRPr="00391534" w:rsidRDefault="005C14CC" w:rsidP="00391534">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3</w:t>
      </w:r>
      <w:r w:rsidR="00391534" w:rsidRPr="00391534">
        <w:rPr>
          <w:rFonts w:ascii="Times New Roman" w:hAnsi="Times New Roman"/>
          <w:sz w:val="28"/>
          <w:szCs w:val="28"/>
          <w:lang w:val="uk-UA" w:eastAsia="uk-UA"/>
        </w:rPr>
        <w:t>.Це рішення набирає чинності з 01 березня 2019 року.</w:t>
      </w:r>
    </w:p>
    <w:p w:rsidR="00391534" w:rsidRPr="00391534" w:rsidRDefault="00391534" w:rsidP="00391534">
      <w:pPr>
        <w:spacing w:after="0" w:line="240" w:lineRule="auto"/>
        <w:rPr>
          <w:rFonts w:ascii="Times New Roman" w:hAnsi="Times New Roman"/>
          <w:sz w:val="28"/>
          <w:szCs w:val="28"/>
          <w:lang w:val="uk-UA" w:eastAsia="uk-UA"/>
        </w:rPr>
      </w:pPr>
    </w:p>
    <w:p w:rsidR="00391534" w:rsidRPr="00391534" w:rsidRDefault="00391534" w:rsidP="00391534">
      <w:pPr>
        <w:spacing w:after="0" w:line="240" w:lineRule="auto"/>
        <w:rPr>
          <w:rFonts w:ascii="Times New Roman" w:hAnsi="Times New Roman"/>
          <w:sz w:val="28"/>
          <w:szCs w:val="28"/>
          <w:lang w:val="uk-UA" w:eastAsia="uk-UA"/>
        </w:rPr>
      </w:pPr>
    </w:p>
    <w:p w:rsidR="00391534" w:rsidRPr="00391534" w:rsidRDefault="00391534" w:rsidP="00391534">
      <w:pPr>
        <w:spacing w:after="0" w:line="240" w:lineRule="auto"/>
        <w:rPr>
          <w:rFonts w:ascii="Times New Roman" w:hAnsi="Times New Roman"/>
          <w:sz w:val="28"/>
          <w:szCs w:val="28"/>
          <w:lang w:val="uk-UA" w:eastAsia="uk-UA"/>
        </w:rPr>
      </w:pPr>
    </w:p>
    <w:p w:rsidR="00391534" w:rsidRPr="00391534" w:rsidRDefault="00391534" w:rsidP="00391534">
      <w:pPr>
        <w:spacing w:after="0" w:line="240" w:lineRule="auto"/>
        <w:rPr>
          <w:rFonts w:ascii="Times New Roman" w:hAnsi="Times New Roman"/>
          <w:sz w:val="28"/>
          <w:szCs w:val="28"/>
          <w:lang w:val="uk-UA" w:eastAsia="uk-UA"/>
        </w:rPr>
      </w:pPr>
    </w:p>
    <w:p w:rsidR="00391534" w:rsidRPr="00391534" w:rsidRDefault="00391534" w:rsidP="00391534">
      <w:pPr>
        <w:spacing w:after="0" w:line="240" w:lineRule="auto"/>
        <w:rPr>
          <w:rFonts w:ascii="Times New Roman" w:hAnsi="Times New Roman"/>
          <w:sz w:val="20"/>
          <w:szCs w:val="20"/>
          <w:lang w:val="uk-UA"/>
        </w:rPr>
      </w:pPr>
      <w:r w:rsidRPr="00391534">
        <w:rPr>
          <w:rFonts w:ascii="Times New Roman" w:hAnsi="Times New Roman"/>
          <w:sz w:val="28"/>
          <w:szCs w:val="28"/>
          <w:lang w:val="uk-UA" w:eastAsia="uk-UA"/>
        </w:rPr>
        <w:t xml:space="preserve">     Сільський  голова:                                                           М.О. Лях                </w:t>
      </w:r>
    </w:p>
    <w:p w:rsidR="00391534" w:rsidRPr="00391534" w:rsidRDefault="00391534" w:rsidP="00391534">
      <w:pPr>
        <w:spacing w:after="0" w:line="240" w:lineRule="auto"/>
        <w:jc w:val="right"/>
        <w:rPr>
          <w:rFonts w:ascii="Times New Roman" w:hAnsi="Times New Roman"/>
          <w:sz w:val="20"/>
          <w:szCs w:val="20"/>
          <w:lang w:val="uk-UA"/>
        </w:rPr>
      </w:pPr>
    </w:p>
    <w:p w:rsidR="00391534" w:rsidRPr="00391534" w:rsidRDefault="00391534" w:rsidP="00391534">
      <w:pPr>
        <w:spacing w:after="0" w:line="240" w:lineRule="auto"/>
        <w:jc w:val="right"/>
        <w:rPr>
          <w:rFonts w:ascii="Times New Roman" w:hAnsi="Times New Roman"/>
          <w:sz w:val="20"/>
          <w:szCs w:val="20"/>
          <w:lang w:val="uk-UA"/>
        </w:rPr>
      </w:pPr>
    </w:p>
    <w:p w:rsidR="00391534" w:rsidRPr="00391534" w:rsidRDefault="00391534" w:rsidP="00391534">
      <w:pPr>
        <w:spacing w:after="0" w:line="240" w:lineRule="auto"/>
        <w:jc w:val="right"/>
        <w:rPr>
          <w:rFonts w:ascii="Times New Roman" w:hAnsi="Times New Roman"/>
          <w:sz w:val="20"/>
          <w:szCs w:val="20"/>
          <w:lang w:val="uk-UA"/>
        </w:rPr>
      </w:pPr>
    </w:p>
    <w:p w:rsidR="00391534" w:rsidRDefault="007F3D5C" w:rsidP="007F3D5C">
      <w:pPr>
        <w:spacing w:after="0" w:line="240" w:lineRule="auto"/>
        <w:rPr>
          <w:rFonts w:ascii="Times New Roman" w:hAnsi="Times New Roman"/>
          <w:b/>
          <w:sz w:val="28"/>
          <w:szCs w:val="28"/>
          <w:lang w:val="uk-UA"/>
        </w:rPr>
      </w:pPr>
      <w:r w:rsidRPr="007F3D5C">
        <w:rPr>
          <w:rFonts w:ascii="Times New Roman" w:hAnsi="Times New Roman"/>
          <w:b/>
          <w:sz w:val="28"/>
          <w:szCs w:val="28"/>
          <w:lang w:val="uk-UA"/>
        </w:rPr>
        <w:t>с. Студеники</w:t>
      </w:r>
    </w:p>
    <w:p w:rsidR="007F3D5C" w:rsidRDefault="007F3D5C" w:rsidP="007F3D5C">
      <w:pPr>
        <w:spacing w:after="0" w:line="240" w:lineRule="auto"/>
        <w:rPr>
          <w:rFonts w:ascii="Times New Roman" w:hAnsi="Times New Roman"/>
          <w:b/>
          <w:sz w:val="28"/>
          <w:szCs w:val="28"/>
          <w:lang w:val="uk-UA"/>
        </w:rPr>
      </w:pPr>
      <w:r>
        <w:rPr>
          <w:rFonts w:ascii="Times New Roman" w:hAnsi="Times New Roman"/>
          <w:b/>
          <w:sz w:val="28"/>
          <w:szCs w:val="28"/>
          <w:lang w:val="uk-UA"/>
        </w:rPr>
        <w:t>№576-ХХІУ-УІІ</w:t>
      </w:r>
    </w:p>
    <w:p w:rsidR="007F3D5C" w:rsidRPr="007F3D5C" w:rsidRDefault="007F3D5C" w:rsidP="007F3D5C">
      <w:pPr>
        <w:spacing w:after="0" w:line="240" w:lineRule="auto"/>
        <w:rPr>
          <w:rFonts w:ascii="Times New Roman" w:hAnsi="Times New Roman"/>
          <w:b/>
          <w:sz w:val="28"/>
          <w:szCs w:val="28"/>
          <w:lang w:val="uk-UA"/>
        </w:rPr>
      </w:pPr>
      <w:r>
        <w:rPr>
          <w:rFonts w:ascii="Times New Roman" w:hAnsi="Times New Roman"/>
          <w:b/>
          <w:sz w:val="28"/>
          <w:szCs w:val="28"/>
          <w:lang w:val="uk-UA"/>
        </w:rPr>
        <w:t>26.02.2019</w:t>
      </w:r>
    </w:p>
    <w:p w:rsidR="00391534" w:rsidRPr="00391534" w:rsidRDefault="00391534" w:rsidP="00391534">
      <w:pPr>
        <w:spacing w:after="0" w:line="240" w:lineRule="auto"/>
        <w:jc w:val="right"/>
        <w:rPr>
          <w:rFonts w:ascii="Times New Roman" w:hAnsi="Times New Roman"/>
          <w:sz w:val="20"/>
          <w:szCs w:val="20"/>
          <w:lang w:val="uk-UA"/>
        </w:rPr>
      </w:pPr>
    </w:p>
    <w:p w:rsidR="00391534" w:rsidRPr="00391534" w:rsidRDefault="00391534" w:rsidP="00C10F50">
      <w:pPr>
        <w:spacing w:after="0" w:line="240" w:lineRule="auto"/>
        <w:rPr>
          <w:rFonts w:ascii="Times New Roman" w:hAnsi="Times New Roman"/>
          <w:sz w:val="20"/>
          <w:szCs w:val="20"/>
          <w:lang w:val="uk-UA"/>
        </w:rPr>
      </w:pPr>
    </w:p>
    <w:p w:rsidR="00391534" w:rsidRDefault="00391534" w:rsidP="00391534">
      <w:pPr>
        <w:spacing w:after="0" w:line="240" w:lineRule="auto"/>
        <w:jc w:val="right"/>
        <w:rPr>
          <w:rFonts w:ascii="Times New Roman" w:hAnsi="Times New Roman"/>
          <w:sz w:val="20"/>
          <w:szCs w:val="20"/>
          <w:lang w:val="uk-UA"/>
        </w:rPr>
      </w:pPr>
    </w:p>
    <w:p w:rsidR="00C10F50" w:rsidRDefault="00C10F50" w:rsidP="00391534">
      <w:pPr>
        <w:spacing w:after="0" w:line="240" w:lineRule="auto"/>
        <w:jc w:val="right"/>
        <w:rPr>
          <w:rFonts w:ascii="Times New Roman" w:hAnsi="Times New Roman"/>
          <w:sz w:val="20"/>
          <w:szCs w:val="20"/>
          <w:lang w:val="uk-UA"/>
        </w:rPr>
      </w:pPr>
    </w:p>
    <w:p w:rsidR="00C10F50" w:rsidRDefault="00C10F50" w:rsidP="00391534">
      <w:pPr>
        <w:spacing w:after="0" w:line="240" w:lineRule="auto"/>
        <w:jc w:val="right"/>
        <w:rPr>
          <w:rFonts w:ascii="Times New Roman" w:hAnsi="Times New Roman"/>
          <w:sz w:val="20"/>
          <w:szCs w:val="20"/>
          <w:lang w:val="uk-UA"/>
        </w:rPr>
      </w:pPr>
    </w:p>
    <w:p w:rsidR="00C10F50" w:rsidRDefault="00C10F50" w:rsidP="00391534">
      <w:pPr>
        <w:spacing w:after="0" w:line="240" w:lineRule="auto"/>
        <w:jc w:val="right"/>
        <w:rPr>
          <w:rFonts w:ascii="Times New Roman" w:hAnsi="Times New Roman"/>
          <w:sz w:val="20"/>
          <w:szCs w:val="20"/>
          <w:lang w:val="uk-UA"/>
        </w:rPr>
      </w:pPr>
    </w:p>
    <w:p w:rsidR="00C10F50" w:rsidRDefault="00C10F50" w:rsidP="00391534">
      <w:pPr>
        <w:spacing w:after="0" w:line="240" w:lineRule="auto"/>
        <w:jc w:val="right"/>
        <w:rPr>
          <w:rFonts w:ascii="Times New Roman" w:hAnsi="Times New Roman"/>
          <w:sz w:val="20"/>
          <w:szCs w:val="20"/>
          <w:lang w:val="uk-UA"/>
        </w:rPr>
      </w:pPr>
    </w:p>
    <w:p w:rsidR="00C10F50" w:rsidRPr="00391534" w:rsidRDefault="00C10F50" w:rsidP="00391534">
      <w:pPr>
        <w:spacing w:after="0" w:line="240" w:lineRule="auto"/>
        <w:jc w:val="right"/>
        <w:rPr>
          <w:rFonts w:ascii="Times New Roman" w:hAnsi="Times New Roman"/>
          <w:sz w:val="20"/>
          <w:szCs w:val="20"/>
          <w:lang w:val="uk-UA"/>
        </w:rPr>
      </w:pPr>
    </w:p>
    <w:p w:rsidR="00391534" w:rsidRPr="00391534" w:rsidRDefault="00391534" w:rsidP="00391534">
      <w:pPr>
        <w:spacing w:after="0" w:line="240" w:lineRule="auto"/>
        <w:jc w:val="right"/>
        <w:rPr>
          <w:rFonts w:ascii="Times New Roman" w:hAnsi="Times New Roman"/>
          <w:sz w:val="20"/>
          <w:szCs w:val="20"/>
          <w:lang w:val="uk-UA"/>
        </w:rPr>
      </w:pPr>
      <w:r w:rsidRPr="00391534">
        <w:rPr>
          <w:rFonts w:ascii="Times New Roman" w:hAnsi="Times New Roman"/>
          <w:sz w:val="20"/>
          <w:szCs w:val="20"/>
          <w:lang w:val="uk-UA"/>
        </w:rPr>
        <w:t xml:space="preserve">Додаток до рішення сільської ради </w:t>
      </w:r>
    </w:p>
    <w:p w:rsidR="00391534" w:rsidRPr="00391534" w:rsidRDefault="00391534" w:rsidP="00391534">
      <w:pPr>
        <w:spacing w:after="0" w:line="240" w:lineRule="auto"/>
        <w:jc w:val="right"/>
        <w:rPr>
          <w:rFonts w:ascii="Times New Roman" w:hAnsi="Times New Roman"/>
          <w:sz w:val="20"/>
          <w:szCs w:val="20"/>
          <w:lang w:val="uk-UA"/>
        </w:rPr>
      </w:pPr>
      <w:r w:rsidRPr="00391534">
        <w:rPr>
          <w:rFonts w:ascii="Times New Roman" w:hAnsi="Times New Roman"/>
          <w:sz w:val="20"/>
          <w:szCs w:val="20"/>
          <w:lang w:val="uk-UA"/>
        </w:rPr>
        <w:t>№</w:t>
      </w:r>
      <w:r w:rsidR="007F3D5C">
        <w:rPr>
          <w:rFonts w:ascii="Times New Roman" w:hAnsi="Times New Roman"/>
          <w:sz w:val="20"/>
          <w:szCs w:val="20"/>
          <w:lang w:val="uk-UA"/>
        </w:rPr>
        <w:t>576</w:t>
      </w:r>
      <w:r w:rsidRPr="00391534">
        <w:rPr>
          <w:rFonts w:ascii="Times New Roman" w:hAnsi="Times New Roman"/>
          <w:sz w:val="20"/>
          <w:szCs w:val="20"/>
          <w:lang w:val="uk-UA"/>
        </w:rPr>
        <w:t xml:space="preserve"> від </w:t>
      </w:r>
      <w:r w:rsidR="007F3D5C">
        <w:rPr>
          <w:rFonts w:ascii="Times New Roman" w:hAnsi="Times New Roman"/>
          <w:sz w:val="20"/>
          <w:szCs w:val="20"/>
          <w:lang w:val="uk-UA"/>
        </w:rPr>
        <w:t>26.02.2019</w:t>
      </w:r>
    </w:p>
    <w:p w:rsidR="00391534" w:rsidRPr="00391534" w:rsidRDefault="00391534" w:rsidP="00391534">
      <w:pPr>
        <w:spacing w:after="0" w:line="240" w:lineRule="auto"/>
        <w:jc w:val="center"/>
        <w:rPr>
          <w:rFonts w:ascii="Times New Roman" w:hAnsi="Times New Roman"/>
          <w:b/>
          <w:sz w:val="28"/>
          <w:szCs w:val="28"/>
          <w:lang w:val="uk-UA"/>
        </w:rPr>
      </w:pPr>
    </w:p>
    <w:p w:rsidR="00391534" w:rsidRPr="00391534" w:rsidRDefault="00391534" w:rsidP="00391534">
      <w:pPr>
        <w:spacing w:after="0" w:line="240" w:lineRule="auto"/>
        <w:jc w:val="center"/>
        <w:rPr>
          <w:rFonts w:ascii="Times New Roman" w:hAnsi="Times New Roman"/>
          <w:b/>
          <w:sz w:val="28"/>
          <w:szCs w:val="28"/>
          <w:lang w:val="uk-UA"/>
        </w:rPr>
      </w:pPr>
      <w:r w:rsidRPr="00391534">
        <w:rPr>
          <w:rFonts w:ascii="Times New Roman" w:hAnsi="Times New Roman"/>
          <w:b/>
          <w:sz w:val="28"/>
          <w:szCs w:val="28"/>
          <w:lang w:val="uk-UA"/>
        </w:rPr>
        <w:t>Положення  про туристичний збір</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1. Загальні положення</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1.1. Це Положення про туристичний збір на території сільської ради (далі-Положення) визначає ставку та  порядок справляння туристичного збору на території  сільської ради  та затверджено відповідно до Податкового кодексу України.</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1.2. Туристичний збір – це місцевий збір, кошти від якого зараховуються до місцевого бюджету.</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2. Платники збору</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 xml:space="preserve">2.1.Платниками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2.2. Платниками збору не можуть бути особи, які:</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а) постійно проживають, у тому числі на умовах договорів найму, на території ОТГ;</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б) особи, які прибули у відрядження, тільки з числа резидентів, які розміщуються в місцях проживання, зазначених у п.п. «б» п. 268.5.1 ПКУ (див. вище), що належать виключно </w:t>
      </w:r>
      <w:r w:rsidRPr="00391534">
        <w:rPr>
          <w:rFonts w:ascii="Times New Roman" w:hAnsi="Times New Roman"/>
          <w:b/>
          <w:bCs/>
          <w:sz w:val="26"/>
          <w:szCs w:val="20"/>
          <w:lang w:val="uk-UA"/>
        </w:rPr>
        <w:t>фізичним особам</w:t>
      </w:r>
      <w:r w:rsidRPr="00391534">
        <w:rPr>
          <w:rFonts w:ascii="Times New Roman" w:hAnsi="Times New Roman"/>
          <w:sz w:val="26"/>
          <w:szCs w:val="20"/>
          <w:lang w:val="uk-UA"/>
        </w:rPr>
        <w:t> на праві власності або користування.;</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в) інваліди, діти-інваліди та особи, що супроводжують інвалідів I групи або дітей-інвалідів (не більше одного супроводжуючого);</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г) ветерани війни;</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г’) учасники ліквідації наслідків аварії на Чорнобильській АЕС;</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е) діти віком до 18 років;</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є) дитячі лікувально-профілактичні, фізкультурно-оздоровчі та санаторно-курортні заклади;</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bCs/>
          <w:sz w:val="26"/>
          <w:szCs w:val="20"/>
          <w:lang w:val="uk-UA"/>
        </w:rPr>
        <w:t>ж) члени сім’ї фізичної особи першого та/або другого ступеня споріднення, які тимчасово розміщуються такою фізичною особою в місцях проживання (ночівлі), визначених пп. «б»</w:t>
      </w:r>
      <w:r w:rsidRPr="00391534">
        <w:rPr>
          <w:rFonts w:ascii="Antiqua" w:hAnsi="Antiqua"/>
          <w:sz w:val="26"/>
          <w:szCs w:val="20"/>
          <w:lang w:val="uk-UA"/>
        </w:rPr>
        <w:t xml:space="preserve"> пп. </w:t>
      </w:r>
      <w:r w:rsidRPr="00391534">
        <w:rPr>
          <w:rFonts w:ascii="Times New Roman" w:hAnsi="Times New Roman"/>
          <w:sz w:val="26"/>
          <w:szCs w:val="20"/>
          <w:lang w:val="uk-UA"/>
        </w:rPr>
        <w:t>268.5.1 ПКУ, що належать їй на праві власності або на праві користування за договором найму.</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2.3. Облік осіб, визначених підпунктом 2.2 пункту 2 цього Положення, ведеться податковими агентами туристичного збору окремо за кожною категорією.</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3. Ставка збору</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 xml:space="preserve">3.1. Ставка збору встановлюється за кожну добу тимчасового розміщення особи у місцях проживання (ночівлі), у розмірі  0,3 відсотка – для внутрішнього туризму та  1,5 відсотки – для в’їзного туризму від розміру мінімальної заробітної плати, </w:t>
      </w:r>
      <w:r w:rsidRPr="00391534">
        <w:rPr>
          <w:rFonts w:ascii="Times New Roman" w:hAnsi="Times New Roman"/>
          <w:sz w:val="26"/>
          <w:szCs w:val="26"/>
          <w:lang w:val="uk-UA" w:eastAsia="uk-UA"/>
        </w:rPr>
        <w:lastRenderedPageBreak/>
        <w:t xml:space="preserve">встановленої законом на 1 січня звітного (податкового) року, для однієї особи за одну добу тимчасового розміщення; </w:t>
      </w:r>
    </w:p>
    <w:p w:rsidR="00391534" w:rsidRPr="00391534" w:rsidRDefault="00391534" w:rsidP="00391534">
      <w:pPr>
        <w:spacing w:after="0" w:line="240" w:lineRule="auto"/>
        <w:jc w:val="center"/>
        <w:rPr>
          <w:rFonts w:ascii="Times New Roman" w:hAnsi="Times New Roman"/>
          <w:b/>
          <w:sz w:val="26"/>
          <w:szCs w:val="20"/>
          <w:lang w:val="uk-UA"/>
        </w:rPr>
      </w:pPr>
      <w:r w:rsidRPr="00391534">
        <w:rPr>
          <w:rFonts w:ascii="Times New Roman" w:hAnsi="Times New Roman"/>
          <w:b/>
          <w:sz w:val="26"/>
          <w:szCs w:val="20"/>
          <w:lang w:val="uk-UA"/>
        </w:rPr>
        <w:t>4. База справляння збору</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b/>
          <w:sz w:val="26"/>
          <w:szCs w:val="20"/>
          <w:lang w:val="uk-UA"/>
        </w:rPr>
        <w:t xml:space="preserve">  4.1  </w:t>
      </w:r>
      <w:r w:rsidRPr="00391534">
        <w:rPr>
          <w:rFonts w:ascii="Times New Roman" w:hAnsi="Times New Roman"/>
          <w:sz w:val="26"/>
          <w:szCs w:val="20"/>
          <w:lang w:val="uk-UA"/>
        </w:rPr>
        <w:t>Базою справляння збору є загальна кількість діб тимчасового розміщення у місцях проживання (ночівлі);</w:t>
      </w:r>
    </w:p>
    <w:p w:rsidR="00391534" w:rsidRPr="00391534" w:rsidRDefault="00391534" w:rsidP="00391534">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5. Податкові агенти</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5. Податкові агенти та місця проживання (ночівлі)</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5.1 Справляння збору здійснюється з тимчасового розміщення у таких місцях проживання (ночівлі):</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а) готелі, кемпінги, мотелі, гуртожитки 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5.2 Справляння збору здійснюється такими податковими агентами:</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а) юридичними особами, філіями, відділеннями, іншими відокремленими підрозділами юридичних осіб згідно з підпунктом 268.7.2 пункту 268.7 статті 268 Податкового кодексу, фізичними особами - підприємцями, які надають послуги з тимчасового розміщення осіб у місцях проживання (ночівлі), визначених пунктом 5.1 цього Положення;</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цього Положення, що належать фізичним особам на праві власності або на праві користування за договором найму;</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Перелік податкових агентів та інформація про них розміщуються та оприлюднюються на офіційному веб-сайті сільської ради;</w:t>
      </w:r>
    </w:p>
    <w:p w:rsidR="00391534" w:rsidRPr="00391534" w:rsidRDefault="00391534" w:rsidP="00391534">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6. Особливості справляння збору</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6.2. .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відповідної сільської ради.</w:t>
      </w:r>
    </w:p>
    <w:p w:rsidR="00391534" w:rsidRPr="00391534" w:rsidRDefault="00391534" w:rsidP="00391534">
      <w:pPr>
        <w:spacing w:before="100" w:beforeAutospacing="1" w:after="100" w:afterAutospacing="1" w:line="240" w:lineRule="auto"/>
        <w:rPr>
          <w:rFonts w:ascii="Times New Roman" w:hAnsi="Times New Roman"/>
          <w:sz w:val="26"/>
          <w:szCs w:val="26"/>
          <w:lang w:val="uk-UA" w:eastAsia="uk-UA"/>
        </w:rPr>
      </w:pPr>
      <w:r w:rsidRPr="00391534">
        <w:rPr>
          <w:rFonts w:ascii="Times New Roman" w:hAnsi="Times New Roman"/>
          <w:sz w:val="26"/>
          <w:szCs w:val="26"/>
          <w:lang w:val="uk-UA" w:eastAsia="uk-UA"/>
        </w:rPr>
        <w:t xml:space="preserve">6.3. У разі дострокового залишення особою, яка сплатила туристичний збір, території адміністративно-територіальної одиниці, на якій встановлено туристичний </w:t>
      </w:r>
      <w:r w:rsidRPr="00391534">
        <w:rPr>
          <w:rFonts w:ascii="Times New Roman" w:hAnsi="Times New Roman"/>
          <w:sz w:val="26"/>
          <w:szCs w:val="26"/>
          <w:lang w:val="uk-UA" w:eastAsia="uk-UA"/>
        </w:rPr>
        <w:lastRenderedPageBreak/>
        <w:t>збір, сума надмірно сплаченого збору підлягає поверненню такій особі у встановленому цим Кодексом порядку;</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b/>
          <w:sz w:val="26"/>
          <w:szCs w:val="20"/>
          <w:lang w:val="uk-UA"/>
        </w:rPr>
      </w:pPr>
      <w:r w:rsidRPr="00391534">
        <w:rPr>
          <w:rFonts w:ascii="Times New Roman" w:hAnsi="Times New Roman"/>
          <w:b/>
          <w:sz w:val="26"/>
          <w:szCs w:val="20"/>
          <w:lang w:val="uk-UA"/>
        </w:rPr>
        <w:t xml:space="preserve">                                                            7. Строк та порядок сплати збору</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 xml:space="preserve">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звітного(податкового) періоду строк, за місцезнаходженням податкових агентів.  </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в органі державної податкової служби за місцезнаходженням підрозділу.</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7.3. Базовий податковий (звітний) період дорівнює календарному  кварталу.</w:t>
      </w:r>
    </w:p>
    <w:p w:rsidR="00391534" w:rsidRPr="00391534" w:rsidRDefault="00391534" w:rsidP="00391534">
      <w:pPr>
        <w:spacing w:after="0" w:line="240" w:lineRule="auto"/>
        <w:jc w:val="both"/>
        <w:rPr>
          <w:rFonts w:ascii="Times New Roman" w:hAnsi="Times New Roman"/>
          <w:sz w:val="26"/>
          <w:szCs w:val="20"/>
          <w:lang w:val="uk-UA"/>
        </w:rPr>
      </w:pPr>
    </w:p>
    <w:p w:rsidR="00391534" w:rsidRPr="00391534" w:rsidRDefault="00391534" w:rsidP="00391534">
      <w:pPr>
        <w:spacing w:after="0" w:line="240" w:lineRule="auto"/>
        <w:jc w:val="both"/>
        <w:rPr>
          <w:rFonts w:ascii="Times New Roman" w:hAnsi="Times New Roman"/>
          <w:b/>
          <w:sz w:val="26"/>
          <w:szCs w:val="20"/>
          <w:lang w:val="uk-UA"/>
        </w:rPr>
      </w:pPr>
      <w:r w:rsidRPr="00391534">
        <w:rPr>
          <w:rFonts w:ascii="Times New Roman" w:hAnsi="Times New Roman"/>
          <w:sz w:val="26"/>
          <w:szCs w:val="20"/>
          <w:lang w:val="uk-UA"/>
        </w:rPr>
        <w:t xml:space="preserve">                                                                  </w:t>
      </w:r>
      <w:r w:rsidRPr="00391534">
        <w:rPr>
          <w:rFonts w:ascii="Times New Roman" w:hAnsi="Times New Roman"/>
          <w:b/>
          <w:sz w:val="26"/>
          <w:szCs w:val="20"/>
          <w:lang w:val="uk-UA"/>
        </w:rPr>
        <w:t>8. Контроль</w:t>
      </w:r>
    </w:p>
    <w:p w:rsidR="00391534" w:rsidRPr="00391534" w:rsidRDefault="00391534" w:rsidP="00391534">
      <w:pPr>
        <w:spacing w:after="0" w:line="240" w:lineRule="auto"/>
        <w:jc w:val="both"/>
        <w:rPr>
          <w:rFonts w:ascii="Times New Roman" w:hAnsi="Times New Roman"/>
          <w:sz w:val="26"/>
          <w:szCs w:val="20"/>
          <w:lang w:val="uk-UA"/>
        </w:rPr>
      </w:pPr>
      <w:r w:rsidRPr="00391534">
        <w:rPr>
          <w:rFonts w:ascii="Times New Roman" w:hAnsi="Times New Roman"/>
          <w:sz w:val="26"/>
          <w:szCs w:val="20"/>
          <w:lang w:val="uk-UA"/>
        </w:rPr>
        <w:t>8.1. Контроль за дотриманням вимог податкового законодавства у частині справляння туристичного збору здійснюється органами державної податкової служби.</w:t>
      </w:r>
    </w:p>
    <w:p w:rsidR="00391534" w:rsidRPr="00391534" w:rsidRDefault="00391534" w:rsidP="00391534">
      <w:pPr>
        <w:spacing w:after="0" w:line="240" w:lineRule="auto"/>
        <w:jc w:val="center"/>
        <w:rPr>
          <w:rFonts w:ascii="Times New Roman" w:hAnsi="Times New Roman"/>
          <w:b/>
          <w:sz w:val="26"/>
          <w:szCs w:val="20"/>
          <w:lang w:val="uk-UA"/>
        </w:rPr>
      </w:pPr>
    </w:p>
    <w:p w:rsidR="00314813" w:rsidRDefault="00314813">
      <w:pPr>
        <w:rPr>
          <w:rFonts w:ascii="Times New Roman" w:hAnsi="Times New Roman"/>
          <w:b/>
          <w:sz w:val="28"/>
          <w:szCs w:val="28"/>
          <w:lang w:val="uk-UA"/>
        </w:rPr>
      </w:pPr>
    </w:p>
    <w:p w:rsidR="00391534" w:rsidRDefault="00391534">
      <w:pPr>
        <w:rPr>
          <w:rFonts w:ascii="Times New Roman" w:hAnsi="Times New Roman"/>
          <w:b/>
          <w:sz w:val="28"/>
          <w:szCs w:val="28"/>
          <w:lang w:val="uk-UA"/>
        </w:rPr>
      </w:pPr>
    </w:p>
    <w:p w:rsidR="00391534" w:rsidRDefault="007F3D5C">
      <w:pPr>
        <w:rPr>
          <w:rFonts w:ascii="Times New Roman" w:hAnsi="Times New Roman"/>
          <w:b/>
          <w:sz w:val="28"/>
          <w:szCs w:val="28"/>
          <w:lang w:val="uk-UA"/>
        </w:rPr>
      </w:pPr>
      <w:r>
        <w:rPr>
          <w:rFonts w:ascii="Times New Roman" w:hAnsi="Times New Roman"/>
          <w:b/>
          <w:sz w:val="28"/>
          <w:szCs w:val="28"/>
          <w:lang w:val="uk-UA"/>
        </w:rPr>
        <w:t xml:space="preserve">    Секретар с/ради :                                               Н.Г. Стрижак</w:t>
      </w:r>
    </w:p>
    <w:p w:rsidR="00391534" w:rsidRDefault="00391534">
      <w:pPr>
        <w:rPr>
          <w:rFonts w:ascii="Times New Roman" w:hAnsi="Times New Roman"/>
          <w:b/>
          <w:sz w:val="28"/>
          <w:szCs w:val="28"/>
          <w:lang w:val="uk-UA"/>
        </w:rPr>
      </w:pPr>
    </w:p>
    <w:p w:rsidR="00391534" w:rsidRDefault="00391534">
      <w:pPr>
        <w:rPr>
          <w:rFonts w:ascii="Times New Roman" w:hAnsi="Times New Roman"/>
          <w:b/>
          <w:sz w:val="28"/>
          <w:szCs w:val="28"/>
          <w:lang w:val="uk-UA"/>
        </w:rPr>
      </w:pPr>
    </w:p>
    <w:p w:rsidR="00391534" w:rsidRDefault="00391534">
      <w:pPr>
        <w:rPr>
          <w:rFonts w:ascii="Times New Roman" w:hAnsi="Times New Roman"/>
          <w:b/>
          <w:sz w:val="28"/>
          <w:szCs w:val="28"/>
          <w:lang w:val="uk-UA"/>
        </w:rPr>
      </w:pPr>
    </w:p>
    <w:p w:rsidR="00391534" w:rsidRDefault="00391534">
      <w:pPr>
        <w:rPr>
          <w:rFonts w:ascii="Times New Roman" w:hAnsi="Times New Roman"/>
          <w:b/>
          <w:sz w:val="28"/>
          <w:szCs w:val="28"/>
          <w:lang w:val="uk-UA"/>
        </w:rPr>
      </w:pPr>
    </w:p>
    <w:p w:rsidR="00391534" w:rsidRDefault="00391534">
      <w:pPr>
        <w:rPr>
          <w:rFonts w:ascii="Times New Roman" w:hAnsi="Times New Roman"/>
          <w:b/>
          <w:sz w:val="28"/>
          <w:szCs w:val="28"/>
          <w:lang w:val="uk-UA"/>
        </w:rPr>
      </w:pPr>
    </w:p>
    <w:p w:rsidR="00391534" w:rsidRDefault="00391534">
      <w:pPr>
        <w:rPr>
          <w:rFonts w:ascii="Times New Roman" w:hAnsi="Times New Roman"/>
          <w:b/>
          <w:sz w:val="28"/>
          <w:szCs w:val="28"/>
          <w:lang w:val="uk-UA"/>
        </w:rPr>
      </w:pPr>
    </w:p>
    <w:p w:rsidR="00391534" w:rsidRDefault="00391534">
      <w:pPr>
        <w:rPr>
          <w:rFonts w:ascii="Times New Roman" w:hAnsi="Times New Roman"/>
          <w:b/>
          <w:sz w:val="28"/>
          <w:szCs w:val="28"/>
          <w:lang w:val="uk-UA"/>
        </w:rPr>
      </w:pPr>
    </w:p>
    <w:p w:rsidR="00391534" w:rsidRDefault="00391534">
      <w:pPr>
        <w:rPr>
          <w:rFonts w:ascii="Times New Roman" w:hAnsi="Times New Roman"/>
          <w:b/>
          <w:sz w:val="28"/>
          <w:szCs w:val="28"/>
          <w:lang w:val="uk-UA"/>
        </w:rPr>
      </w:pPr>
    </w:p>
    <w:p w:rsidR="00C10F50" w:rsidRDefault="00C10F50">
      <w:pPr>
        <w:rPr>
          <w:rFonts w:ascii="Times New Roman" w:hAnsi="Times New Roman"/>
          <w:b/>
          <w:sz w:val="28"/>
          <w:szCs w:val="28"/>
          <w:lang w:val="uk-UA"/>
        </w:rPr>
      </w:pPr>
    </w:p>
    <w:p w:rsidR="00C10F50" w:rsidRDefault="00C10F50">
      <w:pPr>
        <w:rPr>
          <w:rFonts w:ascii="Times New Roman" w:hAnsi="Times New Roman"/>
          <w:b/>
          <w:sz w:val="28"/>
          <w:szCs w:val="28"/>
          <w:lang w:val="uk-UA"/>
        </w:rPr>
      </w:pPr>
    </w:p>
    <w:p w:rsidR="00391534" w:rsidRDefault="00391534">
      <w:pPr>
        <w:rPr>
          <w:rFonts w:ascii="Times New Roman" w:hAnsi="Times New Roman"/>
          <w:b/>
          <w:sz w:val="28"/>
          <w:szCs w:val="28"/>
          <w:lang w:val="uk-UA"/>
        </w:rPr>
      </w:pPr>
    </w:p>
    <w:p w:rsidR="00391534" w:rsidRPr="00391534" w:rsidRDefault="00391534" w:rsidP="00391534">
      <w:pPr>
        <w:spacing w:after="0" w:line="288" w:lineRule="auto"/>
        <w:jc w:val="center"/>
        <w:rPr>
          <w:rFonts w:ascii="Times New Roman" w:hAnsi="Times New Roman"/>
          <w:bCs/>
          <w:sz w:val="28"/>
          <w:szCs w:val="28"/>
          <w:lang w:val="uk-UA"/>
        </w:rPr>
      </w:pPr>
      <w:r w:rsidRPr="00391534">
        <w:rPr>
          <w:rFonts w:ascii="Times New Roman" w:eastAsia="Calibri" w:hAnsi="Times New Roman"/>
          <w:noProof/>
          <w:sz w:val="28"/>
          <w:szCs w:val="28"/>
          <w:lang w:val="uk-UA" w:eastAsia="uk-UA"/>
        </w:rPr>
        <w:lastRenderedPageBreak/>
        <w:drawing>
          <wp:inline distT="0" distB="0" distL="0" distR="0" wp14:anchorId="6FBC8EBD" wp14:editId="2FBCE737">
            <wp:extent cx="495300" cy="685800"/>
            <wp:effectExtent l="0" t="0" r="0" b="0"/>
            <wp:docPr id="39" name="Рисунок 39"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391534" w:rsidRPr="00391534" w:rsidRDefault="00391534" w:rsidP="00391534">
      <w:pPr>
        <w:spacing w:after="0" w:line="288" w:lineRule="auto"/>
        <w:jc w:val="center"/>
        <w:rPr>
          <w:rFonts w:ascii="Times New Roman" w:eastAsia="Calibri" w:hAnsi="Times New Roman"/>
          <w:b/>
          <w:iCs/>
          <w:sz w:val="28"/>
          <w:szCs w:val="28"/>
          <w:lang w:eastAsia="en-US"/>
        </w:rPr>
      </w:pPr>
      <w:r w:rsidRPr="00391534">
        <w:rPr>
          <w:rFonts w:ascii="Times New Roman" w:eastAsia="Calibri" w:hAnsi="Times New Roman"/>
          <w:b/>
          <w:iCs/>
          <w:sz w:val="28"/>
          <w:szCs w:val="28"/>
          <w:lang w:eastAsia="en-US"/>
        </w:rPr>
        <w:t>СТУДЕНИКІВСЬКА   СІЛЬСЬКА  РАДА</w:t>
      </w:r>
    </w:p>
    <w:p w:rsidR="00391534" w:rsidRPr="00391534" w:rsidRDefault="00391534" w:rsidP="00391534">
      <w:pPr>
        <w:spacing w:after="0" w:line="288" w:lineRule="auto"/>
        <w:jc w:val="center"/>
        <w:rPr>
          <w:rFonts w:ascii="Times New Roman" w:eastAsia="Calibri" w:hAnsi="Times New Roman"/>
          <w:b/>
          <w:iCs/>
          <w:sz w:val="28"/>
          <w:szCs w:val="28"/>
          <w:lang w:eastAsia="en-US"/>
        </w:rPr>
      </w:pPr>
      <w:r w:rsidRPr="00391534">
        <w:rPr>
          <w:rFonts w:ascii="Times New Roman" w:eastAsia="Calibri" w:hAnsi="Times New Roman"/>
          <w:b/>
          <w:iCs/>
          <w:sz w:val="28"/>
          <w:szCs w:val="28"/>
          <w:lang w:eastAsia="en-US"/>
        </w:rPr>
        <w:t>ПЕРЕЯСЛАВ – ХМЕЛЬНИЦЬКОГО  РАЙОНУ</w:t>
      </w:r>
    </w:p>
    <w:p w:rsidR="00391534" w:rsidRPr="00391534" w:rsidRDefault="00391534" w:rsidP="00391534">
      <w:pPr>
        <w:spacing w:after="0" w:line="288" w:lineRule="auto"/>
        <w:jc w:val="center"/>
        <w:rPr>
          <w:rFonts w:ascii="Times New Roman" w:eastAsia="Calibri" w:hAnsi="Times New Roman"/>
          <w:b/>
          <w:iCs/>
          <w:sz w:val="28"/>
          <w:szCs w:val="28"/>
          <w:lang w:eastAsia="en-US"/>
        </w:rPr>
      </w:pPr>
      <w:r w:rsidRPr="00391534">
        <w:rPr>
          <w:rFonts w:ascii="Times New Roman" w:eastAsia="Calibri" w:hAnsi="Times New Roman"/>
          <w:b/>
          <w:iCs/>
          <w:sz w:val="28"/>
          <w:szCs w:val="28"/>
          <w:lang w:eastAsia="en-US"/>
        </w:rPr>
        <w:t>КИЇВСЬКОЇ  ОБЛАСТІ</w:t>
      </w:r>
    </w:p>
    <w:p w:rsidR="00391534" w:rsidRDefault="00391534" w:rsidP="00391534">
      <w:pPr>
        <w:spacing w:after="0" w:line="288" w:lineRule="auto"/>
        <w:jc w:val="center"/>
        <w:rPr>
          <w:rFonts w:ascii="Times New Roman" w:eastAsia="Calibri" w:hAnsi="Times New Roman"/>
          <w:b/>
          <w:iCs/>
          <w:sz w:val="28"/>
          <w:szCs w:val="28"/>
          <w:lang w:val="uk-UA" w:eastAsia="en-US"/>
        </w:rPr>
      </w:pPr>
      <w:r>
        <w:rPr>
          <w:rFonts w:ascii="Times New Roman" w:eastAsia="Calibri" w:hAnsi="Times New Roman"/>
          <w:b/>
          <w:iCs/>
          <w:sz w:val="28"/>
          <w:szCs w:val="28"/>
          <w:lang w:val="uk-UA" w:eastAsia="en-US"/>
        </w:rPr>
        <w:t>СЬОМОГО  СКЛИКАННЯ</w:t>
      </w:r>
    </w:p>
    <w:p w:rsidR="007523ED" w:rsidRPr="00391534" w:rsidRDefault="007523ED" w:rsidP="00391534">
      <w:pPr>
        <w:spacing w:after="0" w:line="288" w:lineRule="auto"/>
        <w:jc w:val="center"/>
        <w:rPr>
          <w:rFonts w:ascii="Times New Roman" w:eastAsia="Calibri" w:hAnsi="Times New Roman"/>
          <w:b/>
          <w:iCs/>
          <w:sz w:val="28"/>
          <w:szCs w:val="28"/>
          <w:lang w:val="uk-UA" w:eastAsia="en-US"/>
        </w:rPr>
      </w:pPr>
    </w:p>
    <w:p w:rsidR="00391534" w:rsidRPr="00391534" w:rsidRDefault="00391534" w:rsidP="00391534">
      <w:pPr>
        <w:spacing w:after="0" w:line="288" w:lineRule="auto"/>
        <w:jc w:val="center"/>
        <w:rPr>
          <w:rFonts w:ascii="Times New Roman" w:eastAsia="Calibri" w:hAnsi="Times New Roman"/>
          <w:b/>
          <w:iCs/>
          <w:sz w:val="28"/>
          <w:szCs w:val="28"/>
          <w:lang w:val="uk-UA" w:eastAsia="en-US"/>
        </w:rPr>
      </w:pPr>
      <w:r w:rsidRPr="00391534">
        <w:rPr>
          <w:rFonts w:ascii="Times New Roman" w:eastAsia="Calibri" w:hAnsi="Times New Roman"/>
          <w:b/>
          <w:iCs/>
          <w:sz w:val="28"/>
          <w:szCs w:val="28"/>
          <w:lang w:eastAsia="en-US"/>
        </w:rPr>
        <w:t>Р І Ш Е Н Н Я</w:t>
      </w:r>
    </w:p>
    <w:p w:rsidR="00391534" w:rsidRPr="00391534" w:rsidRDefault="00391534" w:rsidP="00391534">
      <w:pPr>
        <w:spacing w:after="0" w:line="288" w:lineRule="auto"/>
        <w:jc w:val="center"/>
        <w:rPr>
          <w:rFonts w:ascii="Times New Roman" w:eastAsia="Calibri" w:hAnsi="Times New Roman"/>
          <w:b/>
          <w:iCs/>
          <w:sz w:val="28"/>
          <w:szCs w:val="28"/>
          <w:lang w:val="uk-UA" w:eastAsia="en-US"/>
        </w:rPr>
      </w:pPr>
    </w:p>
    <w:p w:rsidR="00391534" w:rsidRPr="00391534" w:rsidRDefault="00391534" w:rsidP="00391534">
      <w:pPr>
        <w:spacing w:after="0" w:line="288" w:lineRule="auto"/>
        <w:jc w:val="center"/>
        <w:rPr>
          <w:rFonts w:ascii="Times New Roman" w:eastAsia="Calibri" w:hAnsi="Times New Roman"/>
          <w:b/>
          <w:iCs/>
          <w:lang w:val="uk-UA" w:eastAsia="en-US"/>
        </w:rPr>
      </w:pPr>
    </w:p>
    <w:p w:rsidR="00391534" w:rsidRPr="00391534" w:rsidRDefault="00391534" w:rsidP="00391534">
      <w:pPr>
        <w:spacing w:after="0"/>
        <w:jc w:val="both"/>
        <w:rPr>
          <w:rFonts w:ascii="Times New Roman" w:hAnsi="Times New Roman"/>
          <w:b/>
          <w:sz w:val="28"/>
          <w:szCs w:val="28"/>
          <w:lang w:val="uk-UA"/>
        </w:rPr>
      </w:pPr>
      <w:r w:rsidRPr="00391534">
        <w:rPr>
          <w:rFonts w:ascii="Times New Roman" w:hAnsi="Times New Roman"/>
          <w:b/>
          <w:sz w:val="28"/>
          <w:szCs w:val="28"/>
          <w:lang w:val="uk-UA"/>
        </w:rPr>
        <w:t xml:space="preserve">Про збільшення </w:t>
      </w:r>
    </w:p>
    <w:p w:rsidR="00391534" w:rsidRPr="00391534" w:rsidRDefault="00391534" w:rsidP="00391534">
      <w:pPr>
        <w:spacing w:after="0"/>
        <w:jc w:val="both"/>
        <w:rPr>
          <w:rFonts w:ascii="Times New Roman" w:hAnsi="Times New Roman"/>
          <w:b/>
          <w:sz w:val="28"/>
          <w:szCs w:val="28"/>
          <w:lang w:val="uk-UA"/>
        </w:rPr>
      </w:pPr>
      <w:r w:rsidRPr="00391534">
        <w:rPr>
          <w:rFonts w:ascii="Times New Roman" w:hAnsi="Times New Roman"/>
          <w:b/>
          <w:sz w:val="28"/>
          <w:szCs w:val="28"/>
          <w:lang w:val="uk-UA"/>
        </w:rPr>
        <w:t>Статутного капіталу КП «Господар»</w:t>
      </w:r>
    </w:p>
    <w:p w:rsidR="00391534" w:rsidRPr="00391534" w:rsidRDefault="00391534" w:rsidP="00391534">
      <w:pPr>
        <w:spacing w:after="0"/>
        <w:jc w:val="both"/>
        <w:rPr>
          <w:rFonts w:ascii="Times New Roman" w:hAnsi="Times New Roman"/>
          <w:b/>
          <w:sz w:val="28"/>
          <w:szCs w:val="28"/>
          <w:lang w:val="uk-UA"/>
        </w:rPr>
      </w:pPr>
    </w:p>
    <w:p w:rsidR="00391534" w:rsidRPr="00391534" w:rsidRDefault="00391534" w:rsidP="00391534">
      <w:pPr>
        <w:spacing w:after="0"/>
        <w:jc w:val="both"/>
        <w:rPr>
          <w:rFonts w:ascii="Times New Roman" w:hAnsi="Times New Roman"/>
          <w:sz w:val="28"/>
          <w:szCs w:val="28"/>
          <w:lang w:val="uk-UA"/>
        </w:rPr>
      </w:pPr>
      <w:r w:rsidRPr="00391534">
        <w:rPr>
          <w:rFonts w:ascii="Times New Roman" w:hAnsi="Times New Roman"/>
          <w:b/>
          <w:sz w:val="28"/>
          <w:szCs w:val="28"/>
          <w:lang w:val="uk-UA"/>
        </w:rPr>
        <w:t xml:space="preserve">   </w:t>
      </w:r>
      <w:r w:rsidRPr="00391534">
        <w:rPr>
          <w:rFonts w:ascii="Times New Roman" w:hAnsi="Times New Roman"/>
          <w:sz w:val="28"/>
          <w:szCs w:val="28"/>
          <w:lang w:val="uk-UA"/>
        </w:rPr>
        <w:t xml:space="preserve">Відповідно до статей 25 та 60 Закону України «Про місцеве самоврядування в Україні», керуючись частиною 4 статті 78, статтею 135 та пунктом 1 статті 140 Господарського кодексу України, сільська рада </w:t>
      </w:r>
    </w:p>
    <w:p w:rsidR="00391534" w:rsidRPr="00391534" w:rsidRDefault="00391534" w:rsidP="00391534">
      <w:pPr>
        <w:spacing w:after="0"/>
        <w:jc w:val="both"/>
        <w:rPr>
          <w:rFonts w:ascii="Times New Roman" w:hAnsi="Times New Roman"/>
          <w:sz w:val="28"/>
          <w:szCs w:val="28"/>
          <w:lang w:val="uk-UA"/>
        </w:rPr>
      </w:pPr>
    </w:p>
    <w:p w:rsidR="00391534" w:rsidRPr="00391534" w:rsidRDefault="00391534" w:rsidP="00391534">
      <w:pPr>
        <w:spacing w:after="0"/>
        <w:jc w:val="both"/>
        <w:rPr>
          <w:rFonts w:ascii="Times New Roman" w:hAnsi="Times New Roman"/>
          <w:b/>
          <w:sz w:val="28"/>
          <w:szCs w:val="28"/>
          <w:lang w:val="uk-UA"/>
        </w:rPr>
      </w:pPr>
      <w:r w:rsidRPr="00391534">
        <w:rPr>
          <w:rFonts w:ascii="Times New Roman" w:hAnsi="Times New Roman"/>
          <w:sz w:val="28"/>
          <w:szCs w:val="28"/>
          <w:lang w:val="uk-UA"/>
        </w:rPr>
        <w:t xml:space="preserve"> </w:t>
      </w:r>
      <w:r w:rsidRPr="00391534">
        <w:rPr>
          <w:rFonts w:ascii="Times New Roman" w:hAnsi="Times New Roman"/>
          <w:b/>
          <w:sz w:val="28"/>
          <w:szCs w:val="28"/>
          <w:lang w:val="uk-UA"/>
        </w:rPr>
        <w:t>ВИРІШИЛА :</w:t>
      </w:r>
    </w:p>
    <w:p w:rsidR="00391534" w:rsidRPr="00391534" w:rsidRDefault="00391534" w:rsidP="00391534">
      <w:pPr>
        <w:spacing w:after="0"/>
        <w:jc w:val="both"/>
        <w:rPr>
          <w:rFonts w:ascii="Times New Roman" w:hAnsi="Times New Roman"/>
          <w:b/>
          <w:sz w:val="28"/>
          <w:szCs w:val="28"/>
          <w:lang w:val="uk-UA"/>
        </w:rPr>
      </w:pPr>
    </w:p>
    <w:p w:rsidR="00391534" w:rsidRPr="00391534" w:rsidRDefault="00391534" w:rsidP="00391534">
      <w:pPr>
        <w:spacing w:after="0"/>
        <w:jc w:val="both"/>
        <w:rPr>
          <w:rFonts w:ascii="Times New Roman" w:hAnsi="Times New Roman"/>
          <w:sz w:val="28"/>
          <w:szCs w:val="28"/>
          <w:lang w:val="uk-UA"/>
        </w:rPr>
      </w:pPr>
      <w:r w:rsidRPr="00391534">
        <w:rPr>
          <w:rFonts w:ascii="Times New Roman" w:hAnsi="Times New Roman"/>
          <w:b/>
          <w:sz w:val="28"/>
          <w:szCs w:val="28"/>
          <w:lang w:val="uk-UA"/>
        </w:rPr>
        <w:t xml:space="preserve"> </w:t>
      </w:r>
      <w:r w:rsidRPr="00391534">
        <w:rPr>
          <w:rFonts w:ascii="Times New Roman" w:hAnsi="Times New Roman"/>
          <w:sz w:val="28"/>
          <w:szCs w:val="28"/>
          <w:lang w:val="uk-UA"/>
        </w:rPr>
        <w:t xml:space="preserve">1. Збільшити Статутний капітал Комунального підприємства «Господар» на  </w:t>
      </w:r>
      <w:r w:rsidR="00E2423C">
        <w:rPr>
          <w:rFonts w:ascii="Times New Roman" w:hAnsi="Times New Roman"/>
          <w:sz w:val="28"/>
          <w:szCs w:val="28"/>
          <w:lang w:val="uk-UA"/>
        </w:rPr>
        <w:t>80</w:t>
      </w:r>
      <w:r w:rsidRPr="00391534">
        <w:rPr>
          <w:rFonts w:ascii="Times New Roman" w:hAnsi="Times New Roman"/>
          <w:sz w:val="28"/>
          <w:szCs w:val="28"/>
          <w:lang w:val="uk-UA"/>
        </w:rPr>
        <w:t xml:space="preserve"> тис.</w:t>
      </w:r>
      <w:r w:rsidR="00E2423C">
        <w:rPr>
          <w:rFonts w:ascii="Times New Roman" w:hAnsi="Times New Roman"/>
          <w:sz w:val="28"/>
          <w:szCs w:val="28"/>
          <w:lang w:val="uk-UA"/>
        </w:rPr>
        <w:t xml:space="preserve"> грн.</w:t>
      </w:r>
    </w:p>
    <w:p w:rsidR="00391534" w:rsidRPr="00391534" w:rsidRDefault="00391534" w:rsidP="00391534">
      <w:pPr>
        <w:spacing w:after="0"/>
        <w:jc w:val="both"/>
        <w:rPr>
          <w:rFonts w:ascii="Times New Roman" w:hAnsi="Times New Roman"/>
          <w:sz w:val="28"/>
          <w:szCs w:val="28"/>
          <w:lang w:val="uk-UA"/>
        </w:rPr>
      </w:pPr>
      <w:r w:rsidRPr="00391534">
        <w:rPr>
          <w:rFonts w:ascii="Times New Roman" w:hAnsi="Times New Roman"/>
          <w:sz w:val="28"/>
          <w:szCs w:val="28"/>
          <w:lang w:val="uk-UA"/>
        </w:rPr>
        <w:t xml:space="preserve">  2. Контроль за виконанням рішення покласти на постійну комісію з питань </w:t>
      </w:r>
    </w:p>
    <w:p w:rsidR="00391534" w:rsidRPr="00391534" w:rsidRDefault="00E2423C" w:rsidP="00391534">
      <w:pPr>
        <w:spacing w:after="0"/>
        <w:jc w:val="both"/>
        <w:rPr>
          <w:rFonts w:ascii="Times New Roman" w:hAnsi="Times New Roman"/>
          <w:sz w:val="28"/>
          <w:szCs w:val="28"/>
          <w:lang w:val="uk-UA"/>
        </w:rPr>
      </w:pPr>
      <w:r>
        <w:rPr>
          <w:rFonts w:ascii="Times New Roman" w:hAnsi="Times New Roman"/>
          <w:sz w:val="28"/>
          <w:szCs w:val="28"/>
          <w:lang w:val="uk-UA"/>
        </w:rPr>
        <w:t>і</w:t>
      </w:r>
      <w:r w:rsidR="00391534" w:rsidRPr="00391534">
        <w:rPr>
          <w:rFonts w:ascii="Times New Roman" w:hAnsi="Times New Roman"/>
          <w:sz w:val="28"/>
          <w:szCs w:val="28"/>
          <w:lang w:val="uk-UA"/>
        </w:rPr>
        <w:t>нвестицій, підприємництва, інфраструктури, транспорту, житлово-комунального господарства та комунальної власності.</w:t>
      </w:r>
    </w:p>
    <w:p w:rsidR="00391534" w:rsidRPr="00391534" w:rsidRDefault="00391534" w:rsidP="00391534">
      <w:pPr>
        <w:spacing w:after="0"/>
        <w:jc w:val="both"/>
        <w:rPr>
          <w:rFonts w:ascii="Times New Roman" w:hAnsi="Times New Roman"/>
          <w:sz w:val="28"/>
          <w:szCs w:val="28"/>
          <w:lang w:val="uk-UA"/>
        </w:rPr>
      </w:pPr>
    </w:p>
    <w:p w:rsidR="00391534" w:rsidRPr="00391534" w:rsidRDefault="00391534" w:rsidP="00391534">
      <w:pPr>
        <w:spacing w:after="0"/>
        <w:jc w:val="both"/>
        <w:rPr>
          <w:rFonts w:ascii="Times New Roman" w:hAnsi="Times New Roman"/>
          <w:sz w:val="28"/>
          <w:szCs w:val="28"/>
          <w:lang w:val="uk-UA"/>
        </w:rPr>
      </w:pPr>
    </w:p>
    <w:p w:rsidR="00391534" w:rsidRPr="00391534" w:rsidRDefault="00391534" w:rsidP="00391534">
      <w:pPr>
        <w:spacing w:after="0"/>
        <w:jc w:val="both"/>
        <w:rPr>
          <w:rFonts w:ascii="Times New Roman" w:hAnsi="Times New Roman"/>
          <w:sz w:val="28"/>
          <w:szCs w:val="28"/>
          <w:lang w:val="uk-UA"/>
        </w:rPr>
      </w:pPr>
    </w:p>
    <w:p w:rsidR="00391534" w:rsidRPr="00391534" w:rsidRDefault="00391534" w:rsidP="00391534">
      <w:pPr>
        <w:spacing w:after="0"/>
        <w:jc w:val="both"/>
        <w:rPr>
          <w:rFonts w:ascii="Times New Roman" w:hAnsi="Times New Roman"/>
          <w:sz w:val="28"/>
          <w:szCs w:val="28"/>
          <w:lang w:val="uk-UA"/>
        </w:rPr>
      </w:pPr>
      <w:r w:rsidRPr="00391534">
        <w:rPr>
          <w:rFonts w:ascii="Times New Roman" w:hAnsi="Times New Roman"/>
          <w:sz w:val="28"/>
          <w:szCs w:val="28"/>
          <w:lang w:val="uk-UA"/>
        </w:rPr>
        <w:t xml:space="preserve">                      Сільський голова:                                  М.О. Лях</w:t>
      </w:r>
    </w:p>
    <w:p w:rsidR="00391534" w:rsidRPr="00391534" w:rsidRDefault="00391534" w:rsidP="00391534">
      <w:pPr>
        <w:spacing w:after="0"/>
        <w:jc w:val="both"/>
        <w:rPr>
          <w:rFonts w:ascii="Times New Roman" w:hAnsi="Times New Roman"/>
          <w:sz w:val="28"/>
          <w:szCs w:val="28"/>
          <w:lang w:val="uk-UA"/>
        </w:rPr>
      </w:pPr>
    </w:p>
    <w:p w:rsidR="00391534" w:rsidRPr="00391534" w:rsidRDefault="00391534" w:rsidP="00391534">
      <w:pPr>
        <w:spacing w:after="0"/>
        <w:jc w:val="both"/>
        <w:rPr>
          <w:rFonts w:ascii="Times New Roman" w:hAnsi="Times New Roman"/>
          <w:b/>
          <w:sz w:val="28"/>
          <w:szCs w:val="28"/>
          <w:lang w:val="uk-UA"/>
        </w:rPr>
      </w:pPr>
      <w:r w:rsidRPr="00391534">
        <w:rPr>
          <w:rFonts w:ascii="Times New Roman" w:hAnsi="Times New Roman"/>
          <w:b/>
          <w:sz w:val="28"/>
          <w:szCs w:val="28"/>
          <w:lang w:val="uk-UA"/>
        </w:rPr>
        <w:t>с. Студеники</w:t>
      </w:r>
    </w:p>
    <w:p w:rsidR="00391534" w:rsidRPr="00391534" w:rsidRDefault="00391534" w:rsidP="00391534">
      <w:pPr>
        <w:spacing w:after="0"/>
        <w:jc w:val="both"/>
        <w:rPr>
          <w:rFonts w:ascii="Times New Roman" w:hAnsi="Times New Roman"/>
          <w:b/>
          <w:sz w:val="28"/>
          <w:szCs w:val="28"/>
          <w:lang w:val="uk-UA"/>
        </w:rPr>
      </w:pPr>
      <w:r>
        <w:rPr>
          <w:rFonts w:ascii="Times New Roman" w:hAnsi="Times New Roman"/>
          <w:b/>
          <w:sz w:val="28"/>
          <w:szCs w:val="28"/>
          <w:lang w:val="uk-UA"/>
        </w:rPr>
        <w:t>№</w:t>
      </w:r>
      <w:r w:rsidR="00F3252B">
        <w:rPr>
          <w:rFonts w:ascii="Times New Roman" w:hAnsi="Times New Roman"/>
          <w:b/>
          <w:sz w:val="28"/>
          <w:szCs w:val="28"/>
          <w:lang w:val="uk-UA"/>
        </w:rPr>
        <w:t>572</w:t>
      </w:r>
      <w:r w:rsidRPr="00391534">
        <w:rPr>
          <w:rFonts w:ascii="Times New Roman" w:hAnsi="Times New Roman"/>
          <w:b/>
          <w:sz w:val="28"/>
          <w:szCs w:val="28"/>
          <w:lang w:val="uk-UA"/>
        </w:rPr>
        <w:t>-Х</w:t>
      </w:r>
      <w:r>
        <w:rPr>
          <w:rFonts w:ascii="Times New Roman" w:hAnsi="Times New Roman"/>
          <w:b/>
          <w:sz w:val="28"/>
          <w:szCs w:val="28"/>
          <w:lang w:val="uk-UA"/>
        </w:rPr>
        <w:t>ХІУ</w:t>
      </w:r>
      <w:r w:rsidRPr="00391534">
        <w:rPr>
          <w:rFonts w:ascii="Times New Roman" w:hAnsi="Times New Roman"/>
          <w:b/>
          <w:sz w:val="28"/>
          <w:szCs w:val="28"/>
          <w:lang w:val="uk-UA"/>
        </w:rPr>
        <w:t>-УІІ</w:t>
      </w:r>
    </w:p>
    <w:p w:rsidR="00391534" w:rsidRDefault="00391534" w:rsidP="00391534">
      <w:pPr>
        <w:spacing w:after="0"/>
        <w:jc w:val="both"/>
        <w:rPr>
          <w:rFonts w:ascii="Times New Roman" w:hAnsi="Times New Roman"/>
          <w:b/>
          <w:sz w:val="28"/>
          <w:szCs w:val="28"/>
          <w:lang w:val="uk-UA"/>
        </w:rPr>
      </w:pPr>
      <w:r>
        <w:rPr>
          <w:rFonts w:ascii="Times New Roman" w:hAnsi="Times New Roman"/>
          <w:b/>
          <w:sz w:val="28"/>
          <w:szCs w:val="28"/>
          <w:lang w:val="uk-UA"/>
        </w:rPr>
        <w:t>26.02.2019</w:t>
      </w:r>
    </w:p>
    <w:p w:rsidR="005C14CC" w:rsidRDefault="005C14CC" w:rsidP="00391534">
      <w:pPr>
        <w:spacing w:after="0"/>
        <w:jc w:val="both"/>
        <w:rPr>
          <w:rFonts w:ascii="Times New Roman" w:hAnsi="Times New Roman"/>
          <w:b/>
          <w:sz w:val="28"/>
          <w:szCs w:val="28"/>
          <w:lang w:val="uk-UA"/>
        </w:rPr>
      </w:pPr>
    </w:p>
    <w:p w:rsidR="005C14CC" w:rsidRDefault="005C14CC" w:rsidP="00391534">
      <w:pPr>
        <w:spacing w:after="0"/>
        <w:jc w:val="both"/>
        <w:rPr>
          <w:rFonts w:ascii="Times New Roman" w:hAnsi="Times New Roman"/>
          <w:b/>
          <w:sz w:val="28"/>
          <w:szCs w:val="28"/>
          <w:lang w:val="uk-UA"/>
        </w:rPr>
      </w:pPr>
    </w:p>
    <w:p w:rsidR="005C14CC" w:rsidRDefault="005C14CC" w:rsidP="00391534">
      <w:pPr>
        <w:spacing w:after="0"/>
        <w:jc w:val="both"/>
        <w:rPr>
          <w:rFonts w:ascii="Times New Roman" w:hAnsi="Times New Roman"/>
          <w:b/>
          <w:sz w:val="28"/>
          <w:szCs w:val="28"/>
          <w:lang w:val="uk-UA"/>
        </w:rPr>
      </w:pPr>
    </w:p>
    <w:p w:rsidR="00586EBE" w:rsidRDefault="00586EBE" w:rsidP="00586EBE">
      <w:pPr>
        <w:rPr>
          <w:rFonts w:ascii="Times New Roman" w:hAnsi="Times New Roman"/>
          <w:b/>
          <w:sz w:val="24"/>
          <w:szCs w:val="24"/>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noProof/>
          <w:sz w:val="28"/>
          <w:szCs w:val="28"/>
          <w:lang w:val="uk-UA" w:eastAsia="uk-UA"/>
        </w:rPr>
        <w:drawing>
          <wp:inline distT="0" distB="0" distL="0" distR="0" wp14:anchorId="3D6EF792" wp14:editId="651C7AAC">
            <wp:extent cx="495300" cy="685800"/>
            <wp:effectExtent l="0" t="0" r="0" b="0"/>
            <wp:docPr id="5" name="Рисунок 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lastRenderedPageBreak/>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tblGrid>
      <w:tr w:rsidR="00586EBE" w:rsidRPr="00F3252B" w:rsidTr="00586EBE">
        <w:trPr>
          <w:trHeight w:val="624"/>
        </w:trPr>
        <w:tc>
          <w:tcPr>
            <w:tcW w:w="5954" w:type="dxa"/>
          </w:tcPr>
          <w:p w:rsidR="00586EBE" w:rsidRPr="00F3252B" w:rsidRDefault="00586EBE" w:rsidP="00586EBE">
            <w:pPr>
              <w:spacing w:after="0"/>
              <w:jc w:val="both"/>
              <w:rPr>
                <w:rFonts w:ascii="Times New Roman" w:hAnsi="Times New Roman"/>
                <w:b/>
                <w:sz w:val="24"/>
                <w:szCs w:val="24"/>
                <w:lang w:val="uk-UA"/>
              </w:rPr>
            </w:pPr>
            <w:r w:rsidRPr="00F3252B">
              <w:rPr>
                <w:rFonts w:ascii="Times New Roman" w:hAnsi="Times New Roman"/>
                <w:b/>
                <w:sz w:val="24"/>
                <w:szCs w:val="24"/>
                <w:lang w:val="uk-UA"/>
              </w:rPr>
              <w:t>Про проведення інвентаризації земель на території Студениківської об</w:t>
            </w:r>
            <w:r w:rsidRPr="00F3252B">
              <w:rPr>
                <w:rFonts w:ascii="Times New Roman" w:hAnsi="Times New Roman"/>
                <w:b/>
                <w:sz w:val="24"/>
                <w:szCs w:val="24"/>
              </w:rPr>
              <w:t>’</w:t>
            </w:r>
            <w:r w:rsidRPr="00F3252B">
              <w:rPr>
                <w:rFonts w:ascii="Times New Roman" w:hAnsi="Times New Roman"/>
                <w:b/>
                <w:sz w:val="24"/>
                <w:szCs w:val="24"/>
                <w:lang w:val="uk-UA"/>
              </w:rPr>
              <w:t xml:space="preserve">єднаної   територіальної громади </w:t>
            </w:r>
          </w:p>
        </w:tc>
      </w:tr>
    </w:tbl>
    <w:p w:rsidR="00586EBE" w:rsidRPr="00F3252B" w:rsidRDefault="00586EBE" w:rsidP="00586EBE">
      <w:pPr>
        <w:spacing w:after="0"/>
        <w:rPr>
          <w:rFonts w:ascii="Times New Roman" w:hAnsi="Times New Roman"/>
          <w:b/>
          <w:sz w:val="24"/>
          <w:szCs w:val="24"/>
          <w:lang w:val="uk-UA"/>
        </w:rPr>
      </w:pPr>
    </w:p>
    <w:p w:rsidR="00586EBE" w:rsidRPr="00F3252B" w:rsidRDefault="00586EBE" w:rsidP="00586EBE">
      <w:pPr>
        <w:spacing w:after="0"/>
        <w:ind w:firstLine="708"/>
        <w:jc w:val="both"/>
        <w:rPr>
          <w:rFonts w:ascii="Times New Roman" w:hAnsi="Times New Roman"/>
          <w:sz w:val="24"/>
          <w:szCs w:val="24"/>
          <w:lang w:val="uk-UA"/>
        </w:rPr>
      </w:pPr>
      <w:r w:rsidRPr="00F3252B">
        <w:rPr>
          <w:rFonts w:ascii="Times New Roman" w:hAnsi="Times New Roman"/>
          <w:sz w:val="24"/>
          <w:szCs w:val="24"/>
          <w:lang w:val="uk-UA"/>
        </w:rPr>
        <w:t>Відповідно  до Земельного кодексу України, Закону України  «Про землеустрій», Закону України "Про місцеве самоврядування в Україні", Постанови Кабінету Міністрів України від 23 травня 2012 року №513 «Про затвердження Порядку проведення інвентаризації земель»,  сільська  рада</w:t>
      </w:r>
    </w:p>
    <w:p w:rsidR="00586EBE" w:rsidRPr="00F3252B" w:rsidRDefault="00586EBE" w:rsidP="00586EBE">
      <w:pPr>
        <w:spacing w:after="0"/>
        <w:ind w:firstLine="708"/>
        <w:jc w:val="both"/>
        <w:rPr>
          <w:rFonts w:ascii="Times New Roman" w:hAnsi="Times New Roman"/>
          <w:sz w:val="24"/>
          <w:szCs w:val="24"/>
          <w:lang w:val="uk-UA"/>
        </w:rPr>
      </w:pPr>
    </w:p>
    <w:p w:rsidR="00586EBE" w:rsidRPr="00F3252B" w:rsidRDefault="00586EBE" w:rsidP="00586EBE">
      <w:pPr>
        <w:spacing w:after="0"/>
        <w:jc w:val="center"/>
        <w:rPr>
          <w:rFonts w:ascii="Times New Roman" w:hAnsi="Times New Roman"/>
          <w:b/>
          <w:sz w:val="24"/>
          <w:szCs w:val="24"/>
          <w:lang w:val="uk-UA"/>
        </w:rPr>
      </w:pPr>
      <w:r w:rsidRPr="00F3252B">
        <w:rPr>
          <w:rFonts w:ascii="Times New Roman" w:hAnsi="Times New Roman"/>
          <w:b/>
          <w:sz w:val="24"/>
          <w:szCs w:val="24"/>
          <w:lang w:val="uk-UA"/>
        </w:rPr>
        <w:t>В И Р І Ш И Л А :</w:t>
      </w:r>
    </w:p>
    <w:p w:rsidR="00586EBE" w:rsidRPr="00F3252B" w:rsidRDefault="00586EBE" w:rsidP="00586EBE">
      <w:pPr>
        <w:pStyle w:val="aa"/>
        <w:numPr>
          <w:ilvl w:val="0"/>
          <w:numId w:val="9"/>
        </w:numPr>
        <w:spacing w:after="0" w:line="240" w:lineRule="auto"/>
        <w:jc w:val="both"/>
        <w:rPr>
          <w:rFonts w:ascii="Times New Roman" w:hAnsi="Times New Roman"/>
          <w:b/>
          <w:sz w:val="24"/>
          <w:szCs w:val="24"/>
        </w:rPr>
      </w:pPr>
      <w:r w:rsidRPr="00F3252B">
        <w:rPr>
          <w:rFonts w:ascii="Times New Roman" w:hAnsi="Times New Roman"/>
          <w:sz w:val="24"/>
          <w:szCs w:val="24"/>
        </w:rPr>
        <w:t>Провести інвентаризацію земель  Студениківської об</w:t>
      </w:r>
      <w:r w:rsidRPr="00F3252B">
        <w:rPr>
          <w:rFonts w:ascii="Times New Roman" w:hAnsi="Times New Roman"/>
          <w:sz w:val="24"/>
          <w:szCs w:val="24"/>
          <w:lang w:val="ru-RU"/>
        </w:rPr>
        <w:t>’</w:t>
      </w:r>
      <w:r w:rsidRPr="00F3252B">
        <w:rPr>
          <w:rFonts w:ascii="Times New Roman" w:hAnsi="Times New Roman"/>
          <w:sz w:val="24"/>
          <w:szCs w:val="24"/>
        </w:rPr>
        <w:t>єднаної  територіальної громади.</w:t>
      </w:r>
    </w:p>
    <w:p w:rsidR="00586EBE" w:rsidRPr="00F3252B" w:rsidRDefault="00586EBE" w:rsidP="00586EBE">
      <w:pPr>
        <w:numPr>
          <w:ilvl w:val="0"/>
          <w:numId w:val="9"/>
        </w:numPr>
        <w:spacing w:after="0" w:line="240" w:lineRule="auto"/>
        <w:ind w:left="0" w:firstLine="120"/>
        <w:jc w:val="both"/>
        <w:rPr>
          <w:rFonts w:ascii="Times New Roman" w:hAnsi="Times New Roman"/>
          <w:sz w:val="24"/>
          <w:szCs w:val="24"/>
          <w:lang w:val="uk-UA"/>
        </w:rPr>
      </w:pPr>
      <w:r w:rsidRPr="00F3252B">
        <w:rPr>
          <w:rFonts w:ascii="Times New Roman" w:hAnsi="Times New Roman"/>
          <w:sz w:val="24"/>
          <w:szCs w:val="24"/>
          <w:lang w:val="uk-UA"/>
        </w:rPr>
        <w:t>Утворити робочу групу з питання організації проведення інвентаризації земель Студениківської ОТГ у складі відповідно до додатку.</w:t>
      </w:r>
    </w:p>
    <w:p w:rsidR="00586EBE" w:rsidRPr="00F3252B" w:rsidRDefault="00586EBE" w:rsidP="00586EBE">
      <w:pPr>
        <w:numPr>
          <w:ilvl w:val="0"/>
          <w:numId w:val="9"/>
        </w:numPr>
        <w:spacing w:after="0" w:line="240" w:lineRule="auto"/>
        <w:ind w:left="0" w:firstLine="120"/>
        <w:jc w:val="both"/>
        <w:rPr>
          <w:rFonts w:ascii="Times New Roman" w:hAnsi="Times New Roman"/>
          <w:sz w:val="24"/>
          <w:szCs w:val="24"/>
          <w:lang w:val="uk-UA"/>
        </w:rPr>
      </w:pPr>
      <w:r w:rsidRPr="00F3252B">
        <w:rPr>
          <w:rFonts w:ascii="Times New Roman" w:hAnsi="Times New Roman"/>
          <w:sz w:val="24"/>
          <w:szCs w:val="24"/>
          <w:lang w:val="uk-UA"/>
        </w:rPr>
        <w:t>Робочій групі скласти перелік земельних ділянок  (земель) які потребують проведення інвентаризації.</w:t>
      </w:r>
    </w:p>
    <w:p w:rsidR="00586EBE" w:rsidRPr="00F3252B" w:rsidRDefault="00586EBE" w:rsidP="00586EBE">
      <w:pPr>
        <w:numPr>
          <w:ilvl w:val="0"/>
          <w:numId w:val="9"/>
        </w:numPr>
        <w:spacing w:after="0" w:line="240" w:lineRule="auto"/>
        <w:ind w:left="0" w:firstLine="120"/>
        <w:jc w:val="both"/>
        <w:rPr>
          <w:rFonts w:ascii="Times New Roman" w:hAnsi="Times New Roman"/>
          <w:sz w:val="24"/>
          <w:szCs w:val="24"/>
          <w:lang w:val="uk-UA"/>
        </w:rPr>
      </w:pPr>
      <w:r w:rsidRPr="00F3252B">
        <w:rPr>
          <w:rFonts w:ascii="Times New Roman" w:hAnsi="Times New Roman"/>
          <w:sz w:val="24"/>
          <w:szCs w:val="24"/>
          <w:lang w:val="uk-UA"/>
        </w:rPr>
        <w:t>Замовнику забезпечити розробку документації з урахуванням вимог  Закону України «Про землеустрій»  та інших нормативно-правових актів (замовником технічної документації із землеустрою щодо інвентаризації земель виступають юридичні чи фізичні особи, які є землекористувачами. Цільове призначення земельної ділянки визначається з урахуванням вимог Класифікатора видів цільового призначення земель, затвердженого наказом Державного комітету України із земельних ресурсів від 23.07.2010 р №548).</w:t>
      </w:r>
    </w:p>
    <w:p w:rsidR="00586EBE" w:rsidRPr="00F3252B" w:rsidRDefault="00586EBE" w:rsidP="00586EBE">
      <w:pPr>
        <w:numPr>
          <w:ilvl w:val="0"/>
          <w:numId w:val="9"/>
        </w:numPr>
        <w:spacing w:after="0" w:line="240" w:lineRule="auto"/>
        <w:ind w:left="0" w:firstLine="120"/>
        <w:jc w:val="both"/>
        <w:rPr>
          <w:rFonts w:ascii="Times New Roman" w:hAnsi="Times New Roman"/>
          <w:sz w:val="24"/>
          <w:szCs w:val="24"/>
          <w:lang w:val="uk-UA"/>
        </w:rPr>
      </w:pPr>
      <w:r w:rsidRPr="00F3252B">
        <w:rPr>
          <w:rFonts w:ascii="Times New Roman" w:hAnsi="Times New Roman"/>
          <w:sz w:val="24"/>
          <w:szCs w:val="24"/>
          <w:lang w:val="uk-UA"/>
        </w:rPr>
        <w:t xml:space="preserve">Службам, що погоджують документацію із землеустрою щодо інвентаризації земель , дотримуватися чітких строків розгляду та погодження передбачених законодавством. </w:t>
      </w:r>
    </w:p>
    <w:p w:rsidR="00586EBE" w:rsidRPr="00F3252B" w:rsidRDefault="00586EBE" w:rsidP="00586EBE">
      <w:pPr>
        <w:pStyle w:val="aa"/>
        <w:numPr>
          <w:ilvl w:val="0"/>
          <w:numId w:val="9"/>
        </w:numPr>
        <w:spacing w:after="0" w:line="240" w:lineRule="auto"/>
        <w:ind w:left="0" w:firstLine="120"/>
        <w:jc w:val="both"/>
        <w:rPr>
          <w:rFonts w:ascii="Times New Roman" w:hAnsi="Times New Roman"/>
          <w:sz w:val="24"/>
          <w:szCs w:val="24"/>
        </w:rPr>
      </w:pPr>
      <w:r w:rsidRPr="00F3252B">
        <w:rPr>
          <w:rFonts w:ascii="Times New Roman" w:hAnsi="Times New Roman"/>
          <w:sz w:val="24"/>
          <w:szCs w:val="24"/>
        </w:rPr>
        <w:t>Робочій групі з питання проведення інвентаризації земель Студениківської ОТГ довести до відома дане рішення юридичним та фізичним особам, які не оформили право на земельні ділянки.</w:t>
      </w:r>
    </w:p>
    <w:p w:rsidR="00586EBE" w:rsidRPr="00F3252B" w:rsidRDefault="00586EBE" w:rsidP="00586EBE">
      <w:pPr>
        <w:pStyle w:val="aa"/>
        <w:numPr>
          <w:ilvl w:val="0"/>
          <w:numId w:val="9"/>
        </w:numPr>
        <w:spacing w:after="0" w:line="240" w:lineRule="auto"/>
        <w:ind w:left="0" w:firstLine="120"/>
        <w:jc w:val="both"/>
        <w:rPr>
          <w:rFonts w:ascii="Times New Roman" w:hAnsi="Times New Roman"/>
          <w:sz w:val="24"/>
          <w:szCs w:val="24"/>
        </w:rPr>
      </w:pPr>
      <w:r w:rsidRPr="00F3252B">
        <w:rPr>
          <w:rFonts w:ascii="Times New Roman" w:hAnsi="Times New Roman"/>
          <w:sz w:val="24"/>
          <w:szCs w:val="24"/>
        </w:rPr>
        <w:t>Офіційно оприлюднити дане рішення у засобах масової інформації.</w:t>
      </w:r>
    </w:p>
    <w:p w:rsidR="00586EBE" w:rsidRPr="00F3252B" w:rsidRDefault="00586EBE" w:rsidP="00586EBE">
      <w:pPr>
        <w:pStyle w:val="aa"/>
        <w:numPr>
          <w:ilvl w:val="0"/>
          <w:numId w:val="9"/>
        </w:numPr>
        <w:spacing w:after="0" w:line="240" w:lineRule="auto"/>
        <w:ind w:left="0" w:firstLine="120"/>
        <w:jc w:val="both"/>
        <w:rPr>
          <w:rFonts w:ascii="Times New Roman" w:hAnsi="Times New Roman"/>
          <w:sz w:val="24"/>
          <w:szCs w:val="24"/>
        </w:rPr>
      </w:pPr>
      <w:r w:rsidRPr="00F3252B">
        <w:rPr>
          <w:rFonts w:ascii="Times New Roman" w:hAnsi="Times New Roman"/>
          <w:sz w:val="24"/>
          <w:szCs w:val="24"/>
        </w:rPr>
        <w:t>Рішення набуває чинності з дня з дня його офіційного оприлюднення.</w:t>
      </w:r>
    </w:p>
    <w:p w:rsidR="00586EBE" w:rsidRPr="00F3252B" w:rsidRDefault="00586EBE" w:rsidP="00586EBE">
      <w:pPr>
        <w:pStyle w:val="aa"/>
        <w:numPr>
          <w:ilvl w:val="0"/>
          <w:numId w:val="9"/>
        </w:numPr>
        <w:spacing w:after="0" w:line="240" w:lineRule="auto"/>
        <w:ind w:left="0" w:firstLine="120"/>
        <w:jc w:val="both"/>
        <w:rPr>
          <w:rFonts w:ascii="Times New Roman" w:hAnsi="Times New Roman"/>
          <w:sz w:val="24"/>
          <w:szCs w:val="24"/>
        </w:rPr>
      </w:pPr>
      <w:r w:rsidRPr="00F3252B">
        <w:rPr>
          <w:rFonts w:ascii="Times New Roman" w:hAnsi="Times New Roman"/>
          <w:bCs/>
          <w:sz w:val="24"/>
          <w:szCs w:val="24"/>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F3252B" w:rsidRDefault="00586EBE" w:rsidP="00586EBE">
      <w:pPr>
        <w:spacing w:after="0"/>
        <w:jc w:val="both"/>
        <w:rPr>
          <w:rFonts w:ascii="Times New Roman" w:hAnsi="Times New Roman"/>
          <w:sz w:val="24"/>
          <w:szCs w:val="24"/>
          <w:lang w:val="uk-UA"/>
        </w:rPr>
      </w:pPr>
    </w:p>
    <w:p w:rsidR="00586EBE" w:rsidRPr="00F3252B" w:rsidRDefault="00586EBE" w:rsidP="00586EBE">
      <w:pPr>
        <w:spacing w:after="0"/>
        <w:jc w:val="center"/>
        <w:rPr>
          <w:rFonts w:ascii="Times New Roman" w:hAnsi="Times New Roman"/>
          <w:b/>
          <w:sz w:val="24"/>
          <w:szCs w:val="24"/>
          <w:lang w:val="uk-UA"/>
        </w:rPr>
      </w:pPr>
      <w:r w:rsidRPr="00F3252B">
        <w:rPr>
          <w:rFonts w:ascii="Times New Roman" w:hAnsi="Times New Roman"/>
          <w:b/>
          <w:sz w:val="24"/>
          <w:szCs w:val="24"/>
          <w:lang w:val="uk-UA"/>
        </w:rPr>
        <w:t>Сільський  голова :                                                                               М. О. Лях</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№574-</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26.02.2019</w:t>
      </w:r>
    </w:p>
    <w:p w:rsidR="00586EBE" w:rsidRDefault="00586EBE" w:rsidP="00586EBE">
      <w:pPr>
        <w:spacing w:after="0"/>
        <w:rPr>
          <w:rFonts w:ascii="Times New Roman" w:hAnsi="Times New Roman"/>
          <w:b/>
          <w:lang w:val="uk-UA"/>
        </w:rPr>
      </w:pPr>
    </w:p>
    <w:p w:rsidR="00F3252B" w:rsidRDefault="00F3252B" w:rsidP="00586EBE">
      <w:pPr>
        <w:spacing w:after="0"/>
        <w:rPr>
          <w:rFonts w:ascii="Times New Roman" w:hAnsi="Times New Roman"/>
          <w:b/>
          <w:lang w:val="uk-UA"/>
        </w:rPr>
      </w:pPr>
    </w:p>
    <w:p w:rsidR="00F3252B" w:rsidRDefault="00F3252B" w:rsidP="00586EBE">
      <w:pPr>
        <w:spacing w:after="0"/>
        <w:rPr>
          <w:rFonts w:ascii="Times New Roman" w:hAnsi="Times New Roman"/>
          <w:b/>
          <w:lang w:val="uk-UA"/>
        </w:rPr>
      </w:pPr>
    </w:p>
    <w:p w:rsidR="00F3252B" w:rsidRDefault="00F3252B" w:rsidP="00586EBE">
      <w:pPr>
        <w:spacing w:after="0"/>
        <w:rPr>
          <w:rFonts w:ascii="Times New Roman" w:hAnsi="Times New Roman"/>
          <w:b/>
          <w:lang w:val="uk-UA"/>
        </w:rPr>
      </w:pPr>
    </w:p>
    <w:p w:rsidR="00F3252B" w:rsidRDefault="00F3252B" w:rsidP="00586EBE">
      <w:pPr>
        <w:spacing w:after="0"/>
        <w:rPr>
          <w:rFonts w:ascii="Times New Roman" w:hAnsi="Times New Roman"/>
          <w:b/>
          <w:lang w:val="uk-UA"/>
        </w:rPr>
      </w:pPr>
    </w:p>
    <w:p w:rsidR="00F3252B" w:rsidRDefault="00F3252B" w:rsidP="00586EBE">
      <w:pPr>
        <w:spacing w:after="0"/>
        <w:rPr>
          <w:rFonts w:ascii="Times New Roman" w:hAnsi="Times New Roman"/>
          <w:b/>
          <w:lang w:val="uk-UA"/>
        </w:rPr>
      </w:pPr>
    </w:p>
    <w:p w:rsidR="00F3252B" w:rsidRPr="00586EBE" w:rsidRDefault="00F3252B" w:rsidP="00586EBE">
      <w:pPr>
        <w:spacing w:after="0"/>
        <w:rPr>
          <w:rFonts w:ascii="Times New Roman" w:hAnsi="Times New Roman"/>
          <w:b/>
          <w:lang w:val="uk-UA"/>
        </w:rPr>
      </w:pPr>
    </w:p>
    <w:p w:rsidR="00586EBE" w:rsidRPr="00586EBE" w:rsidRDefault="00586EBE" w:rsidP="00586EBE">
      <w:pPr>
        <w:spacing w:after="0"/>
        <w:rPr>
          <w:rFonts w:ascii="Times New Roman" w:hAnsi="Times New Roman"/>
          <w:b/>
          <w:lang w:val="uk-UA"/>
        </w:rPr>
      </w:pPr>
    </w:p>
    <w:p w:rsidR="00586EBE" w:rsidRPr="00586EBE" w:rsidRDefault="00586EBE" w:rsidP="00586EBE">
      <w:pPr>
        <w:spacing w:after="0"/>
        <w:rPr>
          <w:rFonts w:ascii="Times New Roman" w:hAnsi="Times New Roman"/>
          <w:lang w:val="uk-UA"/>
        </w:rPr>
      </w:pPr>
      <w:r w:rsidRPr="00586EBE">
        <w:rPr>
          <w:rFonts w:ascii="Times New Roman" w:hAnsi="Times New Roman"/>
        </w:rPr>
        <w:tab/>
      </w:r>
      <w:r w:rsidRPr="00586EBE">
        <w:rPr>
          <w:rFonts w:ascii="Times New Roman" w:hAnsi="Times New Roman"/>
        </w:rPr>
        <w:tab/>
      </w:r>
      <w:r w:rsidRPr="00586EBE">
        <w:rPr>
          <w:rFonts w:ascii="Times New Roman" w:hAnsi="Times New Roman"/>
        </w:rPr>
        <w:tab/>
      </w:r>
      <w:r w:rsidRPr="00586EBE">
        <w:rPr>
          <w:rFonts w:ascii="Times New Roman" w:hAnsi="Times New Roman"/>
        </w:rPr>
        <w:tab/>
      </w:r>
      <w:r w:rsidRPr="00586EBE">
        <w:rPr>
          <w:rFonts w:ascii="Times New Roman" w:hAnsi="Times New Roman"/>
        </w:rPr>
        <w:tab/>
      </w:r>
      <w:r w:rsidRPr="00586EBE">
        <w:rPr>
          <w:rFonts w:ascii="Times New Roman" w:hAnsi="Times New Roman"/>
        </w:rPr>
        <w:tab/>
      </w:r>
      <w:r w:rsidRPr="00586EBE">
        <w:rPr>
          <w:rFonts w:ascii="Times New Roman" w:hAnsi="Times New Roman"/>
        </w:rPr>
        <w:tab/>
      </w:r>
      <w:r w:rsidRPr="00586EBE">
        <w:rPr>
          <w:rFonts w:ascii="Times New Roman" w:hAnsi="Times New Roman"/>
        </w:rPr>
        <w:tab/>
      </w:r>
      <w:r w:rsidRPr="00586EBE">
        <w:rPr>
          <w:rFonts w:ascii="Times New Roman" w:hAnsi="Times New Roman"/>
          <w:lang w:val="uk-UA"/>
        </w:rPr>
        <w:t>Додаток</w:t>
      </w:r>
    </w:p>
    <w:p w:rsidR="00586EBE" w:rsidRPr="00586EBE" w:rsidRDefault="00586EBE" w:rsidP="00586EBE">
      <w:pPr>
        <w:spacing w:after="0"/>
        <w:rPr>
          <w:rFonts w:ascii="Times New Roman" w:hAnsi="Times New Roman"/>
          <w:lang w:val="uk-UA"/>
        </w:rPr>
      </w:pP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t>До рішення  від 26.02.2019 року</w:t>
      </w:r>
    </w:p>
    <w:p w:rsidR="00586EBE" w:rsidRPr="00586EBE" w:rsidRDefault="00586EBE" w:rsidP="00586EBE">
      <w:pPr>
        <w:spacing w:after="0"/>
        <w:rPr>
          <w:rFonts w:ascii="Times New Roman" w:hAnsi="Times New Roman"/>
          <w:lang w:val="uk-UA"/>
        </w:rPr>
      </w:pP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lang w:val="uk-UA"/>
        </w:rPr>
        <w:tab/>
      </w:r>
      <w:r w:rsidRPr="00586EBE">
        <w:rPr>
          <w:rFonts w:ascii="Times New Roman" w:hAnsi="Times New Roman"/>
          <w:b/>
          <w:lang w:val="uk-UA"/>
        </w:rPr>
        <w:t>№574-</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СКЛАД</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робочої групи з питання організації проведення інвентаризації земель</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 xml:space="preserve"> Студениківської ОТГ</w:t>
      </w:r>
    </w:p>
    <w:p w:rsidR="00586EBE" w:rsidRPr="00586EBE" w:rsidRDefault="00586EBE" w:rsidP="00586EBE">
      <w:pPr>
        <w:spacing w:after="0"/>
        <w:jc w:val="center"/>
        <w:rPr>
          <w:rFonts w:ascii="Times New Roman" w:hAnsi="Times New Roman"/>
          <w:b/>
          <w:lang w:val="uk-UA"/>
        </w:rPr>
      </w:pPr>
    </w:p>
    <w:tbl>
      <w:tblPr>
        <w:tblStyle w:val="af1"/>
        <w:tblW w:w="0" w:type="auto"/>
        <w:tblLook w:val="04A0" w:firstRow="1" w:lastRow="0" w:firstColumn="1" w:lastColumn="0" w:noHBand="0" w:noVBand="1"/>
      </w:tblPr>
      <w:tblGrid>
        <w:gridCol w:w="2663"/>
        <w:gridCol w:w="6823"/>
      </w:tblGrid>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Лях                                      Марія Олександрівна</w:t>
            </w:r>
          </w:p>
        </w:tc>
        <w:tc>
          <w:tcPr>
            <w:tcW w:w="6938" w:type="dxa"/>
          </w:tcPr>
          <w:p w:rsidR="00586EBE" w:rsidRPr="00586EBE" w:rsidRDefault="00586EBE" w:rsidP="00586EBE">
            <w:pPr>
              <w:pStyle w:val="aa"/>
              <w:numPr>
                <w:ilvl w:val="0"/>
                <w:numId w:val="8"/>
              </w:numPr>
              <w:spacing w:after="0" w:line="240" w:lineRule="auto"/>
              <w:jc w:val="both"/>
              <w:rPr>
                <w:rFonts w:ascii="Times New Roman" w:hAnsi="Times New Roman"/>
              </w:rPr>
            </w:pPr>
            <w:r w:rsidRPr="00586EBE">
              <w:rPr>
                <w:rFonts w:ascii="Times New Roman" w:hAnsi="Times New Roman"/>
              </w:rPr>
              <w:t xml:space="preserve">голова Студениківської сільської ради,  </w:t>
            </w:r>
          </w:p>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 xml:space="preserve">       голова робочої групи;</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Гудзь                                Микола Михайлович</w:t>
            </w:r>
          </w:p>
        </w:tc>
        <w:tc>
          <w:tcPr>
            <w:tcW w:w="6938" w:type="dxa"/>
          </w:tcPr>
          <w:p w:rsidR="00586EBE" w:rsidRPr="00586EBE" w:rsidRDefault="00586EBE" w:rsidP="00586EBE">
            <w:pPr>
              <w:pStyle w:val="aa"/>
              <w:numPr>
                <w:ilvl w:val="0"/>
                <w:numId w:val="8"/>
              </w:numPr>
              <w:spacing w:after="0" w:line="240" w:lineRule="auto"/>
              <w:jc w:val="both"/>
              <w:rPr>
                <w:rFonts w:ascii="Times New Roman" w:hAnsi="Times New Roman"/>
              </w:rPr>
            </w:pPr>
            <w:r w:rsidRPr="00586EBE">
              <w:rPr>
                <w:rFonts w:ascii="Times New Roman" w:hAnsi="Times New Roman"/>
              </w:rPr>
              <w:t xml:space="preserve">заступник голови Студениківської сільської ради,  </w:t>
            </w:r>
          </w:p>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 xml:space="preserve">       заступник голови робочої групи</w:t>
            </w:r>
          </w:p>
        </w:tc>
      </w:tr>
    </w:tbl>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Члени робочої групи</w:t>
      </w:r>
    </w:p>
    <w:p w:rsidR="00586EBE" w:rsidRPr="00586EBE" w:rsidRDefault="00586EBE" w:rsidP="00586EBE">
      <w:pPr>
        <w:spacing w:after="0"/>
        <w:jc w:val="center"/>
        <w:rPr>
          <w:rFonts w:ascii="Times New Roman" w:hAnsi="Times New Roman"/>
          <w:b/>
          <w:lang w:val="uk-UA"/>
        </w:rPr>
      </w:pPr>
    </w:p>
    <w:tbl>
      <w:tblPr>
        <w:tblStyle w:val="af1"/>
        <w:tblW w:w="0" w:type="auto"/>
        <w:tblLook w:val="04A0" w:firstRow="1" w:lastRow="0" w:firstColumn="1" w:lastColumn="0" w:noHBand="0" w:noVBand="1"/>
      </w:tblPr>
      <w:tblGrid>
        <w:gridCol w:w="2665"/>
        <w:gridCol w:w="6821"/>
      </w:tblGrid>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Ємельяненко               Михайло Романович</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в.о.</w:t>
            </w:r>
            <w:r w:rsidR="00F3252B">
              <w:rPr>
                <w:rFonts w:ascii="Times New Roman" w:hAnsi="Times New Roman"/>
              </w:rPr>
              <w:t xml:space="preserve"> </w:t>
            </w:r>
            <w:r w:rsidRPr="00586EBE">
              <w:rPr>
                <w:rFonts w:ascii="Times New Roman" w:hAnsi="Times New Roman"/>
              </w:rPr>
              <w:t>старости Переяславського старостинського</w:t>
            </w:r>
          </w:p>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 xml:space="preserve">       округу Студениківської сільської ради;</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Кобялко                            Григорій Миколайович</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в.о.</w:t>
            </w:r>
            <w:r w:rsidR="00F3252B">
              <w:rPr>
                <w:rFonts w:ascii="Times New Roman" w:hAnsi="Times New Roman"/>
              </w:rPr>
              <w:t xml:space="preserve"> </w:t>
            </w:r>
            <w:r w:rsidRPr="00586EBE">
              <w:rPr>
                <w:rFonts w:ascii="Times New Roman" w:hAnsi="Times New Roman"/>
              </w:rPr>
              <w:t>старости Козлівського старостинського</w:t>
            </w:r>
          </w:p>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 xml:space="preserve">       округу Студениківської сільської ради;</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Шатун                                 Тетяна Василівна</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в.о.</w:t>
            </w:r>
            <w:r w:rsidR="00F3252B">
              <w:rPr>
                <w:rFonts w:ascii="Times New Roman" w:hAnsi="Times New Roman"/>
              </w:rPr>
              <w:t xml:space="preserve"> </w:t>
            </w:r>
            <w:r w:rsidRPr="00586EBE">
              <w:rPr>
                <w:rFonts w:ascii="Times New Roman" w:hAnsi="Times New Roman"/>
              </w:rPr>
              <w:t>старости Сомководолинського старостинського</w:t>
            </w:r>
          </w:p>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 xml:space="preserve">       округу Студениківської сільської ради;</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Очкур                                Василь Микитович</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в.о.</w:t>
            </w:r>
            <w:r w:rsidR="00F3252B">
              <w:rPr>
                <w:rFonts w:ascii="Times New Roman" w:hAnsi="Times New Roman"/>
              </w:rPr>
              <w:t xml:space="preserve"> </w:t>
            </w:r>
            <w:r w:rsidRPr="00586EBE">
              <w:rPr>
                <w:rFonts w:ascii="Times New Roman" w:hAnsi="Times New Roman"/>
              </w:rPr>
              <w:t>старости Соснівського старостинського</w:t>
            </w:r>
          </w:p>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 xml:space="preserve">       округу Студениківської сільської ради;</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Дейнега Микола Петрович</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 xml:space="preserve">депутат Студениківської сільської ради, </w:t>
            </w:r>
          </w:p>
          <w:p w:rsidR="00586EBE" w:rsidRPr="00586EBE" w:rsidRDefault="00586EBE" w:rsidP="00586EBE">
            <w:pPr>
              <w:spacing w:after="0"/>
              <w:ind w:left="60"/>
              <w:jc w:val="both"/>
              <w:rPr>
                <w:rFonts w:ascii="Times New Roman" w:hAnsi="Times New Roman"/>
                <w:lang w:val="uk-UA"/>
              </w:rPr>
            </w:pPr>
            <w:r w:rsidRPr="00586EBE">
              <w:rPr>
                <w:rFonts w:ascii="Times New Roman" w:hAnsi="Times New Roman"/>
                <w:lang w:val="uk-UA"/>
              </w:rPr>
              <w:t xml:space="preserve">       голова постійної комісії з питань земельних відносин,</w:t>
            </w:r>
          </w:p>
          <w:p w:rsidR="00586EBE" w:rsidRPr="00586EBE" w:rsidRDefault="00586EBE" w:rsidP="00586EBE">
            <w:pPr>
              <w:spacing w:after="0"/>
              <w:ind w:left="60"/>
              <w:jc w:val="both"/>
              <w:rPr>
                <w:rFonts w:ascii="Times New Roman" w:hAnsi="Times New Roman"/>
                <w:lang w:val="uk-UA"/>
              </w:rPr>
            </w:pPr>
            <w:r w:rsidRPr="00586EBE">
              <w:rPr>
                <w:rFonts w:ascii="Times New Roman" w:hAnsi="Times New Roman"/>
                <w:lang w:val="uk-UA"/>
              </w:rPr>
              <w:t xml:space="preserve">       благоустрою та екології </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Музика Сергій Віталійович</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 xml:space="preserve">депутат Студениківської сільської ради, </w:t>
            </w:r>
          </w:p>
          <w:p w:rsidR="00586EBE" w:rsidRPr="00586EBE" w:rsidRDefault="00586EBE" w:rsidP="00586EBE">
            <w:pPr>
              <w:spacing w:after="0"/>
              <w:ind w:left="60"/>
              <w:jc w:val="both"/>
              <w:rPr>
                <w:rFonts w:ascii="Times New Roman" w:hAnsi="Times New Roman"/>
                <w:lang w:val="uk-UA"/>
              </w:rPr>
            </w:pPr>
            <w:r w:rsidRPr="00586EBE">
              <w:rPr>
                <w:rFonts w:ascii="Times New Roman" w:hAnsi="Times New Roman"/>
                <w:lang w:val="uk-UA"/>
              </w:rPr>
              <w:t xml:space="preserve">       член постійної комісії з питань земельних відносин,</w:t>
            </w:r>
          </w:p>
          <w:p w:rsidR="00586EBE" w:rsidRPr="00586EBE" w:rsidRDefault="00586EBE" w:rsidP="00586EBE">
            <w:pPr>
              <w:spacing w:after="0"/>
              <w:ind w:left="60"/>
              <w:jc w:val="both"/>
              <w:rPr>
                <w:rFonts w:ascii="Times New Roman" w:hAnsi="Times New Roman"/>
                <w:lang w:val="uk-UA"/>
              </w:rPr>
            </w:pPr>
            <w:r w:rsidRPr="00586EBE">
              <w:rPr>
                <w:rFonts w:ascii="Times New Roman" w:hAnsi="Times New Roman"/>
                <w:lang w:val="uk-UA"/>
              </w:rPr>
              <w:t xml:space="preserve">       благоустрою та екології </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Саєнок Володимир Володимирович</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 xml:space="preserve">депутат Студениківської сільської ради, </w:t>
            </w:r>
          </w:p>
          <w:p w:rsidR="00586EBE" w:rsidRPr="00586EBE" w:rsidRDefault="00586EBE" w:rsidP="00586EBE">
            <w:pPr>
              <w:spacing w:after="0"/>
              <w:ind w:left="60"/>
              <w:jc w:val="both"/>
              <w:rPr>
                <w:rFonts w:ascii="Times New Roman" w:hAnsi="Times New Roman"/>
                <w:lang w:val="uk-UA"/>
              </w:rPr>
            </w:pPr>
            <w:r w:rsidRPr="00586EBE">
              <w:rPr>
                <w:rFonts w:ascii="Times New Roman" w:hAnsi="Times New Roman"/>
                <w:lang w:val="uk-UA"/>
              </w:rPr>
              <w:t xml:space="preserve">       член постійної комісії з питань земельних відносин,</w:t>
            </w:r>
          </w:p>
          <w:p w:rsidR="00586EBE" w:rsidRPr="00586EBE" w:rsidRDefault="00586EBE" w:rsidP="00586EBE">
            <w:pPr>
              <w:spacing w:after="0"/>
              <w:ind w:left="60"/>
              <w:jc w:val="both"/>
              <w:rPr>
                <w:rFonts w:ascii="Times New Roman" w:hAnsi="Times New Roman"/>
                <w:lang w:val="uk-UA"/>
              </w:rPr>
            </w:pPr>
            <w:r w:rsidRPr="00586EBE">
              <w:rPr>
                <w:rFonts w:ascii="Times New Roman" w:hAnsi="Times New Roman"/>
                <w:lang w:val="uk-UA"/>
              </w:rPr>
              <w:t xml:space="preserve">       благоустрою та екології </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Остапенко Олександр Миколайович</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 xml:space="preserve">депутат Студениківської сільської ради, </w:t>
            </w:r>
          </w:p>
          <w:p w:rsidR="00586EBE" w:rsidRPr="00586EBE" w:rsidRDefault="00586EBE" w:rsidP="00586EBE">
            <w:pPr>
              <w:spacing w:after="0"/>
              <w:ind w:left="60"/>
              <w:jc w:val="both"/>
              <w:rPr>
                <w:rFonts w:ascii="Times New Roman" w:hAnsi="Times New Roman"/>
                <w:lang w:val="uk-UA"/>
              </w:rPr>
            </w:pPr>
            <w:r w:rsidRPr="00586EBE">
              <w:rPr>
                <w:rFonts w:ascii="Times New Roman" w:hAnsi="Times New Roman"/>
                <w:lang w:val="uk-UA"/>
              </w:rPr>
              <w:t xml:space="preserve">       член постійної комісії з питань земельних відносин,</w:t>
            </w:r>
          </w:p>
          <w:p w:rsidR="00586EBE" w:rsidRPr="00586EBE" w:rsidRDefault="00586EBE" w:rsidP="00586EBE">
            <w:pPr>
              <w:spacing w:after="0"/>
              <w:ind w:left="60"/>
              <w:jc w:val="both"/>
              <w:rPr>
                <w:rFonts w:ascii="Times New Roman" w:hAnsi="Times New Roman"/>
                <w:lang w:val="uk-UA"/>
              </w:rPr>
            </w:pPr>
            <w:r w:rsidRPr="00586EBE">
              <w:rPr>
                <w:rFonts w:ascii="Times New Roman" w:hAnsi="Times New Roman"/>
                <w:lang w:val="uk-UA"/>
              </w:rPr>
              <w:t xml:space="preserve">       благоустрою та екології </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Крисько                    Людмила Віталіївна</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 xml:space="preserve">начальник відділу з юридичних питань </w:t>
            </w:r>
          </w:p>
          <w:p w:rsidR="00586EBE" w:rsidRPr="00586EBE" w:rsidRDefault="00586EBE" w:rsidP="00586EBE">
            <w:pPr>
              <w:spacing w:after="0"/>
              <w:ind w:left="420"/>
              <w:jc w:val="both"/>
              <w:rPr>
                <w:rFonts w:ascii="Times New Roman" w:hAnsi="Times New Roman"/>
                <w:lang w:val="uk-UA"/>
              </w:rPr>
            </w:pPr>
            <w:r w:rsidRPr="00586EBE">
              <w:rPr>
                <w:rFonts w:ascii="Times New Roman" w:hAnsi="Times New Roman"/>
                <w:lang w:val="uk-UA"/>
              </w:rPr>
              <w:t xml:space="preserve">Студениківської сільської ради </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Гриневич                             Олена Василівна</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 xml:space="preserve">начальник відділу земельних відносин </w:t>
            </w:r>
          </w:p>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 xml:space="preserve">       Студениківської сільської ради</w:t>
            </w:r>
          </w:p>
        </w:tc>
      </w:tr>
      <w:tr w:rsidR="00586EBE" w:rsidRPr="00586EBE"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Луценко                             Володимир Петрович</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провідний спеціаліст відділу житлово-комунального господарства, інвестицій та соціально-економічного розвитку Студениківської сільської ради</w:t>
            </w:r>
          </w:p>
        </w:tc>
      </w:tr>
      <w:tr w:rsidR="00586EBE" w:rsidRPr="00502AC6"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Царьова Надія Петрівна</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Провідний спеціаліст відділу земельних відносин, архітектури та будівництва Студениківської сільської ради</w:t>
            </w:r>
          </w:p>
        </w:tc>
      </w:tr>
      <w:tr w:rsidR="00586EBE" w:rsidRPr="00502AC6" w:rsidTr="00586EBE">
        <w:tc>
          <w:tcPr>
            <w:tcW w:w="2689" w:type="dxa"/>
          </w:tcPr>
          <w:p w:rsidR="00586EBE" w:rsidRPr="00586EBE" w:rsidRDefault="00586EBE" w:rsidP="00586EBE">
            <w:pPr>
              <w:spacing w:after="0"/>
              <w:jc w:val="both"/>
              <w:rPr>
                <w:rFonts w:ascii="Times New Roman" w:hAnsi="Times New Roman"/>
                <w:lang w:val="uk-UA"/>
              </w:rPr>
            </w:pPr>
            <w:r w:rsidRPr="00586EBE">
              <w:rPr>
                <w:rFonts w:ascii="Times New Roman" w:hAnsi="Times New Roman"/>
                <w:lang w:val="uk-UA"/>
              </w:rPr>
              <w:t>Кулакова Оксана Петрівна</w:t>
            </w:r>
          </w:p>
        </w:tc>
        <w:tc>
          <w:tcPr>
            <w:tcW w:w="6929" w:type="dxa"/>
          </w:tcPr>
          <w:p w:rsidR="00586EBE" w:rsidRPr="00586EBE" w:rsidRDefault="00586EBE" w:rsidP="00586EBE">
            <w:pPr>
              <w:pStyle w:val="aa"/>
              <w:numPr>
                <w:ilvl w:val="0"/>
                <w:numId w:val="7"/>
              </w:numPr>
              <w:spacing w:after="0" w:line="240" w:lineRule="auto"/>
              <w:jc w:val="both"/>
              <w:rPr>
                <w:rFonts w:ascii="Times New Roman" w:hAnsi="Times New Roman"/>
              </w:rPr>
            </w:pPr>
            <w:r w:rsidRPr="00586EBE">
              <w:rPr>
                <w:rFonts w:ascii="Times New Roman" w:hAnsi="Times New Roman"/>
              </w:rPr>
              <w:t>Головний спеціаліст відділу земельних відносин, архітектури та будівництва Студениківської сільської ради</w:t>
            </w:r>
          </w:p>
        </w:tc>
      </w:tr>
    </w:tbl>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Секретар ради                                                                                 Н.Г.Стрижак</w:t>
      </w:r>
    </w:p>
    <w:p w:rsidR="00C14EFF" w:rsidRDefault="00C14EFF" w:rsidP="00586EBE">
      <w:pPr>
        <w:spacing w:after="0"/>
        <w:jc w:val="center"/>
        <w:rPr>
          <w:rFonts w:ascii="Times New Roman" w:hAnsi="Times New Roman"/>
          <w:b/>
          <w:sz w:val="28"/>
          <w:szCs w:val="28"/>
          <w:lang w:val="uk-UA"/>
        </w:rPr>
      </w:pPr>
    </w:p>
    <w:p w:rsidR="00C14EFF" w:rsidRDefault="00C14EFF" w:rsidP="00586EBE">
      <w:pPr>
        <w:spacing w:after="0"/>
        <w:jc w:val="center"/>
        <w:rPr>
          <w:rFonts w:ascii="Times New Roman" w:hAnsi="Times New Roman"/>
          <w:b/>
          <w:sz w:val="28"/>
          <w:szCs w:val="28"/>
          <w:lang w:val="uk-UA"/>
        </w:rPr>
      </w:pPr>
    </w:p>
    <w:p w:rsidR="00C14EFF" w:rsidRDefault="00C14EFF" w:rsidP="00586EBE">
      <w:pPr>
        <w:spacing w:after="0"/>
        <w:jc w:val="center"/>
        <w:rPr>
          <w:rFonts w:ascii="Times New Roman" w:hAnsi="Times New Roman"/>
          <w:b/>
          <w:sz w:val="28"/>
          <w:szCs w:val="28"/>
          <w:lang w:val="uk-UA"/>
        </w:rPr>
      </w:pPr>
    </w:p>
    <w:p w:rsidR="00C14EFF" w:rsidRDefault="00C14EFF" w:rsidP="00586EBE">
      <w:pPr>
        <w:spacing w:after="0"/>
        <w:jc w:val="center"/>
        <w:rPr>
          <w:rFonts w:ascii="Times New Roman" w:hAnsi="Times New Roman"/>
          <w:b/>
          <w:sz w:val="28"/>
          <w:szCs w:val="28"/>
          <w:lang w:val="uk-UA"/>
        </w:rPr>
      </w:pPr>
    </w:p>
    <w:p w:rsidR="00C14EFF" w:rsidRPr="00586EBE" w:rsidRDefault="00C14EFF" w:rsidP="00C14EFF">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lastRenderedPageBreak/>
        <w:drawing>
          <wp:inline distT="0" distB="0" distL="0" distR="0" wp14:anchorId="0634E7B9" wp14:editId="36AA5403">
            <wp:extent cx="495300" cy="685800"/>
            <wp:effectExtent l="0" t="0" r="0" b="0"/>
            <wp:docPr id="2" name="Рисунок 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C14EFF" w:rsidRPr="00586EBE" w:rsidRDefault="00C14EFF" w:rsidP="00C14EFF">
      <w:pPr>
        <w:spacing w:after="0"/>
        <w:jc w:val="center"/>
        <w:rPr>
          <w:rFonts w:ascii="Times New Roman" w:hAnsi="Times New Roman"/>
          <w:b/>
          <w:sz w:val="28"/>
          <w:szCs w:val="28"/>
          <w:lang w:val="uk-UA"/>
        </w:rPr>
      </w:pPr>
    </w:p>
    <w:p w:rsidR="00C14EFF" w:rsidRPr="00586EBE" w:rsidRDefault="00C14EFF" w:rsidP="00C14EFF">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C14EFF" w:rsidRPr="00586EBE" w:rsidRDefault="00C14EFF" w:rsidP="00C14EFF">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C14EFF" w:rsidRPr="00586EBE" w:rsidRDefault="00C14EFF" w:rsidP="00C14EFF">
      <w:pPr>
        <w:spacing w:after="0"/>
        <w:jc w:val="center"/>
        <w:rPr>
          <w:rFonts w:ascii="Times New Roman" w:hAnsi="Times New Roman"/>
          <w:b/>
          <w:lang w:val="uk-UA"/>
        </w:rPr>
      </w:pPr>
      <w:r w:rsidRPr="00586EBE">
        <w:rPr>
          <w:rFonts w:ascii="Times New Roman" w:hAnsi="Times New Roman"/>
          <w:b/>
          <w:lang w:val="uk-UA"/>
        </w:rPr>
        <w:t>КИЇВСЬКОЇ  ОБЛАСТІ</w:t>
      </w:r>
    </w:p>
    <w:p w:rsidR="00C14EFF" w:rsidRPr="00586EBE" w:rsidRDefault="00C14EFF" w:rsidP="00C14EFF">
      <w:pPr>
        <w:spacing w:after="0"/>
        <w:jc w:val="center"/>
        <w:rPr>
          <w:rFonts w:ascii="Times New Roman" w:hAnsi="Times New Roman"/>
          <w:b/>
          <w:lang w:val="uk-UA"/>
        </w:rPr>
      </w:pPr>
    </w:p>
    <w:p w:rsidR="00C14EFF" w:rsidRDefault="00C14EFF" w:rsidP="00C14EFF">
      <w:pPr>
        <w:spacing w:after="0"/>
        <w:jc w:val="center"/>
        <w:rPr>
          <w:rFonts w:ascii="Times New Roman" w:hAnsi="Times New Roman"/>
          <w:b/>
          <w:sz w:val="24"/>
          <w:szCs w:val="24"/>
          <w:lang w:val="uk-UA"/>
        </w:rPr>
      </w:pPr>
      <w:r w:rsidRPr="00C14EFF">
        <w:rPr>
          <w:rFonts w:ascii="Times New Roman" w:hAnsi="Times New Roman"/>
          <w:b/>
          <w:sz w:val="24"/>
          <w:szCs w:val="24"/>
          <w:lang w:val="uk-UA"/>
        </w:rPr>
        <w:t>Р І Ш Е Н Н Я</w:t>
      </w:r>
    </w:p>
    <w:p w:rsidR="00C14EFF" w:rsidRDefault="00C14EFF" w:rsidP="00C14EFF">
      <w:pPr>
        <w:spacing w:after="0"/>
        <w:rPr>
          <w:rFonts w:ascii="Times New Roman" w:hAnsi="Times New Roman"/>
          <w:b/>
          <w:sz w:val="24"/>
          <w:szCs w:val="24"/>
          <w:lang w:val="uk-UA"/>
        </w:rPr>
      </w:pPr>
    </w:p>
    <w:p w:rsidR="00C14EFF" w:rsidRPr="00BD223C" w:rsidRDefault="00C14EFF" w:rsidP="00C14EFF">
      <w:pPr>
        <w:spacing w:after="0"/>
        <w:rPr>
          <w:rFonts w:ascii="Times New Roman" w:hAnsi="Times New Roman"/>
          <w:b/>
          <w:sz w:val="28"/>
          <w:szCs w:val="28"/>
          <w:lang w:val="uk-UA"/>
        </w:rPr>
      </w:pPr>
      <w:r w:rsidRPr="00BD223C">
        <w:rPr>
          <w:rFonts w:ascii="Times New Roman" w:hAnsi="Times New Roman"/>
          <w:b/>
          <w:sz w:val="28"/>
          <w:szCs w:val="28"/>
          <w:lang w:val="uk-UA"/>
        </w:rPr>
        <w:t>Про встановлення знаку обмеження швидкості</w:t>
      </w:r>
    </w:p>
    <w:p w:rsidR="00C14EFF" w:rsidRDefault="00C14EFF" w:rsidP="00586EBE">
      <w:pPr>
        <w:spacing w:after="0"/>
        <w:jc w:val="center"/>
        <w:rPr>
          <w:rFonts w:ascii="Times New Roman" w:hAnsi="Times New Roman"/>
          <w:b/>
          <w:sz w:val="28"/>
          <w:szCs w:val="28"/>
          <w:lang w:val="uk-UA"/>
        </w:rPr>
      </w:pPr>
    </w:p>
    <w:p w:rsidR="00BD223C" w:rsidRPr="005E6C85" w:rsidRDefault="00BD223C" w:rsidP="00BD223C">
      <w:pPr>
        <w:pStyle w:val="ae"/>
        <w:jc w:val="both"/>
        <w:rPr>
          <w:rFonts w:ascii="Times New Roman" w:hAnsi="Times New Roman"/>
          <w:sz w:val="28"/>
          <w:szCs w:val="28"/>
          <w:lang w:val="uk-UA"/>
        </w:rPr>
      </w:pPr>
      <w:r w:rsidRPr="005E6C85">
        <w:rPr>
          <w:rFonts w:ascii="Times New Roman" w:hAnsi="Times New Roman"/>
          <w:sz w:val="28"/>
          <w:szCs w:val="28"/>
          <w:lang w:val="uk-UA"/>
        </w:rPr>
        <w:t xml:space="preserve">             Розглянувши звернення </w:t>
      </w:r>
      <w:r>
        <w:rPr>
          <w:rFonts w:ascii="Times New Roman" w:hAnsi="Times New Roman"/>
          <w:sz w:val="28"/>
          <w:szCs w:val="28"/>
          <w:lang w:val="uk-UA"/>
        </w:rPr>
        <w:t xml:space="preserve">в.о. старости Переяславського старостинськго округу   </w:t>
      </w:r>
      <w:r w:rsidRPr="005E6C85">
        <w:rPr>
          <w:rFonts w:ascii="Times New Roman" w:hAnsi="Times New Roman"/>
          <w:sz w:val="28"/>
          <w:szCs w:val="28"/>
          <w:lang w:val="uk-UA"/>
        </w:rPr>
        <w:t>про</w:t>
      </w:r>
      <w:r>
        <w:rPr>
          <w:rFonts w:ascii="Times New Roman" w:hAnsi="Times New Roman"/>
          <w:sz w:val="28"/>
          <w:szCs w:val="28"/>
          <w:lang w:val="uk-UA"/>
        </w:rPr>
        <w:t xml:space="preserve"> заборону руху транзитного автотранспорту через с. Переяславське,</w:t>
      </w:r>
      <w:r w:rsidRPr="005E6C85">
        <w:rPr>
          <w:rFonts w:ascii="Times New Roman" w:hAnsi="Times New Roman"/>
          <w:sz w:val="28"/>
          <w:szCs w:val="28"/>
          <w:lang w:val="uk-UA"/>
        </w:rPr>
        <w:t xml:space="preserve"> обмеження</w:t>
      </w:r>
      <w:r>
        <w:rPr>
          <w:rFonts w:ascii="Times New Roman" w:hAnsi="Times New Roman"/>
          <w:sz w:val="28"/>
          <w:szCs w:val="28"/>
          <w:lang w:val="uk-UA"/>
        </w:rPr>
        <w:t xml:space="preserve"> </w:t>
      </w:r>
      <w:r w:rsidRPr="005E6C85">
        <w:rPr>
          <w:rFonts w:ascii="Times New Roman" w:hAnsi="Times New Roman"/>
          <w:sz w:val="28"/>
          <w:szCs w:val="28"/>
          <w:lang w:val="uk-UA"/>
        </w:rPr>
        <w:t xml:space="preserve"> швидкості руху </w:t>
      </w:r>
      <w:r>
        <w:rPr>
          <w:rFonts w:ascii="Times New Roman" w:hAnsi="Times New Roman"/>
          <w:sz w:val="28"/>
          <w:szCs w:val="28"/>
          <w:lang w:val="uk-UA"/>
        </w:rPr>
        <w:t xml:space="preserve">автотранспорту по вул. Шевченка </w:t>
      </w:r>
      <w:r w:rsidRPr="005E6C85">
        <w:rPr>
          <w:rFonts w:ascii="Times New Roman" w:hAnsi="Times New Roman"/>
          <w:sz w:val="28"/>
          <w:szCs w:val="28"/>
          <w:lang w:val="uk-UA"/>
        </w:rPr>
        <w:t xml:space="preserve">, </w:t>
      </w:r>
      <w:r>
        <w:rPr>
          <w:rFonts w:ascii="Times New Roman" w:hAnsi="Times New Roman"/>
          <w:sz w:val="28"/>
          <w:szCs w:val="28"/>
          <w:lang w:val="uk-UA"/>
        </w:rPr>
        <w:t xml:space="preserve">встановлення знаку «Діти» та знаку «Пішохідний перехід»  по вул. Переяславська (біля дитячого садка) </w:t>
      </w:r>
      <w:r w:rsidRPr="005E6C85">
        <w:rPr>
          <w:rFonts w:ascii="Times New Roman" w:hAnsi="Times New Roman"/>
          <w:sz w:val="28"/>
          <w:szCs w:val="28"/>
          <w:lang w:val="uk-UA"/>
        </w:rPr>
        <w:t xml:space="preserve">, </w:t>
      </w:r>
      <w:r>
        <w:rPr>
          <w:rFonts w:ascii="Times New Roman" w:hAnsi="Times New Roman"/>
          <w:sz w:val="28"/>
          <w:szCs w:val="28"/>
          <w:lang w:val="uk-UA"/>
        </w:rPr>
        <w:t xml:space="preserve"> </w:t>
      </w:r>
      <w:r w:rsidRPr="005E6C85">
        <w:rPr>
          <w:rFonts w:ascii="Times New Roman" w:hAnsi="Times New Roman"/>
          <w:sz w:val="28"/>
          <w:szCs w:val="28"/>
          <w:lang w:val="uk-UA"/>
        </w:rPr>
        <w:t>керуючись ст.6, ст. 27 Закону  України «Про дорожній рух», ст.30 (б) п.2</w:t>
      </w:r>
      <w:r>
        <w:rPr>
          <w:rFonts w:ascii="Times New Roman" w:hAnsi="Times New Roman"/>
          <w:sz w:val="28"/>
          <w:szCs w:val="28"/>
          <w:lang w:val="uk-UA"/>
        </w:rPr>
        <w:t xml:space="preserve"> сільська   рада</w:t>
      </w:r>
      <w:r w:rsidRPr="005E6C85">
        <w:rPr>
          <w:rFonts w:ascii="Times New Roman" w:hAnsi="Times New Roman"/>
          <w:sz w:val="28"/>
          <w:szCs w:val="28"/>
          <w:lang w:val="uk-UA"/>
        </w:rPr>
        <w:t xml:space="preserve"> </w:t>
      </w:r>
    </w:p>
    <w:p w:rsidR="00BD223C" w:rsidRPr="005E6C85" w:rsidRDefault="00BD223C" w:rsidP="00BD223C">
      <w:pPr>
        <w:pStyle w:val="ae"/>
        <w:jc w:val="both"/>
        <w:rPr>
          <w:rFonts w:ascii="Times New Roman" w:hAnsi="Times New Roman"/>
          <w:sz w:val="28"/>
          <w:szCs w:val="28"/>
          <w:lang w:val="uk-UA"/>
        </w:rPr>
      </w:pPr>
    </w:p>
    <w:p w:rsidR="00BD223C" w:rsidRPr="005E6C85" w:rsidRDefault="00BD223C" w:rsidP="00BD223C">
      <w:pPr>
        <w:pStyle w:val="ae"/>
        <w:jc w:val="both"/>
        <w:rPr>
          <w:rFonts w:ascii="Times New Roman" w:hAnsi="Times New Roman"/>
          <w:sz w:val="28"/>
          <w:szCs w:val="28"/>
          <w:lang w:val="uk-UA"/>
        </w:rPr>
      </w:pPr>
      <w:r w:rsidRPr="005E6C85">
        <w:rPr>
          <w:rFonts w:ascii="Times New Roman" w:hAnsi="Times New Roman"/>
          <w:sz w:val="28"/>
          <w:szCs w:val="28"/>
          <w:lang w:val="uk-UA"/>
        </w:rPr>
        <w:t xml:space="preserve"> </w:t>
      </w:r>
      <w:r>
        <w:rPr>
          <w:rFonts w:ascii="Times New Roman" w:hAnsi="Times New Roman"/>
          <w:b/>
          <w:sz w:val="28"/>
          <w:szCs w:val="28"/>
          <w:lang w:val="uk-UA"/>
        </w:rPr>
        <w:t>В И Р І Ш И Л А</w:t>
      </w:r>
      <w:r w:rsidRPr="005E6C85">
        <w:rPr>
          <w:rFonts w:ascii="Times New Roman" w:hAnsi="Times New Roman"/>
          <w:sz w:val="28"/>
          <w:szCs w:val="28"/>
          <w:lang w:val="uk-UA"/>
        </w:rPr>
        <w:t xml:space="preserve"> :</w:t>
      </w:r>
    </w:p>
    <w:p w:rsidR="00BD223C" w:rsidRPr="005E6C85" w:rsidRDefault="00BD223C" w:rsidP="00BD223C">
      <w:pPr>
        <w:pStyle w:val="ae"/>
        <w:jc w:val="both"/>
        <w:rPr>
          <w:rFonts w:ascii="Times New Roman" w:hAnsi="Times New Roman"/>
          <w:sz w:val="28"/>
          <w:szCs w:val="28"/>
          <w:lang w:val="uk-UA"/>
        </w:rPr>
      </w:pPr>
    </w:p>
    <w:p w:rsidR="00BD223C" w:rsidRPr="005E6C85" w:rsidRDefault="00BD223C" w:rsidP="00BD223C">
      <w:pPr>
        <w:pStyle w:val="ae"/>
        <w:jc w:val="both"/>
        <w:rPr>
          <w:rFonts w:ascii="Times New Roman" w:hAnsi="Times New Roman"/>
          <w:sz w:val="28"/>
          <w:szCs w:val="28"/>
          <w:lang w:val="uk-UA"/>
        </w:rPr>
      </w:pPr>
      <w:r w:rsidRPr="005E6C85">
        <w:rPr>
          <w:rFonts w:ascii="Times New Roman" w:hAnsi="Times New Roman"/>
          <w:sz w:val="28"/>
          <w:szCs w:val="28"/>
          <w:lang w:val="uk-UA"/>
        </w:rPr>
        <w:t>1.З метою уникнення дорожньо-транспортних пригод, запобігання р</w:t>
      </w:r>
      <w:r>
        <w:rPr>
          <w:rFonts w:ascii="Times New Roman" w:hAnsi="Times New Roman"/>
          <w:sz w:val="28"/>
          <w:szCs w:val="28"/>
          <w:lang w:val="uk-UA"/>
        </w:rPr>
        <w:t xml:space="preserve">уйнування дорожнього покриття </w:t>
      </w:r>
      <w:r w:rsidRPr="005E6C85">
        <w:rPr>
          <w:rFonts w:ascii="Times New Roman" w:hAnsi="Times New Roman"/>
          <w:sz w:val="28"/>
          <w:szCs w:val="28"/>
          <w:lang w:val="uk-UA"/>
        </w:rPr>
        <w:t xml:space="preserve">в </w:t>
      </w:r>
      <w:r>
        <w:rPr>
          <w:rFonts w:ascii="Times New Roman" w:hAnsi="Times New Roman"/>
          <w:sz w:val="28"/>
          <w:szCs w:val="28"/>
          <w:lang w:val="uk-UA"/>
        </w:rPr>
        <w:t xml:space="preserve">с. Переяславське  </w:t>
      </w:r>
    </w:p>
    <w:p w:rsidR="00BD223C" w:rsidRPr="005E6C85" w:rsidRDefault="00BD223C" w:rsidP="00BD223C">
      <w:pPr>
        <w:pStyle w:val="ae"/>
        <w:numPr>
          <w:ilvl w:val="0"/>
          <w:numId w:val="33"/>
        </w:numPr>
        <w:jc w:val="both"/>
        <w:rPr>
          <w:rFonts w:ascii="Times New Roman" w:hAnsi="Times New Roman"/>
          <w:sz w:val="28"/>
          <w:szCs w:val="28"/>
          <w:lang w:val="uk-UA"/>
        </w:rPr>
      </w:pPr>
      <w:r w:rsidRPr="005E6C85">
        <w:rPr>
          <w:rFonts w:ascii="Times New Roman" w:hAnsi="Times New Roman"/>
          <w:sz w:val="28"/>
          <w:szCs w:val="28"/>
          <w:lang w:val="uk-UA"/>
        </w:rPr>
        <w:t xml:space="preserve">встановити  </w:t>
      </w:r>
      <w:r>
        <w:rPr>
          <w:rFonts w:ascii="Times New Roman" w:hAnsi="Times New Roman"/>
          <w:sz w:val="28"/>
          <w:szCs w:val="28"/>
          <w:lang w:val="uk-UA"/>
        </w:rPr>
        <w:t>знак</w:t>
      </w:r>
      <w:r w:rsidRPr="005E6C85">
        <w:rPr>
          <w:rFonts w:ascii="Times New Roman" w:hAnsi="Times New Roman"/>
          <w:sz w:val="28"/>
          <w:szCs w:val="28"/>
          <w:lang w:val="uk-UA"/>
        </w:rPr>
        <w:t xml:space="preserve"> для обмеження швидкості руху</w:t>
      </w:r>
      <w:r>
        <w:rPr>
          <w:rFonts w:ascii="Times New Roman" w:hAnsi="Times New Roman"/>
          <w:sz w:val="28"/>
          <w:szCs w:val="28"/>
          <w:lang w:val="uk-UA"/>
        </w:rPr>
        <w:t xml:space="preserve"> по вул. Шевченка</w:t>
      </w:r>
      <w:r w:rsidRPr="005E6C85">
        <w:rPr>
          <w:rFonts w:ascii="Times New Roman" w:hAnsi="Times New Roman"/>
          <w:sz w:val="28"/>
          <w:szCs w:val="28"/>
          <w:lang w:val="uk-UA"/>
        </w:rPr>
        <w:t>;</w:t>
      </w:r>
    </w:p>
    <w:p w:rsidR="00BD223C" w:rsidRPr="005E6C85" w:rsidRDefault="00287E78" w:rsidP="00BD223C">
      <w:pPr>
        <w:pStyle w:val="ae"/>
        <w:numPr>
          <w:ilvl w:val="0"/>
          <w:numId w:val="33"/>
        </w:numPr>
        <w:jc w:val="both"/>
        <w:rPr>
          <w:rFonts w:ascii="Times New Roman" w:hAnsi="Times New Roman"/>
          <w:sz w:val="28"/>
          <w:szCs w:val="28"/>
          <w:lang w:val="uk-UA"/>
        </w:rPr>
      </w:pPr>
      <w:r>
        <w:rPr>
          <w:rFonts w:ascii="Times New Roman" w:hAnsi="Times New Roman"/>
          <w:sz w:val="28"/>
          <w:szCs w:val="28"/>
          <w:lang w:val="uk-UA"/>
        </w:rPr>
        <w:t>встановити знаки «Діти» та «Пішохідний перехід»  по вул. Переяславська (біля дитячого садка) .</w:t>
      </w:r>
    </w:p>
    <w:p w:rsidR="00BD223C" w:rsidRDefault="00C10F50" w:rsidP="00BD223C">
      <w:pPr>
        <w:pStyle w:val="ae"/>
        <w:jc w:val="both"/>
        <w:rPr>
          <w:rFonts w:ascii="Times New Roman" w:hAnsi="Times New Roman"/>
          <w:sz w:val="28"/>
          <w:szCs w:val="28"/>
          <w:lang w:val="uk-UA"/>
        </w:rPr>
      </w:pPr>
      <w:r>
        <w:rPr>
          <w:rFonts w:ascii="Times New Roman" w:hAnsi="Times New Roman"/>
          <w:sz w:val="28"/>
          <w:szCs w:val="28"/>
          <w:lang w:val="uk-UA"/>
        </w:rPr>
        <w:t>2. Р</w:t>
      </w:r>
      <w:r w:rsidR="00BD223C" w:rsidRPr="005E6C85">
        <w:rPr>
          <w:rFonts w:ascii="Times New Roman" w:hAnsi="Times New Roman"/>
          <w:sz w:val="28"/>
          <w:szCs w:val="28"/>
          <w:lang w:val="uk-UA"/>
        </w:rPr>
        <w:t xml:space="preserve">озробити  схему  </w:t>
      </w:r>
      <w:r>
        <w:rPr>
          <w:rFonts w:ascii="Times New Roman" w:hAnsi="Times New Roman"/>
          <w:sz w:val="28"/>
          <w:szCs w:val="28"/>
          <w:lang w:val="uk-UA"/>
        </w:rPr>
        <w:t xml:space="preserve"> організацію дорожнього руху по </w:t>
      </w:r>
      <w:r w:rsidR="00BD223C" w:rsidRPr="005E6C85">
        <w:rPr>
          <w:rFonts w:ascii="Times New Roman" w:hAnsi="Times New Roman"/>
          <w:sz w:val="28"/>
          <w:szCs w:val="28"/>
          <w:lang w:val="uk-UA"/>
        </w:rPr>
        <w:t xml:space="preserve">вулиці </w:t>
      </w:r>
      <w:r w:rsidR="00287E78">
        <w:rPr>
          <w:rFonts w:ascii="Times New Roman" w:hAnsi="Times New Roman"/>
          <w:sz w:val="28"/>
          <w:szCs w:val="28"/>
          <w:lang w:val="uk-UA"/>
        </w:rPr>
        <w:t>Шевченка</w:t>
      </w:r>
      <w:r w:rsidR="00BD223C" w:rsidRPr="005E6C85">
        <w:rPr>
          <w:rFonts w:ascii="Times New Roman" w:hAnsi="Times New Roman"/>
          <w:sz w:val="28"/>
          <w:szCs w:val="28"/>
          <w:lang w:val="uk-UA"/>
        </w:rPr>
        <w:t xml:space="preserve"> та погодити</w:t>
      </w:r>
      <w:r>
        <w:rPr>
          <w:rFonts w:ascii="Times New Roman" w:hAnsi="Times New Roman"/>
          <w:sz w:val="28"/>
          <w:szCs w:val="28"/>
          <w:lang w:val="uk-UA"/>
        </w:rPr>
        <w:t xml:space="preserve"> </w:t>
      </w:r>
      <w:r w:rsidR="00BD223C" w:rsidRPr="005E6C85">
        <w:rPr>
          <w:rFonts w:ascii="Times New Roman" w:hAnsi="Times New Roman"/>
          <w:sz w:val="28"/>
          <w:szCs w:val="28"/>
          <w:lang w:val="uk-UA"/>
        </w:rPr>
        <w:t xml:space="preserve"> у відповідних установах.</w:t>
      </w:r>
    </w:p>
    <w:p w:rsidR="00287E78" w:rsidRDefault="00BD223C" w:rsidP="00BD223C">
      <w:pPr>
        <w:pStyle w:val="ae"/>
        <w:jc w:val="both"/>
        <w:rPr>
          <w:rFonts w:ascii="Times New Roman" w:hAnsi="Times New Roman"/>
          <w:sz w:val="28"/>
          <w:szCs w:val="28"/>
          <w:lang w:val="uk-UA"/>
        </w:rPr>
      </w:pPr>
      <w:r>
        <w:rPr>
          <w:rFonts w:ascii="Times New Roman" w:hAnsi="Times New Roman"/>
          <w:sz w:val="28"/>
          <w:szCs w:val="28"/>
          <w:lang w:val="uk-UA"/>
        </w:rPr>
        <w:t xml:space="preserve">3.Направити звернення до Служби автомобільних доріг  у </w:t>
      </w:r>
      <w:r w:rsidR="00287E78">
        <w:rPr>
          <w:rFonts w:ascii="Times New Roman" w:hAnsi="Times New Roman"/>
          <w:sz w:val="28"/>
          <w:szCs w:val="28"/>
          <w:lang w:val="uk-UA"/>
        </w:rPr>
        <w:t xml:space="preserve">Київській </w:t>
      </w:r>
      <w:r>
        <w:rPr>
          <w:rFonts w:ascii="Times New Roman" w:hAnsi="Times New Roman"/>
          <w:sz w:val="28"/>
          <w:szCs w:val="28"/>
          <w:lang w:val="uk-UA"/>
        </w:rPr>
        <w:t xml:space="preserve"> області  про встановлення    на автомобільній дорозі </w:t>
      </w:r>
      <w:r w:rsidR="00954E2A">
        <w:rPr>
          <w:rFonts w:ascii="Times New Roman" w:hAnsi="Times New Roman"/>
          <w:sz w:val="28"/>
          <w:szCs w:val="28"/>
          <w:lang w:val="uk-UA"/>
        </w:rPr>
        <w:t xml:space="preserve">загального користування місцевого значення Київської  обласної державної адміністрації </w:t>
      </w:r>
      <w:r>
        <w:rPr>
          <w:rFonts w:ascii="Times New Roman" w:hAnsi="Times New Roman"/>
          <w:sz w:val="28"/>
          <w:szCs w:val="28"/>
          <w:lang w:val="uk-UA"/>
        </w:rPr>
        <w:t xml:space="preserve">по вулиці </w:t>
      </w:r>
      <w:r w:rsidR="00954E2A">
        <w:rPr>
          <w:rFonts w:ascii="Times New Roman" w:hAnsi="Times New Roman"/>
          <w:sz w:val="28"/>
          <w:szCs w:val="28"/>
          <w:lang w:val="uk-UA"/>
        </w:rPr>
        <w:t>Шевченка села Переяславське знаку обмеження руху великовагового транспорту.</w:t>
      </w:r>
    </w:p>
    <w:p w:rsidR="00BD223C" w:rsidRDefault="00BD223C" w:rsidP="00BD223C">
      <w:pPr>
        <w:pStyle w:val="ae"/>
        <w:jc w:val="both"/>
        <w:rPr>
          <w:rFonts w:ascii="Times New Roman" w:hAnsi="Times New Roman"/>
          <w:sz w:val="28"/>
          <w:szCs w:val="28"/>
          <w:lang w:val="uk-UA"/>
        </w:rPr>
      </w:pPr>
      <w:r>
        <w:rPr>
          <w:rFonts w:ascii="Times New Roman" w:hAnsi="Times New Roman"/>
          <w:sz w:val="28"/>
          <w:szCs w:val="28"/>
          <w:lang w:val="uk-UA"/>
        </w:rPr>
        <w:t>4</w:t>
      </w:r>
      <w:r w:rsidRPr="005E6C85">
        <w:rPr>
          <w:rFonts w:ascii="Times New Roman" w:hAnsi="Times New Roman"/>
          <w:sz w:val="28"/>
          <w:szCs w:val="28"/>
          <w:lang w:val="uk-UA"/>
        </w:rPr>
        <w:t>.Ко</w:t>
      </w:r>
      <w:r>
        <w:rPr>
          <w:rFonts w:ascii="Times New Roman" w:hAnsi="Times New Roman"/>
          <w:sz w:val="28"/>
          <w:szCs w:val="28"/>
          <w:lang w:val="uk-UA"/>
        </w:rPr>
        <w:t>нтроль за виконанням даного рішення покласти  на постійну депутатську комісію з питань дотримання правопорядку.</w:t>
      </w:r>
      <w:r w:rsidRPr="005E6C85">
        <w:rPr>
          <w:rFonts w:ascii="Times New Roman" w:hAnsi="Times New Roman"/>
          <w:sz w:val="28"/>
          <w:szCs w:val="28"/>
          <w:lang w:val="uk-UA"/>
        </w:rPr>
        <w:t xml:space="preserve"> </w:t>
      </w:r>
    </w:p>
    <w:p w:rsidR="00BD223C" w:rsidRDefault="00BD223C" w:rsidP="00BD223C">
      <w:pPr>
        <w:pStyle w:val="ae"/>
        <w:jc w:val="both"/>
        <w:rPr>
          <w:rFonts w:ascii="Times New Roman" w:hAnsi="Times New Roman"/>
          <w:sz w:val="28"/>
          <w:szCs w:val="28"/>
          <w:lang w:val="uk-UA"/>
        </w:rPr>
      </w:pPr>
    </w:p>
    <w:p w:rsidR="00C14EFF" w:rsidRPr="00586EBE" w:rsidRDefault="00C14EFF" w:rsidP="000A74F9">
      <w:pPr>
        <w:spacing w:after="0"/>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sz w:val="24"/>
          <w:szCs w:val="24"/>
          <w:lang w:val="uk-UA"/>
        </w:rPr>
      </w:pPr>
    </w:p>
    <w:p w:rsidR="00586EBE" w:rsidRDefault="000A74F9" w:rsidP="005C14CC">
      <w:pPr>
        <w:jc w:val="center"/>
        <w:rPr>
          <w:rFonts w:ascii="Times New Roman" w:hAnsi="Times New Roman"/>
          <w:sz w:val="28"/>
          <w:szCs w:val="28"/>
          <w:lang w:val="uk-UA"/>
        </w:rPr>
      </w:pPr>
      <w:r>
        <w:rPr>
          <w:rFonts w:ascii="Times New Roman" w:hAnsi="Times New Roman"/>
          <w:sz w:val="28"/>
          <w:szCs w:val="28"/>
          <w:lang w:val="uk-UA"/>
        </w:rPr>
        <w:t>Сільський  голова:                            М.О. Лях</w:t>
      </w:r>
    </w:p>
    <w:p w:rsidR="000A74F9" w:rsidRDefault="000A74F9" w:rsidP="000A74F9">
      <w:pPr>
        <w:spacing w:after="0"/>
        <w:rPr>
          <w:rFonts w:ascii="Times New Roman" w:hAnsi="Times New Roman"/>
          <w:b/>
          <w:sz w:val="28"/>
          <w:szCs w:val="28"/>
          <w:lang w:val="uk-UA"/>
        </w:rPr>
      </w:pPr>
      <w:r>
        <w:rPr>
          <w:rFonts w:ascii="Times New Roman" w:hAnsi="Times New Roman"/>
          <w:b/>
          <w:sz w:val="28"/>
          <w:szCs w:val="28"/>
          <w:lang w:val="uk-UA"/>
        </w:rPr>
        <w:t>с. Студеники</w:t>
      </w:r>
    </w:p>
    <w:p w:rsidR="000A74F9" w:rsidRDefault="000A74F9" w:rsidP="000A74F9">
      <w:pPr>
        <w:spacing w:after="0"/>
        <w:rPr>
          <w:rFonts w:ascii="Times New Roman" w:hAnsi="Times New Roman"/>
          <w:b/>
          <w:sz w:val="28"/>
          <w:szCs w:val="28"/>
          <w:lang w:val="uk-UA"/>
        </w:rPr>
      </w:pPr>
      <w:r>
        <w:rPr>
          <w:rFonts w:ascii="Times New Roman" w:hAnsi="Times New Roman"/>
          <w:b/>
          <w:sz w:val="28"/>
          <w:szCs w:val="28"/>
          <w:lang w:val="uk-UA"/>
        </w:rPr>
        <w:t>№575-ХХІУ-УІІ</w:t>
      </w:r>
    </w:p>
    <w:p w:rsidR="000A74F9" w:rsidRPr="000A74F9" w:rsidRDefault="000A74F9" w:rsidP="000A74F9">
      <w:pPr>
        <w:spacing w:after="0"/>
        <w:rPr>
          <w:rFonts w:ascii="Times New Roman" w:hAnsi="Times New Roman"/>
          <w:b/>
          <w:sz w:val="28"/>
          <w:szCs w:val="28"/>
          <w:lang w:val="uk-UA"/>
        </w:rPr>
      </w:pPr>
      <w:r>
        <w:rPr>
          <w:rFonts w:ascii="Times New Roman" w:hAnsi="Times New Roman"/>
          <w:b/>
          <w:sz w:val="28"/>
          <w:szCs w:val="28"/>
          <w:lang w:val="uk-UA"/>
        </w:rPr>
        <w:t>26.02.2019</w:t>
      </w:r>
    </w:p>
    <w:p w:rsidR="00586EBE" w:rsidRDefault="00586EBE" w:rsidP="005C14CC">
      <w:pPr>
        <w:jc w:val="center"/>
        <w:rPr>
          <w:rFonts w:ascii="Times New Roman" w:hAnsi="Times New Roman"/>
          <w:b/>
          <w:sz w:val="24"/>
          <w:szCs w:val="24"/>
          <w:lang w:val="uk-UA"/>
        </w:rPr>
      </w:pPr>
    </w:p>
    <w:p w:rsidR="000A74F9" w:rsidRDefault="000A74F9" w:rsidP="005C14CC">
      <w:pPr>
        <w:jc w:val="center"/>
        <w:rPr>
          <w:rFonts w:ascii="Times New Roman" w:hAnsi="Times New Roman"/>
          <w:b/>
          <w:sz w:val="24"/>
          <w:szCs w:val="24"/>
          <w:lang w:val="uk-UA"/>
        </w:rPr>
      </w:pPr>
    </w:p>
    <w:p w:rsidR="000A74F9" w:rsidRDefault="000A74F9" w:rsidP="005C14CC">
      <w:pPr>
        <w:jc w:val="center"/>
        <w:rPr>
          <w:rFonts w:ascii="Times New Roman" w:hAnsi="Times New Roman"/>
          <w:b/>
          <w:sz w:val="24"/>
          <w:szCs w:val="24"/>
          <w:lang w:val="uk-UA"/>
        </w:rPr>
      </w:pPr>
    </w:p>
    <w:p w:rsidR="000A74F9" w:rsidRDefault="000A74F9" w:rsidP="005C14CC">
      <w:pPr>
        <w:jc w:val="center"/>
        <w:rPr>
          <w:rFonts w:ascii="Times New Roman" w:hAnsi="Times New Roman"/>
          <w:b/>
          <w:sz w:val="24"/>
          <w:szCs w:val="24"/>
          <w:lang w:val="uk-UA"/>
        </w:rPr>
      </w:pPr>
    </w:p>
    <w:p w:rsidR="000A74F9" w:rsidRPr="00586EBE" w:rsidRDefault="000A74F9" w:rsidP="000A74F9">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3844170E" wp14:editId="273549CE">
            <wp:extent cx="495300" cy="685800"/>
            <wp:effectExtent l="0" t="0" r="0" b="0"/>
            <wp:docPr id="29" name="Рисунок 2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0A74F9" w:rsidRPr="00586EBE" w:rsidRDefault="000A74F9" w:rsidP="000A74F9">
      <w:pPr>
        <w:spacing w:after="0"/>
        <w:jc w:val="center"/>
        <w:rPr>
          <w:rFonts w:ascii="Times New Roman" w:hAnsi="Times New Roman"/>
          <w:b/>
          <w:sz w:val="28"/>
          <w:szCs w:val="28"/>
          <w:lang w:val="uk-UA"/>
        </w:rPr>
      </w:pPr>
    </w:p>
    <w:p w:rsidR="000A74F9" w:rsidRPr="00586EBE" w:rsidRDefault="000A74F9" w:rsidP="000A74F9">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0A74F9" w:rsidRPr="00586EBE" w:rsidRDefault="000A74F9" w:rsidP="000A74F9">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0A74F9" w:rsidRPr="00586EBE" w:rsidRDefault="000A74F9" w:rsidP="000A74F9">
      <w:pPr>
        <w:spacing w:after="0"/>
        <w:jc w:val="center"/>
        <w:rPr>
          <w:rFonts w:ascii="Times New Roman" w:hAnsi="Times New Roman"/>
          <w:b/>
          <w:lang w:val="uk-UA"/>
        </w:rPr>
      </w:pPr>
      <w:r w:rsidRPr="00586EBE">
        <w:rPr>
          <w:rFonts w:ascii="Times New Roman" w:hAnsi="Times New Roman"/>
          <w:b/>
          <w:lang w:val="uk-UA"/>
        </w:rPr>
        <w:t>КИЇВСЬКОЇ  ОБЛАСТІ</w:t>
      </w:r>
    </w:p>
    <w:p w:rsidR="000A74F9" w:rsidRPr="00586EBE" w:rsidRDefault="000A74F9" w:rsidP="000A74F9">
      <w:pPr>
        <w:spacing w:after="0"/>
        <w:jc w:val="center"/>
        <w:rPr>
          <w:rFonts w:ascii="Times New Roman" w:hAnsi="Times New Roman"/>
          <w:b/>
          <w:lang w:val="uk-UA"/>
        </w:rPr>
      </w:pPr>
    </w:p>
    <w:p w:rsidR="000A74F9" w:rsidRDefault="000A74F9" w:rsidP="000A74F9">
      <w:pPr>
        <w:spacing w:after="0"/>
        <w:jc w:val="center"/>
        <w:rPr>
          <w:rFonts w:ascii="Times New Roman" w:hAnsi="Times New Roman"/>
          <w:b/>
          <w:sz w:val="24"/>
          <w:szCs w:val="24"/>
          <w:lang w:val="uk-UA"/>
        </w:rPr>
      </w:pPr>
      <w:r w:rsidRPr="00C14EFF">
        <w:rPr>
          <w:rFonts w:ascii="Times New Roman" w:hAnsi="Times New Roman"/>
          <w:b/>
          <w:sz w:val="24"/>
          <w:szCs w:val="24"/>
          <w:lang w:val="uk-UA"/>
        </w:rPr>
        <w:t>Р І Ш Е Н Н Я</w:t>
      </w:r>
    </w:p>
    <w:p w:rsidR="000A74F9" w:rsidRDefault="000A74F9" w:rsidP="000A74F9">
      <w:pPr>
        <w:spacing w:after="0"/>
        <w:rPr>
          <w:rFonts w:ascii="Times New Roman" w:hAnsi="Times New Roman"/>
          <w:b/>
          <w:sz w:val="24"/>
          <w:szCs w:val="24"/>
          <w:lang w:val="uk-UA"/>
        </w:rPr>
      </w:pPr>
    </w:p>
    <w:p w:rsidR="000A74F9" w:rsidRDefault="000A74F9" w:rsidP="005C14CC">
      <w:pPr>
        <w:jc w:val="center"/>
        <w:rPr>
          <w:rFonts w:ascii="Times New Roman" w:hAnsi="Times New Roman"/>
          <w:b/>
          <w:sz w:val="24"/>
          <w:szCs w:val="24"/>
          <w:lang w:val="uk-UA"/>
        </w:rPr>
      </w:pPr>
    </w:p>
    <w:p w:rsidR="0061610E" w:rsidRDefault="000A74F9" w:rsidP="000A74F9">
      <w:pPr>
        <w:spacing w:after="0"/>
        <w:rPr>
          <w:rFonts w:ascii="Times New Roman" w:hAnsi="Times New Roman"/>
          <w:b/>
          <w:sz w:val="28"/>
          <w:szCs w:val="28"/>
          <w:lang w:val="uk-UA"/>
        </w:rPr>
      </w:pPr>
      <w:r w:rsidRPr="000A74F9">
        <w:rPr>
          <w:rFonts w:ascii="Times New Roman" w:hAnsi="Times New Roman"/>
          <w:b/>
          <w:sz w:val="28"/>
          <w:szCs w:val="28"/>
          <w:lang w:val="uk-UA"/>
        </w:rPr>
        <w:t>Про затвердження об’єктів комунальної власності</w:t>
      </w:r>
    </w:p>
    <w:p w:rsidR="000A74F9" w:rsidRPr="000A74F9" w:rsidRDefault="000A74F9" w:rsidP="000A74F9">
      <w:pPr>
        <w:spacing w:after="0"/>
        <w:rPr>
          <w:rFonts w:ascii="Times New Roman" w:hAnsi="Times New Roman"/>
          <w:b/>
          <w:sz w:val="28"/>
          <w:szCs w:val="28"/>
          <w:lang w:val="uk-UA"/>
        </w:rPr>
      </w:pPr>
      <w:r w:rsidRPr="000A74F9">
        <w:rPr>
          <w:rFonts w:ascii="Times New Roman" w:hAnsi="Times New Roman"/>
          <w:b/>
          <w:sz w:val="28"/>
          <w:szCs w:val="28"/>
          <w:lang w:val="uk-UA"/>
        </w:rPr>
        <w:t>об’єднаної територіальної громади</w:t>
      </w:r>
    </w:p>
    <w:p w:rsidR="000A74F9" w:rsidRPr="000A74F9" w:rsidRDefault="000A74F9" w:rsidP="000A74F9">
      <w:pPr>
        <w:spacing w:after="0"/>
        <w:rPr>
          <w:rFonts w:ascii="Times New Roman" w:hAnsi="Times New Roman"/>
          <w:b/>
          <w:sz w:val="28"/>
          <w:szCs w:val="28"/>
          <w:lang w:val="uk-UA"/>
        </w:rPr>
      </w:pPr>
      <w:r w:rsidRPr="000A74F9">
        <w:rPr>
          <w:rFonts w:ascii="Times New Roman" w:hAnsi="Times New Roman"/>
          <w:b/>
          <w:sz w:val="28"/>
          <w:szCs w:val="28"/>
          <w:lang w:val="uk-UA"/>
        </w:rPr>
        <w:t>Студениківської сільської ради</w:t>
      </w:r>
    </w:p>
    <w:p w:rsidR="000A74F9" w:rsidRPr="000A74F9" w:rsidRDefault="000A74F9" w:rsidP="000A74F9">
      <w:pPr>
        <w:spacing w:after="0"/>
        <w:rPr>
          <w:rFonts w:ascii="Times New Roman" w:hAnsi="Times New Roman"/>
          <w:b/>
          <w:sz w:val="28"/>
          <w:szCs w:val="28"/>
          <w:lang w:val="uk-UA"/>
        </w:rPr>
      </w:pPr>
    </w:p>
    <w:p w:rsidR="000A74F9" w:rsidRDefault="000A74F9" w:rsidP="00830D97">
      <w:pPr>
        <w:spacing w:after="0"/>
        <w:jc w:val="both"/>
        <w:rPr>
          <w:rFonts w:ascii="Times New Roman" w:hAnsi="Times New Roman"/>
          <w:sz w:val="28"/>
          <w:szCs w:val="28"/>
          <w:lang w:val="uk-UA"/>
        </w:rPr>
      </w:pPr>
      <w:r w:rsidRPr="00830D97">
        <w:rPr>
          <w:rFonts w:ascii="Times New Roman" w:hAnsi="Times New Roman"/>
          <w:sz w:val="28"/>
          <w:szCs w:val="28"/>
          <w:lang w:val="uk-UA"/>
        </w:rPr>
        <w:t xml:space="preserve">    </w:t>
      </w:r>
      <w:r w:rsidR="00830D97" w:rsidRPr="00830D97">
        <w:rPr>
          <w:rFonts w:ascii="Times New Roman" w:hAnsi="Times New Roman"/>
          <w:sz w:val="28"/>
          <w:szCs w:val="28"/>
          <w:lang w:val="uk-UA"/>
        </w:rPr>
        <w:t>З</w:t>
      </w:r>
      <w:r w:rsidR="00830D97">
        <w:rPr>
          <w:rFonts w:ascii="Times New Roman" w:hAnsi="Times New Roman"/>
          <w:sz w:val="28"/>
          <w:szCs w:val="28"/>
          <w:lang w:val="uk-UA"/>
        </w:rPr>
        <w:t xml:space="preserve"> метою впорядкування об’єктів нерухомого майна </w:t>
      </w:r>
      <w:r w:rsidR="00830D97">
        <w:rPr>
          <w:rFonts w:ascii="Times New Roman" w:hAnsi="Times New Roman"/>
          <w:b/>
          <w:sz w:val="28"/>
          <w:szCs w:val="28"/>
          <w:lang w:val="uk-UA"/>
        </w:rPr>
        <w:t xml:space="preserve"> </w:t>
      </w:r>
      <w:r w:rsidR="00830D97" w:rsidRPr="00830D97">
        <w:rPr>
          <w:rFonts w:ascii="Times New Roman" w:hAnsi="Times New Roman"/>
          <w:sz w:val="28"/>
          <w:szCs w:val="28"/>
          <w:lang w:val="uk-UA"/>
        </w:rPr>
        <w:t xml:space="preserve">комунальної </w:t>
      </w:r>
      <w:r w:rsidRPr="00830D97">
        <w:rPr>
          <w:rFonts w:ascii="Times New Roman" w:hAnsi="Times New Roman"/>
          <w:sz w:val="28"/>
          <w:szCs w:val="28"/>
          <w:lang w:val="uk-UA"/>
        </w:rPr>
        <w:t xml:space="preserve"> </w:t>
      </w:r>
      <w:r w:rsidR="00830D97">
        <w:rPr>
          <w:rFonts w:ascii="Times New Roman" w:hAnsi="Times New Roman"/>
          <w:sz w:val="28"/>
          <w:szCs w:val="28"/>
          <w:lang w:val="uk-UA"/>
        </w:rPr>
        <w:t>власності об’єднаної територіальної громади Студениківської сільської ради,  к</w:t>
      </w:r>
      <w:r w:rsidRPr="000A74F9">
        <w:rPr>
          <w:rFonts w:ascii="Times New Roman" w:hAnsi="Times New Roman"/>
          <w:sz w:val="28"/>
          <w:szCs w:val="28"/>
          <w:lang w:val="uk-UA"/>
        </w:rPr>
        <w:t>еруючись ст. ст. 26, 60 Закону України «Про мі</w:t>
      </w:r>
      <w:r w:rsidR="00830D97">
        <w:rPr>
          <w:rFonts w:ascii="Times New Roman" w:hAnsi="Times New Roman"/>
          <w:sz w:val="28"/>
          <w:szCs w:val="28"/>
          <w:lang w:val="uk-UA"/>
        </w:rPr>
        <w:t xml:space="preserve">сцеве самоврядування в Україні», сільська рада </w:t>
      </w:r>
    </w:p>
    <w:p w:rsidR="00830D97" w:rsidRDefault="00830D97" w:rsidP="00830D97">
      <w:pPr>
        <w:spacing w:after="0"/>
        <w:jc w:val="both"/>
        <w:rPr>
          <w:rFonts w:ascii="Times New Roman" w:hAnsi="Times New Roman"/>
          <w:b/>
          <w:sz w:val="28"/>
          <w:szCs w:val="28"/>
          <w:lang w:val="uk-UA"/>
        </w:rPr>
      </w:pPr>
    </w:p>
    <w:p w:rsidR="00830D97" w:rsidRDefault="00830D97" w:rsidP="00830D97">
      <w:pPr>
        <w:spacing w:after="0"/>
        <w:jc w:val="both"/>
        <w:rPr>
          <w:rFonts w:ascii="Times New Roman" w:hAnsi="Times New Roman"/>
          <w:b/>
          <w:sz w:val="28"/>
          <w:szCs w:val="28"/>
          <w:lang w:val="uk-UA"/>
        </w:rPr>
      </w:pPr>
      <w:r>
        <w:rPr>
          <w:rFonts w:ascii="Times New Roman" w:hAnsi="Times New Roman"/>
          <w:b/>
          <w:sz w:val="28"/>
          <w:szCs w:val="28"/>
          <w:lang w:val="uk-UA"/>
        </w:rPr>
        <w:t xml:space="preserve">ВИРІШИЛА : </w:t>
      </w:r>
    </w:p>
    <w:p w:rsidR="00830D97" w:rsidRDefault="00830D97" w:rsidP="00830D97">
      <w:pPr>
        <w:pStyle w:val="aa"/>
        <w:numPr>
          <w:ilvl w:val="0"/>
          <w:numId w:val="34"/>
        </w:numPr>
        <w:spacing w:after="0"/>
        <w:jc w:val="both"/>
        <w:rPr>
          <w:rFonts w:ascii="Times New Roman" w:hAnsi="Times New Roman"/>
          <w:sz w:val="28"/>
          <w:szCs w:val="28"/>
        </w:rPr>
      </w:pPr>
      <w:r w:rsidRPr="00830D97">
        <w:rPr>
          <w:rFonts w:ascii="Times New Roman" w:hAnsi="Times New Roman"/>
          <w:sz w:val="28"/>
          <w:szCs w:val="28"/>
        </w:rPr>
        <w:t xml:space="preserve">Затвердити </w:t>
      </w:r>
      <w:r>
        <w:rPr>
          <w:rFonts w:ascii="Times New Roman" w:hAnsi="Times New Roman"/>
          <w:sz w:val="28"/>
          <w:szCs w:val="28"/>
        </w:rPr>
        <w:t>перелік нерухомого майна комунальної власності об’єднаної територіальної громади Студениківської сільської ради згідно з додатком. (Додаток 1).</w:t>
      </w:r>
    </w:p>
    <w:p w:rsidR="00830D97" w:rsidRPr="00830D97" w:rsidRDefault="00830D97" w:rsidP="00830D97">
      <w:pPr>
        <w:pStyle w:val="aa"/>
        <w:numPr>
          <w:ilvl w:val="0"/>
          <w:numId w:val="34"/>
        </w:numPr>
        <w:spacing w:after="0"/>
        <w:jc w:val="both"/>
        <w:rPr>
          <w:rFonts w:ascii="Times New Roman" w:hAnsi="Times New Roman"/>
          <w:sz w:val="28"/>
          <w:szCs w:val="28"/>
        </w:rPr>
      </w:pPr>
      <w:r w:rsidRPr="00830D97">
        <w:rPr>
          <w:rFonts w:ascii="Times New Roman" w:hAnsi="Times New Roman"/>
          <w:sz w:val="28"/>
          <w:szCs w:val="28"/>
        </w:rPr>
        <w:t>Контроль за виконанням рішення покласти на постійну комісію з питань інвестицій, підприємництва, інфраструктури, транспорту, житлово-комунального господарства та комунальної власності.</w:t>
      </w:r>
    </w:p>
    <w:p w:rsidR="00830D97" w:rsidRDefault="00830D97" w:rsidP="00830D97">
      <w:pPr>
        <w:pStyle w:val="aa"/>
        <w:spacing w:after="0"/>
        <w:jc w:val="both"/>
        <w:rPr>
          <w:rFonts w:ascii="Times New Roman" w:hAnsi="Times New Roman"/>
          <w:sz w:val="28"/>
          <w:szCs w:val="28"/>
        </w:rPr>
      </w:pPr>
    </w:p>
    <w:p w:rsidR="00830D97" w:rsidRDefault="00830D97" w:rsidP="00830D97">
      <w:pPr>
        <w:pStyle w:val="aa"/>
        <w:spacing w:after="0"/>
        <w:jc w:val="both"/>
        <w:rPr>
          <w:rFonts w:ascii="Times New Roman" w:hAnsi="Times New Roman"/>
          <w:sz w:val="28"/>
          <w:szCs w:val="28"/>
        </w:rPr>
      </w:pPr>
    </w:p>
    <w:p w:rsidR="00830D97" w:rsidRDefault="00830D97" w:rsidP="00830D97">
      <w:pPr>
        <w:pStyle w:val="aa"/>
        <w:spacing w:after="0"/>
        <w:jc w:val="both"/>
        <w:rPr>
          <w:rFonts w:ascii="Times New Roman" w:hAnsi="Times New Roman"/>
          <w:sz w:val="28"/>
          <w:szCs w:val="28"/>
        </w:rPr>
      </w:pPr>
      <w:r>
        <w:rPr>
          <w:rFonts w:ascii="Times New Roman" w:hAnsi="Times New Roman"/>
          <w:sz w:val="28"/>
          <w:szCs w:val="28"/>
        </w:rPr>
        <w:t>Сільський голова:                                                       М.О. Лях</w:t>
      </w:r>
    </w:p>
    <w:p w:rsidR="00830D97" w:rsidRDefault="00830D97" w:rsidP="00830D97">
      <w:pPr>
        <w:pStyle w:val="aa"/>
        <w:spacing w:after="0"/>
        <w:jc w:val="both"/>
        <w:rPr>
          <w:rFonts w:ascii="Times New Roman" w:hAnsi="Times New Roman"/>
          <w:sz w:val="28"/>
          <w:szCs w:val="28"/>
        </w:rPr>
      </w:pPr>
    </w:p>
    <w:p w:rsidR="00830D97" w:rsidRDefault="00830D97" w:rsidP="00830D97">
      <w:pPr>
        <w:pStyle w:val="aa"/>
        <w:spacing w:after="0"/>
        <w:jc w:val="both"/>
        <w:rPr>
          <w:rFonts w:ascii="Times New Roman" w:hAnsi="Times New Roman"/>
          <w:b/>
          <w:sz w:val="28"/>
          <w:szCs w:val="28"/>
        </w:rPr>
      </w:pPr>
      <w:r>
        <w:rPr>
          <w:rFonts w:ascii="Times New Roman" w:hAnsi="Times New Roman"/>
          <w:b/>
          <w:sz w:val="28"/>
          <w:szCs w:val="28"/>
        </w:rPr>
        <w:t>с. Студеники</w:t>
      </w:r>
    </w:p>
    <w:p w:rsidR="00830D97" w:rsidRDefault="00830D97" w:rsidP="00830D97">
      <w:pPr>
        <w:pStyle w:val="aa"/>
        <w:spacing w:after="0"/>
        <w:jc w:val="both"/>
        <w:rPr>
          <w:rFonts w:ascii="Times New Roman" w:hAnsi="Times New Roman"/>
          <w:b/>
          <w:sz w:val="28"/>
          <w:szCs w:val="28"/>
        </w:rPr>
      </w:pPr>
      <w:r>
        <w:rPr>
          <w:rFonts w:ascii="Times New Roman" w:hAnsi="Times New Roman"/>
          <w:b/>
          <w:sz w:val="28"/>
          <w:szCs w:val="28"/>
        </w:rPr>
        <w:t>№577-ХХІУ-УІІ</w:t>
      </w:r>
    </w:p>
    <w:p w:rsidR="00830D97" w:rsidRDefault="00830D97" w:rsidP="00830D97">
      <w:pPr>
        <w:pStyle w:val="aa"/>
        <w:spacing w:after="0"/>
        <w:jc w:val="both"/>
        <w:rPr>
          <w:rFonts w:ascii="Times New Roman" w:hAnsi="Times New Roman"/>
          <w:b/>
          <w:sz w:val="28"/>
          <w:szCs w:val="28"/>
        </w:rPr>
      </w:pPr>
      <w:r>
        <w:rPr>
          <w:rFonts w:ascii="Times New Roman" w:hAnsi="Times New Roman"/>
          <w:b/>
          <w:sz w:val="28"/>
          <w:szCs w:val="28"/>
        </w:rPr>
        <w:t>26.02.2019</w:t>
      </w:r>
    </w:p>
    <w:p w:rsidR="00830D97" w:rsidRDefault="00830D97" w:rsidP="00830D97">
      <w:pPr>
        <w:pStyle w:val="aa"/>
        <w:spacing w:after="0"/>
        <w:jc w:val="both"/>
        <w:rPr>
          <w:rFonts w:ascii="Times New Roman" w:hAnsi="Times New Roman"/>
          <w:b/>
          <w:sz w:val="28"/>
          <w:szCs w:val="28"/>
        </w:rPr>
      </w:pPr>
    </w:p>
    <w:p w:rsidR="00830D97" w:rsidRDefault="00830D97" w:rsidP="00830D97">
      <w:pPr>
        <w:pStyle w:val="aa"/>
        <w:spacing w:after="0"/>
        <w:jc w:val="both"/>
        <w:rPr>
          <w:rFonts w:ascii="Times New Roman" w:hAnsi="Times New Roman"/>
          <w:b/>
          <w:sz w:val="28"/>
          <w:szCs w:val="28"/>
        </w:rPr>
      </w:pPr>
    </w:p>
    <w:p w:rsidR="00830D97" w:rsidRDefault="00830D97" w:rsidP="00830D97">
      <w:pPr>
        <w:pStyle w:val="aa"/>
        <w:spacing w:after="0"/>
        <w:jc w:val="both"/>
        <w:rPr>
          <w:rFonts w:ascii="Times New Roman" w:hAnsi="Times New Roman"/>
          <w:b/>
          <w:sz w:val="28"/>
          <w:szCs w:val="28"/>
        </w:rPr>
      </w:pPr>
    </w:p>
    <w:p w:rsidR="00830D97" w:rsidRDefault="00830D97" w:rsidP="00830D97">
      <w:pPr>
        <w:pStyle w:val="aa"/>
        <w:spacing w:after="0"/>
        <w:jc w:val="both"/>
        <w:rPr>
          <w:rFonts w:ascii="Times New Roman" w:hAnsi="Times New Roman"/>
          <w:b/>
          <w:sz w:val="28"/>
          <w:szCs w:val="28"/>
        </w:rPr>
      </w:pPr>
    </w:p>
    <w:p w:rsidR="00977189" w:rsidRDefault="00977189" w:rsidP="00830D97">
      <w:pPr>
        <w:pStyle w:val="aa"/>
        <w:spacing w:after="0"/>
        <w:jc w:val="both"/>
        <w:rPr>
          <w:rFonts w:ascii="Times New Roman" w:hAnsi="Times New Roman"/>
          <w:b/>
          <w:sz w:val="28"/>
          <w:szCs w:val="28"/>
        </w:rPr>
      </w:pPr>
    </w:p>
    <w:p w:rsidR="00977189" w:rsidRDefault="00977189" w:rsidP="00830D97">
      <w:pPr>
        <w:pStyle w:val="aa"/>
        <w:spacing w:after="0"/>
        <w:jc w:val="both"/>
        <w:rPr>
          <w:rFonts w:ascii="Times New Roman" w:hAnsi="Times New Roman"/>
          <w:b/>
          <w:sz w:val="28"/>
          <w:szCs w:val="28"/>
        </w:rPr>
      </w:pPr>
    </w:p>
    <w:p w:rsidR="00977189" w:rsidRDefault="00977189" w:rsidP="00830D97">
      <w:pPr>
        <w:pStyle w:val="aa"/>
        <w:spacing w:after="0"/>
        <w:jc w:val="both"/>
        <w:rPr>
          <w:rFonts w:ascii="Times New Roman" w:hAnsi="Times New Roman"/>
          <w:b/>
          <w:sz w:val="28"/>
          <w:szCs w:val="28"/>
        </w:rPr>
      </w:pPr>
    </w:p>
    <w:p w:rsidR="00977189" w:rsidRDefault="00977189" w:rsidP="00977189">
      <w:pPr>
        <w:pStyle w:val="aa"/>
        <w:spacing w:after="0"/>
        <w:jc w:val="right"/>
        <w:rPr>
          <w:rFonts w:ascii="Times New Roman" w:hAnsi="Times New Roman"/>
          <w:i/>
          <w:sz w:val="20"/>
          <w:szCs w:val="20"/>
        </w:rPr>
      </w:pPr>
      <w:r w:rsidRPr="00977189">
        <w:rPr>
          <w:rFonts w:ascii="Times New Roman" w:hAnsi="Times New Roman"/>
          <w:i/>
          <w:sz w:val="20"/>
          <w:szCs w:val="20"/>
        </w:rPr>
        <w:t>Дод</w:t>
      </w:r>
      <w:r>
        <w:rPr>
          <w:rFonts w:ascii="Times New Roman" w:hAnsi="Times New Roman"/>
          <w:i/>
          <w:sz w:val="20"/>
          <w:szCs w:val="20"/>
        </w:rPr>
        <w:t>аток 1</w:t>
      </w:r>
    </w:p>
    <w:p w:rsidR="00977189" w:rsidRDefault="00977189" w:rsidP="00977189">
      <w:pPr>
        <w:pStyle w:val="aa"/>
        <w:spacing w:after="0"/>
        <w:jc w:val="right"/>
        <w:rPr>
          <w:rFonts w:ascii="Times New Roman" w:hAnsi="Times New Roman"/>
          <w:i/>
          <w:sz w:val="20"/>
          <w:szCs w:val="20"/>
        </w:rPr>
      </w:pPr>
      <w:r>
        <w:rPr>
          <w:rFonts w:ascii="Times New Roman" w:hAnsi="Times New Roman"/>
          <w:i/>
          <w:sz w:val="20"/>
          <w:szCs w:val="20"/>
        </w:rPr>
        <w:t>до рішення сільської ради № 577-ХХІУ-УІІ</w:t>
      </w:r>
    </w:p>
    <w:p w:rsidR="00977189" w:rsidRDefault="00977189" w:rsidP="00977189">
      <w:pPr>
        <w:pStyle w:val="aa"/>
        <w:spacing w:after="0"/>
        <w:jc w:val="right"/>
        <w:rPr>
          <w:rFonts w:ascii="Times New Roman" w:hAnsi="Times New Roman"/>
          <w:i/>
          <w:sz w:val="20"/>
          <w:szCs w:val="20"/>
        </w:rPr>
      </w:pPr>
      <w:r>
        <w:rPr>
          <w:rFonts w:ascii="Times New Roman" w:hAnsi="Times New Roman"/>
          <w:i/>
          <w:sz w:val="20"/>
          <w:szCs w:val="20"/>
        </w:rPr>
        <w:t>Від 26.02.2019 року</w:t>
      </w:r>
    </w:p>
    <w:p w:rsidR="00977189" w:rsidRDefault="00977189" w:rsidP="00977189">
      <w:pPr>
        <w:pStyle w:val="aa"/>
        <w:spacing w:after="0"/>
        <w:jc w:val="center"/>
        <w:rPr>
          <w:rFonts w:ascii="Times New Roman" w:hAnsi="Times New Roman"/>
          <w:sz w:val="28"/>
          <w:szCs w:val="28"/>
        </w:rPr>
      </w:pPr>
    </w:p>
    <w:p w:rsidR="00977189" w:rsidRDefault="00977189" w:rsidP="00977189">
      <w:pPr>
        <w:pStyle w:val="aa"/>
        <w:spacing w:after="0"/>
        <w:jc w:val="center"/>
        <w:rPr>
          <w:rFonts w:ascii="Times New Roman" w:hAnsi="Times New Roman"/>
          <w:sz w:val="28"/>
          <w:szCs w:val="28"/>
        </w:rPr>
      </w:pPr>
    </w:p>
    <w:p w:rsidR="00977189" w:rsidRDefault="00977189" w:rsidP="00977189">
      <w:pPr>
        <w:pStyle w:val="aa"/>
        <w:spacing w:after="0"/>
        <w:jc w:val="center"/>
        <w:rPr>
          <w:rFonts w:ascii="Times New Roman" w:hAnsi="Times New Roman"/>
          <w:sz w:val="28"/>
          <w:szCs w:val="28"/>
        </w:rPr>
      </w:pPr>
      <w:r>
        <w:rPr>
          <w:rFonts w:ascii="Times New Roman" w:hAnsi="Times New Roman"/>
          <w:sz w:val="28"/>
          <w:szCs w:val="28"/>
        </w:rPr>
        <w:t>ПЕРЕЛІК</w:t>
      </w:r>
    </w:p>
    <w:p w:rsidR="00977189" w:rsidRDefault="00977189" w:rsidP="00977189">
      <w:pPr>
        <w:pStyle w:val="aa"/>
        <w:spacing w:after="0"/>
        <w:jc w:val="center"/>
        <w:rPr>
          <w:rFonts w:ascii="Times New Roman" w:hAnsi="Times New Roman"/>
          <w:sz w:val="28"/>
          <w:szCs w:val="28"/>
        </w:rPr>
      </w:pPr>
      <w:r>
        <w:rPr>
          <w:rFonts w:ascii="Times New Roman" w:hAnsi="Times New Roman"/>
          <w:sz w:val="28"/>
          <w:szCs w:val="28"/>
        </w:rPr>
        <w:t>об’єктів  майна</w:t>
      </w:r>
      <w:r w:rsidRPr="00977189">
        <w:rPr>
          <w:rFonts w:ascii="Times New Roman" w:hAnsi="Times New Roman"/>
          <w:sz w:val="28"/>
          <w:szCs w:val="28"/>
        </w:rPr>
        <w:t xml:space="preserve"> </w:t>
      </w:r>
      <w:r>
        <w:rPr>
          <w:rFonts w:ascii="Times New Roman" w:hAnsi="Times New Roman"/>
          <w:sz w:val="28"/>
          <w:szCs w:val="28"/>
        </w:rPr>
        <w:t>комунальної  власності</w:t>
      </w:r>
    </w:p>
    <w:p w:rsidR="00977189" w:rsidRDefault="00977189" w:rsidP="00977189">
      <w:pPr>
        <w:pStyle w:val="aa"/>
        <w:spacing w:after="0"/>
        <w:jc w:val="center"/>
        <w:rPr>
          <w:rFonts w:ascii="Times New Roman" w:hAnsi="Times New Roman"/>
          <w:sz w:val="28"/>
          <w:szCs w:val="28"/>
        </w:rPr>
      </w:pPr>
      <w:r>
        <w:rPr>
          <w:rFonts w:ascii="Times New Roman" w:hAnsi="Times New Roman"/>
          <w:sz w:val="28"/>
          <w:szCs w:val="28"/>
        </w:rPr>
        <w:t>Студениківської   сільської  ради.</w:t>
      </w:r>
    </w:p>
    <w:p w:rsidR="00977189" w:rsidRDefault="00977189" w:rsidP="00977189">
      <w:pPr>
        <w:pStyle w:val="aa"/>
        <w:spacing w:after="0"/>
        <w:rPr>
          <w:rFonts w:ascii="Times New Roman" w:hAnsi="Times New Roman"/>
          <w:sz w:val="28"/>
          <w:szCs w:val="28"/>
        </w:rPr>
      </w:pPr>
    </w:p>
    <w:p w:rsidR="00502AC6" w:rsidRDefault="00977189" w:rsidP="00502AC6">
      <w:pPr>
        <w:pStyle w:val="aa"/>
        <w:numPr>
          <w:ilvl w:val="0"/>
          <w:numId w:val="45"/>
        </w:numPr>
        <w:spacing w:after="0"/>
        <w:rPr>
          <w:rFonts w:ascii="Times New Roman" w:hAnsi="Times New Roman"/>
          <w:sz w:val="28"/>
          <w:szCs w:val="28"/>
        </w:rPr>
      </w:pPr>
      <w:r>
        <w:rPr>
          <w:rFonts w:ascii="Times New Roman" w:hAnsi="Times New Roman"/>
          <w:sz w:val="28"/>
          <w:szCs w:val="28"/>
        </w:rPr>
        <w:t xml:space="preserve"> </w:t>
      </w:r>
      <w:r w:rsidR="00502AC6" w:rsidRPr="004576D6">
        <w:rPr>
          <w:rFonts w:ascii="Times New Roman" w:hAnsi="Times New Roman"/>
          <w:sz w:val="28"/>
          <w:szCs w:val="28"/>
        </w:rPr>
        <w:t xml:space="preserve">Громадський будинок Студениківський опорний заклад загальної середньої освіти І-ІІІ ступенів, розташований </w:t>
      </w:r>
      <w:r w:rsidR="00502AC6">
        <w:rPr>
          <w:rFonts w:ascii="Times New Roman" w:hAnsi="Times New Roman"/>
          <w:sz w:val="28"/>
          <w:szCs w:val="28"/>
        </w:rPr>
        <w:t>по вул. Шкільна, 27</w:t>
      </w:r>
    </w:p>
    <w:p w:rsidR="00502AC6" w:rsidRPr="004576D6" w:rsidRDefault="00502AC6" w:rsidP="00502AC6">
      <w:pPr>
        <w:pStyle w:val="aa"/>
        <w:spacing w:after="0"/>
        <w:ind w:left="1080"/>
        <w:rPr>
          <w:rFonts w:ascii="Times New Roman" w:hAnsi="Times New Roman"/>
          <w:sz w:val="28"/>
          <w:szCs w:val="28"/>
        </w:rPr>
      </w:pPr>
      <w:r w:rsidRPr="004576D6">
        <w:rPr>
          <w:rFonts w:ascii="Times New Roman" w:hAnsi="Times New Roman"/>
          <w:sz w:val="28"/>
          <w:szCs w:val="28"/>
        </w:rPr>
        <w:t xml:space="preserve"> в с. Студеники Переяслав-Хмельницького району Київської області </w:t>
      </w:r>
    </w:p>
    <w:p w:rsidR="00977189" w:rsidRPr="00977189" w:rsidRDefault="00977189" w:rsidP="00977189">
      <w:pPr>
        <w:pStyle w:val="aa"/>
        <w:numPr>
          <w:ilvl w:val="0"/>
          <w:numId w:val="44"/>
        </w:numPr>
        <w:spacing w:after="0"/>
        <w:rPr>
          <w:rFonts w:ascii="Times New Roman" w:hAnsi="Times New Roman"/>
          <w:sz w:val="28"/>
          <w:szCs w:val="28"/>
        </w:rPr>
      </w:pPr>
      <w:bookmarkStart w:id="2" w:name="_GoBack"/>
      <w:bookmarkEnd w:id="2"/>
    </w:p>
    <w:p w:rsidR="00977189" w:rsidRPr="00977189" w:rsidRDefault="00977189" w:rsidP="00977189">
      <w:pPr>
        <w:pStyle w:val="aa"/>
        <w:spacing w:after="0"/>
        <w:jc w:val="right"/>
        <w:rPr>
          <w:rFonts w:ascii="Times New Roman" w:hAnsi="Times New Roman"/>
          <w:b/>
          <w:sz w:val="20"/>
          <w:szCs w:val="20"/>
        </w:rPr>
      </w:pPr>
    </w:p>
    <w:p w:rsidR="00830D97" w:rsidRPr="00977189" w:rsidRDefault="00830D97" w:rsidP="009E66CE">
      <w:pPr>
        <w:spacing w:after="0"/>
        <w:jc w:val="both"/>
        <w:rPr>
          <w:rFonts w:ascii="Times New Roman" w:hAnsi="Times New Roman"/>
          <w:b/>
          <w:sz w:val="28"/>
          <w:szCs w:val="28"/>
          <w:lang w:val="uk-UA"/>
        </w:rPr>
      </w:pPr>
    </w:p>
    <w:p w:rsidR="00830D97" w:rsidRPr="00830D97" w:rsidRDefault="00830D97" w:rsidP="00830D97">
      <w:pPr>
        <w:pStyle w:val="aa"/>
        <w:spacing w:after="0"/>
        <w:jc w:val="both"/>
        <w:rPr>
          <w:rFonts w:ascii="Times New Roman" w:hAnsi="Times New Roman"/>
          <w:b/>
          <w:sz w:val="28"/>
          <w:szCs w:val="28"/>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1A6F994C" wp14:editId="4658C530">
            <wp:extent cx="495300" cy="685800"/>
            <wp:effectExtent l="0" t="0" r="0" b="0"/>
            <wp:docPr id="13" name="Рисунок 1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w:t>
            </w:r>
            <w:r>
              <w:rPr>
                <w:rFonts w:ascii="Times New Roman" w:hAnsi="Times New Roman"/>
                <w:b/>
                <w:lang w:val="uk-UA"/>
              </w:rPr>
              <w:t xml:space="preserve"> </w:t>
            </w:r>
            <w:r w:rsidRPr="00586EBE">
              <w:rPr>
                <w:rFonts w:ascii="Times New Roman" w:hAnsi="Times New Roman"/>
                <w:b/>
                <w:lang w:val="uk-UA"/>
              </w:rPr>
              <w:t xml:space="preserve">Єжику Сергію Станіславовичу.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Розглянувши матеріали  технічної документації із землеустрою щодо встановлення (відновлення)  меж  земельної  ділянки в натурі ( на місцевості)  гр.Єжику Сергію Станіславовичу  для будівництва і обслуговування  житлового будинку, господарських будівель і споруд (присадибна ділянка) загальною  площею 0,2267 га, що  знаходиться  в с.Соснова Переяслав-Хмельницького  району Київської  області по вул. Ново-Марківська, 20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numPr>
          <w:ilvl w:val="0"/>
          <w:numId w:val="6"/>
        </w:numPr>
        <w:spacing w:after="0" w:line="240" w:lineRule="auto"/>
        <w:ind w:left="0" w:firstLine="120"/>
        <w:jc w:val="both"/>
        <w:rPr>
          <w:rFonts w:ascii="Times New Roman" w:hAnsi="Times New Roman"/>
          <w:b/>
          <w:lang w:val="uk-UA"/>
        </w:rPr>
      </w:pPr>
      <w:r w:rsidRPr="00586EBE">
        <w:rPr>
          <w:rFonts w:ascii="Times New Roman" w:hAnsi="Times New Roman"/>
          <w:lang w:val="uk-UA"/>
        </w:rPr>
        <w:t>Затвердити розроблену ДП «Центр державного земельного кадастру»  технічну документацію із землеустрою  щодо встановлення (відновлення)  меж  земельної  ділянки  в натурі (на місцевості)</w:t>
      </w:r>
      <w:r w:rsidRPr="00586EBE">
        <w:rPr>
          <w:rFonts w:ascii="Times New Roman" w:hAnsi="Times New Roman"/>
          <w:b/>
          <w:lang w:val="uk-UA"/>
        </w:rPr>
        <w:t xml:space="preserve"> гр.</w:t>
      </w:r>
      <w:r w:rsidR="00BD647F">
        <w:rPr>
          <w:rFonts w:ascii="Times New Roman" w:hAnsi="Times New Roman"/>
          <w:b/>
          <w:lang w:val="uk-UA"/>
        </w:rPr>
        <w:t xml:space="preserve"> </w:t>
      </w:r>
      <w:r w:rsidRPr="00586EBE">
        <w:rPr>
          <w:rFonts w:ascii="Times New Roman" w:hAnsi="Times New Roman"/>
          <w:b/>
          <w:lang w:val="uk-UA"/>
        </w:rPr>
        <w:t>Єжику Сергію Станіславовичу</w:t>
      </w:r>
      <w:r w:rsidRPr="00586EBE">
        <w:rPr>
          <w:rFonts w:ascii="Times New Roman" w:hAnsi="Times New Roman"/>
          <w:lang w:val="uk-UA"/>
        </w:rPr>
        <w:t xml:space="preserve"> на землях житлової та громадської забудови для будівництва і </w:t>
      </w:r>
      <w:r w:rsidRPr="00586EBE">
        <w:rPr>
          <w:rFonts w:ascii="Times New Roman" w:hAnsi="Times New Roman"/>
          <w:lang w:val="uk-UA"/>
        </w:rPr>
        <w:lastRenderedPageBreak/>
        <w:t xml:space="preserve">обслуговування житлового будинку, господарських будівель і споруд (присадибна ділянка), загальною площею </w:t>
      </w:r>
      <w:r w:rsidRPr="00586EBE">
        <w:rPr>
          <w:rFonts w:ascii="Times New Roman" w:hAnsi="Times New Roman"/>
          <w:b/>
          <w:lang w:val="uk-UA"/>
        </w:rPr>
        <w:t>0,2267га</w:t>
      </w:r>
      <w:r w:rsidRPr="00586EBE">
        <w:rPr>
          <w:rFonts w:ascii="Times New Roman" w:hAnsi="Times New Roman"/>
          <w:lang w:val="uk-UA"/>
        </w:rPr>
        <w:t xml:space="preserve"> розташовану в с. Соснова Переяслав-Хмельницького району  Київської  області по вул. Ново-Марківська, 20, кадастровий  номер </w:t>
      </w:r>
      <w:r w:rsidRPr="00586EBE">
        <w:rPr>
          <w:rFonts w:ascii="Times New Roman" w:hAnsi="Times New Roman"/>
          <w:b/>
          <w:lang w:val="uk-UA"/>
        </w:rPr>
        <w:t>3223386801:01:021:0194,</w:t>
      </w:r>
      <w:r w:rsidRPr="00586EBE">
        <w:rPr>
          <w:rFonts w:ascii="Times New Roman" w:hAnsi="Times New Roman"/>
          <w:lang w:val="uk-UA"/>
        </w:rPr>
        <w:t xml:space="preserve"> (код КВЦПЗ 02.01). </w:t>
      </w:r>
    </w:p>
    <w:p w:rsidR="00586EBE" w:rsidRPr="00586EBE" w:rsidRDefault="00586EBE" w:rsidP="00586EBE">
      <w:pPr>
        <w:numPr>
          <w:ilvl w:val="0"/>
          <w:numId w:val="6"/>
        </w:numPr>
        <w:spacing w:after="0" w:line="240" w:lineRule="auto"/>
        <w:ind w:left="0" w:firstLine="120"/>
        <w:jc w:val="both"/>
        <w:rPr>
          <w:rFonts w:ascii="Times New Roman" w:hAnsi="Times New Roman"/>
          <w:lang w:val="uk-UA"/>
        </w:rPr>
      </w:pPr>
      <w:r w:rsidRPr="00586EBE">
        <w:rPr>
          <w:rFonts w:ascii="Times New Roman" w:hAnsi="Times New Roman"/>
          <w:lang w:val="uk-UA"/>
        </w:rPr>
        <w:t xml:space="preserve">Передати </w:t>
      </w:r>
      <w:r w:rsidRPr="00586EBE">
        <w:rPr>
          <w:rFonts w:ascii="Times New Roman" w:hAnsi="Times New Roman"/>
          <w:b/>
          <w:lang w:val="uk-UA"/>
        </w:rPr>
        <w:t xml:space="preserve">гр.Єжику Сергію Станіславовичу </w:t>
      </w:r>
      <w:r w:rsidRPr="00586EBE">
        <w:rPr>
          <w:rFonts w:ascii="Times New Roman" w:hAnsi="Times New Roman"/>
          <w:lang w:val="uk-UA"/>
        </w:rPr>
        <w:t>із земель комунальної власності</w:t>
      </w:r>
      <w:r w:rsidRPr="00586EBE">
        <w:rPr>
          <w:rFonts w:ascii="Times New Roman" w:hAnsi="Times New Roman"/>
          <w:b/>
          <w:lang w:val="uk-UA"/>
        </w:rPr>
        <w:t xml:space="preserve">  </w:t>
      </w:r>
      <w:r w:rsidRPr="00586EBE">
        <w:rPr>
          <w:rFonts w:ascii="Times New Roman" w:hAnsi="Times New Roman"/>
          <w:lang w:val="uk-UA"/>
        </w:rPr>
        <w:t xml:space="preserve">безоплатно у приватну власність  земельну ділянку, кадастровий  номер </w:t>
      </w:r>
      <w:r w:rsidRPr="00586EBE">
        <w:rPr>
          <w:rFonts w:ascii="Times New Roman" w:hAnsi="Times New Roman"/>
          <w:b/>
          <w:lang w:val="uk-UA"/>
        </w:rPr>
        <w:t xml:space="preserve">3223386801:01:021:0194, </w:t>
      </w:r>
      <w:r w:rsidRPr="00586EBE">
        <w:rPr>
          <w:rFonts w:ascii="Times New Roman" w:hAnsi="Times New Roman"/>
          <w:lang w:val="uk-UA"/>
        </w:rPr>
        <w:t xml:space="preserve">для будівництва і  обслуговування житлового будинку, господарських будівель і споруд (присадибна ділянка) загальною площею  </w:t>
      </w:r>
      <w:r w:rsidRPr="00586EBE">
        <w:rPr>
          <w:rFonts w:ascii="Times New Roman" w:hAnsi="Times New Roman"/>
          <w:b/>
          <w:lang w:val="uk-UA"/>
        </w:rPr>
        <w:t>0,2267 га</w:t>
      </w:r>
      <w:r w:rsidRPr="00586EBE">
        <w:rPr>
          <w:rFonts w:ascii="Times New Roman" w:hAnsi="Times New Roman"/>
          <w:lang w:val="uk-UA"/>
        </w:rPr>
        <w:t xml:space="preserve"> в селі Соснова Переяслав-Хмельницького району Київської області по вул.</w:t>
      </w:r>
      <w:r w:rsidR="00BD647F">
        <w:rPr>
          <w:rFonts w:ascii="Times New Roman" w:hAnsi="Times New Roman"/>
          <w:lang w:val="uk-UA"/>
        </w:rPr>
        <w:t xml:space="preserve"> </w:t>
      </w:r>
      <w:r w:rsidRPr="00586EBE">
        <w:rPr>
          <w:rFonts w:ascii="Times New Roman" w:hAnsi="Times New Roman"/>
          <w:lang w:val="uk-UA"/>
        </w:rPr>
        <w:t>Ново-Марківська, 20 (код КВЦПЗ 02.01).</w:t>
      </w:r>
    </w:p>
    <w:p w:rsidR="00586EBE" w:rsidRPr="00586EBE" w:rsidRDefault="00586EBE" w:rsidP="00586EBE">
      <w:pPr>
        <w:numPr>
          <w:ilvl w:val="0"/>
          <w:numId w:val="6"/>
        </w:numPr>
        <w:spacing w:after="0" w:line="240" w:lineRule="auto"/>
        <w:ind w:left="0" w:firstLine="120"/>
        <w:jc w:val="both"/>
        <w:rPr>
          <w:rFonts w:ascii="Times New Roman" w:hAnsi="Times New Roman"/>
          <w:lang w:val="uk-UA"/>
        </w:rPr>
      </w:pPr>
      <w:r w:rsidRPr="00586EBE">
        <w:rPr>
          <w:rFonts w:ascii="Times New Roman" w:hAnsi="Times New Roman"/>
          <w:lang w:val="uk-UA"/>
        </w:rPr>
        <w:t>Зобов</w:t>
      </w:r>
      <w:r w:rsidRPr="00586EBE">
        <w:rPr>
          <w:rFonts w:ascii="Times New Roman" w:hAnsi="Times New Roman"/>
        </w:rPr>
        <w:t>’</w:t>
      </w:r>
      <w:r w:rsidRPr="00586EBE">
        <w:rPr>
          <w:rFonts w:ascii="Times New Roman" w:hAnsi="Times New Roman"/>
          <w:lang w:val="uk-UA"/>
        </w:rPr>
        <w:t xml:space="preserve">язати Єжика Сергія Станіславовича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6"/>
        </w:numPr>
        <w:spacing w:after="0" w:line="240" w:lineRule="auto"/>
        <w:ind w:left="0" w:firstLine="12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6"/>
        </w:numPr>
        <w:spacing w:after="0" w:line="240" w:lineRule="auto"/>
        <w:ind w:left="0" w:firstLine="120"/>
        <w:jc w:val="both"/>
        <w:rPr>
          <w:rFonts w:ascii="Times New Roman" w:hAnsi="Times New Roman"/>
        </w:rPr>
      </w:pPr>
      <w:r w:rsidRPr="00586EBE">
        <w:rPr>
          <w:rFonts w:ascii="Times New Roman" w:hAnsi="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6"/>
        </w:numPr>
        <w:spacing w:after="0" w:line="240" w:lineRule="auto"/>
        <w:ind w:left="0" w:firstLine="12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578–</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26.02.2019</w:t>
      </w: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56918E57" wp14:editId="290E7985">
            <wp:extent cx="495300" cy="685800"/>
            <wp:effectExtent l="0" t="0" r="0" b="0"/>
            <wp:docPr id="14" name="Рисунок 1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 xml:space="preserve">Про затвердження технічної документації із землеустрою щодо  встановлення (відновлення)  меж  земельної  ділянки  в натурі ( на місцевості) для  будівництва  і  обслуговування житлового будинку, господарських  будівель  і  споруд (присадибна ділянка)  гр. Плашкову Анатолію Антоновичу.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Розглянувши матеріали  технічної документації із землеустрою щодо встановлення (відновлення)  меж  земельної  ділянки в натурі ( на місцевості)  гр. Плашкову Анатолію Антоновичу  для будівництва і обслуговування  житлового будинку, господарських будівель і споруд (присадибна ділянка) загальною  площею 0,2500 га, що  знаходиться  в с.</w:t>
      </w:r>
      <w:r>
        <w:rPr>
          <w:rFonts w:ascii="Times New Roman" w:hAnsi="Times New Roman"/>
          <w:lang w:val="uk-UA"/>
        </w:rPr>
        <w:t xml:space="preserve"> </w:t>
      </w:r>
      <w:r w:rsidRPr="00586EBE">
        <w:rPr>
          <w:rFonts w:ascii="Times New Roman" w:hAnsi="Times New Roman"/>
          <w:lang w:val="uk-UA"/>
        </w:rPr>
        <w:t>Козлів Переяслав-Хмельницького  району Київської  області по вул. Шляхова, 45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0"/>
        </w:numPr>
        <w:spacing w:after="0" w:line="240" w:lineRule="auto"/>
        <w:ind w:left="0" w:firstLine="120"/>
        <w:jc w:val="both"/>
        <w:rPr>
          <w:rFonts w:ascii="Times New Roman" w:hAnsi="Times New Roman"/>
        </w:rPr>
      </w:pPr>
      <w:r w:rsidRPr="00586EBE">
        <w:rPr>
          <w:rFonts w:ascii="Times New Roman" w:hAnsi="Times New Roman"/>
        </w:rPr>
        <w:t>Затвердити розроблену ТОВ «Землевпорядкування та кадастр»  технічну документацію із землеустрою  щодо встановлення (відновлення)  меж  земельної  ділянки  в натурі (на місцевості)</w:t>
      </w:r>
      <w:r w:rsidRPr="00586EBE">
        <w:rPr>
          <w:rFonts w:ascii="Times New Roman" w:hAnsi="Times New Roman"/>
          <w:b/>
        </w:rPr>
        <w:t xml:space="preserve"> гр.</w:t>
      </w:r>
      <w:r>
        <w:rPr>
          <w:rFonts w:ascii="Times New Roman" w:hAnsi="Times New Roman"/>
          <w:b/>
        </w:rPr>
        <w:t xml:space="preserve"> </w:t>
      </w:r>
      <w:r w:rsidRPr="00586EBE">
        <w:rPr>
          <w:rFonts w:ascii="Times New Roman" w:hAnsi="Times New Roman"/>
          <w:b/>
        </w:rPr>
        <w:t>Плашкову Анатолію Антоновичу</w:t>
      </w:r>
      <w:r w:rsidRPr="00586EBE">
        <w:rPr>
          <w:rFonts w:ascii="Times New Roman" w:hAnsi="Times New Roman"/>
        </w:rPr>
        <w:t xml:space="preserve"> на землях житлової та громадської забудови для будівництва і обслуговування житлового будинку, господарських будівель і споруд (присадибна ділянка), </w:t>
      </w:r>
      <w:r w:rsidRPr="00586EBE">
        <w:rPr>
          <w:rFonts w:ascii="Times New Roman" w:hAnsi="Times New Roman"/>
        </w:rPr>
        <w:lastRenderedPageBreak/>
        <w:t xml:space="preserve">загальною площею </w:t>
      </w:r>
      <w:r w:rsidRPr="00586EBE">
        <w:rPr>
          <w:rFonts w:ascii="Times New Roman" w:hAnsi="Times New Roman"/>
          <w:b/>
        </w:rPr>
        <w:t>0,2500 га</w:t>
      </w:r>
      <w:r w:rsidRPr="00586EBE">
        <w:rPr>
          <w:rFonts w:ascii="Times New Roman" w:hAnsi="Times New Roman"/>
        </w:rPr>
        <w:t xml:space="preserve"> розташовану в с.</w:t>
      </w:r>
      <w:r>
        <w:rPr>
          <w:rFonts w:ascii="Times New Roman" w:hAnsi="Times New Roman"/>
        </w:rPr>
        <w:t xml:space="preserve"> </w:t>
      </w:r>
      <w:r w:rsidRPr="00586EBE">
        <w:rPr>
          <w:rFonts w:ascii="Times New Roman" w:hAnsi="Times New Roman"/>
        </w:rPr>
        <w:t>Козлів Переяслав-Хмельницького  району Київської  області по вул.</w:t>
      </w:r>
      <w:r>
        <w:rPr>
          <w:rFonts w:ascii="Times New Roman" w:hAnsi="Times New Roman"/>
        </w:rPr>
        <w:t xml:space="preserve"> </w:t>
      </w:r>
      <w:r w:rsidRPr="00586EBE">
        <w:rPr>
          <w:rFonts w:ascii="Times New Roman" w:hAnsi="Times New Roman"/>
        </w:rPr>
        <w:t xml:space="preserve">Шляхова, 45, кадастровий  номер </w:t>
      </w:r>
      <w:r w:rsidRPr="00586EBE">
        <w:rPr>
          <w:rFonts w:ascii="Times New Roman" w:hAnsi="Times New Roman"/>
          <w:b/>
        </w:rPr>
        <w:t>3223384001:01:033:0054,</w:t>
      </w:r>
      <w:r w:rsidRPr="00586EBE">
        <w:rPr>
          <w:rFonts w:ascii="Times New Roman" w:hAnsi="Times New Roman"/>
        </w:rPr>
        <w:t xml:space="preserve"> (код КВЦПЗ 02.01). </w:t>
      </w:r>
    </w:p>
    <w:p w:rsidR="00586EBE" w:rsidRPr="00586EBE" w:rsidRDefault="00586EBE" w:rsidP="00586EBE">
      <w:pPr>
        <w:pStyle w:val="aa"/>
        <w:numPr>
          <w:ilvl w:val="0"/>
          <w:numId w:val="10"/>
        </w:numPr>
        <w:spacing w:after="0" w:line="240" w:lineRule="auto"/>
        <w:ind w:left="0" w:firstLine="12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 xml:space="preserve">Плашкову Анатолію Антоновичу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3223384001:01:033:0054, </w:t>
      </w:r>
      <w:r w:rsidRPr="00586EBE">
        <w:rPr>
          <w:rFonts w:ascii="Times New Roman" w:hAnsi="Times New Roman"/>
        </w:rPr>
        <w:t xml:space="preserve">для будівництва і  обслуговування житлового будинку, господарських будівель і споруд (присадибна ділянка) загальною площею  </w:t>
      </w:r>
      <w:r w:rsidRPr="00586EBE">
        <w:rPr>
          <w:rFonts w:ascii="Times New Roman" w:hAnsi="Times New Roman"/>
          <w:b/>
        </w:rPr>
        <w:t>0,2500 га</w:t>
      </w:r>
      <w:r w:rsidRPr="00586EBE">
        <w:rPr>
          <w:rFonts w:ascii="Times New Roman" w:hAnsi="Times New Roman"/>
        </w:rPr>
        <w:t xml:space="preserve"> в селі с.</w:t>
      </w:r>
      <w:r>
        <w:rPr>
          <w:rFonts w:ascii="Times New Roman" w:hAnsi="Times New Roman"/>
        </w:rPr>
        <w:t xml:space="preserve"> </w:t>
      </w:r>
      <w:r w:rsidRPr="00586EBE">
        <w:rPr>
          <w:rFonts w:ascii="Times New Roman" w:hAnsi="Times New Roman"/>
        </w:rPr>
        <w:t>Козлів Переяслав-Хмельницького  району Київської  області по вул. Шляхова, 45 (код КВЦПЗ 02.01).</w:t>
      </w:r>
    </w:p>
    <w:p w:rsidR="00586EBE" w:rsidRPr="00586EBE" w:rsidRDefault="00586EBE" w:rsidP="00586EBE">
      <w:pPr>
        <w:pStyle w:val="aa"/>
        <w:numPr>
          <w:ilvl w:val="0"/>
          <w:numId w:val="10"/>
        </w:numPr>
        <w:spacing w:after="0" w:line="240" w:lineRule="auto"/>
        <w:ind w:left="0" w:firstLine="120"/>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Плашкова Анатолія Антоновича</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0"/>
        </w:numPr>
        <w:spacing w:after="0" w:line="240" w:lineRule="auto"/>
        <w:ind w:left="0" w:firstLine="12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0"/>
        </w:numPr>
        <w:spacing w:after="0" w:line="240" w:lineRule="auto"/>
        <w:ind w:left="0" w:firstLine="120"/>
        <w:jc w:val="both"/>
        <w:rPr>
          <w:rFonts w:ascii="Times New Roman" w:hAnsi="Times New Roman"/>
        </w:rPr>
      </w:pPr>
      <w:r w:rsidRPr="00586EBE">
        <w:rPr>
          <w:rFonts w:ascii="Times New Roman" w:hAnsi="Times New Roman"/>
        </w:rPr>
        <w:t>Технічна документація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0"/>
        </w:numPr>
        <w:spacing w:after="0" w:line="240" w:lineRule="auto"/>
        <w:ind w:left="0" w:firstLine="12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580–</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26.02.2019</w:t>
      </w:r>
    </w:p>
    <w:p w:rsidR="00586EBE" w:rsidRDefault="00586EBE" w:rsidP="00586EBE">
      <w:pPr>
        <w:spacing w:after="0"/>
        <w:jc w:val="center"/>
        <w:rPr>
          <w:rFonts w:ascii="Times New Roman" w:hAnsi="Times New Roman"/>
          <w:sz w:val="28"/>
          <w:szCs w:val="28"/>
          <w:lang w:val="uk-UA"/>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2B58BBF5" wp14:editId="062F7B47">
            <wp:extent cx="495300" cy="685800"/>
            <wp:effectExtent l="0" t="0" r="0" b="0"/>
            <wp:docPr id="4" name="Рисунок 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78298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w:t>
            </w:r>
            <w:r w:rsidR="00BD647F">
              <w:rPr>
                <w:rFonts w:ascii="Times New Roman" w:hAnsi="Times New Roman"/>
                <w:b/>
                <w:lang w:val="uk-UA"/>
              </w:rPr>
              <w:t xml:space="preserve"> </w:t>
            </w:r>
            <w:r w:rsidRPr="00586EBE">
              <w:rPr>
                <w:rFonts w:ascii="Times New Roman" w:hAnsi="Times New Roman"/>
                <w:b/>
                <w:lang w:val="uk-UA"/>
              </w:rPr>
              <w:t xml:space="preserve">Грицаю Валентину Анатолійовичу.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w:t>
      </w:r>
      <w:r w:rsidRPr="00586EBE">
        <w:rPr>
          <w:rFonts w:ascii="Times New Roman" w:hAnsi="Times New Roman"/>
          <w:b/>
          <w:lang w:val="uk-UA"/>
        </w:rPr>
        <w:t>гр.</w:t>
      </w:r>
      <w:r>
        <w:rPr>
          <w:rFonts w:ascii="Times New Roman" w:hAnsi="Times New Roman"/>
          <w:b/>
          <w:lang w:val="uk-UA"/>
        </w:rPr>
        <w:t xml:space="preserve"> </w:t>
      </w:r>
      <w:r w:rsidRPr="00586EBE">
        <w:rPr>
          <w:rFonts w:ascii="Times New Roman" w:hAnsi="Times New Roman"/>
          <w:b/>
          <w:lang w:val="uk-UA"/>
        </w:rPr>
        <w:t>Грицаю Валентину Анатолійовичу</w:t>
      </w:r>
      <w:r w:rsidRPr="00586EBE">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загальною  площею 0,1416 га, що  знаходиться  в с.</w:t>
      </w:r>
      <w:r>
        <w:rPr>
          <w:rFonts w:ascii="Times New Roman" w:hAnsi="Times New Roman"/>
          <w:lang w:val="uk-UA"/>
        </w:rPr>
        <w:t xml:space="preserve"> </w:t>
      </w:r>
      <w:r w:rsidRPr="00586EBE">
        <w:rPr>
          <w:rFonts w:ascii="Times New Roman" w:hAnsi="Times New Roman"/>
          <w:lang w:val="uk-UA"/>
        </w:rPr>
        <w:t>Студеники Переяслав-Хмельницького  району Київської  області по вул.</w:t>
      </w:r>
      <w:r>
        <w:rPr>
          <w:rFonts w:ascii="Times New Roman" w:hAnsi="Times New Roman"/>
          <w:lang w:val="uk-UA"/>
        </w:rPr>
        <w:t xml:space="preserve"> </w:t>
      </w:r>
      <w:r w:rsidRPr="00586EBE">
        <w:rPr>
          <w:rFonts w:ascii="Times New Roman" w:hAnsi="Times New Roman"/>
          <w:lang w:val="uk-UA"/>
        </w:rPr>
        <w:t>Лісова, 72а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1"/>
        </w:numPr>
        <w:spacing w:after="0" w:line="240" w:lineRule="auto"/>
        <w:ind w:left="0" w:firstLine="360"/>
        <w:jc w:val="both"/>
        <w:rPr>
          <w:rFonts w:ascii="Times New Roman" w:hAnsi="Times New Roman"/>
        </w:rPr>
      </w:pPr>
      <w:r w:rsidRPr="00586EBE">
        <w:rPr>
          <w:rFonts w:ascii="Times New Roman" w:hAnsi="Times New Roman"/>
        </w:rPr>
        <w:t xml:space="preserve">Затвердити розроблений ТОВ «Регіонземсервіс» проект землеустрою щодо відведення   земельної  ділянки у власність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Грицаю Валентину Анатолійовичу</w:t>
      </w:r>
      <w:r w:rsidRPr="00586EBE">
        <w:rPr>
          <w:rFonts w:ascii="Times New Roman" w:hAnsi="Times New Roman"/>
        </w:rPr>
        <w:t xml:space="preserve"> для будівництва і обслуговування житлового будинку, господарських будівель і споруд (присадибна ділянка), площею </w:t>
      </w:r>
      <w:r w:rsidRPr="00586EBE">
        <w:rPr>
          <w:rFonts w:ascii="Times New Roman" w:hAnsi="Times New Roman"/>
          <w:b/>
        </w:rPr>
        <w:lastRenderedPageBreak/>
        <w:t>0,1416 га</w:t>
      </w:r>
      <w:r w:rsidRPr="00586EBE">
        <w:rPr>
          <w:rFonts w:ascii="Times New Roman" w:hAnsi="Times New Roman"/>
        </w:rPr>
        <w:t xml:space="preserve"> розташовану в с.</w:t>
      </w:r>
      <w:r>
        <w:rPr>
          <w:rFonts w:ascii="Times New Roman" w:hAnsi="Times New Roman"/>
        </w:rPr>
        <w:t xml:space="preserve"> </w:t>
      </w:r>
      <w:r w:rsidRPr="00586EBE">
        <w:rPr>
          <w:rFonts w:ascii="Times New Roman" w:hAnsi="Times New Roman"/>
        </w:rPr>
        <w:t>Студеники Переяслав-Хмельницького  району Київської  області по вул.</w:t>
      </w:r>
      <w:r>
        <w:rPr>
          <w:rFonts w:ascii="Times New Roman" w:hAnsi="Times New Roman"/>
        </w:rPr>
        <w:t xml:space="preserve"> </w:t>
      </w:r>
      <w:r w:rsidRPr="00586EBE">
        <w:rPr>
          <w:rFonts w:ascii="Times New Roman" w:hAnsi="Times New Roman"/>
        </w:rPr>
        <w:t xml:space="preserve">Лісова, 72а, кадастровий  номер </w:t>
      </w:r>
      <w:r w:rsidRPr="00586EBE">
        <w:rPr>
          <w:rFonts w:ascii="Times New Roman" w:hAnsi="Times New Roman"/>
          <w:b/>
        </w:rPr>
        <w:t>3223383701:01:019:0047</w:t>
      </w:r>
      <w:r w:rsidRPr="00586EBE">
        <w:rPr>
          <w:rFonts w:ascii="Times New Roman" w:hAnsi="Times New Roman"/>
        </w:rPr>
        <w:t xml:space="preserve"> (код КВЦПЗ-02.01). </w:t>
      </w:r>
    </w:p>
    <w:p w:rsidR="00586EBE" w:rsidRPr="00586EBE" w:rsidRDefault="00586EBE" w:rsidP="00586EBE">
      <w:pPr>
        <w:pStyle w:val="aa"/>
        <w:numPr>
          <w:ilvl w:val="0"/>
          <w:numId w:val="11"/>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 xml:space="preserve">Грицаю Валентину Анатолійовичу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3223383701:01:019:0047, </w:t>
      </w:r>
      <w:r w:rsidRPr="00586EBE">
        <w:rPr>
          <w:rFonts w:ascii="Times New Roman" w:hAnsi="Times New Roman"/>
        </w:rPr>
        <w:t xml:space="preserve">для будівництва і  обслуговування житлового будинку, господарських будівель і споруд (присадибна ділянка) площею  </w:t>
      </w:r>
      <w:r w:rsidRPr="00586EBE">
        <w:rPr>
          <w:rFonts w:ascii="Times New Roman" w:hAnsi="Times New Roman"/>
          <w:b/>
        </w:rPr>
        <w:t>0,1416 га</w:t>
      </w:r>
      <w:r w:rsidRPr="00586EBE">
        <w:rPr>
          <w:rFonts w:ascii="Times New Roman" w:hAnsi="Times New Roman"/>
        </w:rPr>
        <w:t xml:space="preserve"> в селі с.</w:t>
      </w:r>
      <w:r>
        <w:rPr>
          <w:rFonts w:ascii="Times New Roman" w:hAnsi="Times New Roman"/>
        </w:rPr>
        <w:t xml:space="preserve"> </w:t>
      </w:r>
      <w:r w:rsidRPr="00586EBE">
        <w:rPr>
          <w:rFonts w:ascii="Times New Roman" w:hAnsi="Times New Roman"/>
        </w:rPr>
        <w:t>Студеники Переяслав-Хмельницького  району Київської  області по вул.</w:t>
      </w:r>
      <w:r>
        <w:rPr>
          <w:rFonts w:ascii="Times New Roman" w:hAnsi="Times New Roman"/>
        </w:rPr>
        <w:t xml:space="preserve"> </w:t>
      </w:r>
      <w:r w:rsidRPr="00586EBE">
        <w:rPr>
          <w:rFonts w:ascii="Times New Roman" w:hAnsi="Times New Roman"/>
        </w:rPr>
        <w:t>Лісова, 72а (код КВЦПЗ 02.01).</w:t>
      </w:r>
    </w:p>
    <w:p w:rsidR="00586EBE" w:rsidRPr="00586EBE" w:rsidRDefault="00586EBE" w:rsidP="00586EBE">
      <w:pPr>
        <w:pStyle w:val="aa"/>
        <w:numPr>
          <w:ilvl w:val="0"/>
          <w:numId w:val="11"/>
        </w:numPr>
        <w:spacing w:after="0" w:line="240" w:lineRule="auto"/>
        <w:ind w:left="0" w:firstLine="360"/>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Грицая Валентина Анатолійовича</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1"/>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1"/>
        </w:numPr>
        <w:spacing w:after="0" w:line="240" w:lineRule="auto"/>
        <w:ind w:left="0" w:firstLine="360"/>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1"/>
        </w:numPr>
        <w:spacing w:after="0" w:line="240" w:lineRule="auto"/>
        <w:ind w:left="0" w:firstLine="36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57</w:t>
      </w:r>
      <w:r w:rsidRPr="00586EBE">
        <w:rPr>
          <w:rFonts w:ascii="Times New Roman" w:hAnsi="Times New Roman"/>
          <w:b/>
          <w:lang w:val="en-US"/>
        </w:rPr>
        <w:t>9</w:t>
      </w:r>
      <w:r w:rsidRPr="00586EBE">
        <w:rPr>
          <w:rFonts w:ascii="Times New Roman" w:hAnsi="Times New Roman"/>
          <w:b/>
          <w:lang w:val="uk-UA"/>
        </w:rPr>
        <w:t>–</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rPr>
      </w:pPr>
      <w:r w:rsidRPr="00586EBE">
        <w:rPr>
          <w:rFonts w:ascii="Times New Roman" w:hAnsi="Times New Roman"/>
          <w:b/>
          <w:lang w:val="uk-UA"/>
        </w:rPr>
        <w:t>26.02.2019</w:t>
      </w: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6698FB07" wp14:editId="15E32A24">
            <wp:extent cx="495300" cy="685800"/>
            <wp:effectExtent l="0" t="0" r="0" b="0"/>
            <wp:docPr id="15" name="Рисунок 1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гр.</w:t>
            </w:r>
            <w:r>
              <w:rPr>
                <w:rFonts w:ascii="Times New Roman" w:hAnsi="Times New Roman"/>
                <w:b/>
                <w:lang w:val="uk-UA"/>
              </w:rPr>
              <w:t xml:space="preserve"> </w:t>
            </w:r>
            <w:r w:rsidRPr="00586EBE">
              <w:rPr>
                <w:rFonts w:ascii="Times New Roman" w:hAnsi="Times New Roman"/>
                <w:b/>
                <w:lang w:val="uk-UA"/>
              </w:rPr>
              <w:t xml:space="preserve">Статкевич Ніні Христофорівні.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w:t>
      </w:r>
      <w:r w:rsidRPr="00586EBE">
        <w:rPr>
          <w:rFonts w:ascii="Times New Roman" w:hAnsi="Times New Roman"/>
          <w:b/>
          <w:lang w:val="uk-UA"/>
        </w:rPr>
        <w:t>гр.</w:t>
      </w:r>
      <w:r>
        <w:rPr>
          <w:rFonts w:ascii="Times New Roman" w:hAnsi="Times New Roman"/>
          <w:b/>
          <w:lang w:val="uk-UA"/>
        </w:rPr>
        <w:t xml:space="preserve"> </w:t>
      </w:r>
      <w:r w:rsidRPr="00586EBE">
        <w:rPr>
          <w:rFonts w:ascii="Times New Roman" w:hAnsi="Times New Roman"/>
          <w:b/>
          <w:lang w:val="uk-UA"/>
        </w:rPr>
        <w:t>Статкевич Ніні Христофорівні</w:t>
      </w:r>
      <w:r w:rsidRPr="00586EBE">
        <w:rPr>
          <w:rFonts w:ascii="Times New Roman" w:hAnsi="Times New Roman"/>
          <w:lang w:val="uk-UA"/>
        </w:rPr>
        <w:t xml:space="preserve">  для будівництва і обслуговування  житлового будинку, господарських будівель і споруд (присадибна ділянка) загальною  площею 0,1830 га, що  знаходиться  в с.</w:t>
      </w:r>
      <w:r>
        <w:rPr>
          <w:rFonts w:ascii="Times New Roman" w:hAnsi="Times New Roman"/>
          <w:lang w:val="uk-UA"/>
        </w:rPr>
        <w:t xml:space="preserve"> </w:t>
      </w:r>
      <w:r w:rsidRPr="00586EBE">
        <w:rPr>
          <w:rFonts w:ascii="Times New Roman" w:hAnsi="Times New Roman"/>
          <w:lang w:val="uk-UA"/>
        </w:rPr>
        <w:t>Переяславське Переяслав-Хмельницького  району Київської  області по вул.</w:t>
      </w:r>
      <w:r>
        <w:rPr>
          <w:rFonts w:ascii="Times New Roman" w:hAnsi="Times New Roman"/>
          <w:lang w:val="uk-UA"/>
        </w:rPr>
        <w:t xml:space="preserve"> </w:t>
      </w:r>
      <w:r w:rsidRPr="00586EBE">
        <w:rPr>
          <w:rFonts w:ascii="Times New Roman" w:hAnsi="Times New Roman"/>
          <w:lang w:val="uk-UA"/>
        </w:rPr>
        <w:t>Вишнева, 33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2"/>
        </w:numPr>
        <w:spacing w:after="0" w:line="240" w:lineRule="auto"/>
        <w:ind w:left="0" w:firstLine="360"/>
        <w:jc w:val="both"/>
        <w:rPr>
          <w:rFonts w:ascii="Times New Roman" w:hAnsi="Times New Roman"/>
        </w:rPr>
      </w:pPr>
      <w:r w:rsidRPr="00586EBE">
        <w:rPr>
          <w:rFonts w:ascii="Times New Roman" w:hAnsi="Times New Roman"/>
        </w:rPr>
        <w:lastRenderedPageBreak/>
        <w:t xml:space="preserve">Затвердити розроблений ФОП Баранов Ю.Л. проект землеустрою щодо відведення   земельної  ділянки у власність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Статкевич Ніні Христофорівні</w:t>
      </w:r>
      <w:r w:rsidRPr="00586EBE">
        <w:rPr>
          <w:rFonts w:ascii="Times New Roman" w:hAnsi="Times New Roman"/>
        </w:rPr>
        <w:t xml:space="preserve"> для будівництва і обслуговування житлового будинку, господарських будівель і споруд (присадибна ділянка), площею 0,1830 га розташовану в с.</w:t>
      </w:r>
      <w:r>
        <w:rPr>
          <w:rFonts w:ascii="Times New Roman" w:hAnsi="Times New Roman"/>
        </w:rPr>
        <w:t xml:space="preserve"> </w:t>
      </w:r>
      <w:r w:rsidRPr="00586EBE">
        <w:rPr>
          <w:rFonts w:ascii="Times New Roman" w:hAnsi="Times New Roman"/>
        </w:rPr>
        <w:t>Переяславське Переяслав-Хмельницького  району Київської  області по вул.</w:t>
      </w:r>
      <w:r>
        <w:rPr>
          <w:rFonts w:ascii="Times New Roman" w:hAnsi="Times New Roman"/>
        </w:rPr>
        <w:t xml:space="preserve"> </w:t>
      </w:r>
      <w:r w:rsidRPr="00586EBE">
        <w:rPr>
          <w:rFonts w:ascii="Times New Roman" w:hAnsi="Times New Roman"/>
        </w:rPr>
        <w:t xml:space="preserve">Вишнева, 33, кадастровий  номер </w:t>
      </w:r>
      <w:r w:rsidRPr="00586EBE">
        <w:rPr>
          <w:rFonts w:ascii="Times New Roman" w:hAnsi="Times New Roman"/>
          <w:b/>
        </w:rPr>
        <w:t>3223385001:01:013:0177</w:t>
      </w:r>
      <w:r w:rsidRPr="00586EBE">
        <w:rPr>
          <w:rFonts w:ascii="Times New Roman" w:hAnsi="Times New Roman"/>
        </w:rPr>
        <w:t xml:space="preserve"> (код КВЦПЗ-02.01). </w:t>
      </w:r>
    </w:p>
    <w:p w:rsidR="00586EBE" w:rsidRPr="00586EBE" w:rsidRDefault="00586EBE" w:rsidP="00586EBE">
      <w:pPr>
        <w:pStyle w:val="aa"/>
        <w:numPr>
          <w:ilvl w:val="0"/>
          <w:numId w:val="12"/>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 xml:space="preserve">Статкевич Ніні Христофорівні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3223385001:01:013:0177, </w:t>
      </w:r>
      <w:r w:rsidRPr="00586EBE">
        <w:rPr>
          <w:rFonts w:ascii="Times New Roman" w:hAnsi="Times New Roman"/>
        </w:rPr>
        <w:t>для будівництва і  обслуговування житлового будинку, господарських будівель і споруд (присадибна ділянка) площею  0,1830 га в селі с.</w:t>
      </w:r>
      <w:r>
        <w:rPr>
          <w:rFonts w:ascii="Times New Roman" w:hAnsi="Times New Roman"/>
        </w:rPr>
        <w:t xml:space="preserve"> </w:t>
      </w:r>
      <w:r w:rsidRPr="00586EBE">
        <w:rPr>
          <w:rFonts w:ascii="Times New Roman" w:hAnsi="Times New Roman"/>
        </w:rPr>
        <w:t>Переяславське Переяслав-Хмельницького  району Київської  області по вул.</w:t>
      </w:r>
      <w:r>
        <w:rPr>
          <w:rFonts w:ascii="Times New Roman" w:hAnsi="Times New Roman"/>
        </w:rPr>
        <w:t xml:space="preserve"> </w:t>
      </w:r>
      <w:r w:rsidRPr="00586EBE">
        <w:rPr>
          <w:rFonts w:ascii="Times New Roman" w:hAnsi="Times New Roman"/>
        </w:rPr>
        <w:t>Вишнева, 33 (код КВЦПЗ 02.01).</w:t>
      </w:r>
    </w:p>
    <w:p w:rsidR="00586EBE" w:rsidRPr="00586EBE" w:rsidRDefault="00586EBE" w:rsidP="00586EBE">
      <w:pPr>
        <w:pStyle w:val="aa"/>
        <w:numPr>
          <w:ilvl w:val="0"/>
          <w:numId w:val="12"/>
        </w:numPr>
        <w:spacing w:after="0" w:line="240" w:lineRule="auto"/>
        <w:ind w:left="0" w:firstLine="360"/>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Статкевич Ніну Христофорівну</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2"/>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2"/>
        </w:numPr>
        <w:spacing w:after="0" w:line="240" w:lineRule="auto"/>
        <w:ind w:left="0" w:firstLine="360"/>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2"/>
        </w:numPr>
        <w:spacing w:after="0" w:line="240" w:lineRule="auto"/>
        <w:ind w:left="0" w:firstLine="36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581–</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26.02.2019</w:t>
      </w: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46D45E73" wp14:editId="5C384488">
            <wp:extent cx="495300" cy="685800"/>
            <wp:effectExtent l="0" t="0" r="0" b="0"/>
            <wp:docPr id="16" name="Рисунок 1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ведення особистого селянського господарства  гр.</w:t>
            </w:r>
            <w:r>
              <w:rPr>
                <w:rFonts w:ascii="Times New Roman" w:hAnsi="Times New Roman"/>
                <w:b/>
                <w:lang w:val="uk-UA"/>
              </w:rPr>
              <w:t xml:space="preserve"> </w:t>
            </w:r>
            <w:r w:rsidRPr="00586EBE">
              <w:rPr>
                <w:rFonts w:ascii="Times New Roman" w:hAnsi="Times New Roman"/>
                <w:b/>
                <w:lang w:val="uk-UA"/>
              </w:rPr>
              <w:t xml:space="preserve">Лашуну Віталію Володимировичу.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586EBE">
        <w:rPr>
          <w:rFonts w:ascii="Times New Roman" w:hAnsi="Times New Roman"/>
          <w:b/>
          <w:lang w:val="uk-UA"/>
        </w:rPr>
        <w:t>гр.</w:t>
      </w:r>
      <w:r>
        <w:rPr>
          <w:rFonts w:ascii="Times New Roman" w:hAnsi="Times New Roman"/>
          <w:b/>
          <w:lang w:val="uk-UA"/>
        </w:rPr>
        <w:t xml:space="preserve"> </w:t>
      </w:r>
      <w:r w:rsidRPr="00586EBE">
        <w:rPr>
          <w:rFonts w:ascii="Times New Roman" w:hAnsi="Times New Roman"/>
          <w:b/>
          <w:lang w:val="uk-UA"/>
        </w:rPr>
        <w:t>Лашуну Віталію Володимировичу</w:t>
      </w:r>
      <w:r w:rsidRPr="00586EBE">
        <w:rPr>
          <w:rFonts w:ascii="Times New Roman" w:hAnsi="Times New Roman"/>
          <w:lang w:val="uk-UA"/>
        </w:rPr>
        <w:t xml:space="preserve">  для ведення особистого селянського господарства площею 0,1100 га, що  знаходиться  в с.</w:t>
      </w:r>
      <w:r>
        <w:rPr>
          <w:rFonts w:ascii="Times New Roman" w:hAnsi="Times New Roman"/>
          <w:lang w:val="uk-UA"/>
        </w:rPr>
        <w:t xml:space="preserve"> </w:t>
      </w:r>
      <w:r w:rsidRPr="00586EBE">
        <w:rPr>
          <w:rFonts w:ascii="Times New Roman" w:hAnsi="Times New Roman"/>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3"/>
        </w:numPr>
        <w:spacing w:after="0" w:line="240" w:lineRule="auto"/>
        <w:ind w:left="0" w:firstLine="360"/>
        <w:jc w:val="both"/>
        <w:rPr>
          <w:rFonts w:ascii="Times New Roman" w:hAnsi="Times New Roman"/>
        </w:rPr>
      </w:pPr>
      <w:r w:rsidRPr="00586EBE">
        <w:rPr>
          <w:rFonts w:ascii="Times New Roman" w:hAnsi="Times New Roman"/>
        </w:rPr>
        <w:t xml:space="preserve">Затвердити розроблений ФОП Баранов Ю.Л. проект землеустрою щодо відведення   земельної  ділянки у власність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Лашуну Віталію Володимировичу</w:t>
      </w:r>
      <w:r w:rsidRPr="00586EBE">
        <w:rPr>
          <w:rFonts w:ascii="Times New Roman" w:hAnsi="Times New Roman"/>
        </w:rPr>
        <w:t xml:space="preserve"> для ведення особистого селянського </w:t>
      </w:r>
      <w:r w:rsidRPr="00586EBE">
        <w:rPr>
          <w:rFonts w:ascii="Times New Roman" w:hAnsi="Times New Roman"/>
        </w:rPr>
        <w:lastRenderedPageBreak/>
        <w:t>господарства, площею 0,1100 га розташовану в с.</w:t>
      </w:r>
      <w:r>
        <w:rPr>
          <w:rFonts w:ascii="Times New Roman" w:hAnsi="Times New Roman"/>
        </w:rPr>
        <w:t xml:space="preserve"> </w:t>
      </w:r>
      <w:r w:rsidRPr="00586EBE">
        <w:rPr>
          <w:rFonts w:ascii="Times New Roman" w:hAnsi="Times New Roman"/>
        </w:rPr>
        <w:t xml:space="preserve">Переяславське Переяслав-Хмельницького  району Київської  області, кадастровий  номер </w:t>
      </w:r>
      <w:r w:rsidRPr="00586EBE">
        <w:rPr>
          <w:rFonts w:ascii="Times New Roman" w:hAnsi="Times New Roman"/>
          <w:b/>
        </w:rPr>
        <w:t>3223385001:01:013:0205,</w:t>
      </w:r>
      <w:r w:rsidRPr="00586EBE">
        <w:rPr>
          <w:rFonts w:ascii="Times New Roman" w:hAnsi="Times New Roman"/>
        </w:rPr>
        <w:t xml:space="preserve"> (код КВЦПЗ-01.03). </w:t>
      </w:r>
    </w:p>
    <w:p w:rsidR="00586EBE" w:rsidRPr="00586EBE" w:rsidRDefault="00586EBE" w:rsidP="00586EBE">
      <w:pPr>
        <w:pStyle w:val="aa"/>
        <w:numPr>
          <w:ilvl w:val="0"/>
          <w:numId w:val="13"/>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 xml:space="preserve">Лашуну Віталію Володимировичу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3223385001:01:013:0205, </w:t>
      </w:r>
      <w:r w:rsidRPr="00586EBE">
        <w:rPr>
          <w:rFonts w:ascii="Times New Roman" w:hAnsi="Times New Roman"/>
        </w:rPr>
        <w:t>для ведення особистого селянського господарства площею  0,1100га в селі с.</w:t>
      </w:r>
      <w:r>
        <w:rPr>
          <w:rFonts w:ascii="Times New Roman" w:hAnsi="Times New Roman"/>
        </w:rPr>
        <w:t xml:space="preserve"> П</w:t>
      </w:r>
      <w:r w:rsidRPr="00586EBE">
        <w:rPr>
          <w:rFonts w:ascii="Times New Roman" w:hAnsi="Times New Roman"/>
        </w:rPr>
        <w:t>ереяславське Переяслав-Хмельницького  району Київської  області (код КВЦПЗ 01.03).</w:t>
      </w:r>
    </w:p>
    <w:p w:rsidR="00586EBE" w:rsidRPr="00586EBE" w:rsidRDefault="00586EBE" w:rsidP="00586EBE">
      <w:pPr>
        <w:pStyle w:val="aa"/>
        <w:numPr>
          <w:ilvl w:val="0"/>
          <w:numId w:val="13"/>
        </w:numPr>
        <w:spacing w:after="0" w:line="240" w:lineRule="auto"/>
        <w:ind w:left="0" w:firstLine="426"/>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Лашуна Віталія Володимировича</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3"/>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3"/>
        </w:numPr>
        <w:spacing w:after="0" w:line="240" w:lineRule="auto"/>
        <w:ind w:left="0" w:firstLine="360"/>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3"/>
        </w:numPr>
        <w:spacing w:after="0" w:line="240" w:lineRule="auto"/>
        <w:ind w:left="0" w:firstLine="36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589–</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rPr>
      </w:pPr>
      <w:r w:rsidRPr="00586EBE">
        <w:rPr>
          <w:rFonts w:ascii="Times New Roman" w:hAnsi="Times New Roman"/>
          <w:b/>
          <w:lang w:val="uk-UA"/>
        </w:rPr>
        <w:t>26.02.2019</w:t>
      </w: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75A9FEAD" wp14:editId="159C3AEC">
            <wp:extent cx="495300" cy="685800"/>
            <wp:effectExtent l="0" t="0" r="0" b="0"/>
            <wp:docPr id="6" name="Рисунок 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ведення особистого селянського господарства  гр.</w:t>
            </w:r>
            <w:r>
              <w:rPr>
                <w:rFonts w:ascii="Times New Roman" w:hAnsi="Times New Roman"/>
                <w:b/>
                <w:lang w:val="uk-UA"/>
              </w:rPr>
              <w:t xml:space="preserve"> </w:t>
            </w:r>
            <w:r w:rsidRPr="00586EBE">
              <w:rPr>
                <w:rFonts w:ascii="Times New Roman" w:hAnsi="Times New Roman"/>
                <w:b/>
                <w:lang w:val="uk-UA"/>
              </w:rPr>
              <w:t xml:space="preserve">Фесану Олександру Миколайовичу.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586EBE">
        <w:rPr>
          <w:rFonts w:ascii="Times New Roman" w:hAnsi="Times New Roman"/>
          <w:b/>
          <w:lang w:val="uk-UA"/>
        </w:rPr>
        <w:t>гр.</w:t>
      </w:r>
      <w:r>
        <w:rPr>
          <w:rFonts w:ascii="Times New Roman" w:hAnsi="Times New Roman"/>
          <w:b/>
          <w:lang w:val="uk-UA"/>
        </w:rPr>
        <w:t xml:space="preserve"> </w:t>
      </w:r>
      <w:r w:rsidRPr="00586EBE">
        <w:rPr>
          <w:rFonts w:ascii="Times New Roman" w:hAnsi="Times New Roman"/>
          <w:b/>
          <w:lang w:val="uk-UA"/>
        </w:rPr>
        <w:t>Фесану Олександру Миколайовичу</w:t>
      </w:r>
      <w:r w:rsidRPr="00586EBE">
        <w:rPr>
          <w:rFonts w:ascii="Times New Roman" w:hAnsi="Times New Roman"/>
          <w:lang w:val="uk-UA"/>
        </w:rPr>
        <w:t xml:space="preserve">  для ведення особистого селянського господарства площею 0,1000 га, що  знаходиться  в с.</w:t>
      </w:r>
      <w:r>
        <w:rPr>
          <w:rFonts w:ascii="Times New Roman" w:hAnsi="Times New Roman"/>
          <w:lang w:val="uk-UA"/>
        </w:rPr>
        <w:t xml:space="preserve"> </w:t>
      </w:r>
      <w:r w:rsidRPr="00586EBE">
        <w:rPr>
          <w:rFonts w:ascii="Times New Roman" w:hAnsi="Times New Roman"/>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4"/>
        </w:numPr>
        <w:spacing w:after="0" w:line="240" w:lineRule="auto"/>
        <w:ind w:left="0" w:firstLine="360"/>
        <w:jc w:val="both"/>
        <w:rPr>
          <w:rFonts w:ascii="Times New Roman" w:hAnsi="Times New Roman"/>
        </w:rPr>
      </w:pPr>
      <w:r w:rsidRPr="00586EBE">
        <w:rPr>
          <w:rFonts w:ascii="Times New Roman" w:hAnsi="Times New Roman"/>
        </w:rPr>
        <w:t xml:space="preserve">Затвердити розроблений ФОП Баранов Ю.Л. проект землеустрою щодо відведення   земельної  ділянки у власність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Фесану Олександру Миколайовичу</w:t>
      </w:r>
      <w:r w:rsidRPr="00586EBE">
        <w:rPr>
          <w:rFonts w:ascii="Times New Roman" w:hAnsi="Times New Roman"/>
        </w:rPr>
        <w:t xml:space="preserve"> для ведення особистого селянського </w:t>
      </w:r>
      <w:r w:rsidRPr="00586EBE">
        <w:rPr>
          <w:rFonts w:ascii="Times New Roman" w:hAnsi="Times New Roman"/>
        </w:rPr>
        <w:lastRenderedPageBreak/>
        <w:t>господарства, площею 0,1000 га розташовану в с.</w:t>
      </w:r>
      <w:r>
        <w:rPr>
          <w:rFonts w:ascii="Times New Roman" w:hAnsi="Times New Roman"/>
        </w:rPr>
        <w:t xml:space="preserve"> </w:t>
      </w:r>
      <w:r w:rsidRPr="00586EBE">
        <w:rPr>
          <w:rFonts w:ascii="Times New Roman" w:hAnsi="Times New Roman"/>
        </w:rPr>
        <w:t xml:space="preserve">Переяславське Переяслав-Хмельницького  району Київської  області, кадастровий  номер </w:t>
      </w:r>
      <w:r w:rsidRPr="00586EBE">
        <w:rPr>
          <w:rFonts w:ascii="Times New Roman" w:hAnsi="Times New Roman"/>
          <w:b/>
        </w:rPr>
        <w:t>3223385001:01:013:0202,</w:t>
      </w:r>
      <w:r w:rsidRPr="00586EBE">
        <w:rPr>
          <w:rFonts w:ascii="Times New Roman" w:hAnsi="Times New Roman"/>
        </w:rPr>
        <w:t xml:space="preserve"> (код КВЦПЗ-01.03). </w:t>
      </w:r>
    </w:p>
    <w:p w:rsidR="00586EBE" w:rsidRPr="00586EBE" w:rsidRDefault="00586EBE" w:rsidP="00586EBE">
      <w:pPr>
        <w:pStyle w:val="aa"/>
        <w:numPr>
          <w:ilvl w:val="0"/>
          <w:numId w:val="14"/>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 xml:space="preserve">Фесану Олександру Миколайовичу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3223385001:01:013:0202, </w:t>
      </w:r>
      <w:r w:rsidRPr="00586EBE">
        <w:rPr>
          <w:rFonts w:ascii="Times New Roman" w:hAnsi="Times New Roman"/>
        </w:rPr>
        <w:t>для ведення особистого селянського господарства площею  0,1000 га в селі с.</w:t>
      </w:r>
      <w:r>
        <w:rPr>
          <w:rFonts w:ascii="Times New Roman" w:hAnsi="Times New Roman"/>
        </w:rPr>
        <w:t xml:space="preserve"> </w:t>
      </w:r>
      <w:r w:rsidRPr="00586EBE">
        <w:rPr>
          <w:rFonts w:ascii="Times New Roman" w:hAnsi="Times New Roman"/>
        </w:rPr>
        <w:t>Переяславське Переяслав-Хмельницького  району Київської  області (код КВЦПЗ 01.03).</w:t>
      </w:r>
    </w:p>
    <w:p w:rsidR="00586EBE" w:rsidRPr="00586EBE" w:rsidRDefault="00586EBE" w:rsidP="00586EBE">
      <w:pPr>
        <w:pStyle w:val="aa"/>
        <w:numPr>
          <w:ilvl w:val="0"/>
          <w:numId w:val="14"/>
        </w:numPr>
        <w:spacing w:after="0" w:line="240" w:lineRule="auto"/>
        <w:ind w:left="0" w:firstLine="360"/>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Фесана Олександра Миколайовича</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4"/>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4"/>
        </w:numPr>
        <w:spacing w:after="0" w:line="240" w:lineRule="auto"/>
        <w:ind w:left="0" w:firstLine="360"/>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4"/>
        </w:numPr>
        <w:spacing w:after="0" w:line="240" w:lineRule="auto"/>
        <w:ind w:left="0" w:firstLine="36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587–</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rPr>
      </w:pPr>
      <w:r w:rsidRPr="00586EBE">
        <w:rPr>
          <w:rFonts w:ascii="Times New Roman" w:hAnsi="Times New Roman"/>
          <w:b/>
          <w:lang w:val="uk-UA"/>
        </w:rPr>
        <w:t>26.02.2019</w:t>
      </w: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258D1DD1" wp14:editId="31BDA99A">
            <wp:extent cx="495300" cy="685800"/>
            <wp:effectExtent l="0" t="0" r="0" b="0"/>
            <wp:docPr id="7" name="Рисунок 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ведення особистого селянського господарства  гр.</w:t>
            </w:r>
            <w:r>
              <w:rPr>
                <w:rFonts w:ascii="Times New Roman" w:hAnsi="Times New Roman"/>
                <w:b/>
                <w:lang w:val="uk-UA"/>
              </w:rPr>
              <w:t xml:space="preserve"> </w:t>
            </w:r>
            <w:r w:rsidRPr="00586EBE">
              <w:rPr>
                <w:rFonts w:ascii="Times New Roman" w:hAnsi="Times New Roman"/>
                <w:b/>
                <w:lang w:val="uk-UA"/>
              </w:rPr>
              <w:t xml:space="preserve">Ковальчук Інні Борисівні.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586EBE">
        <w:rPr>
          <w:rFonts w:ascii="Times New Roman" w:hAnsi="Times New Roman"/>
          <w:b/>
          <w:lang w:val="uk-UA"/>
        </w:rPr>
        <w:t>гр.</w:t>
      </w:r>
      <w:r>
        <w:rPr>
          <w:rFonts w:ascii="Times New Roman" w:hAnsi="Times New Roman"/>
          <w:b/>
          <w:lang w:val="uk-UA"/>
        </w:rPr>
        <w:t xml:space="preserve"> </w:t>
      </w:r>
      <w:r w:rsidRPr="00586EBE">
        <w:rPr>
          <w:rFonts w:ascii="Times New Roman" w:hAnsi="Times New Roman"/>
          <w:b/>
          <w:lang w:val="uk-UA"/>
        </w:rPr>
        <w:t>Ковальчук Інні Борисівні</w:t>
      </w:r>
      <w:r w:rsidRPr="00586EBE">
        <w:rPr>
          <w:rFonts w:ascii="Times New Roman" w:hAnsi="Times New Roman"/>
          <w:lang w:val="uk-UA"/>
        </w:rPr>
        <w:t xml:space="preserve">  для ведення особистого селянського господарства площею 0,0723 га, що  знаходиться  в с.</w:t>
      </w:r>
      <w:r>
        <w:rPr>
          <w:rFonts w:ascii="Times New Roman" w:hAnsi="Times New Roman"/>
          <w:lang w:val="uk-UA"/>
        </w:rPr>
        <w:t xml:space="preserve"> </w:t>
      </w:r>
      <w:r w:rsidRPr="00586EBE">
        <w:rPr>
          <w:rFonts w:ascii="Times New Roman" w:hAnsi="Times New Roman"/>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5"/>
        </w:numPr>
        <w:spacing w:after="0" w:line="240" w:lineRule="auto"/>
        <w:ind w:left="0" w:firstLine="426"/>
        <w:jc w:val="both"/>
        <w:rPr>
          <w:rFonts w:ascii="Times New Roman" w:hAnsi="Times New Roman"/>
        </w:rPr>
      </w:pPr>
      <w:r w:rsidRPr="00586EBE">
        <w:rPr>
          <w:rFonts w:ascii="Times New Roman" w:hAnsi="Times New Roman"/>
        </w:rPr>
        <w:t xml:space="preserve">Затвердити розроблений ФОП Баранов Ю.Л. проект землеустрою щодо відведення   земельної  ділянки у власність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Ковальчук Інні Борисівні</w:t>
      </w:r>
      <w:r w:rsidRPr="00586EBE">
        <w:rPr>
          <w:rFonts w:ascii="Times New Roman" w:hAnsi="Times New Roman"/>
        </w:rPr>
        <w:t xml:space="preserve"> для ведення особистого селянського господарства, </w:t>
      </w:r>
      <w:r w:rsidRPr="00586EBE">
        <w:rPr>
          <w:rFonts w:ascii="Times New Roman" w:hAnsi="Times New Roman"/>
        </w:rPr>
        <w:lastRenderedPageBreak/>
        <w:t>площею 0,0723 га розташовану в с.</w:t>
      </w:r>
      <w:r>
        <w:rPr>
          <w:rFonts w:ascii="Times New Roman" w:hAnsi="Times New Roman"/>
        </w:rPr>
        <w:t xml:space="preserve"> </w:t>
      </w:r>
      <w:r w:rsidRPr="00586EBE">
        <w:rPr>
          <w:rFonts w:ascii="Times New Roman" w:hAnsi="Times New Roman"/>
        </w:rPr>
        <w:t xml:space="preserve">Переяславське Переяслав-Хмельницького  району Київської  області, кадастровий  номер </w:t>
      </w:r>
      <w:r w:rsidRPr="00586EBE">
        <w:rPr>
          <w:rFonts w:ascii="Times New Roman" w:hAnsi="Times New Roman"/>
          <w:b/>
        </w:rPr>
        <w:t>3223385001:01:013:0206,</w:t>
      </w:r>
      <w:r w:rsidRPr="00586EBE">
        <w:rPr>
          <w:rFonts w:ascii="Times New Roman" w:hAnsi="Times New Roman"/>
        </w:rPr>
        <w:t xml:space="preserve"> (код КВЦПЗ-01.03). </w:t>
      </w:r>
    </w:p>
    <w:p w:rsidR="00586EBE" w:rsidRPr="00586EBE" w:rsidRDefault="00586EBE" w:rsidP="00586EBE">
      <w:pPr>
        <w:pStyle w:val="aa"/>
        <w:numPr>
          <w:ilvl w:val="0"/>
          <w:numId w:val="15"/>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 xml:space="preserve">гр. Ковальчук Інні Борисівні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3223385001:01:013:0206, </w:t>
      </w:r>
      <w:r w:rsidRPr="00586EBE">
        <w:rPr>
          <w:rFonts w:ascii="Times New Roman" w:hAnsi="Times New Roman"/>
        </w:rPr>
        <w:t>для ведення особистого селянського господарства площею  0,0723 га в селі с.</w:t>
      </w:r>
      <w:r>
        <w:rPr>
          <w:rFonts w:ascii="Times New Roman" w:hAnsi="Times New Roman"/>
        </w:rPr>
        <w:t xml:space="preserve"> </w:t>
      </w:r>
      <w:r w:rsidRPr="00586EBE">
        <w:rPr>
          <w:rFonts w:ascii="Times New Roman" w:hAnsi="Times New Roman"/>
        </w:rPr>
        <w:t>Переяславське Переяслав-Хмельницького  району Київської  області (код КВЦПЗ 01.03).</w:t>
      </w:r>
    </w:p>
    <w:p w:rsidR="00586EBE" w:rsidRPr="00586EBE" w:rsidRDefault="00586EBE" w:rsidP="00586EBE">
      <w:pPr>
        <w:pStyle w:val="aa"/>
        <w:numPr>
          <w:ilvl w:val="0"/>
          <w:numId w:val="15"/>
        </w:numPr>
        <w:spacing w:after="0" w:line="240" w:lineRule="auto"/>
        <w:ind w:left="0" w:firstLine="360"/>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Pr>
          <w:rFonts w:ascii="Times New Roman" w:hAnsi="Times New Roman"/>
          <w:b/>
        </w:rPr>
        <w:t xml:space="preserve"> </w:t>
      </w:r>
      <w:r w:rsidRPr="00586EBE">
        <w:rPr>
          <w:rFonts w:ascii="Times New Roman" w:hAnsi="Times New Roman"/>
          <w:b/>
        </w:rPr>
        <w:t>Ковальчук Інну Борисівну</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5"/>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5"/>
        </w:numPr>
        <w:spacing w:after="0" w:line="240" w:lineRule="auto"/>
        <w:ind w:left="0" w:firstLine="426"/>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5"/>
        </w:numPr>
        <w:spacing w:after="0" w:line="240" w:lineRule="auto"/>
        <w:ind w:left="0" w:firstLine="426"/>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586–</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26.02.2019</w:t>
      </w: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54204825" wp14:editId="757C8D0D">
            <wp:extent cx="495300" cy="685800"/>
            <wp:effectExtent l="0" t="0" r="0" b="0"/>
            <wp:docPr id="8" name="Рисунок 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ведення особистого селянського господарства  гр.</w:t>
            </w:r>
            <w:r w:rsidR="009E5B37">
              <w:rPr>
                <w:rFonts w:ascii="Times New Roman" w:hAnsi="Times New Roman"/>
                <w:b/>
                <w:lang w:val="uk-UA"/>
              </w:rPr>
              <w:t xml:space="preserve"> </w:t>
            </w:r>
            <w:r w:rsidRPr="00586EBE">
              <w:rPr>
                <w:rFonts w:ascii="Times New Roman" w:hAnsi="Times New Roman"/>
                <w:b/>
                <w:lang w:val="uk-UA"/>
              </w:rPr>
              <w:t xml:space="preserve">Сороці Оксані Петрівні.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586EBE">
        <w:rPr>
          <w:rFonts w:ascii="Times New Roman" w:hAnsi="Times New Roman"/>
          <w:b/>
          <w:lang w:val="uk-UA"/>
        </w:rPr>
        <w:t>гр.</w:t>
      </w:r>
      <w:r w:rsidR="009E5B37">
        <w:rPr>
          <w:rFonts w:ascii="Times New Roman" w:hAnsi="Times New Roman"/>
          <w:b/>
          <w:lang w:val="uk-UA"/>
        </w:rPr>
        <w:t xml:space="preserve"> </w:t>
      </w:r>
      <w:r w:rsidRPr="00586EBE">
        <w:rPr>
          <w:rFonts w:ascii="Times New Roman" w:hAnsi="Times New Roman"/>
          <w:b/>
          <w:lang w:val="uk-UA"/>
        </w:rPr>
        <w:t>Сороці Оксані Петрівні</w:t>
      </w:r>
      <w:r w:rsidRPr="00586EBE">
        <w:rPr>
          <w:rFonts w:ascii="Times New Roman" w:hAnsi="Times New Roman"/>
          <w:lang w:val="uk-UA"/>
        </w:rPr>
        <w:t xml:space="preserve">  для ведення особистого селянського господарства площею 0,2500 га, що  знаходиться  в с.</w:t>
      </w:r>
      <w:r w:rsidR="009E5B37">
        <w:rPr>
          <w:rFonts w:ascii="Times New Roman" w:hAnsi="Times New Roman"/>
          <w:lang w:val="uk-UA"/>
        </w:rPr>
        <w:t xml:space="preserve"> </w:t>
      </w:r>
      <w:r w:rsidRPr="00586EBE">
        <w:rPr>
          <w:rFonts w:ascii="Times New Roman" w:hAnsi="Times New Roman"/>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6"/>
        </w:numPr>
        <w:spacing w:after="0" w:line="240" w:lineRule="auto"/>
        <w:ind w:left="0" w:firstLine="360"/>
        <w:jc w:val="both"/>
        <w:rPr>
          <w:rFonts w:ascii="Times New Roman" w:hAnsi="Times New Roman"/>
        </w:rPr>
      </w:pPr>
      <w:r w:rsidRPr="00586EBE">
        <w:rPr>
          <w:rFonts w:ascii="Times New Roman" w:hAnsi="Times New Roman"/>
        </w:rPr>
        <w:lastRenderedPageBreak/>
        <w:t xml:space="preserve">Затвердити розроблений ФОП Баранов Ю.Л. проект землеустрою щодо відведення   земельної  ділянки у власність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Сороці Оксані Петрівні</w:t>
      </w:r>
      <w:r w:rsidRPr="00586EBE">
        <w:rPr>
          <w:rFonts w:ascii="Times New Roman" w:hAnsi="Times New Roman"/>
        </w:rPr>
        <w:t xml:space="preserve"> для ведення особистого селянського господарства, площею 0,2500 га розташовану в с.</w:t>
      </w:r>
      <w:r w:rsidR="009E5B37">
        <w:rPr>
          <w:rFonts w:ascii="Times New Roman" w:hAnsi="Times New Roman"/>
        </w:rPr>
        <w:t xml:space="preserve"> </w:t>
      </w:r>
      <w:r w:rsidRPr="00586EBE">
        <w:rPr>
          <w:rFonts w:ascii="Times New Roman" w:hAnsi="Times New Roman"/>
        </w:rPr>
        <w:t xml:space="preserve">Переяславське Переяслав-Хмельницького  району Київської  області, кадастровий  номер </w:t>
      </w:r>
      <w:r w:rsidRPr="00586EBE">
        <w:rPr>
          <w:rFonts w:ascii="Times New Roman" w:hAnsi="Times New Roman"/>
          <w:b/>
        </w:rPr>
        <w:t>3223385001:01:013:0207,</w:t>
      </w:r>
      <w:r w:rsidRPr="00586EBE">
        <w:rPr>
          <w:rFonts w:ascii="Times New Roman" w:hAnsi="Times New Roman"/>
        </w:rPr>
        <w:t xml:space="preserve"> (код КВЦПЗ-01.03). </w:t>
      </w:r>
    </w:p>
    <w:p w:rsidR="00586EBE" w:rsidRPr="00586EBE" w:rsidRDefault="00586EBE" w:rsidP="00586EBE">
      <w:pPr>
        <w:pStyle w:val="aa"/>
        <w:numPr>
          <w:ilvl w:val="0"/>
          <w:numId w:val="16"/>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 xml:space="preserve">Сороці Оксані Петрівні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3223385001:01:013:0207, </w:t>
      </w:r>
      <w:r w:rsidRPr="00586EBE">
        <w:rPr>
          <w:rFonts w:ascii="Times New Roman" w:hAnsi="Times New Roman"/>
        </w:rPr>
        <w:t>для ведення особистого селянського господарства площею  0,2500 га в селі с.</w:t>
      </w:r>
      <w:r w:rsidR="009E5B37">
        <w:rPr>
          <w:rFonts w:ascii="Times New Roman" w:hAnsi="Times New Roman"/>
        </w:rPr>
        <w:t xml:space="preserve"> </w:t>
      </w:r>
      <w:r w:rsidRPr="00586EBE">
        <w:rPr>
          <w:rFonts w:ascii="Times New Roman" w:hAnsi="Times New Roman"/>
        </w:rPr>
        <w:t>Переяславське Переяслав-Хмельницького  району Київської  області (код КВЦПЗ 01.03).</w:t>
      </w:r>
    </w:p>
    <w:p w:rsidR="00586EBE" w:rsidRPr="00586EBE" w:rsidRDefault="00586EBE" w:rsidP="00586EBE">
      <w:pPr>
        <w:pStyle w:val="aa"/>
        <w:numPr>
          <w:ilvl w:val="0"/>
          <w:numId w:val="16"/>
        </w:numPr>
        <w:spacing w:after="0" w:line="240" w:lineRule="auto"/>
        <w:ind w:left="0" w:firstLine="426"/>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Сороку Оксану Петрівну</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6"/>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6"/>
        </w:numPr>
        <w:spacing w:after="0" w:line="240" w:lineRule="auto"/>
        <w:ind w:left="0" w:firstLine="426"/>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6"/>
        </w:numPr>
        <w:spacing w:after="0" w:line="240" w:lineRule="auto"/>
        <w:ind w:left="0" w:firstLine="426"/>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585–</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rPr>
      </w:pPr>
      <w:r w:rsidRPr="00586EBE">
        <w:rPr>
          <w:rFonts w:ascii="Times New Roman" w:hAnsi="Times New Roman"/>
          <w:b/>
          <w:lang w:val="uk-UA"/>
        </w:rPr>
        <w:t>26.02.2019</w:t>
      </w: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463C3537" wp14:editId="0ED264D0">
            <wp:extent cx="495300" cy="685800"/>
            <wp:effectExtent l="0" t="0" r="0" b="0"/>
            <wp:docPr id="12" name="Рисунок 1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ведення особистого селянського господарства  гр.</w:t>
            </w:r>
            <w:r w:rsidR="009E5B37">
              <w:rPr>
                <w:rFonts w:ascii="Times New Roman" w:hAnsi="Times New Roman"/>
                <w:b/>
                <w:lang w:val="uk-UA"/>
              </w:rPr>
              <w:t xml:space="preserve"> </w:t>
            </w:r>
            <w:r w:rsidRPr="00586EBE">
              <w:rPr>
                <w:rFonts w:ascii="Times New Roman" w:hAnsi="Times New Roman"/>
                <w:b/>
                <w:lang w:val="uk-UA"/>
              </w:rPr>
              <w:t xml:space="preserve">Лой Галині Федорівні.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586EBE">
        <w:rPr>
          <w:rFonts w:ascii="Times New Roman" w:hAnsi="Times New Roman"/>
          <w:b/>
          <w:lang w:val="uk-UA"/>
        </w:rPr>
        <w:t>гр.</w:t>
      </w:r>
      <w:r w:rsidR="009E5B37">
        <w:rPr>
          <w:rFonts w:ascii="Times New Roman" w:hAnsi="Times New Roman"/>
          <w:b/>
          <w:lang w:val="uk-UA"/>
        </w:rPr>
        <w:t xml:space="preserve"> </w:t>
      </w:r>
      <w:r w:rsidRPr="00586EBE">
        <w:rPr>
          <w:rFonts w:ascii="Times New Roman" w:hAnsi="Times New Roman"/>
          <w:b/>
          <w:lang w:val="uk-UA"/>
        </w:rPr>
        <w:t>Лой Галині Федорівні</w:t>
      </w:r>
      <w:r w:rsidRPr="00586EBE">
        <w:rPr>
          <w:rFonts w:ascii="Times New Roman" w:hAnsi="Times New Roman"/>
          <w:lang w:val="uk-UA"/>
        </w:rPr>
        <w:t xml:space="preserve">  для ведення особистого селянського господарства площею 0,5300 га, що  знаходиться  в с.</w:t>
      </w:r>
      <w:r w:rsidR="009E5B37">
        <w:rPr>
          <w:rFonts w:ascii="Times New Roman" w:hAnsi="Times New Roman"/>
          <w:lang w:val="uk-UA"/>
        </w:rPr>
        <w:t xml:space="preserve"> </w:t>
      </w:r>
      <w:r w:rsidRPr="00586EBE">
        <w:rPr>
          <w:rFonts w:ascii="Times New Roman" w:hAnsi="Times New Roman"/>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20"/>
        </w:numPr>
        <w:spacing w:after="0" w:line="240" w:lineRule="auto"/>
        <w:ind w:left="0" w:firstLine="360"/>
        <w:jc w:val="both"/>
        <w:rPr>
          <w:rFonts w:ascii="Times New Roman" w:hAnsi="Times New Roman"/>
        </w:rPr>
      </w:pPr>
      <w:r w:rsidRPr="00586EBE">
        <w:rPr>
          <w:rFonts w:ascii="Times New Roman" w:hAnsi="Times New Roman"/>
        </w:rPr>
        <w:t xml:space="preserve">Затвердити розроблений ФОП Баранов Ю.Л. проект землеустрою щодо відведення   земельної  ділянки у власність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Лой Галині Федорівні</w:t>
      </w:r>
      <w:r w:rsidRPr="00586EBE">
        <w:rPr>
          <w:rFonts w:ascii="Times New Roman" w:hAnsi="Times New Roman"/>
        </w:rPr>
        <w:t xml:space="preserve"> для ведення особистого селянського господарства, площею 0,5300 га розташовану в с.</w:t>
      </w:r>
      <w:r w:rsidR="009E5B37">
        <w:rPr>
          <w:rFonts w:ascii="Times New Roman" w:hAnsi="Times New Roman"/>
        </w:rPr>
        <w:t xml:space="preserve"> </w:t>
      </w:r>
      <w:r w:rsidRPr="00586EBE">
        <w:rPr>
          <w:rFonts w:ascii="Times New Roman" w:hAnsi="Times New Roman"/>
        </w:rPr>
        <w:t xml:space="preserve">Переяславське Переяслав-Хмельницького  району Київської  області, кадастровий  номер </w:t>
      </w:r>
      <w:r w:rsidRPr="00586EBE">
        <w:rPr>
          <w:rFonts w:ascii="Times New Roman" w:hAnsi="Times New Roman"/>
          <w:b/>
        </w:rPr>
        <w:t>3223385001:01:013:0201,</w:t>
      </w:r>
      <w:r w:rsidRPr="00586EBE">
        <w:rPr>
          <w:rFonts w:ascii="Times New Roman" w:hAnsi="Times New Roman"/>
        </w:rPr>
        <w:t xml:space="preserve"> (код КВЦПЗ-01.03). </w:t>
      </w:r>
    </w:p>
    <w:p w:rsidR="00586EBE" w:rsidRPr="00586EBE" w:rsidRDefault="00586EBE" w:rsidP="00586EBE">
      <w:pPr>
        <w:pStyle w:val="aa"/>
        <w:numPr>
          <w:ilvl w:val="0"/>
          <w:numId w:val="20"/>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 xml:space="preserve">Лой Галині Федорівні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3223385001:01:013:0201, </w:t>
      </w:r>
      <w:r w:rsidRPr="00586EBE">
        <w:rPr>
          <w:rFonts w:ascii="Times New Roman" w:hAnsi="Times New Roman"/>
        </w:rPr>
        <w:t>для ведення особистого селянського господарства площею  0,5300 га в селі с.</w:t>
      </w:r>
      <w:r w:rsidR="009E5B37">
        <w:rPr>
          <w:rFonts w:ascii="Times New Roman" w:hAnsi="Times New Roman"/>
        </w:rPr>
        <w:t xml:space="preserve"> </w:t>
      </w:r>
      <w:r w:rsidRPr="00586EBE">
        <w:rPr>
          <w:rFonts w:ascii="Times New Roman" w:hAnsi="Times New Roman"/>
        </w:rPr>
        <w:t>Переяславське Переяслав-Хмельницького  району Київської  області (код КВЦПЗ 01.03).</w:t>
      </w:r>
    </w:p>
    <w:p w:rsidR="00586EBE" w:rsidRPr="00586EBE" w:rsidRDefault="00586EBE" w:rsidP="00586EBE">
      <w:pPr>
        <w:pStyle w:val="aa"/>
        <w:numPr>
          <w:ilvl w:val="0"/>
          <w:numId w:val="20"/>
        </w:numPr>
        <w:spacing w:after="0" w:line="240" w:lineRule="auto"/>
        <w:ind w:left="0" w:firstLine="360"/>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Лой Галину Федорівну</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20"/>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20"/>
        </w:numPr>
        <w:spacing w:after="0" w:line="240" w:lineRule="auto"/>
        <w:ind w:left="0" w:firstLine="360"/>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20"/>
        </w:numPr>
        <w:spacing w:after="0" w:line="240" w:lineRule="auto"/>
        <w:ind w:left="0" w:firstLine="36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588–</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rPr>
      </w:pPr>
      <w:r w:rsidRPr="00586EBE">
        <w:rPr>
          <w:rFonts w:ascii="Times New Roman" w:hAnsi="Times New Roman"/>
          <w:b/>
          <w:lang w:val="uk-UA"/>
        </w:rPr>
        <w:t>26.02.2019</w:t>
      </w: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38722D45" wp14:editId="0F3F8244">
            <wp:extent cx="495300" cy="685800"/>
            <wp:effectExtent l="0" t="0" r="0" b="0"/>
            <wp:docPr id="9" name="Рисунок 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ведення особистого селянського господарства  гр.</w:t>
            </w:r>
            <w:r w:rsidR="009E5B37">
              <w:rPr>
                <w:rFonts w:ascii="Times New Roman" w:hAnsi="Times New Roman"/>
                <w:b/>
                <w:lang w:val="uk-UA"/>
              </w:rPr>
              <w:t xml:space="preserve"> </w:t>
            </w:r>
            <w:r w:rsidRPr="00586EBE">
              <w:rPr>
                <w:rFonts w:ascii="Times New Roman" w:hAnsi="Times New Roman"/>
                <w:b/>
                <w:lang w:val="uk-UA"/>
              </w:rPr>
              <w:t xml:space="preserve">Адаменко Лідії Іванівні.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586EBE">
        <w:rPr>
          <w:rFonts w:ascii="Times New Roman" w:hAnsi="Times New Roman"/>
          <w:b/>
          <w:lang w:val="uk-UA"/>
        </w:rPr>
        <w:t>гр.</w:t>
      </w:r>
      <w:r w:rsidR="009E5B37">
        <w:rPr>
          <w:rFonts w:ascii="Times New Roman" w:hAnsi="Times New Roman"/>
          <w:b/>
          <w:lang w:val="uk-UA"/>
        </w:rPr>
        <w:t xml:space="preserve"> </w:t>
      </w:r>
      <w:r w:rsidRPr="00586EBE">
        <w:rPr>
          <w:rFonts w:ascii="Times New Roman" w:hAnsi="Times New Roman"/>
          <w:b/>
          <w:lang w:val="uk-UA"/>
        </w:rPr>
        <w:t>Адаменко Лідії Іванівні</w:t>
      </w:r>
      <w:r w:rsidRPr="00586EBE">
        <w:rPr>
          <w:rFonts w:ascii="Times New Roman" w:hAnsi="Times New Roman"/>
          <w:lang w:val="uk-UA"/>
        </w:rPr>
        <w:t xml:space="preserve">  для ведення особистого селянського господарства площею 0,3000 га, що  знаходиться  в с.</w:t>
      </w:r>
      <w:r w:rsidR="009E5B37">
        <w:rPr>
          <w:rFonts w:ascii="Times New Roman" w:hAnsi="Times New Roman"/>
          <w:lang w:val="uk-UA"/>
        </w:rPr>
        <w:t xml:space="preserve"> </w:t>
      </w:r>
      <w:r w:rsidRPr="00586EBE">
        <w:rPr>
          <w:rFonts w:ascii="Times New Roman" w:hAnsi="Times New Roman"/>
          <w:lang w:val="uk-UA"/>
        </w:rPr>
        <w:t>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7"/>
        </w:numPr>
        <w:spacing w:after="0" w:line="240" w:lineRule="auto"/>
        <w:ind w:left="0" w:firstLine="360"/>
        <w:jc w:val="both"/>
        <w:rPr>
          <w:rFonts w:ascii="Times New Roman" w:hAnsi="Times New Roman"/>
        </w:rPr>
      </w:pPr>
      <w:r w:rsidRPr="00586EBE">
        <w:rPr>
          <w:rFonts w:ascii="Times New Roman" w:hAnsi="Times New Roman"/>
        </w:rPr>
        <w:t xml:space="preserve">Затвердити розроблений ФОП Баранов Ю.Л. проект землеустрою щодо відведення   земельної  ділянки у власність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Адаменко Лідії Іванівні</w:t>
      </w:r>
      <w:r w:rsidRPr="00586EBE">
        <w:rPr>
          <w:rFonts w:ascii="Times New Roman" w:hAnsi="Times New Roman"/>
        </w:rPr>
        <w:t xml:space="preserve"> для ведення особистого селянського господарства, площею 0,3000 га розташовану в с.</w:t>
      </w:r>
      <w:r w:rsidR="009E5B37">
        <w:rPr>
          <w:rFonts w:ascii="Times New Roman" w:hAnsi="Times New Roman"/>
        </w:rPr>
        <w:t xml:space="preserve"> </w:t>
      </w:r>
      <w:r w:rsidRPr="00586EBE">
        <w:rPr>
          <w:rFonts w:ascii="Times New Roman" w:hAnsi="Times New Roman"/>
        </w:rPr>
        <w:t xml:space="preserve">Переяславське Переяслав-Хмельницького  району Київської  області, кадастровий  номер </w:t>
      </w:r>
      <w:r w:rsidRPr="00586EBE">
        <w:rPr>
          <w:rFonts w:ascii="Times New Roman" w:hAnsi="Times New Roman"/>
          <w:b/>
        </w:rPr>
        <w:t>3223385001:01:013:0197,</w:t>
      </w:r>
      <w:r w:rsidRPr="00586EBE">
        <w:rPr>
          <w:rFonts w:ascii="Times New Roman" w:hAnsi="Times New Roman"/>
        </w:rPr>
        <w:t xml:space="preserve"> (код КВЦПЗ-01.03). </w:t>
      </w:r>
    </w:p>
    <w:p w:rsidR="00586EBE" w:rsidRPr="00586EBE" w:rsidRDefault="00586EBE" w:rsidP="00586EBE">
      <w:pPr>
        <w:pStyle w:val="aa"/>
        <w:numPr>
          <w:ilvl w:val="0"/>
          <w:numId w:val="17"/>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 xml:space="preserve">Адаменко Лідії Іванівні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3223385001:01:013:0197, </w:t>
      </w:r>
      <w:r w:rsidRPr="00586EBE">
        <w:rPr>
          <w:rFonts w:ascii="Times New Roman" w:hAnsi="Times New Roman"/>
        </w:rPr>
        <w:t>для ведення особистого селянського господарства площею  0,3000 га в селі с.</w:t>
      </w:r>
      <w:r w:rsidR="009E5B37">
        <w:rPr>
          <w:rFonts w:ascii="Times New Roman" w:hAnsi="Times New Roman"/>
        </w:rPr>
        <w:t xml:space="preserve"> </w:t>
      </w:r>
      <w:r w:rsidRPr="00586EBE">
        <w:rPr>
          <w:rFonts w:ascii="Times New Roman" w:hAnsi="Times New Roman"/>
        </w:rPr>
        <w:t>Переяславське Переяслав-Хмельницького  району Київської  області (код КВЦПЗ 01.03).</w:t>
      </w:r>
    </w:p>
    <w:p w:rsidR="00586EBE" w:rsidRPr="00586EBE" w:rsidRDefault="00586EBE" w:rsidP="00586EBE">
      <w:pPr>
        <w:pStyle w:val="aa"/>
        <w:numPr>
          <w:ilvl w:val="0"/>
          <w:numId w:val="17"/>
        </w:numPr>
        <w:spacing w:after="0" w:line="240" w:lineRule="auto"/>
        <w:ind w:left="0" w:firstLine="360"/>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Адаменко Лідію Іванівну</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7"/>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7"/>
        </w:numPr>
        <w:spacing w:after="0" w:line="240" w:lineRule="auto"/>
        <w:ind w:left="0" w:firstLine="360"/>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7"/>
        </w:numPr>
        <w:spacing w:after="0" w:line="240" w:lineRule="auto"/>
        <w:ind w:left="0" w:firstLine="36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7624E3" w:rsidRDefault="00586EBE" w:rsidP="007624E3">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584–</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rPr>
      </w:pPr>
      <w:r w:rsidRPr="00586EBE">
        <w:rPr>
          <w:rFonts w:ascii="Times New Roman" w:hAnsi="Times New Roman"/>
          <w:b/>
          <w:lang w:val="uk-UA"/>
        </w:rPr>
        <w:t>26.02.2019</w:t>
      </w:r>
    </w:p>
    <w:p w:rsidR="00586EBE" w:rsidRPr="00586EBE" w:rsidRDefault="00586EBE" w:rsidP="00586EBE">
      <w:pPr>
        <w:spacing w:after="0"/>
        <w:rPr>
          <w:rFonts w:ascii="Times New Roman" w:hAnsi="Times New Roman"/>
        </w:rPr>
      </w:pPr>
    </w:p>
    <w:p w:rsidR="00586EBE" w:rsidRPr="00586EBE" w:rsidRDefault="00586EBE" w:rsidP="00586EBE">
      <w:pPr>
        <w:spacing w:after="0"/>
        <w:jc w:val="center"/>
        <w:rPr>
          <w:rFonts w:ascii="Times New Roman" w:hAnsi="Times New Roman"/>
          <w:sz w:val="28"/>
          <w:szCs w:val="28"/>
          <w:lang w:val="uk-UA"/>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12752826" wp14:editId="3391EB2F">
            <wp:extent cx="495300" cy="685800"/>
            <wp:effectExtent l="0" t="0" r="0" b="0"/>
            <wp:docPr id="10" name="Рисунок 1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ведення особистого селянського господарства  гр.</w:t>
            </w:r>
            <w:r w:rsidR="009E5B37">
              <w:rPr>
                <w:rFonts w:ascii="Times New Roman" w:hAnsi="Times New Roman"/>
                <w:b/>
                <w:lang w:val="uk-UA"/>
              </w:rPr>
              <w:t xml:space="preserve"> </w:t>
            </w:r>
            <w:r w:rsidRPr="00586EBE">
              <w:rPr>
                <w:rFonts w:ascii="Times New Roman" w:hAnsi="Times New Roman"/>
                <w:b/>
                <w:lang w:val="uk-UA"/>
              </w:rPr>
              <w:t xml:space="preserve">Головко Світлані Анатоліївні.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586EBE">
        <w:rPr>
          <w:rFonts w:ascii="Times New Roman" w:hAnsi="Times New Roman"/>
          <w:b/>
          <w:lang w:val="uk-UA"/>
        </w:rPr>
        <w:t>гр.</w:t>
      </w:r>
      <w:r w:rsidR="009E5B37">
        <w:rPr>
          <w:rFonts w:ascii="Times New Roman" w:hAnsi="Times New Roman"/>
          <w:b/>
          <w:lang w:val="uk-UA"/>
        </w:rPr>
        <w:t xml:space="preserve"> </w:t>
      </w:r>
      <w:r w:rsidRPr="00586EBE">
        <w:rPr>
          <w:rFonts w:ascii="Times New Roman" w:hAnsi="Times New Roman"/>
          <w:b/>
          <w:lang w:val="uk-UA"/>
        </w:rPr>
        <w:t>Головко Світлані Анатоліївні</w:t>
      </w:r>
      <w:r w:rsidRPr="00586EBE">
        <w:rPr>
          <w:rFonts w:ascii="Times New Roman" w:hAnsi="Times New Roman"/>
          <w:lang w:val="uk-UA"/>
        </w:rPr>
        <w:t xml:space="preserve"> для ведення особистого селянського господарства площею 0,3000 га, що  знаходиться  в с.</w:t>
      </w:r>
      <w:r w:rsidR="009E5B37">
        <w:rPr>
          <w:rFonts w:ascii="Times New Roman" w:hAnsi="Times New Roman"/>
          <w:lang w:val="uk-UA"/>
        </w:rPr>
        <w:t xml:space="preserve"> </w:t>
      </w:r>
      <w:r w:rsidRPr="00586EBE">
        <w:rPr>
          <w:rFonts w:ascii="Times New Roman" w:hAnsi="Times New Roman"/>
          <w:lang w:val="uk-UA"/>
        </w:rPr>
        <w:t>Сомкова Долина Переяслав-Хмельницького  району Київської  області,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8"/>
        </w:numPr>
        <w:spacing w:after="0" w:line="240" w:lineRule="auto"/>
        <w:ind w:left="0" w:firstLine="360"/>
        <w:jc w:val="both"/>
        <w:rPr>
          <w:rFonts w:ascii="Times New Roman" w:hAnsi="Times New Roman"/>
        </w:rPr>
      </w:pPr>
      <w:r w:rsidRPr="00586EBE">
        <w:rPr>
          <w:rFonts w:ascii="Times New Roman" w:hAnsi="Times New Roman"/>
        </w:rPr>
        <w:lastRenderedPageBreak/>
        <w:t xml:space="preserve">Затвердити розроблений ТОВ «Землевпорядкування та кадастр» проект землеустрою щодо відведення   земельної  ділянки у власність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Головко Світлані Анатоліївні</w:t>
      </w:r>
      <w:r w:rsidRPr="00586EBE">
        <w:rPr>
          <w:rFonts w:ascii="Times New Roman" w:hAnsi="Times New Roman"/>
        </w:rPr>
        <w:t xml:space="preserve"> для ведення особистого селянського господарства, площею 0,3000 га розташовану в с.</w:t>
      </w:r>
      <w:r w:rsidR="009E5B37">
        <w:rPr>
          <w:rFonts w:ascii="Times New Roman" w:hAnsi="Times New Roman"/>
        </w:rPr>
        <w:t xml:space="preserve"> </w:t>
      </w:r>
      <w:r w:rsidRPr="00586EBE">
        <w:rPr>
          <w:rFonts w:ascii="Times New Roman" w:hAnsi="Times New Roman"/>
        </w:rPr>
        <w:t xml:space="preserve">Сомкова Долина Переяслав-Хмельницького  району Київської  області, кадастровий  номер </w:t>
      </w:r>
      <w:r w:rsidRPr="00586EBE">
        <w:rPr>
          <w:rFonts w:ascii="Times New Roman" w:hAnsi="Times New Roman"/>
          <w:b/>
        </w:rPr>
        <w:t>3223386600:04:007:0074,</w:t>
      </w:r>
      <w:r w:rsidRPr="00586EBE">
        <w:rPr>
          <w:rFonts w:ascii="Times New Roman" w:hAnsi="Times New Roman"/>
        </w:rPr>
        <w:t xml:space="preserve"> (код КВЦПЗ-01.03). </w:t>
      </w:r>
    </w:p>
    <w:p w:rsidR="00586EBE" w:rsidRPr="00586EBE" w:rsidRDefault="00586EBE" w:rsidP="00586EBE">
      <w:pPr>
        <w:pStyle w:val="aa"/>
        <w:numPr>
          <w:ilvl w:val="0"/>
          <w:numId w:val="18"/>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 xml:space="preserve">Головко Світлані Анатоліївні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3223386600:04:007:0074, </w:t>
      </w:r>
      <w:r w:rsidRPr="00586EBE">
        <w:rPr>
          <w:rFonts w:ascii="Times New Roman" w:hAnsi="Times New Roman"/>
        </w:rPr>
        <w:t>для ведення особистого селянського господарства площею  0,3000 га в селі с.</w:t>
      </w:r>
      <w:r w:rsidR="009E5B37">
        <w:rPr>
          <w:rFonts w:ascii="Times New Roman" w:hAnsi="Times New Roman"/>
        </w:rPr>
        <w:t xml:space="preserve"> </w:t>
      </w:r>
      <w:r w:rsidRPr="00586EBE">
        <w:rPr>
          <w:rFonts w:ascii="Times New Roman" w:hAnsi="Times New Roman"/>
        </w:rPr>
        <w:t>Сомкова Долина Переяслав-Хмельницького  району Київської  області (код КВЦПЗ 01.03).</w:t>
      </w:r>
    </w:p>
    <w:p w:rsidR="00586EBE" w:rsidRPr="00586EBE" w:rsidRDefault="00586EBE" w:rsidP="00586EBE">
      <w:pPr>
        <w:pStyle w:val="aa"/>
        <w:numPr>
          <w:ilvl w:val="0"/>
          <w:numId w:val="18"/>
        </w:numPr>
        <w:spacing w:after="0" w:line="240" w:lineRule="auto"/>
        <w:ind w:left="0" w:firstLine="360"/>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Головко Світлану Анатоліївну</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8"/>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8"/>
        </w:numPr>
        <w:spacing w:after="0" w:line="240" w:lineRule="auto"/>
        <w:ind w:left="0" w:firstLine="360"/>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8"/>
        </w:numPr>
        <w:spacing w:after="0" w:line="240" w:lineRule="auto"/>
        <w:ind w:left="0" w:firstLine="36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Сільський  голова :                                                                               М. О. Лях</w:t>
      </w: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lang w:val="uk-UA"/>
        </w:rPr>
      </w:pP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583–</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26.02.2019</w:t>
      </w: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586EBE" w:rsidRPr="00586EBE" w:rsidRDefault="00586EBE" w:rsidP="00586EBE">
      <w:pPr>
        <w:spacing w:after="0"/>
        <w:jc w:val="center"/>
        <w:rPr>
          <w:rFonts w:ascii="Times New Roman" w:hAnsi="Times New Roman"/>
          <w:sz w:val="28"/>
          <w:szCs w:val="28"/>
          <w:lang w:val="uk-UA"/>
        </w:rPr>
      </w:pPr>
      <w:r w:rsidRPr="00586EBE">
        <w:rPr>
          <w:rFonts w:ascii="Times New Roman" w:hAnsi="Times New Roman"/>
          <w:noProof/>
          <w:sz w:val="28"/>
          <w:szCs w:val="28"/>
          <w:lang w:val="uk-UA" w:eastAsia="uk-UA"/>
        </w:rPr>
        <w:drawing>
          <wp:inline distT="0" distB="0" distL="0" distR="0" wp14:anchorId="7FF83872" wp14:editId="709A6D77">
            <wp:extent cx="495300" cy="685800"/>
            <wp:effectExtent l="0" t="0" r="0" b="0"/>
            <wp:docPr id="11" name="Рисунок 1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586EBE" w:rsidRPr="00586EBE" w:rsidRDefault="00586EBE" w:rsidP="00586EBE">
      <w:pPr>
        <w:spacing w:after="0"/>
        <w:jc w:val="center"/>
        <w:rPr>
          <w:rFonts w:ascii="Times New Roman" w:hAnsi="Times New Roman"/>
          <w:b/>
          <w:sz w:val="28"/>
          <w:szCs w:val="28"/>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СТУДЕНИКІВСЬКА   СІЛЬСЬКА  РАДА</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ПЕРЕЯСЛАВ – ХМЕЛЬНИЦЬКОГО  РАЙОНУ</w:t>
      </w: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КИЇВСЬКОЇ  ОБЛАСТІ</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spacing w:after="0"/>
        <w:jc w:val="center"/>
        <w:rPr>
          <w:rFonts w:ascii="Times New Roman" w:hAnsi="Times New Roman"/>
          <w:b/>
          <w:sz w:val="28"/>
          <w:szCs w:val="28"/>
          <w:lang w:val="uk-UA"/>
        </w:rPr>
      </w:pPr>
      <w:r w:rsidRPr="00586EBE">
        <w:rPr>
          <w:rFonts w:ascii="Times New Roman" w:hAnsi="Times New Roman"/>
          <w:b/>
          <w:sz w:val="28"/>
          <w:szCs w:val="28"/>
          <w:lang w:val="uk-UA"/>
        </w:rPr>
        <w:t>Р І Ш Е Н Н Я</w:t>
      </w:r>
    </w:p>
    <w:p w:rsidR="00586EBE" w:rsidRPr="00586EBE" w:rsidRDefault="00586EBE" w:rsidP="00586EBE">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586EBE" w:rsidRPr="00586EBE" w:rsidTr="00586EBE">
        <w:tc>
          <w:tcPr>
            <w:tcW w:w="8075" w:type="dxa"/>
          </w:tcPr>
          <w:p w:rsidR="00586EBE" w:rsidRPr="00586EBE" w:rsidRDefault="00586EBE" w:rsidP="00586EBE">
            <w:pPr>
              <w:spacing w:after="0"/>
              <w:jc w:val="both"/>
              <w:rPr>
                <w:rFonts w:ascii="Times New Roman" w:hAnsi="Times New Roman"/>
                <w:b/>
                <w:lang w:val="uk-UA"/>
              </w:rPr>
            </w:pPr>
            <w:r w:rsidRPr="00586EBE">
              <w:rPr>
                <w:rFonts w:ascii="Times New Roman" w:hAnsi="Times New Roman"/>
                <w:b/>
                <w:lang w:val="uk-UA"/>
              </w:rPr>
              <w:t>Про затвердження проекту землеустрою щодо  відведення  земельної  ділянки у власність для  ведення особистого селянського господарства  гр.</w:t>
            </w:r>
            <w:r w:rsidR="009E5B37">
              <w:rPr>
                <w:rFonts w:ascii="Times New Roman" w:hAnsi="Times New Roman"/>
                <w:b/>
                <w:lang w:val="uk-UA"/>
              </w:rPr>
              <w:t xml:space="preserve"> </w:t>
            </w:r>
            <w:r w:rsidRPr="00586EBE">
              <w:rPr>
                <w:rFonts w:ascii="Times New Roman" w:hAnsi="Times New Roman"/>
                <w:b/>
                <w:lang w:val="uk-UA"/>
              </w:rPr>
              <w:t xml:space="preserve">Плашкову Анатолію Антоновичу.    </w:t>
            </w:r>
          </w:p>
        </w:tc>
      </w:tr>
    </w:tbl>
    <w:p w:rsidR="00586EBE" w:rsidRPr="00586EBE" w:rsidRDefault="00586EBE" w:rsidP="00586EBE">
      <w:pPr>
        <w:spacing w:after="0"/>
        <w:rPr>
          <w:rFonts w:ascii="Times New Roman" w:hAnsi="Times New Roman"/>
          <w:b/>
          <w:lang w:val="uk-UA"/>
        </w:rPr>
      </w:pPr>
    </w:p>
    <w:p w:rsidR="00586EBE" w:rsidRPr="00586EBE" w:rsidRDefault="00586EBE" w:rsidP="00586EBE">
      <w:pPr>
        <w:spacing w:after="0"/>
        <w:ind w:firstLine="708"/>
        <w:jc w:val="both"/>
        <w:rPr>
          <w:rFonts w:ascii="Times New Roman" w:hAnsi="Times New Roman"/>
          <w:lang w:val="uk-UA"/>
        </w:rPr>
      </w:pPr>
      <w:r w:rsidRPr="00586EBE">
        <w:rPr>
          <w:rFonts w:ascii="Times New Roman" w:hAnsi="Times New Roman"/>
          <w:lang w:val="uk-UA"/>
        </w:rPr>
        <w:t xml:space="preserve">Розглянувши матеріали  проекту землеустрою щодо відведення  земельної  ділянки  у власність </w:t>
      </w:r>
      <w:r w:rsidRPr="00586EBE">
        <w:rPr>
          <w:rFonts w:ascii="Times New Roman" w:hAnsi="Times New Roman"/>
          <w:b/>
          <w:lang w:val="uk-UA"/>
        </w:rPr>
        <w:t>гр.</w:t>
      </w:r>
      <w:r w:rsidR="009E5B37">
        <w:rPr>
          <w:rFonts w:ascii="Times New Roman" w:hAnsi="Times New Roman"/>
          <w:b/>
          <w:lang w:val="uk-UA"/>
        </w:rPr>
        <w:t xml:space="preserve"> </w:t>
      </w:r>
      <w:r w:rsidRPr="00586EBE">
        <w:rPr>
          <w:rFonts w:ascii="Times New Roman" w:hAnsi="Times New Roman"/>
          <w:b/>
          <w:lang w:val="uk-UA"/>
        </w:rPr>
        <w:t>Плашкову Анатолію Антоновичу</w:t>
      </w:r>
      <w:r w:rsidRPr="00586EBE">
        <w:rPr>
          <w:rFonts w:ascii="Times New Roman" w:hAnsi="Times New Roman"/>
          <w:lang w:val="uk-UA"/>
        </w:rPr>
        <w:t xml:space="preserve"> для ведення особистого селянського господарства площею 0,5478 га, що  знаходиться  в с.</w:t>
      </w:r>
      <w:r w:rsidR="009E5B37">
        <w:rPr>
          <w:rFonts w:ascii="Times New Roman" w:hAnsi="Times New Roman"/>
          <w:lang w:val="uk-UA"/>
        </w:rPr>
        <w:t xml:space="preserve"> </w:t>
      </w:r>
      <w:r w:rsidRPr="00586EBE">
        <w:rPr>
          <w:rFonts w:ascii="Times New Roman" w:hAnsi="Times New Roman"/>
          <w:lang w:val="uk-UA"/>
        </w:rPr>
        <w:t>Козлів Переяслав-Хмельницького  району Київської  області по вул.</w:t>
      </w:r>
      <w:r w:rsidR="009E5B37">
        <w:rPr>
          <w:rFonts w:ascii="Times New Roman" w:hAnsi="Times New Roman"/>
          <w:lang w:val="uk-UA"/>
        </w:rPr>
        <w:t xml:space="preserve"> </w:t>
      </w:r>
      <w:r w:rsidRPr="00586EBE">
        <w:rPr>
          <w:rFonts w:ascii="Times New Roman" w:hAnsi="Times New Roman"/>
          <w:lang w:val="uk-UA"/>
        </w:rPr>
        <w:t>Шляхова, 45 керуючись  п. 34 частини 1 статті 26 Закону України "Про місцеве самоврядування в Україні", статтями 12,19,40,118.121  та розділом Х «Перехідні положення»   Земельного Кодексу України, законом України «Про Державний земельний кадастр», Постановами КМУ «Про затвердження Порядку ведення Державного земельного кадастру»,   сільська  рада</w:t>
      </w:r>
    </w:p>
    <w:p w:rsidR="00586EBE" w:rsidRPr="00586EBE" w:rsidRDefault="00586EBE" w:rsidP="00586EBE">
      <w:pPr>
        <w:spacing w:after="0"/>
        <w:ind w:firstLine="708"/>
        <w:jc w:val="both"/>
        <w:rPr>
          <w:rFonts w:ascii="Times New Roman" w:hAnsi="Times New Roman"/>
          <w:lang w:val="uk-UA"/>
        </w:rPr>
      </w:pPr>
    </w:p>
    <w:p w:rsidR="00586EBE" w:rsidRPr="00586EBE" w:rsidRDefault="00586EBE" w:rsidP="00586EBE">
      <w:pPr>
        <w:spacing w:after="0"/>
        <w:jc w:val="center"/>
        <w:rPr>
          <w:rFonts w:ascii="Times New Roman" w:hAnsi="Times New Roman"/>
          <w:b/>
          <w:lang w:val="uk-UA"/>
        </w:rPr>
      </w:pPr>
      <w:r w:rsidRPr="00586EBE">
        <w:rPr>
          <w:rFonts w:ascii="Times New Roman" w:hAnsi="Times New Roman"/>
          <w:b/>
          <w:lang w:val="uk-UA"/>
        </w:rPr>
        <w:t>В И Р І Ш И Л А :</w:t>
      </w:r>
    </w:p>
    <w:p w:rsidR="00586EBE" w:rsidRPr="00586EBE" w:rsidRDefault="00586EBE" w:rsidP="00586EBE">
      <w:pPr>
        <w:spacing w:after="0"/>
        <w:jc w:val="center"/>
        <w:rPr>
          <w:rFonts w:ascii="Times New Roman" w:hAnsi="Times New Roman"/>
          <w:b/>
          <w:lang w:val="uk-UA"/>
        </w:rPr>
      </w:pPr>
    </w:p>
    <w:p w:rsidR="00586EBE" w:rsidRPr="00586EBE" w:rsidRDefault="00586EBE" w:rsidP="00586EBE">
      <w:pPr>
        <w:pStyle w:val="aa"/>
        <w:numPr>
          <w:ilvl w:val="0"/>
          <w:numId w:val="19"/>
        </w:numPr>
        <w:spacing w:after="0" w:line="240" w:lineRule="auto"/>
        <w:ind w:left="0" w:firstLine="360"/>
        <w:jc w:val="both"/>
        <w:rPr>
          <w:rFonts w:ascii="Times New Roman" w:hAnsi="Times New Roman"/>
        </w:rPr>
      </w:pPr>
      <w:r w:rsidRPr="00586EBE">
        <w:rPr>
          <w:rFonts w:ascii="Times New Roman" w:hAnsi="Times New Roman"/>
        </w:rPr>
        <w:t xml:space="preserve">Затвердити розроблений ТОВ «Землевпорядкування та кадастр» проект землеустрою щодо відведення   земельної  ділянки у власність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Плашкову Анатолію Антоновичу</w:t>
      </w:r>
      <w:r w:rsidRPr="00586EBE">
        <w:rPr>
          <w:rFonts w:ascii="Times New Roman" w:hAnsi="Times New Roman"/>
        </w:rPr>
        <w:t xml:space="preserve"> для ведення особистого селянського господарства, площею 0,5478 га розташовану в с.</w:t>
      </w:r>
      <w:r w:rsidR="009E5B37">
        <w:rPr>
          <w:rFonts w:ascii="Times New Roman" w:hAnsi="Times New Roman"/>
        </w:rPr>
        <w:t xml:space="preserve"> </w:t>
      </w:r>
      <w:r w:rsidRPr="00586EBE">
        <w:rPr>
          <w:rFonts w:ascii="Times New Roman" w:hAnsi="Times New Roman"/>
        </w:rPr>
        <w:t>Козлів Переяслав-Хмельницького  району Київської  області по вул.</w:t>
      </w:r>
      <w:r w:rsidR="009E5B37">
        <w:rPr>
          <w:rFonts w:ascii="Times New Roman" w:hAnsi="Times New Roman"/>
        </w:rPr>
        <w:t xml:space="preserve"> </w:t>
      </w:r>
      <w:r w:rsidRPr="00586EBE">
        <w:rPr>
          <w:rFonts w:ascii="Times New Roman" w:hAnsi="Times New Roman"/>
        </w:rPr>
        <w:t xml:space="preserve">Шляхова, 45, кадастровий  номер </w:t>
      </w:r>
      <w:r w:rsidRPr="00586EBE">
        <w:rPr>
          <w:rFonts w:ascii="Times New Roman" w:hAnsi="Times New Roman"/>
          <w:b/>
        </w:rPr>
        <w:t>3223384001:01:033:0055,</w:t>
      </w:r>
      <w:r w:rsidRPr="00586EBE">
        <w:rPr>
          <w:rFonts w:ascii="Times New Roman" w:hAnsi="Times New Roman"/>
        </w:rPr>
        <w:t xml:space="preserve"> (код КВЦПЗ-01.03). </w:t>
      </w:r>
      <w:r w:rsidR="009E5B37">
        <w:rPr>
          <w:rFonts w:ascii="Times New Roman" w:hAnsi="Times New Roman"/>
        </w:rPr>
        <w:t xml:space="preserve"> </w:t>
      </w:r>
    </w:p>
    <w:p w:rsidR="00586EBE" w:rsidRPr="00586EBE" w:rsidRDefault="00586EBE" w:rsidP="00586EBE">
      <w:pPr>
        <w:pStyle w:val="aa"/>
        <w:numPr>
          <w:ilvl w:val="0"/>
          <w:numId w:val="19"/>
        </w:numPr>
        <w:spacing w:after="0" w:line="240" w:lineRule="auto"/>
        <w:ind w:left="0" w:firstLine="360"/>
        <w:jc w:val="both"/>
        <w:rPr>
          <w:rFonts w:ascii="Times New Roman" w:hAnsi="Times New Roman"/>
        </w:rPr>
      </w:pPr>
      <w:r w:rsidRPr="00586EBE">
        <w:rPr>
          <w:rFonts w:ascii="Times New Roman" w:hAnsi="Times New Roman"/>
        </w:rPr>
        <w:t xml:space="preserve">Передати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 xml:space="preserve">Плашкову Анатолію Антоновичу </w:t>
      </w:r>
      <w:r w:rsidRPr="00586EBE">
        <w:rPr>
          <w:rFonts w:ascii="Times New Roman" w:hAnsi="Times New Roman"/>
        </w:rPr>
        <w:t>із земель комунальної власності</w:t>
      </w:r>
      <w:r w:rsidRPr="00586EBE">
        <w:rPr>
          <w:rFonts w:ascii="Times New Roman" w:hAnsi="Times New Roman"/>
          <w:b/>
        </w:rPr>
        <w:t xml:space="preserve">  </w:t>
      </w:r>
      <w:r w:rsidRPr="00586EBE">
        <w:rPr>
          <w:rFonts w:ascii="Times New Roman" w:hAnsi="Times New Roman"/>
        </w:rPr>
        <w:t xml:space="preserve">безоплатно у приватну власність  земельну ділянку, кадастровий  номер </w:t>
      </w:r>
      <w:r w:rsidRPr="00586EBE">
        <w:rPr>
          <w:rFonts w:ascii="Times New Roman" w:hAnsi="Times New Roman"/>
          <w:b/>
        </w:rPr>
        <w:t xml:space="preserve">3223384001:01:033:0055, </w:t>
      </w:r>
      <w:r w:rsidRPr="00586EBE">
        <w:rPr>
          <w:rFonts w:ascii="Times New Roman" w:hAnsi="Times New Roman"/>
        </w:rPr>
        <w:t>для ведення особистого селянського господарства площею  0,5478 га в селі с.</w:t>
      </w:r>
      <w:r w:rsidR="009E5B37">
        <w:rPr>
          <w:rFonts w:ascii="Times New Roman" w:hAnsi="Times New Roman"/>
        </w:rPr>
        <w:t xml:space="preserve"> </w:t>
      </w:r>
      <w:r w:rsidRPr="00586EBE">
        <w:rPr>
          <w:rFonts w:ascii="Times New Roman" w:hAnsi="Times New Roman"/>
        </w:rPr>
        <w:t>Козлів Переяслав-Хмельницького  району Київської  області  по вул.</w:t>
      </w:r>
      <w:r w:rsidR="009E5B37">
        <w:rPr>
          <w:rFonts w:ascii="Times New Roman" w:hAnsi="Times New Roman"/>
        </w:rPr>
        <w:t xml:space="preserve"> </w:t>
      </w:r>
      <w:r w:rsidRPr="00586EBE">
        <w:rPr>
          <w:rFonts w:ascii="Times New Roman" w:hAnsi="Times New Roman"/>
        </w:rPr>
        <w:t>Шляхова, 45 (код КВЦПЗ 01.03).</w:t>
      </w:r>
    </w:p>
    <w:p w:rsidR="00586EBE" w:rsidRPr="00586EBE" w:rsidRDefault="00586EBE" w:rsidP="00586EBE">
      <w:pPr>
        <w:pStyle w:val="aa"/>
        <w:numPr>
          <w:ilvl w:val="0"/>
          <w:numId w:val="19"/>
        </w:numPr>
        <w:spacing w:after="0" w:line="240" w:lineRule="auto"/>
        <w:ind w:left="0" w:firstLine="360"/>
        <w:jc w:val="both"/>
        <w:rPr>
          <w:rFonts w:ascii="Times New Roman" w:hAnsi="Times New Roman"/>
        </w:rPr>
      </w:pPr>
      <w:r w:rsidRPr="00586EBE">
        <w:rPr>
          <w:rFonts w:ascii="Times New Roman" w:hAnsi="Times New Roman"/>
        </w:rPr>
        <w:t>Зобов</w:t>
      </w:r>
      <w:r w:rsidRPr="00586EBE">
        <w:rPr>
          <w:rFonts w:ascii="Times New Roman" w:hAnsi="Times New Roman"/>
          <w:lang w:val="ru-RU"/>
        </w:rPr>
        <w:t>’</w:t>
      </w:r>
      <w:r w:rsidRPr="00586EBE">
        <w:rPr>
          <w:rFonts w:ascii="Times New Roman" w:hAnsi="Times New Roman"/>
        </w:rPr>
        <w:t xml:space="preserve">язати </w:t>
      </w:r>
      <w:r w:rsidRPr="00586EBE">
        <w:rPr>
          <w:rFonts w:ascii="Times New Roman" w:hAnsi="Times New Roman"/>
          <w:b/>
        </w:rPr>
        <w:t>гр.</w:t>
      </w:r>
      <w:r w:rsidR="009E5B37">
        <w:rPr>
          <w:rFonts w:ascii="Times New Roman" w:hAnsi="Times New Roman"/>
          <w:b/>
        </w:rPr>
        <w:t xml:space="preserve"> </w:t>
      </w:r>
      <w:r w:rsidRPr="00586EBE">
        <w:rPr>
          <w:rFonts w:ascii="Times New Roman" w:hAnsi="Times New Roman"/>
          <w:b/>
        </w:rPr>
        <w:t>Плашкова Анатолія Антоновича</w:t>
      </w:r>
      <w:r w:rsidRPr="00586EBE">
        <w:rPr>
          <w:rFonts w:ascii="Times New Roman" w:hAnsi="Times New Roman"/>
        </w:rPr>
        <w:t xml:space="preserve"> земельну ділянку використовувати за цільовим призначенням, суворо дотримуватись вимог Земельного кодексу України. </w:t>
      </w:r>
    </w:p>
    <w:p w:rsidR="00586EBE" w:rsidRPr="00586EBE" w:rsidRDefault="00586EBE" w:rsidP="00586EBE">
      <w:pPr>
        <w:pStyle w:val="aa"/>
        <w:numPr>
          <w:ilvl w:val="0"/>
          <w:numId w:val="19"/>
        </w:numPr>
        <w:spacing w:after="0" w:line="240" w:lineRule="auto"/>
        <w:ind w:left="0" w:firstLine="360"/>
        <w:jc w:val="both"/>
        <w:rPr>
          <w:rFonts w:ascii="Times New Roman" w:hAnsi="Times New Roman"/>
        </w:rPr>
      </w:pPr>
      <w:r w:rsidRPr="00586EBE">
        <w:rPr>
          <w:rFonts w:ascii="Times New Roman" w:hAnsi="Times New Roman"/>
        </w:rPr>
        <w:t>Відповідальність за утримання та збереження геодезичних межових знаків  покладається  на  землевласника.</w:t>
      </w:r>
    </w:p>
    <w:p w:rsidR="00586EBE" w:rsidRPr="00586EBE" w:rsidRDefault="00586EBE" w:rsidP="00586EBE">
      <w:pPr>
        <w:pStyle w:val="aa"/>
        <w:numPr>
          <w:ilvl w:val="0"/>
          <w:numId w:val="19"/>
        </w:numPr>
        <w:spacing w:after="0" w:line="240" w:lineRule="auto"/>
        <w:ind w:left="0" w:firstLine="360"/>
        <w:jc w:val="both"/>
        <w:rPr>
          <w:rFonts w:ascii="Times New Roman" w:hAnsi="Times New Roman"/>
        </w:rPr>
      </w:pPr>
      <w:r w:rsidRPr="00586EBE">
        <w:rPr>
          <w:rFonts w:ascii="Times New Roman" w:hAnsi="Times New Roman"/>
        </w:rPr>
        <w:t>Проект землеустрою   передається до  Відділу у Переяслав-Хмельницькому районі Головного управління Держгеокадастру у Київській області  на зберігання.</w:t>
      </w:r>
    </w:p>
    <w:p w:rsidR="00586EBE" w:rsidRPr="00586EBE" w:rsidRDefault="00586EBE" w:rsidP="00586EBE">
      <w:pPr>
        <w:pStyle w:val="aa"/>
        <w:numPr>
          <w:ilvl w:val="0"/>
          <w:numId w:val="19"/>
        </w:numPr>
        <w:spacing w:after="0" w:line="240" w:lineRule="auto"/>
        <w:ind w:left="0" w:firstLine="360"/>
        <w:jc w:val="both"/>
        <w:rPr>
          <w:rFonts w:ascii="Times New Roman" w:hAnsi="Times New Roman"/>
        </w:rPr>
      </w:pPr>
      <w:r w:rsidRPr="00586EBE">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586EBE" w:rsidRPr="00586EBE" w:rsidRDefault="00586EBE" w:rsidP="00586EBE">
      <w:pPr>
        <w:spacing w:after="0"/>
        <w:jc w:val="both"/>
        <w:rPr>
          <w:rFonts w:ascii="Times New Roman" w:hAnsi="Times New Roman"/>
          <w:lang w:val="uk-UA"/>
        </w:rPr>
      </w:pPr>
    </w:p>
    <w:p w:rsidR="00586EBE" w:rsidRPr="00586EBE" w:rsidRDefault="00586EBE" w:rsidP="00586EBE">
      <w:pPr>
        <w:spacing w:after="0"/>
        <w:jc w:val="both"/>
        <w:rPr>
          <w:rFonts w:ascii="Times New Roman" w:hAnsi="Times New Roman"/>
          <w:lang w:val="uk-UA"/>
        </w:rPr>
      </w:pPr>
    </w:p>
    <w:p w:rsidR="00586EBE" w:rsidRPr="007624E3" w:rsidRDefault="00586EBE" w:rsidP="007624E3">
      <w:pPr>
        <w:spacing w:after="0"/>
        <w:jc w:val="center"/>
        <w:rPr>
          <w:rFonts w:ascii="Times New Roman" w:hAnsi="Times New Roman"/>
          <w:b/>
          <w:lang w:val="uk-UA"/>
        </w:rPr>
      </w:pPr>
      <w:r w:rsidRPr="00586EBE">
        <w:rPr>
          <w:rFonts w:ascii="Times New Roman" w:hAnsi="Times New Roman"/>
          <w:b/>
          <w:lang w:val="uk-UA"/>
        </w:rPr>
        <w:t xml:space="preserve">Сільський  голова :                                                                               </w:t>
      </w:r>
      <w:r w:rsidR="007624E3">
        <w:rPr>
          <w:rFonts w:ascii="Times New Roman" w:hAnsi="Times New Roman"/>
          <w:b/>
          <w:lang w:val="uk-UA"/>
        </w:rPr>
        <w:t>М. О. Лях</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с. Студеники</w:t>
      </w:r>
    </w:p>
    <w:p w:rsidR="00586EBE" w:rsidRPr="00586EBE" w:rsidRDefault="00586EBE" w:rsidP="00586EBE">
      <w:pPr>
        <w:spacing w:after="0"/>
        <w:rPr>
          <w:rFonts w:ascii="Times New Roman" w:hAnsi="Times New Roman"/>
          <w:b/>
          <w:lang w:val="uk-UA"/>
        </w:rPr>
      </w:pPr>
      <w:r w:rsidRPr="00586EBE">
        <w:rPr>
          <w:rFonts w:ascii="Times New Roman" w:hAnsi="Times New Roman"/>
          <w:b/>
          <w:lang w:val="uk-UA"/>
        </w:rPr>
        <w:t>№ 582–</w:t>
      </w:r>
      <w:r w:rsidRPr="00586EBE">
        <w:rPr>
          <w:rFonts w:ascii="Times New Roman" w:hAnsi="Times New Roman"/>
          <w:b/>
          <w:lang w:val="en-US"/>
        </w:rPr>
        <w:t>XXIV</w:t>
      </w:r>
      <w:r w:rsidRPr="00586EBE">
        <w:rPr>
          <w:rFonts w:ascii="Times New Roman" w:hAnsi="Times New Roman"/>
          <w:b/>
          <w:lang w:val="uk-UA"/>
        </w:rPr>
        <w:t>–</w:t>
      </w:r>
      <w:r w:rsidRPr="00586EBE">
        <w:rPr>
          <w:rFonts w:ascii="Times New Roman" w:hAnsi="Times New Roman"/>
          <w:b/>
          <w:lang w:val="en-US"/>
        </w:rPr>
        <w:t>V</w:t>
      </w:r>
      <w:r w:rsidRPr="00586EBE">
        <w:rPr>
          <w:rFonts w:ascii="Times New Roman" w:hAnsi="Times New Roman"/>
          <w:b/>
          <w:lang w:val="uk-UA"/>
        </w:rPr>
        <w:t>ІІ</w:t>
      </w:r>
    </w:p>
    <w:p w:rsidR="00586EBE" w:rsidRPr="00586EBE" w:rsidRDefault="00586EBE" w:rsidP="00586EBE">
      <w:pPr>
        <w:spacing w:after="0"/>
        <w:rPr>
          <w:rFonts w:ascii="Times New Roman" w:hAnsi="Times New Roman"/>
        </w:rPr>
      </w:pPr>
      <w:r w:rsidRPr="00586EBE">
        <w:rPr>
          <w:rFonts w:ascii="Times New Roman" w:hAnsi="Times New Roman"/>
          <w:b/>
          <w:lang w:val="uk-UA"/>
        </w:rPr>
        <w:t>26.02.2019</w:t>
      </w:r>
    </w:p>
    <w:p w:rsidR="00586EBE" w:rsidRPr="00586EBE" w:rsidRDefault="00586EBE" w:rsidP="00586EBE">
      <w:pPr>
        <w:spacing w:after="0"/>
        <w:rPr>
          <w:rFonts w:ascii="Times New Roman" w:hAnsi="Times New Roman"/>
        </w:rPr>
      </w:pPr>
    </w:p>
    <w:p w:rsidR="00586EBE" w:rsidRPr="00586EBE" w:rsidRDefault="00586EBE" w:rsidP="00586EBE">
      <w:pPr>
        <w:spacing w:after="0"/>
        <w:rPr>
          <w:rFonts w:ascii="Times New Roman" w:hAnsi="Times New Roman"/>
        </w:rPr>
      </w:pP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7C6184EE" wp14:editId="44359991">
            <wp:extent cx="495300" cy="685800"/>
            <wp:effectExtent l="0" t="0" r="0" b="0"/>
            <wp:docPr id="17" name="Рисунок 1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проекту землеустрою щодо  відведення  земельної  ділянки у власність гр.</w:t>
            </w:r>
            <w:r>
              <w:rPr>
                <w:rFonts w:ascii="Times New Roman" w:hAnsi="Times New Roman"/>
                <w:b/>
                <w:lang w:val="uk-UA"/>
              </w:rPr>
              <w:t xml:space="preserve"> </w:t>
            </w:r>
            <w:r w:rsidRPr="009E5B37">
              <w:rPr>
                <w:rFonts w:ascii="Times New Roman" w:hAnsi="Times New Roman"/>
                <w:b/>
                <w:lang w:val="uk-UA"/>
              </w:rPr>
              <w:t>Маліні Віктору Станіславовичу для  ведення особистого селянського господарства в с.</w:t>
            </w:r>
            <w:r>
              <w:rPr>
                <w:rFonts w:ascii="Times New Roman" w:hAnsi="Times New Roman"/>
                <w:b/>
                <w:lang w:val="uk-UA"/>
              </w:rPr>
              <w:t xml:space="preserve"> </w:t>
            </w:r>
            <w:r w:rsidRPr="009E5B37">
              <w:rPr>
                <w:rFonts w:ascii="Times New Roman" w:hAnsi="Times New Roman"/>
                <w:b/>
                <w:lang w:val="uk-UA"/>
              </w:rPr>
              <w:t xml:space="preserve">Соснова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Маліни Віктора Станіславовича, що проживає по вул.</w:t>
      </w:r>
      <w:r>
        <w:rPr>
          <w:rFonts w:ascii="Times New Roman" w:hAnsi="Times New Roman"/>
          <w:lang w:val="uk-UA"/>
        </w:rPr>
        <w:t xml:space="preserve"> </w:t>
      </w:r>
      <w:r w:rsidRPr="009E5B37">
        <w:rPr>
          <w:rFonts w:ascii="Times New Roman" w:hAnsi="Times New Roman"/>
          <w:lang w:val="uk-UA"/>
        </w:rPr>
        <w:t>Набережно-Корчуватська, 92 кв.21 м.</w:t>
      </w:r>
      <w:r>
        <w:rPr>
          <w:rFonts w:ascii="Times New Roman" w:hAnsi="Times New Roman"/>
          <w:lang w:val="uk-UA"/>
        </w:rPr>
        <w:t xml:space="preserve"> </w:t>
      </w:r>
      <w:r w:rsidRPr="009E5B37">
        <w:rPr>
          <w:rFonts w:ascii="Times New Roman" w:hAnsi="Times New Roman"/>
          <w:lang w:val="uk-UA"/>
        </w:rPr>
        <w:t xml:space="preserve">Київ,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13"/>
        </w:numPr>
        <w:spacing w:after="0" w:line="240" w:lineRule="auto"/>
        <w:ind w:left="0" w:firstLine="360"/>
        <w:jc w:val="both"/>
        <w:rPr>
          <w:rFonts w:ascii="Times New Roman" w:hAnsi="Times New Roman"/>
        </w:rPr>
      </w:pPr>
      <w:r w:rsidRPr="009E5B37">
        <w:rPr>
          <w:rFonts w:ascii="Times New Roman" w:hAnsi="Times New Roman"/>
        </w:rPr>
        <w:lastRenderedPageBreak/>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Маліні Віктору Станіславовичу </w:t>
      </w:r>
      <w:r w:rsidRPr="009E5B37">
        <w:rPr>
          <w:rFonts w:ascii="Times New Roman" w:hAnsi="Times New Roman"/>
        </w:rPr>
        <w:t>на</w:t>
      </w:r>
      <w:r w:rsidRPr="009E5B37">
        <w:rPr>
          <w:rFonts w:ascii="Times New Roman" w:hAnsi="Times New Roman"/>
          <w:b/>
        </w:rPr>
        <w:t xml:space="preserve"> </w:t>
      </w:r>
      <w:r w:rsidRPr="009E5B37">
        <w:rPr>
          <w:rFonts w:ascii="Times New Roman" w:hAnsi="Times New Roman"/>
        </w:rPr>
        <w:t>виготовлення  проекту землеустрою щодо відведення   земельної  ділянки у власність для ведення особистого селянського господарства, орієнтовною площею 0,8007 га, розташовану в с.</w:t>
      </w:r>
      <w:r>
        <w:rPr>
          <w:rFonts w:ascii="Times New Roman" w:hAnsi="Times New Roman"/>
        </w:rPr>
        <w:t xml:space="preserve"> </w:t>
      </w:r>
      <w:r w:rsidRPr="009E5B37">
        <w:rPr>
          <w:rFonts w:ascii="Times New Roman" w:hAnsi="Times New Roman"/>
        </w:rPr>
        <w:t xml:space="preserve">Соснова Переяслав-Хмельницького  району Київської  області, (код КВЦПЗ-01.03). </w:t>
      </w:r>
    </w:p>
    <w:p w:rsidR="009E5B37" w:rsidRPr="009E5B37" w:rsidRDefault="009E5B37" w:rsidP="009E5B37">
      <w:pPr>
        <w:pStyle w:val="aa"/>
        <w:numPr>
          <w:ilvl w:val="0"/>
          <w:numId w:val="13"/>
        </w:numPr>
        <w:spacing w:after="0" w:line="240" w:lineRule="auto"/>
        <w:ind w:left="0" w:firstLine="360"/>
        <w:jc w:val="both"/>
        <w:rPr>
          <w:rFonts w:ascii="Times New Roman" w:hAnsi="Times New Roman"/>
        </w:rPr>
      </w:pPr>
      <w:r w:rsidRPr="009E5B37">
        <w:rPr>
          <w:rFonts w:ascii="Times New Roman" w:hAnsi="Times New Roman"/>
        </w:rPr>
        <w:t>Проект землеустрою щодо відведення земельної ділянки у власність погодити відповідно до ст. 186-1 Земельного кодексу України.</w:t>
      </w:r>
    </w:p>
    <w:p w:rsidR="009E5B37" w:rsidRPr="009E5B37" w:rsidRDefault="009E5B37" w:rsidP="009E5B37">
      <w:pPr>
        <w:pStyle w:val="aa"/>
        <w:numPr>
          <w:ilvl w:val="0"/>
          <w:numId w:val="13"/>
        </w:numPr>
        <w:spacing w:after="0" w:line="240" w:lineRule="auto"/>
        <w:ind w:left="0" w:firstLine="426"/>
        <w:jc w:val="both"/>
        <w:rPr>
          <w:rFonts w:ascii="Times New Roman" w:hAnsi="Times New Roman"/>
        </w:rPr>
      </w:pPr>
      <w:r w:rsidRPr="009E5B37">
        <w:rPr>
          <w:rFonts w:ascii="Times New Roman" w:hAnsi="Times New Roman"/>
        </w:rPr>
        <w:t>Розробку проекту землеустрою щодо відведення земельної ділянки у власність замовити в суб</w:t>
      </w:r>
      <w:r w:rsidRPr="009E5B37">
        <w:rPr>
          <w:rFonts w:ascii="Times New Roman" w:hAnsi="Times New Roman"/>
          <w:lang w:val="ru-RU"/>
        </w:rPr>
        <w:t>’</w:t>
      </w:r>
      <w:r w:rsidRPr="009E5B37">
        <w:rPr>
          <w:rFonts w:ascii="Times New Roman" w:hAnsi="Times New Roman"/>
        </w:rPr>
        <w:t>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13"/>
        </w:numPr>
        <w:spacing w:after="0" w:line="240" w:lineRule="auto"/>
        <w:ind w:left="0" w:firstLine="426"/>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проекту землеустрою. </w:t>
      </w:r>
    </w:p>
    <w:p w:rsidR="009E5B37" w:rsidRPr="009E5B37" w:rsidRDefault="009E5B37" w:rsidP="009E5B37">
      <w:pPr>
        <w:pStyle w:val="aa"/>
        <w:numPr>
          <w:ilvl w:val="0"/>
          <w:numId w:val="13"/>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Маліну Віктора Станіславовича </w:t>
      </w:r>
      <w:r w:rsidRPr="009E5B37">
        <w:rPr>
          <w:rFonts w:ascii="Times New Roman" w:hAnsi="Times New Roman"/>
        </w:rPr>
        <w:t xml:space="preserve"> 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9E5B37" w:rsidRPr="009E5B37" w:rsidRDefault="009E5B37" w:rsidP="009E5B37">
      <w:pPr>
        <w:pStyle w:val="aa"/>
        <w:numPr>
          <w:ilvl w:val="0"/>
          <w:numId w:val="13"/>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597–</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Pr="009E5B37" w:rsidRDefault="009E5B37" w:rsidP="009E5B37">
      <w:pPr>
        <w:spacing w:after="0"/>
        <w:rPr>
          <w:rFonts w:ascii="Times New Roman" w:hAnsi="Times New Roman"/>
        </w:rPr>
      </w:pPr>
    </w:p>
    <w:p w:rsidR="009E5B37" w:rsidRPr="009E5B37" w:rsidRDefault="009E5B37" w:rsidP="009E5B37">
      <w:pPr>
        <w:spacing w:after="0"/>
        <w:rPr>
          <w:rFonts w:ascii="Times New Roman" w:hAnsi="Times New Roman"/>
        </w:rPr>
      </w:pP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57513A4C" wp14:editId="623661A7">
            <wp:extent cx="495300" cy="685800"/>
            <wp:effectExtent l="0" t="0" r="0" b="0"/>
            <wp:docPr id="18" name="Рисунок 1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проекту землеустрою щодо  відведення  земельної  ділянки у власність гр.</w:t>
            </w:r>
            <w:r>
              <w:rPr>
                <w:rFonts w:ascii="Times New Roman" w:hAnsi="Times New Roman"/>
                <w:b/>
                <w:lang w:val="uk-UA"/>
              </w:rPr>
              <w:t xml:space="preserve"> </w:t>
            </w:r>
            <w:r w:rsidRPr="009E5B37">
              <w:rPr>
                <w:rFonts w:ascii="Times New Roman" w:hAnsi="Times New Roman"/>
                <w:b/>
                <w:lang w:val="uk-UA"/>
              </w:rPr>
              <w:t>Андрієвському Миколі Степановичу для  ведення особистого селянського господарства в с.</w:t>
            </w:r>
            <w:r>
              <w:rPr>
                <w:rFonts w:ascii="Times New Roman" w:hAnsi="Times New Roman"/>
                <w:b/>
                <w:lang w:val="uk-UA"/>
              </w:rPr>
              <w:t xml:space="preserve"> </w:t>
            </w:r>
            <w:r w:rsidRPr="009E5B37">
              <w:rPr>
                <w:rFonts w:ascii="Times New Roman" w:hAnsi="Times New Roman"/>
                <w:b/>
                <w:lang w:val="uk-UA"/>
              </w:rPr>
              <w:t xml:space="preserve">Козлів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Андрієвського Миколи Степановича, що проживає по вул.</w:t>
      </w:r>
      <w:r>
        <w:rPr>
          <w:rFonts w:ascii="Times New Roman" w:hAnsi="Times New Roman"/>
          <w:lang w:val="uk-UA"/>
        </w:rPr>
        <w:t xml:space="preserve"> </w:t>
      </w:r>
      <w:r w:rsidRPr="009E5B37">
        <w:rPr>
          <w:rFonts w:ascii="Times New Roman" w:hAnsi="Times New Roman"/>
          <w:lang w:val="uk-UA"/>
        </w:rPr>
        <w:t>Лісова, 19 с.</w:t>
      </w:r>
      <w:r>
        <w:rPr>
          <w:rFonts w:ascii="Times New Roman" w:hAnsi="Times New Roman"/>
          <w:lang w:val="uk-UA"/>
        </w:rPr>
        <w:t xml:space="preserve"> </w:t>
      </w:r>
      <w:r w:rsidRPr="009E5B37">
        <w:rPr>
          <w:rFonts w:ascii="Times New Roman" w:hAnsi="Times New Roman"/>
          <w:lang w:val="uk-UA"/>
        </w:rPr>
        <w:t>Студеники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в с.</w:t>
      </w:r>
      <w:r>
        <w:rPr>
          <w:rFonts w:ascii="Times New Roman" w:hAnsi="Times New Roman"/>
          <w:lang w:val="uk-UA"/>
        </w:rPr>
        <w:t xml:space="preserve"> </w:t>
      </w:r>
      <w:r w:rsidRPr="009E5B37">
        <w:rPr>
          <w:rFonts w:ascii="Times New Roman" w:hAnsi="Times New Roman"/>
          <w:lang w:val="uk-UA"/>
        </w:rPr>
        <w:t xml:space="preserve">Козлів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21"/>
        </w:numPr>
        <w:spacing w:after="0" w:line="240" w:lineRule="auto"/>
        <w:ind w:left="0" w:firstLine="360"/>
        <w:jc w:val="both"/>
        <w:rPr>
          <w:rFonts w:ascii="Times New Roman" w:hAnsi="Times New Roman"/>
        </w:rPr>
      </w:pPr>
      <w:r w:rsidRPr="009E5B37">
        <w:rPr>
          <w:rFonts w:ascii="Times New Roman" w:hAnsi="Times New Roman"/>
        </w:rPr>
        <w:lastRenderedPageBreak/>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Андрієвському Миколі Степановичу </w:t>
      </w:r>
      <w:r w:rsidRPr="009E5B37">
        <w:rPr>
          <w:rFonts w:ascii="Times New Roman" w:hAnsi="Times New Roman"/>
        </w:rPr>
        <w:t>на</w:t>
      </w:r>
      <w:r w:rsidRPr="009E5B37">
        <w:rPr>
          <w:rFonts w:ascii="Times New Roman" w:hAnsi="Times New Roman"/>
          <w:b/>
        </w:rPr>
        <w:t xml:space="preserve"> </w:t>
      </w:r>
      <w:r w:rsidRPr="009E5B37">
        <w:rPr>
          <w:rFonts w:ascii="Times New Roman" w:hAnsi="Times New Roman"/>
        </w:rPr>
        <w:t>виготовлення  проекту землеустрою щодо відведення   земельної  ділянки у власність для ведення особистого селянського господарства, орієнтовною площею 0,2000 га, розташовану в с.</w:t>
      </w:r>
      <w:r>
        <w:rPr>
          <w:rFonts w:ascii="Times New Roman" w:hAnsi="Times New Roman"/>
        </w:rPr>
        <w:t xml:space="preserve"> </w:t>
      </w:r>
      <w:r w:rsidRPr="009E5B37">
        <w:rPr>
          <w:rFonts w:ascii="Times New Roman" w:hAnsi="Times New Roman"/>
        </w:rPr>
        <w:t xml:space="preserve">Козлів Переяслав-Хмельницького  району Київської  області, (код КВЦПЗ-01.03). </w:t>
      </w:r>
    </w:p>
    <w:p w:rsidR="009E5B37" w:rsidRPr="009E5B37" w:rsidRDefault="009E5B37" w:rsidP="009E5B37">
      <w:pPr>
        <w:pStyle w:val="aa"/>
        <w:numPr>
          <w:ilvl w:val="0"/>
          <w:numId w:val="21"/>
        </w:numPr>
        <w:spacing w:after="0" w:line="240" w:lineRule="auto"/>
        <w:ind w:left="0" w:firstLine="360"/>
        <w:jc w:val="both"/>
        <w:rPr>
          <w:rFonts w:ascii="Times New Roman" w:hAnsi="Times New Roman"/>
        </w:rPr>
      </w:pPr>
      <w:r w:rsidRPr="009E5B37">
        <w:rPr>
          <w:rFonts w:ascii="Times New Roman" w:hAnsi="Times New Roman"/>
        </w:rPr>
        <w:t>Проект землеустрою щодо відведення земельної ділянки у власність погодити відповідно до ст. 186-1 Земельного кодексу України.</w:t>
      </w:r>
    </w:p>
    <w:p w:rsidR="009E5B37" w:rsidRPr="009E5B37" w:rsidRDefault="009E5B37" w:rsidP="009E5B37">
      <w:pPr>
        <w:pStyle w:val="aa"/>
        <w:numPr>
          <w:ilvl w:val="0"/>
          <w:numId w:val="21"/>
        </w:numPr>
        <w:spacing w:after="0" w:line="240" w:lineRule="auto"/>
        <w:ind w:left="0" w:firstLine="360"/>
        <w:jc w:val="both"/>
        <w:rPr>
          <w:rFonts w:ascii="Times New Roman" w:hAnsi="Times New Roman"/>
        </w:rPr>
      </w:pPr>
      <w:r w:rsidRPr="009E5B37">
        <w:rPr>
          <w:rFonts w:ascii="Times New Roman" w:hAnsi="Times New Roman"/>
        </w:rPr>
        <w:t>Розробку проекту землеустрою щодо відведення земельної ділянки у власність замовити в суб</w:t>
      </w:r>
      <w:r w:rsidRPr="009E5B37">
        <w:rPr>
          <w:rFonts w:ascii="Times New Roman" w:hAnsi="Times New Roman"/>
          <w:lang w:val="ru-RU"/>
        </w:rPr>
        <w:t>’</w:t>
      </w:r>
      <w:r w:rsidRPr="009E5B37">
        <w:rPr>
          <w:rFonts w:ascii="Times New Roman" w:hAnsi="Times New Roman"/>
        </w:rPr>
        <w:t>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21"/>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проекту землеустрою. </w:t>
      </w:r>
    </w:p>
    <w:p w:rsidR="009E5B37" w:rsidRPr="009E5B37" w:rsidRDefault="009E5B37" w:rsidP="009E5B37">
      <w:pPr>
        <w:pStyle w:val="aa"/>
        <w:numPr>
          <w:ilvl w:val="0"/>
          <w:numId w:val="21"/>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Андрієвського Миколу Степановича </w:t>
      </w:r>
      <w:r w:rsidRPr="009E5B37">
        <w:rPr>
          <w:rFonts w:ascii="Times New Roman" w:hAnsi="Times New Roman"/>
        </w:rPr>
        <w:t xml:space="preserve"> 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9E5B37" w:rsidRPr="009E5B37" w:rsidRDefault="009E5B37" w:rsidP="009E5B37">
      <w:pPr>
        <w:pStyle w:val="aa"/>
        <w:numPr>
          <w:ilvl w:val="0"/>
          <w:numId w:val="21"/>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599–</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Pr="009E5B37" w:rsidRDefault="009E5B37" w:rsidP="009E5B37">
      <w:pPr>
        <w:spacing w:after="0"/>
        <w:rPr>
          <w:rFonts w:ascii="Times New Roman" w:hAnsi="Times New Roman"/>
        </w:rPr>
      </w:pPr>
    </w:p>
    <w:p w:rsidR="009E5B37" w:rsidRPr="009E5B37" w:rsidRDefault="009E5B37" w:rsidP="009E5B37">
      <w:pPr>
        <w:spacing w:after="0"/>
        <w:rPr>
          <w:rFonts w:ascii="Times New Roman" w:hAnsi="Times New Roman"/>
        </w:rPr>
      </w:pP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5B4D4106" wp14:editId="3DC45899">
            <wp:extent cx="495300" cy="685800"/>
            <wp:effectExtent l="0" t="0" r="0" b="0"/>
            <wp:docPr id="19" name="Рисунок 19"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проекту землеустрою щодо  відведення  земельної  ділянки у власність гр.</w:t>
            </w:r>
            <w:r>
              <w:rPr>
                <w:rFonts w:ascii="Times New Roman" w:hAnsi="Times New Roman"/>
                <w:b/>
                <w:lang w:val="uk-UA"/>
              </w:rPr>
              <w:t xml:space="preserve"> </w:t>
            </w:r>
            <w:r w:rsidRPr="009E5B37">
              <w:rPr>
                <w:rFonts w:ascii="Times New Roman" w:hAnsi="Times New Roman"/>
                <w:b/>
                <w:lang w:val="uk-UA"/>
              </w:rPr>
              <w:t>Сухомлин Світлані Степанівні для  ведення особистого селянського господарства  по вул.</w:t>
            </w:r>
            <w:r>
              <w:rPr>
                <w:rFonts w:ascii="Times New Roman" w:hAnsi="Times New Roman"/>
                <w:b/>
                <w:lang w:val="uk-UA"/>
              </w:rPr>
              <w:t xml:space="preserve"> </w:t>
            </w:r>
            <w:r w:rsidRPr="009E5B37">
              <w:rPr>
                <w:rFonts w:ascii="Times New Roman" w:hAnsi="Times New Roman"/>
                <w:b/>
                <w:lang w:val="uk-UA"/>
              </w:rPr>
              <w:t>Космонавтів, 61 с.</w:t>
            </w:r>
            <w:r>
              <w:rPr>
                <w:rFonts w:ascii="Times New Roman" w:hAnsi="Times New Roman"/>
                <w:b/>
                <w:lang w:val="uk-UA"/>
              </w:rPr>
              <w:t xml:space="preserve"> </w:t>
            </w:r>
            <w:r w:rsidRPr="009E5B37">
              <w:rPr>
                <w:rFonts w:ascii="Times New Roman" w:hAnsi="Times New Roman"/>
                <w:b/>
                <w:lang w:val="uk-UA"/>
              </w:rPr>
              <w:t xml:space="preserve">Соснова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Сухомлин Світлани Степанівни, що проживає по вул.</w:t>
      </w:r>
      <w:r>
        <w:rPr>
          <w:rFonts w:ascii="Times New Roman" w:hAnsi="Times New Roman"/>
          <w:lang w:val="uk-UA"/>
        </w:rPr>
        <w:t xml:space="preserve"> </w:t>
      </w:r>
      <w:r w:rsidRPr="009E5B37">
        <w:rPr>
          <w:rFonts w:ascii="Times New Roman" w:hAnsi="Times New Roman"/>
          <w:lang w:val="uk-UA"/>
        </w:rPr>
        <w:t>Жовтневій, 27 с.</w:t>
      </w:r>
      <w:r>
        <w:rPr>
          <w:rFonts w:ascii="Times New Roman" w:hAnsi="Times New Roman"/>
          <w:lang w:val="uk-UA"/>
        </w:rPr>
        <w:t xml:space="preserve"> </w:t>
      </w:r>
      <w:r w:rsidRPr="009E5B37">
        <w:rPr>
          <w:rFonts w:ascii="Times New Roman" w:hAnsi="Times New Roman"/>
          <w:lang w:val="uk-UA"/>
        </w:rPr>
        <w:t>Вовчків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w:t>
      </w:r>
      <w:r>
        <w:rPr>
          <w:rFonts w:ascii="Times New Roman" w:hAnsi="Times New Roman"/>
          <w:lang w:val="uk-UA"/>
        </w:rPr>
        <w:t xml:space="preserve"> </w:t>
      </w:r>
      <w:r w:rsidRPr="009E5B37">
        <w:rPr>
          <w:rFonts w:ascii="Times New Roman" w:hAnsi="Times New Roman"/>
          <w:lang w:val="uk-UA"/>
        </w:rPr>
        <w:t>Космонавтів, 61 с.</w:t>
      </w:r>
      <w:r>
        <w:rPr>
          <w:rFonts w:ascii="Times New Roman" w:hAnsi="Times New Roman"/>
          <w:lang w:val="uk-UA"/>
        </w:rPr>
        <w:t xml:space="preserve"> </w:t>
      </w:r>
      <w:r w:rsidRPr="009E5B37">
        <w:rPr>
          <w:rFonts w:ascii="Times New Roman" w:hAnsi="Times New Roman"/>
          <w:lang w:val="uk-UA"/>
        </w:rPr>
        <w:t xml:space="preserve">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22"/>
        </w:numPr>
        <w:spacing w:after="0" w:line="240" w:lineRule="auto"/>
        <w:ind w:left="0" w:firstLine="360"/>
        <w:jc w:val="both"/>
        <w:rPr>
          <w:rFonts w:ascii="Times New Roman" w:hAnsi="Times New Roman"/>
        </w:rPr>
      </w:pPr>
      <w:r w:rsidRPr="009E5B37">
        <w:rPr>
          <w:rFonts w:ascii="Times New Roman" w:hAnsi="Times New Roman"/>
        </w:rPr>
        <w:lastRenderedPageBreak/>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Сухомлин Світлані Степанівні </w:t>
      </w:r>
      <w:r w:rsidRPr="009E5B37">
        <w:rPr>
          <w:rFonts w:ascii="Times New Roman" w:hAnsi="Times New Roman"/>
        </w:rPr>
        <w:t>на</w:t>
      </w:r>
      <w:r w:rsidRPr="009E5B37">
        <w:rPr>
          <w:rFonts w:ascii="Times New Roman" w:hAnsi="Times New Roman"/>
          <w:b/>
        </w:rPr>
        <w:t xml:space="preserve"> </w:t>
      </w:r>
      <w:r w:rsidRPr="009E5B37">
        <w:rPr>
          <w:rFonts w:ascii="Times New Roman" w:hAnsi="Times New Roman"/>
        </w:rPr>
        <w:t>виготовлення  проекту землеустрою щодо відведення   земельної  ділянки у власність для ведення особистого селянського господарства, орієнтовною площею 0,2275 га, розташовану по вул.Космонавтів,61 с.</w:t>
      </w:r>
      <w:r>
        <w:rPr>
          <w:rFonts w:ascii="Times New Roman" w:hAnsi="Times New Roman"/>
        </w:rPr>
        <w:t xml:space="preserve"> </w:t>
      </w:r>
      <w:r w:rsidRPr="009E5B37">
        <w:rPr>
          <w:rFonts w:ascii="Times New Roman" w:hAnsi="Times New Roman"/>
        </w:rPr>
        <w:t xml:space="preserve">Соснова Переяслав-Хмельницького  району Київської  області, (код КВЦПЗ-01.03). </w:t>
      </w:r>
    </w:p>
    <w:p w:rsidR="009E5B37" w:rsidRPr="009E5B37" w:rsidRDefault="009E5B37" w:rsidP="009E5B37">
      <w:pPr>
        <w:pStyle w:val="aa"/>
        <w:numPr>
          <w:ilvl w:val="0"/>
          <w:numId w:val="22"/>
        </w:numPr>
        <w:spacing w:after="0" w:line="240" w:lineRule="auto"/>
        <w:ind w:left="0" w:firstLine="360"/>
        <w:jc w:val="both"/>
        <w:rPr>
          <w:rFonts w:ascii="Times New Roman" w:hAnsi="Times New Roman"/>
        </w:rPr>
      </w:pPr>
      <w:r w:rsidRPr="009E5B37">
        <w:rPr>
          <w:rFonts w:ascii="Times New Roman" w:hAnsi="Times New Roman"/>
        </w:rPr>
        <w:t>Проект землеустрою щодо відведення земельної ділянки у власність погодити відповідно до ст. 186-1 Земельного кодексу України.</w:t>
      </w:r>
    </w:p>
    <w:p w:rsidR="009E5B37" w:rsidRPr="009E5B37" w:rsidRDefault="009E5B37" w:rsidP="009E5B37">
      <w:pPr>
        <w:pStyle w:val="aa"/>
        <w:numPr>
          <w:ilvl w:val="0"/>
          <w:numId w:val="22"/>
        </w:numPr>
        <w:spacing w:after="0" w:line="240" w:lineRule="auto"/>
        <w:ind w:left="0" w:firstLine="360"/>
        <w:jc w:val="both"/>
        <w:rPr>
          <w:rFonts w:ascii="Times New Roman" w:hAnsi="Times New Roman"/>
        </w:rPr>
      </w:pPr>
      <w:r w:rsidRPr="009E5B37">
        <w:rPr>
          <w:rFonts w:ascii="Times New Roman" w:hAnsi="Times New Roman"/>
        </w:rPr>
        <w:t>Розробку проекту землеустрою щодо відведення земельної ділянки у власність замовити в суб</w:t>
      </w:r>
      <w:r w:rsidRPr="009E5B37">
        <w:rPr>
          <w:rFonts w:ascii="Times New Roman" w:hAnsi="Times New Roman"/>
          <w:lang w:val="ru-RU"/>
        </w:rPr>
        <w:t>’</w:t>
      </w:r>
      <w:r w:rsidRPr="009E5B37">
        <w:rPr>
          <w:rFonts w:ascii="Times New Roman" w:hAnsi="Times New Roman"/>
        </w:rPr>
        <w:t>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22"/>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проекту землеустрою. </w:t>
      </w:r>
    </w:p>
    <w:p w:rsidR="009E5B37" w:rsidRPr="009E5B37" w:rsidRDefault="009E5B37" w:rsidP="009E5B37">
      <w:pPr>
        <w:pStyle w:val="aa"/>
        <w:numPr>
          <w:ilvl w:val="0"/>
          <w:numId w:val="22"/>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Сухомлин Світлану Степанівну </w:t>
      </w:r>
      <w:r w:rsidRPr="009E5B37">
        <w:rPr>
          <w:rFonts w:ascii="Times New Roman" w:hAnsi="Times New Roman"/>
        </w:rPr>
        <w:t xml:space="preserve"> 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9E5B37" w:rsidRPr="009E5B37" w:rsidRDefault="009E5B37" w:rsidP="009E5B37">
      <w:pPr>
        <w:pStyle w:val="aa"/>
        <w:numPr>
          <w:ilvl w:val="0"/>
          <w:numId w:val="22"/>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600–</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Default="009E5B37" w:rsidP="009E5B37">
      <w:pPr>
        <w:spacing w:after="0"/>
        <w:rPr>
          <w:rFonts w:ascii="Times New Roman" w:hAnsi="Times New Roman"/>
          <w:b/>
          <w:lang w:val="uk-UA"/>
        </w:rPr>
      </w:pPr>
    </w:p>
    <w:p w:rsidR="009E5B37" w:rsidRDefault="009E5B37" w:rsidP="009E5B37">
      <w:pPr>
        <w:spacing w:after="0"/>
        <w:rPr>
          <w:rFonts w:ascii="Times New Roman" w:hAnsi="Times New Roman"/>
          <w:b/>
          <w:lang w:val="uk-UA"/>
        </w:rPr>
      </w:pPr>
    </w:p>
    <w:p w:rsidR="009E5B37" w:rsidRPr="009E5B37" w:rsidRDefault="009E5B37" w:rsidP="009E5B37">
      <w:pPr>
        <w:spacing w:after="0"/>
        <w:rPr>
          <w:rFonts w:ascii="Times New Roman" w:hAnsi="Times New Roman"/>
          <w:b/>
          <w:lang w:val="uk-UA"/>
        </w:rPr>
      </w:pP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3087C21F" wp14:editId="632EDF40">
            <wp:extent cx="495300" cy="685800"/>
            <wp:effectExtent l="0" t="0" r="0" b="0"/>
            <wp:docPr id="20" name="Рисунок 20"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проекту землеустрою щодо  відведення  земельної  ділянки у власність гр.</w:t>
            </w:r>
            <w:r>
              <w:rPr>
                <w:rFonts w:ascii="Times New Roman" w:hAnsi="Times New Roman"/>
                <w:b/>
                <w:lang w:val="uk-UA"/>
              </w:rPr>
              <w:t xml:space="preserve"> </w:t>
            </w:r>
            <w:r w:rsidRPr="009E5B37">
              <w:rPr>
                <w:rFonts w:ascii="Times New Roman" w:hAnsi="Times New Roman"/>
                <w:b/>
                <w:lang w:val="uk-UA"/>
              </w:rPr>
              <w:t>Лою Володимиру Івановичу для  ведення особистого селянського господарства  по вул.</w:t>
            </w:r>
            <w:r>
              <w:rPr>
                <w:rFonts w:ascii="Times New Roman" w:hAnsi="Times New Roman"/>
                <w:b/>
                <w:lang w:val="uk-UA"/>
              </w:rPr>
              <w:t xml:space="preserve"> </w:t>
            </w:r>
            <w:r w:rsidRPr="009E5B37">
              <w:rPr>
                <w:rFonts w:ascii="Times New Roman" w:hAnsi="Times New Roman"/>
                <w:b/>
                <w:lang w:val="uk-UA"/>
              </w:rPr>
              <w:t>Центральна с.</w:t>
            </w:r>
            <w:r>
              <w:rPr>
                <w:rFonts w:ascii="Times New Roman" w:hAnsi="Times New Roman"/>
                <w:b/>
                <w:lang w:val="uk-UA"/>
              </w:rPr>
              <w:t xml:space="preserve"> </w:t>
            </w:r>
            <w:r w:rsidRPr="009E5B37">
              <w:rPr>
                <w:rFonts w:ascii="Times New Roman" w:hAnsi="Times New Roman"/>
                <w:b/>
                <w:lang w:val="uk-UA"/>
              </w:rPr>
              <w:t xml:space="preserve">Переяславське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Лоя Володимира Івановича, що проживає по вул.</w:t>
      </w:r>
      <w:r>
        <w:rPr>
          <w:rFonts w:ascii="Times New Roman" w:hAnsi="Times New Roman"/>
          <w:lang w:val="uk-UA"/>
        </w:rPr>
        <w:t xml:space="preserve"> </w:t>
      </w:r>
      <w:r w:rsidRPr="009E5B37">
        <w:rPr>
          <w:rFonts w:ascii="Times New Roman" w:hAnsi="Times New Roman"/>
          <w:lang w:val="uk-UA"/>
        </w:rPr>
        <w:t>Привокзальна, 3а кв.138 м.</w:t>
      </w:r>
      <w:r>
        <w:rPr>
          <w:rFonts w:ascii="Times New Roman" w:hAnsi="Times New Roman"/>
          <w:lang w:val="uk-UA"/>
        </w:rPr>
        <w:t xml:space="preserve"> </w:t>
      </w:r>
      <w:r w:rsidRPr="009E5B37">
        <w:rPr>
          <w:rFonts w:ascii="Times New Roman" w:hAnsi="Times New Roman"/>
          <w:lang w:val="uk-UA"/>
        </w:rPr>
        <w:t>Бориспіль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вул.</w:t>
      </w:r>
      <w:r>
        <w:rPr>
          <w:rFonts w:ascii="Times New Roman" w:hAnsi="Times New Roman"/>
          <w:lang w:val="uk-UA"/>
        </w:rPr>
        <w:t xml:space="preserve"> </w:t>
      </w:r>
      <w:r w:rsidRPr="009E5B37">
        <w:rPr>
          <w:rFonts w:ascii="Times New Roman" w:hAnsi="Times New Roman"/>
          <w:lang w:val="uk-UA"/>
        </w:rPr>
        <w:t>Центральна с.</w:t>
      </w:r>
      <w:r>
        <w:rPr>
          <w:rFonts w:ascii="Times New Roman" w:hAnsi="Times New Roman"/>
          <w:lang w:val="uk-UA"/>
        </w:rPr>
        <w:t xml:space="preserve"> </w:t>
      </w:r>
      <w:r w:rsidRPr="009E5B37">
        <w:rPr>
          <w:rFonts w:ascii="Times New Roman" w:hAnsi="Times New Roman"/>
          <w:lang w:val="uk-UA"/>
        </w:rPr>
        <w:t xml:space="preserve">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23"/>
        </w:numPr>
        <w:spacing w:after="0" w:line="240" w:lineRule="auto"/>
        <w:ind w:left="0" w:firstLine="360"/>
        <w:jc w:val="both"/>
        <w:rPr>
          <w:rFonts w:ascii="Times New Roman" w:hAnsi="Times New Roman"/>
        </w:rPr>
      </w:pPr>
      <w:r w:rsidRPr="009E5B37">
        <w:rPr>
          <w:rFonts w:ascii="Times New Roman" w:hAnsi="Times New Roman"/>
        </w:rPr>
        <w:lastRenderedPageBreak/>
        <w:t xml:space="preserve">Надати дозвіл </w:t>
      </w:r>
      <w:r w:rsidRPr="009E5B37">
        <w:rPr>
          <w:rFonts w:ascii="Times New Roman" w:hAnsi="Times New Roman"/>
          <w:b/>
        </w:rPr>
        <w:t>гр.</w:t>
      </w:r>
      <w:r>
        <w:rPr>
          <w:rFonts w:ascii="Times New Roman" w:hAnsi="Times New Roman"/>
          <w:b/>
        </w:rPr>
        <w:t xml:space="preserve"> Лою Володимиру Ів</w:t>
      </w:r>
      <w:r w:rsidRPr="009E5B37">
        <w:rPr>
          <w:rFonts w:ascii="Times New Roman" w:hAnsi="Times New Roman"/>
          <w:b/>
        </w:rPr>
        <w:t xml:space="preserve">ановичу </w:t>
      </w:r>
      <w:r w:rsidRPr="009E5B37">
        <w:rPr>
          <w:rFonts w:ascii="Times New Roman" w:hAnsi="Times New Roman"/>
        </w:rPr>
        <w:t>на</w:t>
      </w:r>
      <w:r w:rsidRPr="009E5B37">
        <w:rPr>
          <w:rFonts w:ascii="Times New Roman" w:hAnsi="Times New Roman"/>
          <w:b/>
        </w:rPr>
        <w:t xml:space="preserve"> </w:t>
      </w:r>
      <w:r w:rsidRPr="009E5B37">
        <w:rPr>
          <w:rFonts w:ascii="Times New Roman" w:hAnsi="Times New Roman"/>
        </w:rPr>
        <w:t>виготовлення  проекту землеустрою щодо відведення   земельної  ділянки у власність для ведення особистого селянського господарства, орієнтовною площею 0,1136 га, розташовану по вул.</w:t>
      </w:r>
      <w:r>
        <w:rPr>
          <w:rFonts w:ascii="Times New Roman" w:hAnsi="Times New Roman"/>
        </w:rPr>
        <w:t xml:space="preserve"> </w:t>
      </w:r>
      <w:r w:rsidRPr="009E5B37">
        <w:rPr>
          <w:rFonts w:ascii="Times New Roman" w:hAnsi="Times New Roman"/>
        </w:rPr>
        <w:t>Центральна с.</w:t>
      </w:r>
      <w:r>
        <w:rPr>
          <w:rFonts w:ascii="Times New Roman" w:hAnsi="Times New Roman"/>
        </w:rPr>
        <w:t xml:space="preserve"> </w:t>
      </w:r>
      <w:r w:rsidRPr="009E5B37">
        <w:rPr>
          <w:rFonts w:ascii="Times New Roman" w:hAnsi="Times New Roman"/>
        </w:rPr>
        <w:t xml:space="preserve">Переяславське  Переяслав-Хмельницького  району Київської  області, (код КВЦПЗ-01.03). </w:t>
      </w:r>
    </w:p>
    <w:p w:rsidR="009E5B37" w:rsidRPr="009E5B37" w:rsidRDefault="009E5B37" w:rsidP="009E5B37">
      <w:pPr>
        <w:pStyle w:val="aa"/>
        <w:numPr>
          <w:ilvl w:val="0"/>
          <w:numId w:val="23"/>
        </w:numPr>
        <w:spacing w:after="0" w:line="240" w:lineRule="auto"/>
        <w:ind w:left="0" w:firstLine="360"/>
        <w:jc w:val="both"/>
        <w:rPr>
          <w:rFonts w:ascii="Times New Roman" w:hAnsi="Times New Roman"/>
        </w:rPr>
      </w:pPr>
      <w:r w:rsidRPr="009E5B37">
        <w:rPr>
          <w:rFonts w:ascii="Times New Roman" w:hAnsi="Times New Roman"/>
        </w:rPr>
        <w:t>Проект землеустрою щодо відведення земельної ділянки у власність погодити відповідно до ст. 186-1 Земельного кодексу України.</w:t>
      </w:r>
    </w:p>
    <w:p w:rsidR="009E5B37" w:rsidRPr="009E5B37" w:rsidRDefault="009E5B37" w:rsidP="009E5B37">
      <w:pPr>
        <w:pStyle w:val="aa"/>
        <w:numPr>
          <w:ilvl w:val="0"/>
          <w:numId w:val="23"/>
        </w:numPr>
        <w:spacing w:after="0" w:line="240" w:lineRule="auto"/>
        <w:ind w:left="0" w:firstLine="360"/>
        <w:jc w:val="both"/>
        <w:rPr>
          <w:rFonts w:ascii="Times New Roman" w:hAnsi="Times New Roman"/>
        </w:rPr>
      </w:pPr>
      <w:r w:rsidRPr="009E5B37">
        <w:rPr>
          <w:rFonts w:ascii="Times New Roman" w:hAnsi="Times New Roman"/>
        </w:rPr>
        <w:t>Розробку проекту землеустрою щодо відведення земельної ділянки у власність замовити в суб</w:t>
      </w:r>
      <w:r w:rsidRPr="009E5B37">
        <w:rPr>
          <w:rFonts w:ascii="Times New Roman" w:hAnsi="Times New Roman"/>
          <w:lang w:val="ru-RU"/>
        </w:rPr>
        <w:t>’</w:t>
      </w:r>
      <w:r w:rsidRPr="009E5B37">
        <w:rPr>
          <w:rFonts w:ascii="Times New Roman" w:hAnsi="Times New Roman"/>
        </w:rPr>
        <w:t>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23"/>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проекту землеустрою. </w:t>
      </w:r>
    </w:p>
    <w:p w:rsidR="009E5B37" w:rsidRPr="009E5B37" w:rsidRDefault="009E5B37" w:rsidP="009E5B37">
      <w:pPr>
        <w:pStyle w:val="aa"/>
        <w:numPr>
          <w:ilvl w:val="0"/>
          <w:numId w:val="23"/>
        </w:numPr>
        <w:spacing w:after="0" w:line="240" w:lineRule="auto"/>
        <w:ind w:left="0" w:firstLine="491"/>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Лоя Володимира Івановича </w:t>
      </w:r>
      <w:r w:rsidRPr="009E5B37">
        <w:rPr>
          <w:rFonts w:ascii="Times New Roman" w:hAnsi="Times New Roman"/>
        </w:rPr>
        <w:t xml:space="preserve"> 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9E5B37" w:rsidRPr="009E5B37" w:rsidRDefault="009E5B37" w:rsidP="009E5B37">
      <w:pPr>
        <w:pStyle w:val="aa"/>
        <w:numPr>
          <w:ilvl w:val="0"/>
          <w:numId w:val="23"/>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601–</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Pr="009E5B37" w:rsidRDefault="009E5B37" w:rsidP="009E5B37">
      <w:pPr>
        <w:spacing w:after="0"/>
        <w:rPr>
          <w:rFonts w:ascii="Times New Roman" w:hAnsi="Times New Roman"/>
          <w:b/>
          <w:lang w:val="uk-UA"/>
        </w:rPr>
      </w:pPr>
    </w:p>
    <w:p w:rsidR="009E5B37" w:rsidRPr="009E5B37" w:rsidRDefault="009E5B37" w:rsidP="009E5B37">
      <w:pPr>
        <w:spacing w:after="0"/>
        <w:rPr>
          <w:rFonts w:ascii="Times New Roman" w:hAnsi="Times New Roman"/>
        </w:rPr>
      </w:pP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183778BD" wp14:editId="231FA003">
            <wp:extent cx="495300" cy="685800"/>
            <wp:effectExtent l="0" t="0" r="0" b="0"/>
            <wp:docPr id="21" name="Рисунок 21"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проекту землеустрою щодо  відведення  земельної  ділянки  гр.</w:t>
            </w:r>
            <w:r>
              <w:rPr>
                <w:rFonts w:ascii="Times New Roman" w:hAnsi="Times New Roman"/>
                <w:b/>
                <w:lang w:val="uk-UA"/>
              </w:rPr>
              <w:t xml:space="preserve"> </w:t>
            </w:r>
            <w:r w:rsidRPr="009E5B37">
              <w:rPr>
                <w:rFonts w:ascii="Times New Roman" w:hAnsi="Times New Roman"/>
                <w:b/>
                <w:lang w:val="uk-UA"/>
              </w:rPr>
              <w:t>Лою Володимиру Івановичу для  будівництва і обслуговування житлового будинку, господарських будівель і споруд для подальшого оформлення права  власності на земельну ділянку по вул.Центральна,2 с.</w:t>
            </w:r>
            <w:r>
              <w:rPr>
                <w:rFonts w:ascii="Times New Roman" w:hAnsi="Times New Roman"/>
                <w:b/>
                <w:lang w:val="uk-UA"/>
              </w:rPr>
              <w:t xml:space="preserve"> </w:t>
            </w:r>
            <w:r w:rsidRPr="009E5B37">
              <w:rPr>
                <w:rFonts w:ascii="Times New Roman" w:hAnsi="Times New Roman"/>
                <w:b/>
                <w:lang w:val="uk-UA"/>
              </w:rPr>
              <w:t xml:space="preserve">Переяславське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Лоя Володимира Івановича, що проживає по вул.</w:t>
      </w:r>
      <w:r>
        <w:rPr>
          <w:rFonts w:ascii="Times New Roman" w:hAnsi="Times New Roman"/>
          <w:lang w:val="uk-UA"/>
        </w:rPr>
        <w:t xml:space="preserve"> </w:t>
      </w:r>
      <w:r w:rsidRPr="009E5B37">
        <w:rPr>
          <w:rFonts w:ascii="Times New Roman" w:hAnsi="Times New Roman"/>
          <w:lang w:val="uk-UA"/>
        </w:rPr>
        <w:t>Привокзальна, 3а кв.138 м.</w:t>
      </w:r>
      <w:r>
        <w:rPr>
          <w:rFonts w:ascii="Times New Roman" w:hAnsi="Times New Roman"/>
          <w:lang w:val="uk-UA"/>
        </w:rPr>
        <w:t xml:space="preserve"> </w:t>
      </w:r>
      <w:r w:rsidRPr="009E5B37">
        <w:rPr>
          <w:rFonts w:ascii="Times New Roman" w:hAnsi="Times New Roman"/>
          <w:lang w:val="uk-UA"/>
        </w:rPr>
        <w:t>Бориспіль Київської області, про надання дозволу на виготовлення проекту землеустрою щодо відведення у власність земельної ділянки для  будівництва і обслуговування житлового будинку, господарських будівель і споруд (присадибна ділянка) по вул. Центральна,2 с.</w:t>
      </w:r>
      <w:r>
        <w:rPr>
          <w:rFonts w:ascii="Times New Roman" w:hAnsi="Times New Roman"/>
          <w:lang w:val="uk-UA"/>
        </w:rPr>
        <w:t xml:space="preserve"> </w:t>
      </w:r>
      <w:r w:rsidRPr="009E5B37">
        <w:rPr>
          <w:rFonts w:ascii="Times New Roman" w:hAnsi="Times New Roman"/>
          <w:lang w:val="uk-UA"/>
        </w:rPr>
        <w:t xml:space="preserve">Переяславське Переяслав-Хмельницького району Київської області керуючись  п. 34 частини 1 статті 26 Закону України "Про місцеве самоврядування в Україні", статтями 12,40,118,121,122 Земельного кодексу України, сільська  рада  </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lastRenderedPageBreak/>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24"/>
        </w:numPr>
        <w:spacing w:after="0" w:line="240" w:lineRule="auto"/>
        <w:ind w:left="0" w:firstLine="360"/>
        <w:jc w:val="both"/>
        <w:rPr>
          <w:rFonts w:ascii="Times New Roman" w:hAnsi="Times New Roman"/>
        </w:rPr>
      </w:pPr>
      <w:r w:rsidRPr="009E5B37">
        <w:rPr>
          <w:rFonts w:ascii="Times New Roman" w:hAnsi="Times New Roman"/>
        </w:rPr>
        <w:t xml:space="preserve">Надати дозвіл </w:t>
      </w:r>
      <w:r>
        <w:rPr>
          <w:rFonts w:ascii="Times New Roman" w:hAnsi="Times New Roman"/>
          <w:b/>
        </w:rPr>
        <w:t>гр. Лою Володимиру Іва</w:t>
      </w:r>
      <w:r w:rsidRPr="009E5B37">
        <w:rPr>
          <w:rFonts w:ascii="Times New Roman" w:hAnsi="Times New Roman"/>
          <w:b/>
        </w:rPr>
        <w:t xml:space="preserve">новичу </w:t>
      </w:r>
      <w:r w:rsidRPr="009E5B37">
        <w:rPr>
          <w:rFonts w:ascii="Times New Roman" w:hAnsi="Times New Roman"/>
        </w:rPr>
        <w:t>на</w:t>
      </w:r>
      <w:r w:rsidRPr="009E5B37">
        <w:rPr>
          <w:rFonts w:ascii="Times New Roman" w:hAnsi="Times New Roman"/>
          <w:b/>
        </w:rPr>
        <w:t xml:space="preserve"> </w:t>
      </w:r>
      <w:r w:rsidRPr="009E5B37">
        <w:rPr>
          <w:rFonts w:ascii="Times New Roman" w:hAnsi="Times New Roman"/>
        </w:rPr>
        <w:t>виготовлення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для подальшого оформлення права власності на земельну ділянку, орієнтовною площею 0,2500 га, розташовану по вул.Центральна,2 с.</w:t>
      </w:r>
      <w:r>
        <w:rPr>
          <w:rFonts w:ascii="Times New Roman" w:hAnsi="Times New Roman"/>
        </w:rPr>
        <w:t xml:space="preserve"> </w:t>
      </w:r>
      <w:r w:rsidRPr="009E5B37">
        <w:rPr>
          <w:rFonts w:ascii="Times New Roman" w:hAnsi="Times New Roman"/>
        </w:rPr>
        <w:t xml:space="preserve">Переяславське  Переяслав-Хмельницького  району Київської  області, (код КВЦПЗ-02.01). </w:t>
      </w:r>
    </w:p>
    <w:p w:rsidR="009E5B37" w:rsidRPr="009E5B37" w:rsidRDefault="009E5B37" w:rsidP="009E5B37">
      <w:pPr>
        <w:pStyle w:val="aa"/>
        <w:numPr>
          <w:ilvl w:val="0"/>
          <w:numId w:val="24"/>
        </w:numPr>
        <w:spacing w:after="0" w:line="240" w:lineRule="auto"/>
        <w:ind w:left="0" w:firstLine="360"/>
        <w:jc w:val="both"/>
        <w:rPr>
          <w:rFonts w:ascii="Times New Roman" w:hAnsi="Times New Roman"/>
        </w:rPr>
      </w:pPr>
      <w:r w:rsidRPr="009E5B37">
        <w:rPr>
          <w:rFonts w:ascii="Times New Roman" w:hAnsi="Times New Roman"/>
        </w:rPr>
        <w:t>Проект землеустрою щодо відведення земельної ділянки у власність погодити відповідно до ст. 186-1 Земельного кодексу України.</w:t>
      </w:r>
    </w:p>
    <w:p w:rsidR="009E5B37" w:rsidRPr="009E5B37" w:rsidRDefault="009E5B37" w:rsidP="009E5B37">
      <w:pPr>
        <w:pStyle w:val="aa"/>
        <w:numPr>
          <w:ilvl w:val="0"/>
          <w:numId w:val="24"/>
        </w:numPr>
        <w:spacing w:after="0" w:line="240" w:lineRule="auto"/>
        <w:ind w:left="0" w:firstLine="360"/>
        <w:jc w:val="both"/>
        <w:rPr>
          <w:rFonts w:ascii="Times New Roman" w:hAnsi="Times New Roman"/>
        </w:rPr>
      </w:pPr>
      <w:r w:rsidRPr="009E5B37">
        <w:rPr>
          <w:rFonts w:ascii="Times New Roman" w:hAnsi="Times New Roman"/>
        </w:rPr>
        <w:t>Розробку проекту землеустрою щодо відведення земельної ділянки у власність замовити в суб</w:t>
      </w:r>
      <w:r w:rsidRPr="009E5B37">
        <w:rPr>
          <w:rFonts w:ascii="Times New Roman" w:hAnsi="Times New Roman"/>
          <w:lang w:val="ru-RU"/>
        </w:rPr>
        <w:t>’</w:t>
      </w:r>
      <w:r w:rsidRPr="009E5B37">
        <w:rPr>
          <w:rFonts w:ascii="Times New Roman" w:hAnsi="Times New Roman"/>
        </w:rPr>
        <w:t>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24"/>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проекту землеустрою. </w:t>
      </w:r>
    </w:p>
    <w:p w:rsidR="009E5B37" w:rsidRPr="009E5B37" w:rsidRDefault="009E5B37" w:rsidP="009E5B37">
      <w:pPr>
        <w:pStyle w:val="aa"/>
        <w:numPr>
          <w:ilvl w:val="0"/>
          <w:numId w:val="24"/>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Лоя Володимира Івановича </w:t>
      </w:r>
      <w:r w:rsidRPr="009E5B37">
        <w:rPr>
          <w:rFonts w:ascii="Times New Roman" w:hAnsi="Times New Roman"/>
        </w:rPr>
        <w:t xml:space="preserve"> 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9E5B37" w:rsidRPr="009E5B37" w:rsidRDefault="009E5B37" w:rsidP="009E5B37">
      <w:pPr>
        <w:pStyle w:val="aa"/>
        <w:numPr>
          <w:ilvl w:val="0"/>
          <w:numId w:val="24"/>
        </w:numPr>
        <w:spacing w:after="0" w:line="240" w:lineRule="auto"/>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594–</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0F4A5328" wp14:editId="3164E49F">
            <wp:extent cx="495300" cy="685800"/>
            <wp:effectExtent l="0" t="0" r="0" b="0"/>
            <wp:docPr id="22" name="Рисунок 22"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rFonts w:ascii="Times New Roman" w:hAnsi="Times New Roman"/>
                <w:b/>
                <w:lang w:val="uk-UA"/>
              </w:rPr>
              <w:t xml:space="preserve"> </w:t>
            </w:r>
            <w:r w:rsidRPr="009E5B37">
              <w:rPr>
                <w:rFonts w:ascii="Times New Roman" w:hAnsi="Times New Roman"/>
                <w:b/>
                <w:lang w:val="uk-UA"/>
              </w:rPr>
              <w:t>Маліні Віктору Станіславовичу для  будівництва і обслуговування житлового будинку, господарських будівель і споруд (присадибна ділянка)  по вул.</w:t>
            </w:r>
            <w:r>
              <w:rPr>
                <w:rFonts w:ascii="Times New Roman" w:hAnsi="Times New Roman"/>
                <w:b/>
                <w:lang w:val="uk-UA"/>
              </w:rPr>
              <w:t xml:space="preserve"> </w:t>
            </w:r>
            <w:r w:rsidRPr="009E5B37">
              <w:rPr>
                <w:rFonts w:ascii="Times New Roman" w:hAnsi="Times New Roman"/>
                <w:b/>
                <w:lang w:val="uk-UA"/>
              </w:rPr>
              <w:t>Поліська, 38 с.</w:t>
            </w:r>
            <w:r>
              <w:rPr>
                <w:rFonts w:ascii="Times New Roman" w:hAnsi="Times New Roman"/>
                <w:b/>
                <w:lang w:val="uk-UA"/>
              </w:rPr>
              <w:t xml:space="preserve"> </w:t>
            </w:r>
            <w:r w:rsidRPr="009E5B37">
              <w:rPr>
                <w:rFonts w:ascii="Times New Roman" w:hAnsi="Times New Roman"/>
                <w:b/>
                <w:lang w:val="uk-UA"/>
              </w:rPr>
              <w:t xml:space="preserve">Соснова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Маліни Віктора Станіславовича, що проживає по вул.</w:t>
      </w:r>
      <w:r>
        <w:rPr>
          <w:rFonts w:ascii="Times New Roman" w:hAnsi="Times New Roman"/>
          <w:lang w:val="uk-UA"/>
        </w:rPr>
        <w:t xml:space="preserve"> </w:t>
      </w:r>
      <w:r w:rsidRPr="009E5B37">
        <w:rPr>
          <w:rFonts w:ascii="Times New Roman" w:hAnsi="Times New Roman"/>
          <w:lang w:val="uk-UA"/>
        </w:rPr>
        <w:t>Набережно-Корчуватська, 92 кв.21 м.</w:t>
      </w:r>
      <w:r>
        <w:rPr>
          <w:rFonts w:ascii="Times New Roman" w:hAnsi="Times New Roman"/>
          <w:lang w:val="uk-UA"/>
        </w:rPr>
        <w:t xml:space="preserve"> </w:t>
      </w:r>
      <w:r w:rsidRPr="009E5B37">
        <w:rPr>
          <w:rFonts w:ascii="Times New Roman" w:hAnsi="Times New Roman"/>
          <w:lang w:val="uk-UA"/>
        </w:rPr>
        <w:t>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Поліська, 38 с.</w:t>
      </w:r>
      <w:r>
        <w:rPr>
          <w:rFonts w:ascii="Times New Roman" w:hAnsi="Times New Roman"/>
          <w:lang w:val="uk-UA"/>
        </w:rPr>
        <w:t xml:space="preserve"> </w:t>
      </w:r>
      <w:r w:rsidRPr="009E5B37">
        <w:rPr>
          <w:rFonts w:ascii="Times New Roman" w:hAnsi="Times New Roman"/>
          <w:lang w:val="uk-UA"/>
        </w:rPr>
        <w:t xml:space="preserve">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25"/>
        </w:numPr>
        <w:spacing w:after="0" w:line="240" w:lineRule="auto"/>
        <w:ind w:left="0" w:firstLine="360"/>
        <w:jc w:val="both"/>
        <w:rPr>
          <w:rFonts w:ascii="Times New Roman" w:hAnsi="Times New Roman"/>
        </w:rPr>
      </w:pPr>
      <w:r w:rsidRPr="009E5B37">
        <w:rPr>
          <w:rFonts w:ascii="Times New Roman" w:hAnsi="Times New Roman"/>
        </w:rPr>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Маліні Віктору Станіславовичу </w:t>
      </w:r>
      <w:r w:rsidRPr="009E5B37">
        <w:rPr>
          <w:rFonts w:ascii="Times New Roman" w:hAnsi="Times New Roman"/>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0,25 га, по вул. Поліська, 38 с.</w:t>
      </w:r>
      <w:r>
        <w:rPr>
          <w:rFonts w:ascii="Times New Roman" w:hAnsi="Times New Roman"/>
        </w:rPr>
        <w:t xml:space="preserve"> </w:t>
      </w:r>
      <w:r w:rsidRPr="009E5B37">
        <w:rPr>
          <w:rFonts w:ascii="Times New Roman" w:hAnsi="Times New Roman"/>
        </w:rPr>
        <w:t xml:space="preserve">Соснова Переяслав-Хмельницького району Київської області, (код КВЦПЗ-02.01). </w:t>
      </w:r>
    </w:p>
    <w:p w:rsidR="009E5B37" w:rsidRPr="009E5B37" w:rsidRDefault="009E5B37" w:rsidP="009E5B37">
      <w:pPr>
        <w:pStyle w:val="aa"/>
        <w:numPr>
          <w:ilvl w:val="0"/>
          <w:numId w:val="26"/>
        </w:numPr>
        <w:spacing w:after="0" w:line="240" w:lineRule="auto"/>
        <w:ind w:left="0" w:firstLine="360"/>
        <w:jc w:val="both"/>
        <w:rPr>
          <w:rFonts w:ascii="Times New Roman" w:hAnsi="Times New Roman"/>
        </w:rPr>
      </w:pPr>
      <w:r w:rsidRPr="009E5B37">
        <w:rPr>
          <w:rFonts w:ascii="Times New Roman" w:hAnsi="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26"/>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9E5B37" w:rsidRPr="009E5B37" w:rsidRDefault="009E5B37" w:rsidP="009E5B37">
      <w:pPr>
        <w:pStyle w:val="aa"/>
        <w:numPr>
          <w:ilvl w:val="0"/>
          <w:numId w:val="26"/>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Маліну Віктора Станіславовича </w:t>
      </w:r>
      <w:r w:rsidRPr="009E5B37">
        <w:rPr>
          <w:rFonts w:ascii="Times New Roman" w:hAnsi="Times New Roman"/>
        </w:rPr>
        <w:t xml:space="preserve"> 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9E5B37" w:rsidRPr="009E5B37" w:rsidRDefault="009E5B37" w:rsidP="009E5B37">
      <w:pPr>
        <w:pStyle w:val="aa"/>
        <w:numPr>
          <w:ilvl w:val="0"/>
          <w:numId w:val="26"/>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591–</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06A37F5B" wp14:editId="4959867F">
            <wp:extent cx="495300" cy="685800"/>
            <wp:effectExtent l="0" t="0" r="0" b="0"/>
            <wp:docPr id="23" name="Рисунок 23"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rFonts w:ascii="Times New Roman" w:hAnsi="Times New Roman"/>
                <w:b/>
                <w:lang w:val="uk-UA"/>
              </w:rPr>
              <w:t xml:space="preserve"> </w:t>
            </w:r>
            <w:r w:rsidRPr="009E5B37">
              <w:rPr>
                <w:rFonts w:ascii="Times New Roman" w:hAnsi="Times New Roman"/>
                <w:b/>
                <w:lang w:val="uk-UA"/>
              </w:rPr>
              <w:t>.Ольшевській Світлані Іванівні для  будівництва і обслуговування житлового будинку, господарських будівель і споруд (присадибна ділянка) по вул.</w:t>
            </w:r>
            <w:r>
              <w:rPr>
                <w:rFonts w:ascii="Times New Roman" w:hAnsi="Times New Roman"/>
                <w:b/>
                <w:lang w:val="uk-UA"/>
              </w:rPr>
              <w:t xml:space="preserve"> </w:t>
            </w:r>
            <w:r w:rsidRPr="009E5B37">
              <w:rPr>
                <w:rFonts w:ascii="Times New Roman" w:hAnsi="Times New Roman"/>
                <w:b/>
                <w:lang w:val="uk-UA"/>
              </w:rPr>
              <w:t>Центральна, 23 с.</w:t>
            </w:r>
            <w:r>
              <w:rPr>
                <w:rFonts w:ascii="Times New Roman" w:hAnsi="Times New Roman"/>
                <w:b/>
                <w:lang w:val="uk-UA"/>
              </w:rPr>
              <w:t xml:space="preserve"> </w:t>
            </w:r>
            <w:r w:rsidRPr="009E5B37">
              <w:rPr>
                <w:rFonts w:ascii="Times New Roman" w:hAnsi="Times New Roman"/>
                <w:b/>
                <w:lang w:val="uk-UA"/>
              </w:rPr>
              <w:t xml:space="preserve">Соснова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Ольшевської Світлани Іванівни, що проживає по вул.</w:t>
      </w:r>
      <w:r>
        <w:rPr>
          <w:rFonts w:ascii="Times New Roman" w:hAnsi="Times New Roman"/>
          <w:lang w:val="uk-UA"/>
        </w:rPr>
        <w:t xml:space="preserve"> </w:t>
      </w:r>
      <w:r w:rsidRPr="009E5B37">
        <w:rPr>
          <w:rFonts w:ascii="Times New Roman" w:hAnsi="Times New Roman"/>
          <w:lang w:val="uk-UA"/>
        </w:rPr>
        <w:t>Милославська, 17-а кв.175 м.</w:t>
      </w:r>
      <w:r>
        <w:rPr>
          <w:rFonts w:ascii="Times New Roman" w:hAnsi="Times New Roman"/>
          <w:lang w:val="uk-UA"/>
        </w:rPr>
        <w:t xml:space="preserve"> </w:t>
      </w:r>
      <w:r w:rsidRPr="009E5B37">
        <w:rPr>
          <w:rFonts w:ascii="Times New Roman" w:hAnsi="Times New Roman"/>
          <w:lang w:val="uk-UA"/>
        </w:rPr>
        <w:t>Київ,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Центральна, 23 с.</w:t>
      </w:r>
      <w:r>
        <w:rPr>
          <w:rFonts w:ascii="Times New Roman" w:hAnsi="Times New Roman"/>
          <w:lang w:val="uk-UA"/>
        </w:rPr>
        <w:t xml:space="preserve"> </w:t>
      </w:r>
      <w:r w:rsidRPr="009E5B37">
        <w:rPr>
          <w:rFonts w:ascii="Times New Roman" w:hAnsi="Times New Roman"/>
          <w:lang w:val="uk-UA"/>
        </w:rPr>
        <w:t xml:space="preserve">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27"/>
        </w:numPr>
        <w:spacing w:after="0" w:line="240" w:lineRule="auto"/>
        <w:ind w:left="0" w:firstLine="360"/>
        <w:jc w:val="both"/>
        <w:rPr>
          <w:rFonts w:ascii="Times New Roman" w:hAnsi="Times New Roman"/>
        </w:rPr>
      </w:pPr>
      <w:r w:rsidRPr="009E5B37">
        <w:rPr>
          <w:rFonts w:ascii="Times New Roman" w:hAnsi="Times New Roman"/>
        </w:rPr>
        <w:lastRenderedPageBreak/>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Ольшевській Світлані Іванівні </w:t>
      </w:r>
      <w:r w:rsidRPr="009E5B37">
        <w:rPr>
          <w:rFonts w:ascii="Times New Roman" w:hAnsi="Times New Roman"/>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0,25 га, по вул. Центральна, 23 с.</w:t>
      </w:r>
      <w:r>
        <w:rPr>
          <w:rFonts w:ascii="Times New Roman" w:hAnsi="Times New Roman"/>
        </w:rPr>
        <w:t xml:space="preserve"> </w:t>
      </w:r>
      <w:r w:rsidRPr="009E5B37">
        <w:rPr>
          <w:rFonts w:ascii="Times New Roman" w:hAnsi="Times New Roman"/>
        </w:rPr>
        <w:t xml:space="preserve">Соснова Переяслав-Хмельницького району Київської області, (код КВЦПЗ-02.01). </w:t>
      </w:r>
    </w:p>
    <w:p w:rsidR="009E5B37" w:rsidRPr="009E5B37" w:rsidRDefault="009E5B37" w:rsidP="009E5B37">
      <w:pPr>
        <w:pStyle w:val="aa"/>
        <w:numPr>
          <w:ilvl w:val="0"/>
          <w:numId w:val="27"/>
        </w:numPr>
        <w:spacing w:after="0" w:line="240" w:lineRule="auto"/>
        <w:ind w:left="0" w:firstLine="360"/>
        <w:jc w:val="both"/>
        <w:rPr>
          <w:rFonts w:ascii="Times New Roman" w:hAnsi="Times New Roman"/>
        </w:rPr>
      </w:pPr>
      <w:r w:rsidRPr="009E5B37">
        <w:rPr>
          <w:rFonts w:ascii="Times New Roman" w:hAnsi="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27"/>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9E5B37" w:rsidRPr="009E5B37" w:rsidRDefault="009E5B37" w:rsidP="009E5B37">
      <w:pPr>
        <w:pStyle w:val="aa"/>
        <w:numPr>
          <w:ilvl w:val="0"/>
          <w:numId w:val="27"/>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Ольшевську Світлану Іванівну </w:t>
      </w:r>
      <w:r w:rsidRPr="009E5B37">
        <w:rPr>
          <w:rFonts w:ascii="Times New Roman" w:hAnsi="Times New Roman"/>
        </w:rPr>
        <w:t xml:space="preserve"> 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9E5B37" w:rsidRPr="009E5B37" w:rsidRDefault="009E5B37" w:rsidP="009E5B37">
      <w:pPr>
        <w:pStyle w:val="aa"/>
        <w:numPr>
          <w:ilvl w:val="0"/>
          <w:numId w:val="27"/>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590–</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Default="009E5B37" w:rsidP="009E5B37">
      <w:pPr>
        <w:spacing w:after="0"/>
        <w:rPr>
          <w:rFonts w:ascii="Times New Roman" w:hAnsi="Times New Roman"/>
          <w:b/>
          <w:lang w:val="uk-UA"/>
        </w:rPr>
      </w:pPr>
    </w:p>
    <w:p w:rsidR="009E5B37" w:rsidRPr="009E5B37" w:rsidRDefault="009E5B37" w:rsidP="009E5B37">
      <w:pPr>
        <w:spacing w:after="0"/>
        <w:rPr>
          <w:rFonts w:ascii="Times New Roman" w:hAnsi="Times New Roman"/>
        </w:rPr>
      </w:pP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0A899812" wp14:editId="5B9BAD86">
            <wp:extent cx="495300" cy="685800"/>
            <wp:effectExtent l="0" t="0" r="0" b="0"/>
            <wp:docPr id="24" name="Рисунок 24"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rFonts w:ascii="Times New Roman" w:hAnsi="Times New Roman"/>
                <w:b/>
                <w:lang w:val="uk-UA"/>
              </w:rPr>
              <w:t xml:space="preserve"> </w:t>
            </w:r>
            <w:r w:rsidRPr="009E5B37">
              <w:rPr>
                <w:rFonts w:ascii="Times New Roman" w:hAnsi="Times New Roman"/>
                <w:b/>
                <w:lang w:val="uk-UA"/>
              </w:rPr>
              <w:t>Тукаленко Людмилі Петрівні для  будівництва і обслуговування житлового будинку, господарських будівель і споруд (присадибна ділянка) по вул.</w:t>
            </w:r>
            <w:r>
              <w:rPr>
                <w:rFonts w:ascii="Times New Roman" w:hAnsi="Times New Roman"/>
                <w:b/>
                <w:lang w:val="uk-UA"/>
              </w:rPr>
              <w:t xml:space="preserve"> </w:t>
            </w:r>
            <w:r w:rsidRPr="009E5B37">
              <w:rPr>
                <w:rFonts w:ascii="Times New Roman" w:hAnsi="Times New Roman"/>
                <w:b/>
                <w:lang w:val="uk-UA"/>
              </w:rPr>
              <w:t>Центральна, 33 с.</w:t>
            </w:r>
            <w:r>
              <w:rPr>
                <w:rFonts w:ascii="Times New Roman" w:hAnsi="Times New Roman"/>
                <w:b/>
                <w:lang w:val="uk-UA"/>
              </w:rPr>
              <w:t xml:space="preserve"> </w:t>
            </w:r>
            <w:r w:rsidRPr="009E5B37">
              <w:rPr>
                <w:rFonts w:ascii="Times New Roman" w:hAnsi="Times New Roman"/>
                <w:b/>
                <w:lang w:val="uk-UA"/>
              </w:rPr>
              <w:t xml:space="preserve">Соснова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Тукаленко Людмили Петрівни, що проживає по вул.</w:t>
      </w:r>
      <w:r>
        <w:rPr>
          <w:rFonts w:ascii="Times New Roman" w:hAnsi="Times New Roman"/>
          <w:lang w:val="uk-UA"/>
        </w:rPr>
        <w:t xml:space="preserve"> </w:t>
      </w:r>
      <w:r w:rsidRPr="009E5B37">
        <w:rPr>
          <w:rFonts w:ascii="Times New Roman" w:hAnsi="Times New Roman"/>
          <w:lang w:val="uk-UA"/>
        </w:rPr>
        <w:t>Центральна, 33 с.</w:t>
      </w:r>
      <w:r>
        <w:rPr>
          <w:rFonts w:ascii="Times New Roman" w:hAnsi="Times New Roman"/>
          <w:lang w:val="uk-UA"/>
        </w:rPr>
        <w:t xml:space="preserve"> </w:t>
      </w:r>
      <w:r w:rsidRPr="009E5B37">
        <w:rPr>
          <w:rFonts w:ascii="Times New Roman" w:hAnsi="Times New Roman"/>
          <w:lang w:val="uk-UA"/>
        </w:rPr>
        <w:t>Соснова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Центральна, 33 с.</w:t>
      </w:r>
      <w:r>
        <w:rPr>
          <w:rFonts w:ascii="Times New Roman" w:hAnsi="Times New Roman"/>
          <w:lang w:val="uk-UA"/>
        </w:rPr>
        <w:t xml:space="preserve"> </w:t>
      </w:r>
      <w:r w:rsidRPr="009E5B37">
        <w:rPr>
          <w:rFonts w:ascii="Times New Roman" w:hAnsi="Times New Roman"/>
          <w:lang w:val="uk-UA"/>
        </w:rPr>
        <w:t xml:space="preserve">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28"/>
        </w:numPr>
        <w:spacing w:after="0" w:line="240" w:lineRule="auto"/>
        <w:ind w:left="0" w:firstLine="360"/>
        <w:jc w:val="both"/>
        <w:rPr>
          <w:rFonts w:ascii="Times New Roman" w:hAnsi="Times New Roman"/>
        </w:rPr>
      </w:pPr>
      <w:r w:rsidRPr="009E5B37">
        <w:rPr>
          <w:rFonts w:ascii="Times New Roman" w:hAnsi="Times New Roman"/>
        </w:rPr>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Тукаленко Людмилі Петрівні </w:t>
      </w:r>
      <w:r w:rsidRPr="009E5B37">
        <w:rPr>
          <w:rFonts w:ascii="Times New Roman" w:hAnsi="Times New Roman"/>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0,25 га, по вул. Центральна, 33 с.</w:t>
      </w:r>
      <w:r>
        <w:rPr>
          <w:rFonts w:ascii="Times New Roman" w:hAnsi="Times New Roman"/>
        </w:rPr>
        <w:t xml:space="preserve"> </w:t>
      </w:r>
      <w:r w:rsidRPr="009E5B37">
        <w:rPr>
          <w:rFonts w:ascii="Times New Roman" w:hAnsi="Times New Roman"/>
        </w:rPr>
        <w:t xml:space="preserve">Соснова Переяслав-Хмельницького району Київської області, (код КВЦПЗ-02.01). </w:t>
      </w:r>
    </w:p>
    <w:p w:rsidR="009E5B37" w:rsidRPr="009E5B37" w:rsidRDefault="009E5B37" w:rsidP="009E5B37">
      <w:pPr>
        <w:pStyle w:val="aa"/>
        <w:numPr>
          <w:ilvl w:val="0"/>
          <w:numId w:val="28"/>
        </w:numPr>
        <w:spacing w:after="0" w:line="240" w:lineRule="auto"/>
        <w:ind w:left="0" w:firstLine="360"/>
        <w:jc w:val="both"/>
        <w:rPr>
          <w:rFonts w:ascii="Times New Roman" w:hAnsi="Times New Roman"/>
        </w:rPr>
      </w:pPr>
      <w:r w:rsidRPr="009E5B37">
        <w:rPr>
          <w:rFonts w:ascii="Times New Roman" w:hAnsi="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28"/>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9E5B37" w:rsidRPr="009E5B37" w:rsidRDefault="009E5B37" w:rsidP="009E5B37">
      <w:pPr>
        <w:pStyle w:val="aa"/>
        <w:numPr>
          <w:ilvl w:val="0"/>
          <w:numId w:val="28"/>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Тукаленко Людмилу Петрівну </w:t>
      </w:r>
      <w:r w:rsidRPr="009E5B37">
        <w:rPr>
          <w:rFonts w:ascii="Times New Roman" w:hAnsi="Times New Roman"/>
        </w:rPr>
        <w:t xml:space="preserve"> 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9E5B37" w:rsidRPr="009E5B37" w:rsidRDefault="009E5B37" w:rsidP="009E5B37">
      <w:pPr>
        <w:pStyle w:val="aa"/>
        <w:numPr>
          <w:ilvl w:val="0"/>
          <w:numId w:val="28"/>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593–</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Default="009E5B37" w:rsidP="009E5B37">
      <w:pPr>
        <w:spacing w:after="0"/>
        <w:rPr>
          <w:rFonts w:ascii="Times New Roman" w:hAnsi="Times New Roman"/>
          <w:b/>
          <w:lang w:val="uk-UA"/>
        </w:rPr>
      </w:pPr>
    </w:p>
    <w:p w:rsidR="009E5B37" w:rsidRPr="009E5B37" w:rsidRDefault="009E5B37" w:rsidP="009E5B37">
      <w:pPr>
        <w:spacing w:after="0"/>
        <w:rPr>
          <w:rFonts w:ascii="Times New Roman" w:hAnsi="Times New Roman"/>
          <w:b/>
          <w:lang w:val="uk-UA"/>
        </w:rPr>
      </w:pP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7E5CD65A" wp14:editId="4A983162">
            <wp:extent cx="495300" cy="685800"/>
            <wp:effectExtent l="0" t="0" r="0" b="0"/>
            <wp:docPr id="25" name="Рисунок 25"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rFonts w:ascii="Times New Roman" w:hAnsi="Times New Roman"/>
                <w:b/>
                <w:lang w:val="uk-UA"/>
              </w:rPr>
              <w:t xml:space="preserve"> </w:t>
            </w:r>
            <w:r w:rsidRPr="009E5B37">
              <w:rPr>
                <w:rFonts w:ascii="Times New Roman" w:hAnsi="Times New Roman"/>
                <w:b/>
                <w:lang w:val="uk-UA"/>
              </w:rPr>
              <w:t>Корж Ліні Ігорівні для  будівництва і обслуговування житлового будинку, господарських будівель і споруд (присадибна ділянка)  по вул.</w:t>
            </w:r>
            <w:r>
              <w:rPr>
                <w:rFonts w:ascii="Times New Roman" w:hAnsi="Times New Roman"/>
                <w:b/>
                <w:lang w:val="uk-UA"/>
              </w:rPr>
              <w:t xml:space="preserve"> </w:t>
            </w:r>
            <w:r w:rsidRPr="009E5B37">
              <w:rPr>
                <w:rFonts w:ascii="Times New Roman" w:hAnsi="Times New Roman"/>
                <w:b/>
                <w:lang w:val="uk-UA"/>
              </w:rPr>
              <w:t>Миру, 3 с.</w:t>
            </w:r>
            <w:r>
              <w:rPr>
                <w:rFonts w:ascii="Times New Roman" w:hAnsi="Times New Roman"/>
                <w:b/>
                <w:lang w:val="uk-UA"/>
              </w:rPr>
              <w:t xml:space="preserve"> </w:t>
            </w:r>
            <w:r w:rsidRPr="009E5B37">
              <w:rPr>
                <w:rFonts w:ascii="Times New Roman" w:hAnsi="Times New Roman"/>
                <w:b/>
                <w:lang w:val="uk-UA"/>
              </w:rPr>
              <w:t xml:space="preserve">Соснова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Корж Ліни Ігорівни, що проживає по вул.</w:t>
      </w:r>
      <w:r>
        <w:rPr>
          <w:rFonts w:ascii="Times New Roman" w:hAnsi="Times New Roman"/>
          <w:lang w:val="uk-UA"/>
        </w:rPr>
        <w:t xml:space="preserve"> </w:t>
      </w:r>
      <w:r w:rsidRPr="009E5B37">
        <w:rPr>
          <w:rFonts w:ascii="Times New Roman" w:hAnsi="Times New Roman"/>
          <w:lang w:val="uk-UA"/>
        </w:rPr>
        <w:t>Миру, 3 с.</w:t>
      </w:r>
      <w:r>
        <w:rPr>
          <w:rFonts w:ascii="Times New Roman" w:hAnsi="Times New Roman"/>
          <w:lang w:val="uk-UA"/>
        </w:rPr>
        <w:t xml:space="preserve"> </w:t>
      </w:r>
      <w:r w:rsidRPr="009E5B37">
        <w:rPr>
          <w:rFonts w:ascii="Times New Roman" w:hAnsi="Times New Roman"/>
          <w:lang w:val="uk-UA"/>
        </w:rPr>
        <w:t>Соснова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Миру, 3 с.</w:t>
      </w:r>
      <w:r>
        <w:rPr>
          <w:rFonts w:ascii="Times New Roman" w:hAnsi="Times New Roman"/>
          <w:lang w:val="uk-UA"/>
        </w:rPr>
        <w:t xml:space="preserve"> </w:t>
      </w:r>
      <w:r w:rsidRPr="009E5B37">
        <w:rPr>
          <w:rFonts w:ascii="Times New Roman" w:hAnsi="Times New Roman"/>
          <w:lang w:val="uk-UA"/>
        </w:rPr>
        <w:t xml:space="preserve">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29"/>
        </w:numPr>
        <w:spacing w:after="0" w:line="240" w:lineRule="auto"/>
        <w:ind w:left="0" w:firstLine="360"/>
        <w:jc w:val="both"/>
        <w:rPr>
          <w:rFonts w:ascii="Times New Roman" w:hAnsi="Times New Roman"/>
        </w:rPr>
      </w:pPr>
      <w:r w:rsidRPr="009E5B37">
        <w:rPr>
          <w:rFonts w:ascii="Times New Roman" w:hAnsi="Times New Roman"/>
        </w:rPr>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Корж Ліні Ігорівні </w:t>
      </w:r>
      <w:r w:rsidRPr="009E5B37">
        <w:rPr>
          <w:rFonts w:ascii="Times New Roman" w:hAnsi="Times New Roman"/>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0,25 га, по вул. Миру, 3 с.</w:t>
      </w:r>
      <w:r>
        <w:rPr>
          <w:rFonts w:ascii="Times New Roman" w:hAnsi="Times New Roman"/>
        </w:rPr>
        <w:t xml:space="preserve"> </w:t>
      </w:r>
      <w:r w:rsidRPr="009E5B37">
        <w:rPr>
          <w:rFonts w:ascii="Times New Roman" w:hAnsi="Times New Roman"/>
        </w:rPr>
        <w:t xml:space="preserve">Соснова Переяслав-Хмельницького району Київської області, (код КВЦПЗ-02.01). </w:t>
      </w:r>
    </w:p>
    <w:p w:rsidR="009E5B37" w:rsidRPr="009E5B37" w:rsidRDefault="009E5B37" w:rsidP="009E5B37">
      <w:pPr>
        <w:pStyle w:val="aa"/>
        <w:numPr>
          <w:ilvl w:val="0"/>
          <w:numId w:val="29"/>
        </w:numPr>
        <w:spacing w:after="0" w:line="240" w:lineRule="auto"/>
        <w:ind w:left="0" w:firstLine="360"/>
        <w:jc w:val="both"/>
        <w:rPr>
          <w:rFonts w:ascii="Times New Roman" w:hAnsi="Times New Roman"/>
        </w:rPr>
      </w:pPr>
      <w:r w:rsidRPr="009E5B37">
        <w:rPr>
          <w:rFonts w:ascii="Times New Roman" w:hAnsi="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29"/>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9E5B37" w:rsidRPr="009E5B37" w:rsidRDefault="009E5B37" w:rsidP="009E5B37">
      <w:pPr>
        <w:pStyle w:val="aa"/>
        <w:numPr>
          <w:ilvl w:val="0"/>
          <w:numId w:val="29"/>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Корж Ліну Ігорівну </w:t>
      </w:r>
      <w:r w:rsidRPr="009E5B37">
        <w:rPr>
          <w:rFonts w:ascii="Times New Roman" w:hAnsi="Times New Roman"/>
        </w:rPr>
        <w:t xml:space="preserve"> 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9E5B37" w:rsidRPr="009E5B37" w:rsidRDefault="009E5B37" w:rsidP="009E5B37">
      <w:pPr>
        <w:pStyle w:val="aa"/>
        <w:numPr>
          <w:ilvl w:val="0"/>
          <w:numId w:val="29"/>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592–</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Default="009E5B37" w:rsidP="009E5B37">
      <w:pPr>
        <w:spacing w:after="0"/>
        <w:rPr>
          <w:rFonts w:ascii="Times New Roman" w:hAnsi="Times New Roman"/>
          <w:b/>
          <w:lang w:val="uk-UA"/>
        </w:rPr>
      </w:pPr>
    </w:p>
    <w:p w:rsidR="009E5B37" w:rsidRPr="009E5B37" w:rsidRDefault="009E5B37" w:rsidP="009E5B37">
      <w:pPr>
        <w:spacing w:after="0"/>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noProof/>
          <w:sz w:val="28"/>
          <w:szCs w:val="28"/>
          <w:lang w:val="uk-UA" w:eastAsia="uk-UA"/>
        </w:rPr>
        <w:drawing>
          <wp:inline distT="0" distB="0" distL="0" distR="0" wp14:anchorId="4BAB4BA7" wp14:editId="05821159">
            <wp:extent cx="495300" cy="685800"/>
            <wp:effectExtent l="0" t="0" r="0" b="0"/>
            <wp:docPr id="26" name="Рисунок 26"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502AC6"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rFonts w:ascii="Times New Roman" w:hAnsi="Times New Roman"/>
                <w:b/>
                <w:lang w:val="uk-UA"/>
              </w:rPr>
              <w:t xml:space="preserve"> </w:t>
            </w:r>
            <w:r w:rsidRPr="009E5B37">
              <w:rPr>
                <w:rFonts w:ascii="Times New Roman" w:hAnsi="Times New Roman"/>
                <w:b/>
                <w:lang w:val="uk-UA"/>
              </w:rPr>
              <w:t>Дем’яновій Парасковії Ничипорівні для  будівництва і обслуговування житлового будинку, господарських будівель і споруд (присадибна ділянка)  по провулку Діагональному-2, буд.1 с.</w:t>
            </w:r>
            <w:r>
              <w:rPr>
                <w:rFonts w:ascii="Times New Roman" w:hAnsi="Times New Roman"/>
                <w:b/>
                <w:lang w:val="uk-UA"/>
              </w:rPr>
              <w:t xml:space="preserve"> </w:t>
            </w:r>
            <w:r w:rsidRPr="009E5B37">
              <w:rPr>
                <w:rFonts w:ascii="Times New Roman" w:hAnsi="Times New Roman"/>
                <w:b/>
                <w:lang w:val="uk-UA"/>
              </w:rPr>
              <w:t xml:space="preserve">Студеники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Дем’янової Парасковії Ничипорівни, що проживає по  провулку Діагональному-2, буд.1 с.</w:t>
      </w:r>
      <w:r>
        <w:rPr>
          <w:rFonts w:ascii="Times New Roman" w:hAnsi="Times New Roman"/>
          <w:lang w:val="uk-UA"/>
        </w:rPr>
        <w:t xml:space="preserve"> </w:t>
      </w:r>
      <w:r w:rsidRPr="009E5B37">
        <w:rPr>
          <w:rFonts w:ascii="Times New Roman" w:hAnsi="Times New Roman"/>
          <w:lang w:val="uk-UA"/>
        </w:rPr>
        <w:t>Студеники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провулку Діагональному-2, буд.1 с.</w:t>
      </w:r>
      <w:r>
        <w:rPr>
          <w:rFonts w:ascii="Times New Roman" w:hAnsi="Times New Roman"/>
          <w:lang w:val="uk-UA"/>
        </w:rPr>
        <w:t xml:space="preserve"> </w:t>
      </w:r>
      <w:r w:rsidRPr="009E5B37">
        <w:rPr>
          <w:rFonts w:ascii="Times New Roman" w:hAnsi="Times New Roman"/>
          <w:lang w:val="uk-UA"/>
        </w:rPr>
        <w:t xml:space="preserve">Студеники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30"/>
        </w:numPr>
        <w:spacing w:after="0" w:line="240" w:lineRule="auto"/>
        <w:ind w:left="0" w:firstLine="360"/>
        <w:jc w:val="both"/>
        <w:rPr>
          <w:rFonts w:ascii="Times New Roman" w:hAnsi="Times New Roman"/>
        </w:rPr>
      </w:pPr>
      <w:r w:rsidRPr="009E5B37">
        <w:rPr>
          <w:rFonts w:ascii="Times New Roman" w:hAnsi="Times New Roman"/>
        </w:rPr>
        <w:lastRenderedPageBreak/>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Дем’яновій Парасковії Ничипорівні </w:t>
      </w:r>
      <w:r w:rsidRPr="009E5B37">
        <w:rPr>
          <w:rFonts w:ascii="Times New Roman" w:hAnsi="Times New Roman"/>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0,12 га, по провулку Діагональному-2, буд.1 с.</w:t>
      </w:r>
      <w:r>
        <w:rPr>
          <w:rFonts w:ascii="Times New Roman" w:hAnsi="Times New Roman"/>
        </w:rPr>
        <w:t xml:space="preserve"> </w:t>
      </w:r>
      <w:r w:rsidRPr="009E5B37">
        <w:rPr>
          <w:rFonts w:ascii="Times New Roman" w:hAnsi="Times New Roman"/>
        </w:rPr>
        <w:t xml:space="preserve">Студеники  Переяслав-Хмельницького району Київської області, (код КВЦПЗ-02.01). </w:t>
      </w:r>
    </w:p>
    <w:p w:rsidR="009E5B37" w:rsidRPr="009E5B37" w:rsidRDefault="009E5B37" w:rsidP="009E5B37">
      <w:pPr>
        <w:pStyle w:val="aa"/>
        <w:numPr>
          <w:ilvl w:val="0"/>
          <w:numId w:val="30"/>
        </w:numPr>
        <w:spacing w:after="0" w:line="240" w:lineRule="auto"/>
        <w:ind w:left="0" w:firstLine="360"/>
        <w:jc w:val="both"/>
        <w:rPr>
          <w:rFonts w:ascii="Times New Roman" w:hAnsi="Times New Roman"/>
        </w:rPr>
      </w:pPr>
      <w:r w:rsidRPr="009E5B37">
        <w:rPr>
          <w:rFonts w:ascii="Times New Roman" w:hAnsi="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30"/>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9E5B37" w:rsidRPr="009E5B37" w:rsidRDefault="009E5B37" w:rsidP="009E5B37">
      <w:pPr>
        <w:pStyle w:val="aa"/>
        <w:numPr>
          <w:ilvl w:val="0"/>
          <w:numId w:val="30"/>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Дем’янову Парасковію Ничипорівну </w:t>
      </w:r>
      <w:r w:rsidRPr="009E5B37">
        <w:rPr>
          <w:rFonts w:ascii="Times New Roman" w:hAnsi="Times New Roman"/>
        </w:rPr>
        <w:t xml:space="preserve"> 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9E5B37" w:rsidRPr="009E5B37" w:rsidRDefault="009E5B37" w:rsidP="009E5B37">
      <w:pPr>
        <w:pStyle w:val="aa"/>
        <w:numPr>
          <w:ilvl w:val="0"/>
          <w:numId w:val="30"/>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b/>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595–</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Pr="009E5B37" w:rsidRDefault="009E5B37" w:rsidP="009E5B37">
      <w:pPr>
        <w:spacing w:after="0"/>
        <w:rPr>
          <w:rFonts w:ascii="Times New Roman" w:hAnsi="Times New Roman"/>
          <w:noProof/>
          <w:sz w:val="28"/>
          <w:szCs w:val="28"/>
          <w:lang w:val="uk-UA" w:eastAsia="uk-UA"/>
        </w:rPr>
      </w:pPr>
    </w:p>
    <w:p w:rsidR="009E5B37" w:rsidRPr="009E5B37" w:rsidRDefault="009E5B37" w:rsidP="009E5B37">
      <w:pPr>
        <w:spacing w:after="0"/>
        <w:jc w:val="center"/>
        <w:rPr>
          <w:rFonts w:ascii="Times New Roman" w:hAnsi="Times New Roman"/>
          <w:noProof/>
          <w:sz w:val="28"/>
          <w:szCs w:val="28"/>
          <w:lang w:val="uk-UA" w:eastAsia="uk-UA"/>
        </w:rPr>
      </w:pP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69E04857" wp14:editId="5C44169B">
            <wp:extent cx="495300" cy="685800"/>
            <wp:effectExtent l="0" t="0" r="0" b="0"/>
            <wp:docPr id="27" name="Рисунок 27"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гр.</w:t>
            </w:r>
            <w:r>
              <w:rPr>
                <w:rFonts w:ascii="Times New Roman" w:hAnsi="Times New Roman"/>
                <w:b/>
                <w:lang w:val="uk-UA"/>
              </w:rPr>
              <w:t xml:space="preserve"> </w:t>
            </w:r>
            <w:r w:rsidRPr="009E5B37">
              <w:rPr>
                <w:rFonts w:ascii="Times New Roman" w:hAnsi="Times New Roman"/>
                <w:b/>
                <w:lang w:val="uk-UA"/>
              </w:rPr>
              <w:t>Рій Тетяні Миколаївні  для  будівництва і обслуговування житлового будинку, господарських будівель і споруд по провулку Центральному, 2  с.</w:t>
            </w:r>
            <w:r>
              <w:rPr>
                <w:rFonts w:ascii="Times New Roman" w:hAnsi="Times New Roman"/>
                <w:b/>
                <w:lang w:val="uk-UA"/>
              </w:rPr>
              <w:t xml:space="preserve"> </w:t>
            </w:r>
            <w:r w:rsidRPr="009E5B37">
              <w:rPr>
                <w:rFonts w:ascii="Times New Roman" w:hAnsi="Times New Roman"/>
                <w:b/>
                <w:lang w:val="uk-UA"/>
              </w:rPr>
              <w:t xml:space="preserve">Соснова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Рій Тетяни Миколаївни, що проживає в с.</w:t>
      </w:r>
      <w:r>
        <w:rPr>
          <w:rFonts w:ascii="Times New Roman" w:hAnsi="Times New Roman"/>
          <w:lang w:val="uk-UA"/>
        </w:rPr>
        <w:t xml:space="preserve"> </w:t>
      </w:r>
      <w:r w:rsidRPr="009E5B37">
        <w:rPr>
          <w:rFonts w:ascii="Times New Roman" w:hAnsi="Times New Roman"/>
          <w:lang w:val="uk-UA"/>
        </w:rPr>
        <w:t>Соснова Переяслав-Хмельницького району Київської області,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провулку Центральному, 2 с.</w:t>
      </w:r>
      <w:r>
        <w:rPr>
          <w:rFonts w:ascii="Times New Roman" w:hAnsi="Times New Roman"/>
          <w:lang w:val="uk-UA"/>
        </w:rPr>
        <w:t xml:space="preserve"> </w:t>
      </w:r>
      <w:r w:rsidRPr="009E5B37">
        <w:rPr>
          <w:rFonts w:ascii="Times New Roman" w:hAnsi="Times New Roman"/>
          <w:lang w:val="uk-UA"/>
        </w:rPr>
        <w:t xml:space="preserve">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12,40,81,118,121,122 Земельного кодексу України, Законом України «Про землеустрій»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31"/>
        </w:numPr>
        <w:spacing w:after="0" w:line="240" w:lineRule="auto"/>
        <w:ind w:left="0" w:firstLine="360"/>
        <w:jc w:val="both"/>
        <w:rPr>
          <w:rFonts w:ascii="Times New Roman" w:hAnsi="Times New Roman"/>
        </w:rPr>
      </w:pPr>
      <w:r w:rsidRPr="009E5B37">
        <w:rPr>
          <w:rFonts w:ascii="Times New Roman" w:hAnsi="Times New Roman"/>
        </w:rPr>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Рій Тетяні Миколаївні </w:t>
      </w:r>
      <w:r w:rsidRPr="009E5B37">
        <w:rPr>
          <w:rFonts w:ascii="Times New Roman" w:hAnsi="Times New Roman"/>
        </w:rPr>
        <w:t>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орієнтовною площею 0,2500 га по провулку Центральному, 2 с.</w:t>
      </w:r>
      <w:r>
        <w:rPr>
          <w:rFonts w:ascii="Times New Roman" w:hAnsi="Times New Roman"/>
        </w:rPr>
        <w:t xml:space="preserve"> </w:t>
      </w:r>
      <w:r w:rsidRPr="009E5B37">
        <w:rPr>
          <w:rFonts w:ascii="Times New Roman" w:hAnsi="Times New Roman"/>
        </w:rPr>
        <w:t xml:space="preserve">Соснова Переяслав-Хмельницького району Київської області, (код КВЦПЗ-02.01). </w:t>
      </w:r>
    </w:p>
    <w:p w:rsidR="009E5B37" w:rsidRPr="009E5B37" w:rsidRDefault="009E5B37" w:rsidP="009E5B37">
      <w:pPr>
        <w:pStyle w:val="aa"/>
        <w:numPr>
          <w:ilvl w:val="0"/>
          <w:numId w:val="31"/>
        </w:numPr>
        <w:spacing w:after="0" w:line="240" w:lineRule="auto"/>
        <w:ind w:left="0" w:firstLine="360"/>
        <w:jc w:val="both"/>
        <w:rPr>
          <w:rFonts w:ascii="Times New Roman" w:hAnsi="Times New Roman"/>
        </w:rPr>
      </w:pPr>
      <w:r w:rsidRPr="009E5B37">
        <w:rPr>
          <w:rFonts w:ascii="Times New Roman" w:hAnsi="Times New Roman"/>
        </w:rPr>
        <w:t>Розробку технічної документації із землеустрою щодо встановлення (відновлення) меж земельної ділянки  в натурі( на місцевості) замовити в суб’єкта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31"/>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технічної документації із землеустрою щодо встановлення (відновлення) меж земельної ділянки  в натурі( на місцевості). </w:t>
      </w:r>
    </w:p>
    <w:p w:rsidR="009E5B37" w:rsidRPr="009E5B37" w:rsidRDefault="009E5B37" w:rsidP="009E5B37">
      <w:pPr>
        <w:pStyle w:val="aa"/>
        <w:numPr>
          <w:ilvl w:val="0"/>
          <w:numId w:val="31"/>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Корж Ліну Ігорівну </w:t>
      </w:r>
      <w:r w:rsidRPr="009E5B37">
        <w:rPr>
          <w:rFonts w:ascii="Times New Roman" w:hAnsi="Times New Roman"/>
        </w:rPr>
        <w:t xml:space="preserve"> про те, що у разі виявлення на стадії виготовлення та затвердження технічної документації факту попереднього  безоплатного отримання земельної ділянки із комунальної власності для  будівництва і обслуговування житлового будинку, господарських будівель і споруд (присадибна ділянка), дане рішення втрачає чинність.</w:t>
      </w:r>
    </w:p>
    <w:p w:rsidR="009E5B37" w:rsidRPr="009E5B37" w:rsidRDefault="009E5B37" w:rsidP="009E5B37">
      <w:pPr>
        <w:pStyle w:val="aa"/>
        <w:numPr>
          <w:ilvl w:val="0"/>
          <w:numId w:val="31"/>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596–</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Pr="009E5B37" w:rsidRDefault="009E5B37" w:rsidP="009E5B37">
      <w:pPr>
        <w:spacing w:after="0"/>
        <w:rPr>
          <w:rFonts w:ascii="Times New Roman" w:hAnsi="Times New Roman"/>
          <w:b/>
          <w:lang w:val="uk-UA"/>
        </w:rPr>
      </w:pPr>
    </w:p>
    <w:p w:rsidR="009E5B37" w:rsidRPr="009E5B37" w:rsidRDefault="009E5B37" w:rsidP="009E5B37">
      <w:pPr>
        <w:spacing w:after="0"/>
        <w:jc w:val="center"/>
        <w:rPr>
          <w:rFonts w:ascii="Times New Roman" w:hAnsi="Times New Roman"/>
          <w:sz w:val="28"/>
          <w:szCs w:val="28"/>
          <w:lang w:val="uk-UA"/>
        </w:rPr>
      </w:pPr>
      <w:r w:rsidRPr="009E5B37">
        <w:rPr>
          <w:rFonts w:ascii="Times New Roman" w:hAnsi="Times New Roman"/>
          <w:noProof/>
          <w:sz w:val="28"/>
          <w:szCs w:val="28"/>
          <w:lang w:val="uk-UA" w:eastAsia="uk-UA"/>
        </w:rPr>
        <w:drawing>
          <wp:inline distT="0" distB="0" distL="0" distR="0" wp14:anchorId="3B2432D1" wp14:editId="76BE5516">
            <wp:extent cx="495300" cy="685800"/>
            <wp:effectExtent l="0" t="0" r="0" b="0"/>
            <wp:docPr id="28" name="Рисунок 28" descr="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E5B37" w:rsidRPr="009E5B37" w:rsidRDefault="009E5B37" w:rsidP="009E5B37">
      <w:pPr>
        <w:spacing w:after="0"/>
        <w:jc w:val="center"/>
        <w:rPr>
          <w:rFonts w:ascii="Times New Roman" w:hAnsi="Times New Roman"/>
          <w:b/>
          <w:sz w:val="28"/>
          <w:szCs w:val="28"/>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СТУДЕНИКІВСЬКА   СІЛЬСЬКА  РАДА</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ПЕРЕЯСЛАВ – ХМЕЛЬНИЦЬКОГО  РАЙОНУ</w:t>
      </w: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КИЇВСЬКОЇ  ОБЛАСТІ</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spacing w:after="0"/>
        <w:jc w:val="center"/>
        <w:rPr>
          <w:rFonts w:ascii="Times New Roman" w:hAnsi="Times New Roman"/>
          <w:b/>
          <w:sz w:val="28"/>
          <w:szCs w:val="28"/>
          <w:lang w:val="uk-UA"/>
        </w:rPr>
      </w:pPr>
      <w:r w:rsidRPr="009E5B37">
        <w:rPr>
          <w:rFonts w:ascii="Times New Roman" w:hAnsi="Times New Roman"/>
          <w:b/>
          <w:sz w:val="28"/>
          <w:szCs w:val="28"/>
          <w:lang w:val="uk-UA"/>
        </w:rPr>
        <w:t>Р І Ш Е Н Н Я</w:t>
      </w:r>
    </w:p>
    <w:p w:rsidR="009E5B37" w:rsidRPr="009E5B37" w:rsidRDefault="009E5B37" w:rsidP="009E5B37">
      <w:pPr>
        <w:spacing w:after="0"/>
        <w:jc w:val="center"/>
        <w:rPr>
          <w:rFonts w:ascii="Times New Roman" w:hAnsi="Times New Roman"/>
          <w:b/>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tblGrid>
      <w:tr w:rsidR="009E5B37" w:rsidRPr="009E5B37" w:rsidTr="002E31E7">
        <w:tc>
          <w:tcPr>
            <w:tcW w:w="8075" w:type="dxa"/>
          </w:tcPr>
          <w:p w:rsidR="009E5B37" w:rsidRPr="009E5B37" w:rsidRDefault="009E5B37" w:rsidP="009E5B37">
            <w:pPr>
              <w:spacing w:after="0"/>
              <w:jc w:val="both"/>
              <w:rPr>
                <w:rFonts w:ascii="Times New Roman" w:hAnsi="Times New Roman"/>
                <w:b/>
                <w:lang w:val="uk-UA"/>
              </w:rPr>
            </w:pPr>
            <w:r w:rsidRPr="009E5B37">
              <w:rPr>
                <w:rFonts w:ascii="Times New Roman" w:hAnsi="Times New Roman"/>
                <w:b/>
                <w:lang w:val="uk-UA"/>
              </w:rPr>
              <w:t>Про надання дозволу на виготовлення проекту землеустрою щодо  відведення  земельної  ділянки у власність гр.</w:t>
            </w:r>
            <w:r>
              <w:rPr>
                <w:rFonts w:ascii="Times New Roman" w:hAnsi="Times New Roman"/>
                <w:b/>
                <w:lang w:val="uk-UA"/>
              </w:rPr>
              <w:t xml:space="preserve"> </w:t>
            </w:r>
            <w:r w:rsidRPr="009E5B37">
              <w:rPr>
                <w:rFonts w:ascii="Times New Roman" w:hAnsi="Times New Roman"/>
                <w:b/>
                <w:lang w:val="uk-UA"/>
              </w:rPr>
              <w:t>Рій Тетяні Миколаївні  для  ведення особистого селянського господарства по провулку Центральному, 2  с.</w:t>
            </w:r>
            <w:r>
              <w:rPr>
                <w:rFonts w:ascii="Times New Roman" w:hAnsi="Times New Roman"/>
                <w:b/>
                <w:lang w:val="uk-UA"/>
              </w:rPr>
              <w:t xml:space="preserve"> </w:t>
            </w:r>
            <w:r w:rsidRPr="009E5B37">
              <w:rPr>
                <w:rFonts w:ascii="Times New Roman" w:hAnsi="Times New Roman"/>
                <w:b/>
                <w:lang w:val="uk-UA"/>
              </w:rPr>
              <w:t xml:space="preserve">Соснова Переяслав-Хмельницького району Київської області.    </w:t>
            </w:r>
          </w:p>
        </w:tc>
      </w:tr>
    </w:tbl>
    <w:p w:rsidR="009E5B37" w:rsidRPr="009E5B37" w:rsidRDefault="009E5B37" w:rsidP="009E5B37">
      <w:pPr>
        <w:spacing w:after="0"/>
        <w:rPr>
          <w:rFonts w:ascii="Times New Roman" w:hAnsi="Times New Roman"/>
          <w:b/>
          <w:lang w:val="uk-UA"/>
        </w:rPr>
      </w:pPr>
    </w:p>
    <w:p w:rsidR="009E5B37" w:rsidRPr="009E5B37" w:rsidRDefault="009E5B37" w:rsidP="009E5B37">
      <w:pPr>
        <w:spacing w:after="0"/>
        <w:ind w:firstLine="708"/>
        <w:jc w:val="both"/>
        <w:rPr>
          <w:rFonts w:ascii="Times New Roman" w:hAnsi="Times New Roman"/>
          <w:lang w:val="uk-UA"/>
        </w:rPr>
      </w:pPr>
      <w:r w:rsidRPr="009E5B37">
        <w:rPr>
          <w:rFonts w:ascii="Times New Roman" w:hAnsi="Times New Roman"/>
          <w:lang w:val="uk-UA"/>
        </w:rPr>
        <w:t>Розглянувши звернення гр.</w:t>
      </w:r>
      <w:r>
        <w:rPr>
          <w:rFonts w:ascii="Times New Roman" w:hAnsi="Times New Roman"/>
          <w:lang w:val="uk-UA"/>
        </w:rPr>
        <w:t xml:space="preserve"> </w:t>
      </w:r>
      <w:r w:rsidRPr="009E5B37">
        <w:rPr>
          <w:rFonts w:ascii="Times New Roman" w:hAnsi="Times New Roman"/>
          <w:lang w:val="uk-UA"/>
        </w:rPr>
        <w:t>Рій Тетяни Миколаївни, що проживає в с.</w:t>
      </w:r>
      <w:r>
        <w:rPr>
          <w:rFonts w:ascii="Times New Roman" w:hAnsi="Times New Roman"/>
          <w:lang w:val="uk-UA"/>
        </w:rPr>
        <w:t xml:space="preserve"> </w:t>
      </w:r>
      <w:r w:rsidRPr="009E5B37">
        <w:rPr>
          <w:rFonts w:ascii="Times New Roman" w:hAnsi="Times New Roman"/>
          <w:lang w:val="uk-UA"/>
        </w:rPr>
        <w:t>Соснова Переяслав-Хмельницького району Київської області, про надання дозволу на виготовлення проекту землеустрою щодо відведення у власність земельної ділянки для ведення особистого селянського господарства по провулку Центральному с.</w:t>
      </w:r>
      <w:r>
        <w:rPr>
          <w:rFonts w:ascii="Times New Roman" w:hAnsi="Times New Roman"/>
          <w:lang w:val="uk-UA"/>
        </w:rPr>
        <w:t xml:space="preserve"> </w:t>
      </w:r>
      <w:r w:rsidRPr="009E5B37">
        <w:rPr>
          <w:rFonts w:ascii="Times New Roman" w:hAnsi="Times New Roman"/>
          <w:lang w:val="uk-UA"/>
        </w:rPr>
        <w:t xml:space="preserve">Соснова Переяслав-Хмельницького району Київської області керуючись  п. 34 частини 1 статті 26 Закону України "Про місцеве самоврядування в Україні", статтями 12,81,118,121,122 Земельного кодексу України, сільська  рада  </w:t>
      </w:r>
    </w:p>
    <w:p w:rsidR="009E5B37" w:rsidRPr="009E5B37" w:rsidRDefault="009E5B37" w:rsidP="009E5B37">
      <w:pPr>
        <w:spacing w:after="0"/>
        <w:ind w:firstLine="708"/>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В И Р І Ш И Л А :</w:t>
      </w:r>
    </w:p>
    <w:p w:rsidR="009E5B37" w:rsidRPr="009E5B37" w:rsidRDefault="009E5B37" w:rsidP="009E5B37">
      <w:pPr>
        <w:spacing w:after="0"/>
        <w:jc w:val="center"/>
        <w:rPr>
          <w:rFonts w:ascii="Times New Roman" w:hAnsi="Times New Roman"/>
          <w:b/>
          <w:lang w:val="uk-UA"/>
        </w:rPr>
      </w:pPr>
    </w:p>
    <w:p w:rsidR="009E5B37" w:rsidRPr="009E5B37" w:rsidRDefault="009E5B37" w:rsidP="009E5B37">
      <w:pPr>
        <w:pStyle w:val="aa"/>
        <w:numPr>
          <w:ilvl w:val="0"/>
          <w:numId w:val="32"/>
        </w:numPr>
        <w:spacing w:after="0" w:line="240" w:lineRule="auto"/>
        <w:ind w:left="0" w:firstLine="360"/>
        <w:jc w:val="both"/>
        <w:rPr>
          <w:rFonts w:ascii="Times New Roman" w:hAnsi="Times New Roman"/>
        </w:rPr>
      </w:pPr>
      <w:r w:rsidRPr="009E5B37">
        <w:rPr>
          <w:rFonts w:ascii="Times New Roman" w:hAnsi="Times New Roman"/>
        </w:rPr>
        <w:t xml:space="preserve">Надати дозвіл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Рій Тетяні Миколаївні </w:t>
      </w:r>
      <w:r w:rsidRPr="009E5B37">
        <w:rPr>
          <w:rFonts w:ascii="Times New Roman" w:hAnsi="Times New Roman"/>
        </w:rPr>
        <w:t>на</w:t>
      </w:r>
      <w:r w:rsidRPr="009E5B37">
        <w:rPr>
          <w:rFonts w:ascii="Times New Roman" w:hAnsi="Times New Roman"/>
          <w:b/>
        </w:rPr>
        <w:t xml:space="preserve"> </w:t>
      </w:r>
      <w:r w:rsidRPr="009E5B37">
        <w:rPr>
          <w:rFonts w:ascii="Times New Roman" w:hAnsi="Times New Roman"/>
        </w:rPr>
        <w:t>виготовлення  проекту землеустрою щодо відведення   земельної  ділянки у власність для ведення особистого селянського господарства, орієнтовною площею 0,2700 га, розташовану по провулку Центральному,2 с.</w:t>
      </w:r>
      <w:r>
        <w:rPr>
          <w:rFonts w:ascii="Times New Roman" w:hAnsi="Times New Roman"/>
        </w:rPr>
        <w:t xml:space="preserve"> </w:t>
      </w:r>
      <w:r w:rsidRPr="009E5B37">
        <w:rPr>
          <w:rFonts w:ascii="Times New Roman" w:hAnsi="Times New Roman"/>
        </w:rPr>
        <w:t xml:space="preserve">Соснова  Переяслав-Хмельницького  району Київської  області, (код КВЦПЗ-01.03). </w:t>
      </w:r>
    </w:p>
    <w:p w:rsidR="009E5B37" w:rsidRPr="009E5B37" w:rsidRDefault="009E5B37" w:rsidP="009E5B37">
      <w:pPr>
        <w:pStyle w:val="aa"/>
        <w:numPr>
          <w:ilvl w:val="0"/>
          <w:numId w:val="32"/>
        </w:numPr>
        <w:spacing w:after="0" w:line="240" w:lineRule="auto"/>
        <w:ind w:left="0" w:firstLine="360"/>
        <w:jc w:val="both"/>
        <w:rPr>
          <w:rFonts w:ascii="Times New Roman" w:hAnsi="Times New Roman"/>
        </w:rPr>
      </w:pPr>
      <w:r w:rsidRPr="009E5B37">
        <w:rPr>
          <w:rFonts w:ascii="Times New Roman" w:hAnsi="Times New Roman"/>
        </w:rPr>
        <w:lastRenderedPageBreak/>
        <w:t>Проект землеустрою щодо відведення земельної ділянки у власність погодити відповідно до ст. 186-1 Земельного кодексу України.</w:t>
      </w:r>
    </w:p>
    <w:p w:rsidR="009E5B37" w:rsidRPr="009E5B37" w:rsidRDefault="009E5B37" w:rsidP="009E5B37">
      <w:pPr>
        <w:pStyle w:val="aa"/>
        <w:numPr>
          <w:ilvl w:val="0"/>
          <w:numId w:val="32"/>
        </w:numPr>
        <w:spacing w:after="0" w:line="240" w:lineRule="auto"/>
        <w:ind w:left="0" w:firstLine="360"/>
        <w:jc w:val="both"/>
        <w:rPr>
          <w:rFonts w:ascii="Times New Roman" w:hAnsi="Times New Roman"/>
        </w:rPr>
      </w:pPr>
      <w:r w:rsidRPr="009E5B37">
        <w:rPr>
          <w:rFonts w:ascii="Times New Roman" w:hAnsi="Times New Roman"/>
        </w:rPr>
        <w:t>Розробку проекту землеустрою щодо відведення земельної ділянки у власність замовити в суб</w:t>
      </w:r>
      <w:r w:rsidRPr="009E5B37">
        <w:rPr>
          <w:rFonts w:ascii="Times New Roman" w:hAnsi="Times New Roman"/>
          <w:lang w:val="ru-RU"/>
        </w:rPr>
        <w:t>’</w:t>
      </w:r>
      <w:r w:rsidRPr="009E5B37">
        <w:rPr>
          <w:rFonts w:ascii="Times New Roman" w:hAnsi="Times New Roman"/>
        </w:rPr>
        <w:t>єкта господарювання, що є виконавцем робіт із землеустрою відповідно до чинного законодавства.</w:t>
      </w:r>
    </w:p>
    <w:p w:rsidR="009E5B37" w:rsidRPr="009E5B37" w:rsidRDefault="009E5B37" w:rsidP="009E5B37">
      <w:pPr>
        <w:pStyle w:val="aa"/>
        <w:numPr>
          <w:ilvl w:val="0"/>
          <w:numId w:val="32"/>
        </w:numPr>
        <w:spacing w:after="0" w:line="240" w:lineRule="auto"/>
        <w:ind w:left="0" w:firstLine="360"/>
        <w:jc w:val="both"/>
        <w:rPr>
          <w:rFonts w:ascii="Times New Roman" w:hAnsi="Times New Roman"/>
        </w:rPr>
      </w:pPr>
      <w:r w:rsidRPr="009E5B37">
        <w:rPr>
          <w:rFonts w:ascii="Times New Roman" w:hAnsi="Times New Roman"/>
        </w:rPr>
        <w:t xml:space="preserve">Остаточне уточнення площі земельної ділянки буде проведено після виготовлення проекту землеустрою. </w:t>
      </w:r>
    </w:p>
    <w:p w:rsidR="009E5B37" w:rsidRPr="009E5B37" w:rsidRDefault="009E5B37" w:rsidP="009E5B37">
      <w:pPr>
        <w:pStyle w:val="aa"/>
        <w:numPr>
          <w:ilvl w:val="0"/>
          <w:numId w:val="32"/>
        </w:numPr>
        <w:spacing w:after="0" w:line="240" w:lineRule="auto"/>
        <w:ind w:left="0" w:firstLine="360"/>
        <w:jc w:val="both"/>
        <w:rPr>
          <w:rFonts w:ascii="Times New Roman" w:hAnsi="Times New Roman"/>
        </w:rPr>
      </w:pPr>
      <w:r w:rsidRPr="009E5B37">
        <w:rPr>
          <w:rFonts w:ascii="Times New Roman" w:hAnsi="Times New Roman"/>
        </w:rPr>
        <w:t xml:space="preserve">Попередити </w:t>
      </w:r>
      <w:r w:rsidRPr="009E5B37">
        <w:rPr>
          <w:rFonts w:ascii="Times New Roman" w:hAnsi="Times New Roman"/>
          <w:b/>
        </w:rPr>
        <w:t>гр.</w:t>
      </w:r>
      <w:r>
        <w:rPr>
          <w:rFonts w:ascii="Times New Roman" w:hAnsi="Times New Roman"/>
          <w:b/>
        </w:rPr>
        <w:t xml:space="preserve"> </w:t>
      </w:r>
      <w:r w:rsidRPr="009E5B37">
        <w:rPr>
          <w:rFonts w:ascii="Times New Roman" w:hAnsi="Times New Roman"/>
          <w:b/>
        </w:rPr>
        <w:t xml:space="preserve">Рій Тетяну Миколаївну </w:t>
      </w:r>
      <w:r w:rsidRPr="009E5B37">
        <w:rPr>
          <w:rFonts w:ascii="Times New Roman" w:hAnsi="Times New Roman"/>
        </w:rPr>
        <w:t xml:space="preserve"> про те, що у разі виявлення на стадії виготовлення та затвердження проекту землеустрою факту попереднього  безоплатного отримання земельної ділянки із комунальної власності для ведення особистого селянського господарства, дане рішення втрачає чинність.</w:t>
      </w:r>
    </w:p>
    <w:p w:rsidR="009E5B37" w:rsidRPr="009E5B37" w:rsidRDefault="009E5B37" w:rsidP="009E5B37">
      <w:pPr>
        <w:pStyle w:val="aa"/>
        <w:numPr>
          <w:ilvl w:val="0"/>
          <w:numId w:val="32"/>
        </w:numPr>
        <w:spacing w:after="0" w:line="240" w:lineRule="auto"/>
        <w:ind w:left="0" w:firstLine="360"/>
        <w:jc w:val="both"/>
        <w:rPr>
          <w:rFonts w:ascii="Times New Roman" w:hAnsi="Times New Roman"/>
        </w:rPr>
      </w:pPr>
      <w:r w:rsidRPr="009E5B37">
        <w:rPr>
          <w:rFonts w:ascii="Times New Roman" w:hAnsi="Times New Roman"/>
          <w:bCs/>
        </w:rPr>
        <w:t>Контроль за виконанням даного рішення покласти на постійну комісію з питань благоустрою, комунального господарства та земельних відносин.</w:t>
      </w: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both"/>
        <w:rPr>
          <w:rFonts w:ascii="Times New Roman" w:hAnsi="Times New Roman"/>
          <w:lang w:val="uk-UA"/>
        </w:rPr>
      </w:pPr>
    </w:p>
    <w:p w:rsidR="009E5B37" w:rsidRPr="009E5B37" w:rsidRDefault="009E5B37" w:rsidP="009E5B37">
      <w:pPr>
        <w:spacing w:after="0"/>
        <w:jc w:val="center"/>
        <w:rPr>
          <w:rFonts w:ascii="Times New Roman" w:hAnsi="Times New Roman"/>
          <w:b/>
          <w:lang w:val="uk-UA"/>
        </w:rPr>
      </w:pPr>
      <w:r w:rsidRPr="009E5B37">
        <w:rPr>
          <w:rFonts w:ascii="Times New Roman" w:hAnsi="Times New Roman"/>
          <w:b/>
          <w:lang w:val="uk-UA"/>
        </w:rPr>
        <w:t>Сільський  голова :                                                                               М. О. Лях</w:t>
      </w: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lang w:val="uk-UA"/>
        </w:rPr>
      </w:pP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с. Студеники</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 598–</w:t>
      </w:r>
      <w:r w:rsidRPr="009E5B37">
        <w:rPr>
          <w:rFonts w:ascii="Times New Roman" w:hAnsi="Times New Roman"/>
          <w:b/>
          <w:lang w:val="en-US"/>
        </w:rPr>
        <w:t>XXIV</w:t>
      </w:r>
      <w:r w:rsidRPr="009E5B37">
        <w:rPr>
          <w:rFonts w:ascii="Times New Roman" w:hAnsi="Times New Roman"/>
          <w:b/>
          <w:lang w:val="uk-UA"/>
        </w:rPr>
        <w:t>–</w:t>
      </w:r>
      <w:r w:rsidRPr="009E5B37">
        <w:rPr>
          <w:rFonts w:ascii="Times New Roman" w:hAnsi="Times New Roman"/>
          <w:b/>
          <w:lang w:val="en-US"/>
        </w:rPr>
        <w:t>V</w:t>
      </w:r>
      <w:r w:rsidRPr="009E5B37">
        <w:rPr>
          <w:rFonts w:ascii="Times New Roman" w:hAnsi="Times New Roman"/>
          <w:b/>
          <w:lang w:val="uk-UA"/>
        </w:rPr>
        <w:t>ІІ</w:t>
      </w:r>
    </w:p>
    <w:p w:rsidR="009E5B37" w:rsidRPr="009E5B37" w:rsidRDefault="009E5B37" w:rsidP="009E5B37">
      <w:pPr>
        <w:spacing w:after="0"/>
        <w:rPr>
          <w:rFonts w:ascii="Times New Roman" w:hAnsi="Times New Roman"/>
          <w:b/>
          <w:lang w:val="uk-UA"/>
        </w:rPr>
      </w:pPr>
      <w:r w:rsidRPr="009E5B37">
        <w:rPr>
          <w:rFonts w:ascii="Times New Roman" w:hAnsi="Times New Roman"/>
          <w:b/>
          <w:lang w:val="uk-UA"/>
        </w:rPr>
        <w:t>26.02.2019</w:t>
      </w:r>
    </w:p>
    <w:p w:rsidR="009E5B37" w:rsidRDefault="009E5B37" w:rsidP="009E5B37">
      <w:pPr>
        <w:spacing w:after="0"/>
        <w:rPr>
          <w:rFonts w:ascii="Times New Roman" w:hAnsi="Times New Roman"/>
        </w:rPr>
      </w:pPr>
    </w:p>
    <w:p w:rsidR="007624E3" w:rsidRPr="009E5B37" w:rsidRDefault="007624E3" w:rsidP="009E5B37">
      <w:pPr>
        <w:spacing w:after="0"/>
        <w:rPr>
          <w:rFonts w:ascii="Times New Roman" w:hAnsi="Times New Roman"/>
        </w:rPr>
      </w:pPr>
    </w:p>
    <w:p w:rsidR="007624E3" w:rsidRPr="007624E3" w:rsidRDefault="007624E3" w:rsidP="007624E3">
      <w:pPr>
        <w:spacing w:after="0" w:line="288" w:lineRule="auto"/>
        <w:jc w:val="right"/>
        <w:rPr>
          <w:rFonts w:ascii="Times New Roman" w:eastAsia="Calibri" w:hAnsi="Times New Roman"/>
          <w:i/>
          <w:iCs/>
          <w:lang w:val="uk-UA" w:eastAsia="en-US"/>
        </w:rPr>
      </w:pPr>
      <w:r w:rsidRPr="007624E3">
        <w:rPr>
          <w:rFonts w:ascii="Times New Roman" w:eastAsia="Calibri" w:hAnsi="Times New Roman"/>
          <w:i/>
          <w:iCs/>
          <w:lang w:eastAsia="en-US"/>
        </w:rPr>
        <w:t xml:space="preserve">Додаток до рішення № </w:t>
      </w:r>
      <w:r w:rsidRPr="007624E3">
        <w:rPr>
          <w:rFonts w:ascii="Times New Roman" w:eastAsia="Calibri" w:hAnsi="Times New Roman"/>
          <w:i/>
          <w:iCs/>
          <w:lang w:val="uk-UA" w:eastAsia="en-US"/>
        </w:rPr>
        <w:t>602</w:t>
      </w:r>
    </w:p>
    <w:p w:rsidR="007624E3" w:rsidRPr="007624E3" w:rsidRDefault="007624E3" w:rsidP="007624E3">
      <w:pPr>
        <w:spacing w:after="0" w:line="288" w:lineRule="auto"/>
        <w:jc w:val="right"/>
        <w:rPr>
          <w:rFonts w:ascii="Times New Roman" w:eastAsia="Calibri" w:hAnsi="Times New Roman"/>
          <w:i/>
          <w:iCs/>
          <w:lang w:val="uk-UA" w:eastAsia="en-US"/>
        </w:rPr>
      </w:pPr>
      <w:r w:rsidRPr="007624E3">
        <w:rPr>
          <w:rFonts w:ascii="Times New Roman" w:eastAsia="Calibri" w:hAnsi="Times New Roman"/>
          <w:i/>
          <w:iCs/>
          <w:lang w:eastAsia="en-US"/>
        </w:rPr>
        <w:t>від</w:t>
      </w:r>
      <w:r w:rsidRPr="007624E3">
        <w:rPr>
          <w:rFonts w:ascii="Times New Roman" w:eastAsia="Calibri" w:hAnsi="Times New Roman"/>
          <w:i/>
          <w:iCs/>
          <w:lang w:val="uk-UA" w:eastAsia="en-US"/>
        </w:rPr>
        <w:t xml:space="preserve">.26.02.2019року </w:t>
      </w:r>
    </w:p>
    <w:p w:rsidR="007624E3" w:rsidRPr="007624E3" w:rsidRDefault="007624E3" w:rsidP="007624E3">
      <w:pPr>
        <w:spacing w:after="0" w:line="288" w:lineRule="auto"/>
        <w:jc w:val="center"/>
        <w:rPr>
          <w:rFonts w:ascii="Times New Roman" w:eastAsia="Calibri" w:hAnsi="Times New Roman"/>
          <w:iCs/>
          <w:sz w:val="28"/>
          <w:szCs w:val="28"/>
          <w:lang w:eastAsia="en-US"/>
        </w:rPr>
      </w:pPr>
    </w:p>
    <w:p w:rsidR="007624E3" w:rsidRPr="007624E3" w:rsidRDefault="007624E3" w:rsidP="007624E3">
      <w:pPr>
        <w:spacing w:after="0" w:line="288" w:lineRule="auto"/>
        <w:jc w:val="center"/>
        <w:rPr>
          <w:rFonts w:ascii="Times New Roman" w:eastAsia="Calibri" w:hAnsi="Times New Roman"/>
          <w:iCs/>
          <w:sz w:val="28"/>
          <w:szCs w:val="28"/>
          <w:lang w:eastAsia="en-US"/>
        </w:rPr>
      </w:pPr>
    </w:p>
    <w:p w:rsidR="007624E3" w:rsidRPr="007624E3" w:rsidRDefault="007624E3" w:rsidP="007624E3">
      <w:pPr>
        <w:spacing w:after="0" w:line="288" w:lineRule="auto"/>
        <w:jc w:val="center"/>
        <w:rPr>
          <w:rFonts w:ascii="Times New Roman" w:eastAsia="Calibri" w:hAnsi="Times New Roman"/>
          <w:iCs/>
          <w:sz w:val="28"/>
          <w:szCs w:val="28"/>
          <w:lang w:eastAsia="en-US"/>
        </w:rPr>
      </w:pPr>
      <w:r w:rsidRPr="007624E3">
        <w:rPr>
          <w:rFonts w:ascii="Times New Roman" w:eastAsia="Calibri" w:hAnsi="Times New Roman"/>
          <w:iCs/>
          <w:sz w:val="28"/>
          <w:szCs w:val="28"/>
          <w:lang w:eastAsia="en-US"/>
        </w:rPr>
        <w:t>С П И С О К</w:t>
      </w:r>
    </w:p>
    <w:p w:rsidR="007624E3" w:rsidRPr="007624E3" w:rsidRDefault="007624E3" w:rsidP="007624E3">
      <w:pPr>
        <w:spacing w:after="0" w:line="288" w:lineRule="auto"/>
        <w:jc w:val="center"/>
        <w:rPr>
          <w:rFonts w:ascii="Times New Roman" w:eastAsia="Calibri" w:hAnsi="Times New Roman"/>
          <w:iCs/>
          <w:sz w:val="28"/>
          <w:szCs w:val="28"/>
          <w:lang w:eastAsia="en-US"/>
        </w:rPr>
      </w:pPr>
      <w:r w:rsidRPr="007624E3">
        <w:rPr>
          <w:rFonts w:ascii="Times New Roman" w:eastAsia="Calibri" w:hAnsi="Times New Roman"/>
          <w:iCs/>
          <w:sz w:val="28"/>
          <w:szCs w:val="28"/>
          <w:lang w:eastAsia="en-US"/>
        </w:rPr>
        <w:t>осіб для виплати одноразової матеріальної допомоги на  лікування</w:t>
      </w:r>
    </w:p>
    <w:p w:rsidR="007624E3" w:rsidRPr="007624E3" w:rsidRDefault="007624E3" w:rsidP="007624E3">
      <w:pPr>
        <w:spacing w:after="0" w:line="288" w:lineRule="auto"/>
        <w:rPr>
          <w:rFonts w:ascii="Times New Roman" w:eastAsia="Calibri" w:hAnsi="Times New Roman"/>
          <w:i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3888"/>
        <w:gridCol w:w="2629"/>
        <w:gridCol w:w="2159"/>
      </w:tblGrid>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b/>
                <w:iCs/>
                <w:lang w:val="uk-UA" w:eastAsia="en-US"/>
              </w:rPr>
            </w:pPr>
            <w:r w:rsidRPr="007624E3">
              <w:rPr>
                <w:rFonts w:ascii="Times New Roman" w:eastAsia="Calibri" w:hAnsi="Times New Roman"/>
                <w:b/>
                <w:iCs/>
                <w:lang w:val="uk-UA" w:eastAsia="en-US"/>
              </w:rPr>
              <w:t>№ п/п</w:t>
            </w:r>
          </w:p>
        </w:tc>
        <w:tc>
          <w:tcPr>
            <w:tcW w:w="3933" w:type="dxa"/>
            <w:shd w:val="clear" w:color="auto" w:fill="auto"/>
          </w:tcPr>
          <w:p w:rsidR="007624E3" w:rsidRPr="007624E3" w:rsidRDefault="007624E3" w:rsidP="007624E3">
            <w:pPr>
              <w:spacing w:after="0"/>
              <w:rPr>
                <w:rFonts w:ascii="Times New Roman" w:eastAsia="Calibri" w:hAnsi="Times New Roman"/>
                <w:b/>
                <w:iCs/>
                <w:lang w:val="uk-UA" w:eastAsia="en-US"/>
              </w:rPr>
            </w:pPr>
            <w:r w:rsidRPr="007624E3">
              <w:rPr>
                <w:rFonts w:ascii="Times New Roman" w:eastAsia="Calibri" w:hAnsi="Times New Roman"/>
                <w:b/>
                <w:iCs/>
                <w:lang w:val="uk-UA" w:eastAsia="en-US"/>
              </w:rPr>
              <w:t xml:space="preserve">Прізвище, ім’я, по батькові </w:t>
            </w:r>
          </w:p>
        </w:tc>
        <w:tc>
          <w:tcPr>
            <w:tcW w:w="2643" w:type="dxa"/>
            <w:shd w:val="clear" w:color="auto" w:fill="auto"/>
          </w:tcPr>
          <w:p w:rsidR="007624E3" w:rsidRPr="007624E3" w:rsidRDefault="007624E3" w:rsidP="007624E3">
            <w:pPr>
              <w:spacing w:after="0"/>
              <w:rPr>
                <w:rFonts w:ascii="Times New Roman" w:eastAsia="Calibri" w:hAnsi="Times New Roman"/>
                <w:b/>
                <w:iCs/>
                <w:lang w:val="uk-UA" w:eastAsia="en-US"/>
              </w:rPr>
            </w:pPr>
            <w:r w:rsidRPr="007624E3">
              <w:rPr>
                <w:rFonts w:ascii="Times New Roman" w:eastAsia="Calibri" w:hAnsi="Times New Roman"/>
                <w:b/>
                <w:iCs/>
                <w:lang w:val="uk-UA" w:eastAsia="en-US"/>
              </w:rPr>
              <w:t>Місце проживання</w:t>
            </w:r>
          </w:p>
        </w:tc>
        <w:tc>
          <w:tcPr>
            <w:tcW w:w="2178" w:type="dxa"/>
            <w:shd w:val="clear" w:color="auto" w:fill="auto"/>
          </w:tcPr>
          <w:p w:rsidR="007624E3" w:rsidRPr="007624E3" w:rsidRDefault="007624E3" w:rsidP="007624E3">
            <w:pPr>
              <w:spacing w:after="0"/>
              <w:rPr>
                <w:rFonts w:ascii="Times New Roman" w:eastAsia="Calibri" w:hAnsi="Times New Roman"/>
                <w:b/>
                <w:iCs/>
                <w:lang w:val="uk-UA" w:eastAsia="en-US"/>
              </w:rPr>
            </w:pPr>
            <w:r w:rsidRPr="007624E3">
              <w:rPr>
                <w:rFonts w:ascii="Times New Roman" w:eastAsia="Calibri" w:hAnsi="Times New Roman"/>
                <w:b/>
                <w:iCs/>
                <w:lang w:val="uk-UA" w:eastAsia="en-US"/>
              </w:rPr>
              <w:t>Сума допомоги, грн.</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1</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Тищенко Любов Петрівна для лікування брата, Тищенка Олексія Петровича</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Студеники</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5000,00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2</w:t>
            </w:r>
          </w:p>
        </w:tc>
        <w:tc>
          <w:tcPr>
            <w:tcW w:w="3933" w:type="dxa"/>
            <w:shd w:val="clear" w:color="auto" w:fill="auto"/>
          </w:tcPr>
          <w:p w:rsidR="007624E3" w:rsidRPr="007624E3" w:rsidRDefault="007624E3" w:rsidP="007624E3">
            <w:pPr>
              <w:spacing w:after="0"/>
              <w:rPr>
                <w:rFonts w:ascii="Times New Roman" w:eastAsia="Calibri" w:hAnsi="Times New Roman"/>
                <w:i/>
                <w:iCs/>
                <w:sz w:val="24"/>
                <w:szCs w:val="24"/>
                <w:lang w:val="uk-UA" w:eastAsia="en-US"/>
              </w:rPr>
            </w:pPr>
            <w:r w:rsidRPr="007624E3">
              <w:rPr>
                <w:rFonts w:ascii="Times New Roman" w:eastAsia="Calibri" w:hAnsi="Times New Roman"/>
                <w:iCs/>
                <w:sz w:val="28"/>
                <w:szCs w:val="28"/>
                <w:lang w:val="uk-UA" w:eastAsia="en-US"/>
              </w:rPr>
              <w:t>Тішевська Наталія Валеріївна</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Соснова</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10000,00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3</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Коноваленко Софія Дмитрівна</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Соснова</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5000,00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4</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Фокша Артем Михайлович</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Соснова</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10000,00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5</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Остапенко Григорій Іванович</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Козлів</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3000,00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6</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Манов Василь Петрович</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Студеники</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5000,00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7</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Шубан Валентина Миколаївна для Шубана Юрія Івановича</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Сомкова Долина</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8000,00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8</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Лисенко Наталія Петрівна</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Переяславське</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10000,00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9</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Науменко Раїса Михайлівна</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Сомкова Долина</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2000,00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lastRenderedPageBreak/>
              <w:t>10</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Арапін Любов Федосівна</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Студеники</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5000,00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11</w:t>
            </w: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Сова Тетяна Анатоліївна</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с. Переяславське</w:t>
            </w: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5000,00</w:t>
            </w: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p>
        </w:tc>
      </w:tr>
      <w:tr w:rsidR="007624E3" w:rsidRPr="007624E3" w:rsidTr="00AF3305">
        <w:tc>
          <w:tcPr>
            <w:tcW w:w="817"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p>
        </w:tc>
        <w:tc>
          <w:tcPr>
            <w:tcW w:w="393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ВСЬОГО:</w:t>
            </w:r>
          </w:p>
        </w:tc>
        <w:tc>
          <w:tcPr>
            <w:tcW w:w="2643"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p>
        </w:tc>
        <w:tc>
          <w:tcPr>
            <w:tcW w:w="2178" w:type="dxa"/>
            <w:shd w:val="clear" w:color="auto" w:fill="auto"/>
          </w:tcPr>
          <w:p w:rsidR="007624E3" w:rsidRPr="007624E3" w:rsidRDefault="007624E3" w:rsidP="007624E3">
            <w:pPr>
              <w:spacing w:after="0"/>
              <w:rPr>
                <w:rFonts w:ascii="Times New Roman" w:eastAsia="Calibri" w:hAnsi="Times New Roman"/>
                <w:iCs/>
                <w:sz w:val="28"/>
                <w:szCs w:val="28"/>
                <w:lang w:val="uk-UA" w:eastAsia="en-US"/>
              </w:rPr>
            </w:pPr>
            <w:r w:rsidRPr="007624E3">
              <w:rPr>
                <w:rFonts w:ascii="Times New Roman" w:eastAsia="Calibri" w:hAnsi="Times New Roman"/>
                <w:iCs/>
                <w:sz w:val="28"/>
                <w:szCs w:val="28"/>
                <w:lang w:val="uk-UA" w:eastAsia="en-US"/>
              </w:rPr>
              <w:t>68000,00</w:t>
            </w:r>
          </w:p>
        </w:tc>
      </w:tr>
    </w:tbl>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jc w:val="center"/>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b/>
          <w:iCs/>
          <w:sz w:val="28"/>
          <w:szCs w:val="28"/>
          <w:lang w:eastAsia="en-US"/>
        </w:rPr>
      </w:pPr>
    </w:p>
    <w:p w:rsidR="007624E3" w:rsidRPr="007624E3" w:rsidRDefault="007624E3" w:rsidP="007624E3">
      <w:pPr>
        <w:spacing w:after="0" w:line="288" w:lineRule="auto"/>
        <w:rPr>
          <w:rFonts w:ascii="Times New Roman" w:eastAsia="Calibri" w:hAnsi="Times New Roman"/>
          <w:b/>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r w:rsidRPr="007624E3">
        <w:rPr>
          <w:rFonts w:ascii="Times New Roman" w:eastAsia="Calibri" w:hAnsi="Times New Roman"/>
          <w:iCs/>
          <w:sz w:val="28"/>
          <w:szCs w:val="28"/>
          <w:lang w:val="uk-UA" w:eastAsia="en-US"/>
        </w:rPr>
        <w:t xml:space="preserve">         </w:t>
      </w:r>
      <w:r w:rsidRPr="007624E3">
        <w:rPr>
          <w:rFonts w:ascii="Times New Roman" w:eastAsia="Calibri" w:hAnsi="Times New Roman"/>
          <w:iCs/>
          <w:sz w:val="28"/>
          <w:szCs w:val="28"/>
          <w:lang w:eastAsia="en-US"/>
        </w:rPr>
        <w:t xml:space="preserve">   Секретар с/ради:                                   Н.Г. Стрижак</w:t>
      </w: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rPr>
          <w:rFonts w:ascii="Times New Roman" w:eastAsia="Calibri" w:hAnsi="Times New Roman"/>
          <w:iCs/>
          <w:sz w:val="28"/>
          <w:szCs w:val="28"/>
          <w:lang w:eastAsia="en-US"/>
        </w:rPr>
      </w:pPr>
    </w:p>
    <w:p w:rsidR="007624E3" w:rsidRPr="007624E3" w:rsidRDefault="007624E3" w:rsidP="007624E3">
      <w:pPr>
        <w:spacing w:after="0" w:line="288" w:lineRule="auto"/>
        <w:jc w:val="center"/>
        <w:rPr>
          <w:rFonts w:ascii="Times New Roman" w:hAnsi="Times New Roman"/>
          <w:bCs/>
        </w:rPr>
      </w:pPr>
      <w:r w:rsidRPr="007624E3">
        <w:rPr>
          <w:rFonts w:ascii="Times New Roman" w:eastAsia="Calibri" w:hAnsi="Times New Roman"/>
          <w:noProof/>
          <w:lang w:val="uk-UA" w:eastAsia="uk-UA"/>
        </w:rPr>
        <w:drawing>
          <wp:inline distT="0" distB="0" distL="0" distR="0" wp14:anchorId="1818F9FD" wp14:editId="113B2040">
            <wp:extent cx="499745" cy="690880"/>
            <wp:effectExtent l="0" t="0" r="0" b="0"/>
            <wp:docPr id="31" name="Рисунок 31" descr="Опис : Гер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Герб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745" cy="690880"/>
                    </a:xfrm>
                    <a:prstGeom prst="rect">
                      <a:avLst/>
                    </a:prstGeom>
                    <a:noFill/>
                    <a:ln>
                      <a:noFill/>
                    </a:ln>
                  </pic:spPr>
                </pic:pic>
              </a:graphicData>
            </a:graphic>
          </wp:inline>
        </w:drawing>
      </w:r>
    </w:p>
    <w:p w:rsidR="007624E3" w:rsidRPr="007624E3" w:rsidRDefault="007624E3" w:rsidP="007624E3">
      <w:pPr>
        <w:spacing w:after="0" w:line="288" w:lineRule="auto"/>
        <w:rPr>
          <w:rFonts w:ascii="Times New Roman" w:eastAsia="Calibri" w:hAnsi="Times New Roman"/>
          <w:iCs/>
        </w:rPr>
      </w:pPr>
      <w:r w:rsidRPr="007624E3">
        <w:rPr>
          <w:rFonts w:ascii="Times New Roman" w:eastAsia="Calibri" w:hAnsi="Times New Roman"/>
          <w:iCs/>
        </w:rPr>
        <w:t xml:space="preserve">                                </w:t>
      </w:r>
    </w:p>
    <w:p w:rsidR="007624E3" w:rsidRPr="007624E3" w:rsidRDefault="007624E3" w:rsidP="007624E3">
      <w:pPr>
        <w:spacing w:after="0" w:line="288" w:lineRule="auto"/>
        <w:jc w:val="center"/>
        <w:rPr>
          <w:rFonts w:ascii="Times New Roman" w:eastAsia="Calibri" w:hAnsi="Times New Roman"/>
          <w:b/>
          <w:iCs/>
        </w:rPr>
      </w:pPr>
      <w:r w:rsidRPr="007624E3">
        <w:rPr>
          <w:rFonts w:ascii="Times New Roman" w:eastAsia="Calibri" w:hAnsi="Times New Roman"/>
          <w:b/>
          <w:iCs/>
        </w:rPr>
        <w:t>СТУДЕНИКІВСЬКА   СІЛЬСЬКА  РАДА</w:t>
      </w:r>
    </w:p>
    <w:p w:rsidR="007624E3" w:rsidRPr="007624E3" w:rsidRDefault="007624E3" w:rsidP="007624E3">
      <w:pPr>
        <w:spacing w:after="0" w:line="288" w:lineRule="auto"/>
        <w:jc w:val="center"/>
        <w:rPr>
          <w:rFonts w:ascii="Times New Roman" w:eastAsia="Calibri" w:hAnsi="Times New Roman"/>
          <w:b/>
          <w:iCs/>
        </w:rPr>
      </w:pPr>
      <w:r w:rsidRPr="007624E3">
        <w:rPr>
          <w:rFonts w:ascii="Times New Roman" w:eastAsia="Calibri" w:hAnsi="Times New Roman"/>
          <w:b/>
          <w:iCs/>
        </w:rPr>
        <w:t>ПЕРЕЯСЛАВ – ХМЕЛЬНИЦЬКОГО  РАЙОНУ</w:t>
      </w:r>
    </w:p>
    <w:p w:rsidR="007624E3" w:rsidRPr="007624E3" w:rsidRDefault="007624E3" w:rsidP="007624E3">
      <w:pPr>
        <w:spacing w:after="0" w:line="288" w:lineRule="auto"/>
        <w:jc w:val="center"/>
        <w:rPr>
          <w:rFonts w:ascii="Times New Roman" w:eastAsia="Calibri" w:hAnsi="Times New Roman"/>
          <w:b/>
          <w:iCs/>
        </w:rPr>
      </w:pPr>
      <w:r w:rsidRPr="007624E3">
        <w:rPr>
          <w:rFonts w:ascii="Times New Roman" w:eastAsia="Calibri" w:hAnsi="Times New Roman"/>
          <w:b/>
          <w:iCs/>
        </w:rPr>
        <w:t>КИЇВСЬКОЇ  ОБЛАСТІ</w:t>
      </w:r>
    </w:p>
    <w:p w:rsidR="007624E3" w:rsidRPr="007624E3" w:rsidRDefault="007624E3" w:rsidP="007624E3">
      <w:pPr>
        <w:spacing w:after="0" w:line="288" w:lineRule="auto"/>
        <w:jc w:val="center"/>
        <w:rPr>
          <w:rFonts w:ascii="Times New Roman" w:eastAsia="Calibri" w:hAnsi="Times New Roman"/>
          <w:b/>
          <w:iCs/>
        </w:rPr>
      </w:pPr>
      <w:r w:rsidRPr="007624E3">
        <w:rPr>
          <w:rFonts w:ascii="Times New Roman" w:eastAsia="Calibri" w:hAnsi="Times New Roman"/>
          <w:b/>
          <w:iCs/>
        </w:rPr>
        <w:t>СЬОМОГО  СКЛИКАННЯ</w:t>
      </w:r>
    </w:p>
    <w:p w:rsidR="007624E3" w:rsidRPr="007624E3" w:rsidRDefault="007624E3" w:rsidP="007624E3">
      <w:pPr>
        <w:spacing w:after="0" w:line="288" w:lineRule="auto"/>
        <w:jc w:val="center"/>
        <w:rPr>
          <w:rFonts w:ascii="Times New Roman" w:eastAsia="Calibri" w:hAnsi="Times New Roman"/>
          <w:b/>
          <w:iCs/>
        </w:rPr>
      </w:pPr>
    </w:p>
    <w:p w:rsidR="007624E3" w:rsidRPr="007624E3" w:rsidRDefault="007624E3" w:rsidP="007624E3">
      <w:pPr>
        <w:spacing w:after="0" w:line="288" w:lineRule="auto"/>
        <w:jc w:val="center"/>
        <w:rPr>
          <w:rFonts w:ascii="Times New Roman" w:eastAsia="Calibri" w:hAnsi="Times New Roman"/>
          <w:b/>
          <w:iCs/>
        </w:rPr>
      </w:pPr>
      <w:r w:rsidRPr="007624E3">
        <w:rPr>
          <w:rFonts w:ascii="Times New Roman" w:eastAsia="Calibri" w:hAnsi="Times New Roman"/>
          <w:b/>
          <w:iCs/>
        </w:rPr>
        <w:t>Р І Ш Е Н Н Я</w:t>
      </w:r>
    </w:p>
    <w:p w:rsidR="007624E3" w:rsidRPr="007624E3" w:rsidRDefault="007624E3" w:rsidP="007624E3">
      <w:pPr>
        <w:spacing w:after="0" w:line="288" w:lineRule="auto"/>
        <w:rPr>
          <w:rFonts w:ascii="Times New Roman" w:eastAsia="Calibri" w:hAnsi="Times New Roman"/>
          <w:b/>
          <w:iCs/>
          <w:sz w:val="28"/>
          <w:szCs w:val="28"/>
        </w:rPr>
      </w:pPr>
      <w:r w:rsidRPr="007624E3">
        <w:rPr>
          <w:rFonts w:ascii="Times New Roman" w:eastAsia="Calibri" w:hAnsi="Times New Roman"/>
          <w:b/>
          <w:iCs/>
          <w:sz w:val="28"/>
          <w:szCs w:val="28"/>
        </w:rPr>
        <w:t>Про виділення одноразової матеріальної допомоги.</w:t>
      </w:r>
    </w:p>
    <w:p w:rsidR="007624E3" w:rsidRPr="007624E3" w:rsidRDefault="007624E3" w:rsidP="007624E3">
      <w:pPr>
        <w:spacing w:after="0" w:line="288" w:lineRule="auto"/>
        <w:rPr>
          <w:rFonts w:ascii="Times New Roman" w:eastAsia="Calibri" w:hAnsi="Times New Roman"/>
          <w:b/>
          <w:iCs/>
          <w:sz w:val="28"/>
          <w:szCs w:val="28"/>
        </w:rPr>
      </w:pPr>
    </w:p>
    <w:p w:rsidR="007624E3" w:rsidRPr="007624E3" w:rsidRDefault="007624E3" w:rsidP="007624E3">
      <w:pPr>
        <w:spacing w:after="0" w:line="288" w:lineRule="auto"/>
        <w:rPr>
          <w:rFonts w:ascii="Times New Roman" w:eastAsia="Calibri" w:hAnsi="Times New Roman"/>
          <w:iCs/>
          <w:sz w:val="28"/>
          <w:szCs w:val="28"/>
        </w:rPr>
      </w:pPr>
      <w:r w:rsidRPr="007624E3">
        <w:rPr>
          <w:rFonts w:ascii="Times New Roman" w:eastAsia="Calibri" w:hAnsi="Times New Roman"/>
          <w:iCs/>
          <w:sz w:val="28"/>
          <w:szCs w:val="28"/>
        </w:rPr>
        <w:t xml:space="preserve">      Відповідно до Положення про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сільської ради № 118 від 30.03.2018 року, керуючись ст. 34 Закону України «Про місцеве самоврядування в Україні»,   сільська рада</w:t>
      </w:r>
    </w:p>
    <w:p w:rsidR="007624E3" w:rsidRPr="007624E3" w:rsidRDefault="007624E3" w:rsidP="007624E3">
      <w:pPr>
        <w:spacing w:after="0" w:line="288" w:lineRule="auto"/>
        <w:rPr>
          <w:rFonts w:ascii="Times New Roman" w:eastAsia="Calibri" w:hAnsi="Times New Roman"/>
          <w:iCs/>
          <w:sz w:val="28"/>
          <w:szCs w:val="28"/>
        </w:rPr>
      </w:pPr>
    </w:p>
    <w:p w:rsidR="007624E3" w:rsidRPr="007624E3" w:rsidRDefault="007624E3" w:rsidP="007624E3">
      <w:pPr>
        <w:spacing w:after="0" w:line="288" w:lineRule="auto"/>
        <w:rPr>
          <w:rFonts w:ascii="Times New Roman" w:eastAsia="Calibri" w:hAnsi="Times New Roman"/>
          <w:b/>
          <w:iCs/>
          <w:sz w:val="28"/>
          <w:szCs w:val="28"/>
        </w:rPr>
      </w:pPr>
      <w:r w:rsidRPr="007624E3">
        <w:rPr>
          <w:rFonts w:ascii="Times New Roman" w:eastAsia="Calibri" w:hAnsi="Times New Roman"/>
          <w:b/>
          <w:iCs/>
          <w:sz w:val="28"/>
          <w:szCs w:val="28"/>
        </w:rPr>
        <w:t>ВИРІШИЛА :</w:t>
      </w:r>
    </w:p>
    <w:p w:rsidR="007624E3" w:rsidRPr="007624E3" w:rsidRDefault="007624E3" w:rsidP="007624E3">
      <w:pPr>
        <w:pStyle w:val="aa"/>
        <w:numPr>
          <w:ilvl w:val="0"/>
          <w:numId w:val="37"/>
        </w:numPr>
        <w:autoSpaceDE w:val="0"/>
        <w:autoSpaceDN w:val="0"/>
        <w:spacing w:after="0" w:line="288" w:lineRule="auto"/>
        <w:rPr>
          <w:rFonts w:ascii="Times New Roman" w:eastAsia="Calibri" w:hAnsi="Times New Roman"/>
          <w:iCs/>
          <w:sz w:val="28"/>
          <w:szCs w:val="28"/>
        </w:rPr>
      </w:pPr>
      <w:r w:rsidRPr="007624E3">
        <w:rPr>
          <w:rFonts w:ascii="Times New Roman" w:eastAsia="Calibri" w:hAnsi="Times New Roman"/>
          <w:iCs/>
          <w:sz w:val="28"/>
          <w:szCs w:val="28"/>
        </w:rPr>
        <w:t xml:space="preserve">Надати  одноразову матеріальну допомогу на лікування  громадян згідно списку (додається). </w:t>
      </w:r>
    </w:p>
    <w:p w:rsidR="007624E3" w:rsidRPr="007624E3" w:rsidRDefault="007624E3" w:rsidP="007624E3">
      <w:pPr>
        <w:pStyle w:val="aa"/>
        <w:numPr>
          <w:ilvl w:val="0"/>
          <w:numId w:val="37"/>
        </w:numPr>
        <w:autoSpaceDE w:val="0"/>
        <w:autoSpaceDN w:val="0"/>
        <w:spacing w:after="0" w:line="288" w:lineRule="auto"/>
        <w:rPr>
          <w:rFonts w:ascii="Times New Roman" w:eastAsia="Calibri" w:hAnsi="Times New Roman"/>
          <w:iCs/>
          <w:sz w:val="28"/>
          <w:szCs w:val="28"/>
        </w:rPr>
      </w:pPr>
      <w:r w:rsidRPr="007624E3">
        <w:rPr>
          <w:rFonts w:ascii="Times New Roman" w:eastAsia="Calibri" w:hAnsi="Times New Roman"/>
          <w:iCs/>
          <w:sz w:val="28"/>
          <w:szCs w:val="28"/>
        </w:rPr>
        <w:lastRenderedPageBreak/>
        <w:t>Надати матеріальну допомогу  Житник Лідії Леонідівні на вирішення складної життєвої ситуації в сумі 5000,00 грн.</w:t>
      </w:r>
    </w:p>
    <w:p w:rsidR="007624E3" w:rsidRPr="007624E3" w:rsidRDefault="007624E3" w:rsidP="007624E3">
      <w:pPr>
        <w:pStyle w:val="aa"/>
        <w:numPr>
          <w:ilvl w:val="0"/>
          <w:numId w:val="37"/>
        </w:numPr>
        <w:autoSpaceDE w:val="0"/>
        <w:autoSpaceDN w:val="0"/>
        <w:spacing w:after="0" w:line="288" w:lineRule="auto"/>
        <w:rPr>
          <w:rFonts w:ascii="Times New Roman" w:eastAsia="Calibri" w:hAnsi="Times New Roman"/>
          <w:iCs/>
          <w:sz w:val="28"/>
          <w:szCs w:val="28"/>
        </w:rPr>
      </w:pPr>
      <w:r w:rsidRPr="007624E3">
        <w:rPr>
          <w:rFonts w:ascii="Times New Roman" w:eastAsia="Calibri" w:hAnsi="Times New Roman"/>
          <w:iCs/>
          <w:sz w:val="28"/>
          <w:szCs w:val="28"/>
        </w:rPr>
        <w:t xml:space="preserve"> Контроль за виконанням рішення покласти на постійну комісії з питань фінансів, бюджету та планування соціально-економічного розвитку.</w:t>
      </w:r>
    </w:p>
    <w:p w:rsidR="007624E3" w:rsidRPr="007624E3" w:rsidRDefault="007624E3" w:rsidP="007624E3">
      <w:pPr>
        <w:spacing w:after="0" w:line="288" w:lineRule="auto"/>
        <w:rPr>
          <w:rFonts w:ascii="Times New Roman" w:eastAsia="Calibri" w:hAnsi="Times New Roman"/>
          <w:b/>
          <w:iCs/>
          <w:sz w:val="28"/>
          <w:szCs w:val="28"/>
        </w:rPr>
      </w:pPr>
    </w:p>
    <w:p w:rsidR="007624E3" w:rsidRPr="007624E3" w:rsidRDefault="007624E3" w:rsidP="007624E3">
      <w:pPr>
        <w:spacing w:after="0" w:line="288" w:lineRule="auto"/>
        <w:rPr>
          <w:rFonts w:ascii="Times New Roman" w:eastAsia="Calibri" w:hAnsi="Times New Roman"/>
          <w:b/>
          <w:iCs/>
          <w:sz w:val="28"/>
          <w:szCs w:val="28"/>
        </w:rPr>
      </w:pPr>
    </w:p>
    <w:p w:rsidR="007624E3" w:rsidRPr="007624E3" w:rsidRDefault="007624E3" w:rsidP="007624E3">
      <w:pPr>
        <w:spacing w:after="0" w:line="288" w:lineRule="auto"/>
        <w:rPr>
          <w:rFonts w:ascii="Times New Roman" w:eastAsia="Calibri" w:hAnsi="Times New Roman"/>
          <w:iCs/>
          <w:sz w:val="28"/>
          <w:szCs w:val="28"/>
        </w:rPr>
      </w:pPr>
      <w:r w:rsidRPr="007624E3">
        <w:rPr>
          <w:rFonts w:ascii="Times New Roman" w:eastAsia="Calibri" w:hAnsi="Times New Roman"/>
          <w:b/>
          <w:iCs/>
          <w:sz w:val="28"/>
          <w:szCs w:val="28"/>
        </w:rPr>
        <w:t xml:space="preserve">               </w:t>
      </w:r>
      <w:r w:rsidRPr="007624E3">
        <w:rPr>
          <w:rFonts w:ascii="Times New Roman" w:eastAsia="Calibri" w:hAnsi="Times New Roman"/>
          <w:iCs/>
          <w:sz w:val="28"/>
          <w:szCs w:val="28"/>
        </w:rPr>
        <w:t>Сільський голова:                                     М.О. Лях</w:t>
      </w:r>
    </w:p>
    <w:p w:rsidR="007624E3" w:rsidRPr="007624E3" w:rsidRDefault="007624E3" w:rsidP="007624E3">
      <w:pPr>
        <w:spacing w:after="0" w:line="288" w:lineRule="auto"/>
        <w:rPr>
          <w:rFonts w:ascii="Times New Roman" w:eastAsia="Calibri" w:hAnsi="Times New Roman"/>
          <w:iCs/>
          <w:sz w:val="28"/>
          <w:szCs w:val="28"/>
        </w:rPr>
      </w:pPr>
    </w:p>
    <w:p w:rsidR="007624E3" w:rsidRPr="007624E3" w:rsidRDefault="007624E3" w:rsidP="007624E3">
      <w:pPr>
        <w:spacing w:after="0" w:line="288" w:lineRule="auto"/>
        <w:rPr>
          <w:rFonts w:ascii="Times New Roman" w:eastAsia="Calibri" w:hAnsi="Times New Roman"/>
          <w:iCs/>
          <w:sz w:val="28"/>
          <w:szCs w:val="28"/>
        </w:rPr>
      </w:pPr>
    </w:p>
    <w:p w:rsidR="007624E3" w:rsidRPr="007624E3" w:rsidRDefault="007624E3" w:rsidP="007624E3">
      <w:pPr>
        <w:spacing w:after="0" w:line="288" w:lineRule="auto"/>
        <w:rPr>
          <w:rFonts w:ascii="Times New Roman" w:eastAsia="Calibri" w:hAnsi="Times New Roman"/>
          <w:iCs/>
          <w:sz w:val="28"/>
          <w:szCs w:val="28"/>
        </w:rPr>
      </w:pPr>
    </w:p>
    <w:p w:rsidR="007624E3" w:rsidRPr="007624E3" w:rsidRDefault="007624E3" w:rsidP="007624E3">
      <w:pPr>
        <w:spacing w:after="0" w:line="288" w:lineRule="auto"/>
        <w:rPr>
          <w:rFonts w:ascii="Times New Roman" w:eastAsia="Calibri" w:hAnsi="Times New Roman"/>
          <w:iCs/>
          <w:sz w:val="28"/>
          <w:szCs w:val="28"/>
        </w:rPr>
      </w:pPr>
    </w:p>
    <w:p w:rsidR="007624E3" w:rsidRPr="007624E3" w:rsidRDefault="007624E3" w:rsidP="007624E3">
      <w:pPr>
        <w:spacing w:after="0" w:line="288" w:lineRule="auto"/>
        <w:rPr>
          <w:rFonts w:ascii="Times New Roman" w:eastAsia="Calibri" w:hAnsi="Times New Roman"/>
          <w:b/>
          <w:iCs/>
          <w:sz w:val="28"/>
          <w:szCs w:val="28"/>
        </w:rPr>
      </w:pPr>
      <w:r w:rsidRPr="007624E3">
        <w:rPr>
          <w:rFonts w:ascii="Times New Roman" w:eastAsia="Calibri" w:hAnsi="Times New Roman"/>
          <w:b/>
          <w:iCs/>
          <w:sz w:val="28"/>
          <w:szCs w:val="28"/>
        </w:rPr>
        <w:t>с. Студеники</w:t>
      </w:r>
    </w:p>
    <w:p w:rsidR="007624E3" w:rsidRPr="007624E3" w:rsidRDefault="007624E3" w:rsidP="007624E3">
      <w:pPr>
        <w:spacing w:after="0" w:line="288" w:lineRule="auto"/>
        <w:rPr>
          <w:rFonts w:ascii="Times New Roman" w:eastAsia="Calibri" w:hAnsi="Times New Roman"/>
          <w:b/>
          <w:iCs/>
          <w:sz w:val="28"/>
          <w:szCs w:val="28"/>
        </w:rPr>
      </w:pPr>
      <w:r w:rsidRPr="007624E3">
        <w:rPr>
          <w:rFonts w:ascii="Times New Roman" w:eastAsia="Calibri" w:hAnsi="Times New Roman"/>
          <w:b/>
          <w:iCs/>
          <w:sz w:val="28"/>
          <w:szCs w:val="28"/>
        </w:rPr>
        <w:t>№6</w:t>
      </w:r>
      <w:r w:rsidRPr="007624E3">
        <w:rPr>
          <w:rFonts w:ascii="Times New Roman" w:eastAsia="Calibri" w:hAnsi="Times New Roman"/>
          <w:b/>
          <w:iCs/>
          <w:sz w:val="28"/>
          <w:szCs w:val="28"/>
          <w:lang w:val="uk-UA"/>
        </w:rPr>
        <w:t>02</w:t>
      </w:r>
      <w:r w:rsidRPr="007624E3">
        <w:rPr>
          <w:rFonts w:ascii="Times New Roman" w:eastAsia="Calibri" w:hAnsi="Times New Roman"/>
          <w:b/>
          <w:iCs/>
          <w:sz w:val="28"/>
          <w:szCs w:val="28"/>
        </w:rPr>
        <w:t xml:space="preserve"> – ХХІУ- УІІ</w:t>
      </w:r>
    </w:p>
    <w:p w:rsidR="007624E3" w:rsidRPr="007624E3" w:rsidRDefault="007624E3" w:rsidP="007624E3">
      <w:pPr>
        <w:spacing w:after="0" w:line="288" w:lineRule="auto"/>
        <w:rPr>
          <w:rFonts w:ascii="Times New Roman" w:eastAsia="Calibri" w:hAnsi="Times New Roman"/>
          <w:b/>
          <w:iCs/>
          <w:sz w:val="28"/>
          <w:szCs w:val="28"/>
        </w:rPr>
      </w:pPr>
      <w:r w:rsidRPr="007624E3">
        <w:rPr>
          <w:rFonts w:ascii="Times New Roman" w:eastAsia="Calibri" w:hAnsi="Times New Roman"/>
          <w:b/>
          <w:iCs/>
          <w:sz w:val="28"/>
          <w:szCs w:val="28"/>
        </w:rPr>
        <w:t>26.02.2019</w:t>
      </w:r>
    </w:p>
    <w:p w:rsidR="00391534" w:rsidRDefault="00391534" w:rsidP="007624E3">
      <w:pPr>
        <w:spacing w:after="0"/>
        <w:rPr>
          <w:rFonts w:ascii="Times New Roman" w:hAnsi="Times New Roman"/>
          <w:b/>
          <w:sz w:val="24"/>
          <w:szCs w:val="24"/>
          <w:lang w:val="uk-UA"/>
        </w:rPr>
      </w:pPr>
    </w:p>
    <w:p w:rsidR="00A06542" w:rsidRDefault="00A06542" w:rsidP="007624E3">
      <w:pPr>
        <w:spacing w:after="0"/>
        <w:rPr>
          <w:rFonts w:ascii="Times New Roman" w:hAnsi="Times New Roman"/>
          <w:b/>
          <w:sz w:val="24"/>
          <w:szCs w:val="24"/>
          <w:lang w:val="uk-UA"/>
        </w:rPr>
      </w:pPr>
    </w:p>
    <w:p w:rsidR="00A06542" w:rsidRDefault="00A06542" w:rsidP="007624E3">
      <w:pPr>
        <w:spacing w:after="0"/>
        <w:rPr>
          <w:rFonts w:ascii="Times New Roman" w:hAnsi="Times New Roman"/>
          <w:b/>
          <w:sz w:val="24"/>
          <w:szCs w:val="24"/>
          <w:lang w:val="uk-UA"/>
        </w:rPr>
      </w:pPr>
    </w:p>
    <w:p w:rsidR="00A06542" w:rsidRDefault="00A06542" w:rsidP="007624E3">
      <w:pPr>
        <w:spacing w:after="0"/>
        <w:rPr>
          <w:rFonts w:ascii="Times New Roman" w:hAnsi="Times New Roman"/>
          <w:b/>
          <w:sz w:val="24"/>
          <w:szCs w:val="24"/>
          <w:lang w:val="uk-UA"/>
        </w:rPr>
      </w:pPr>
    </w:p>
    <w:p w:rsidR="00A06542" w:rsidRDefault="00A06542" w:rsidP="007624E3">
      <w:pPr>
        <w:spacing w:after="0"/>
        <w:rPr>
          <w:rFonts w:ascii="Times New Roman" w:hAnsi="Times New Roman"/>
          <w:b/>
          <w:sz w:val="24"/>
          <w:szCs w:val="24"/>
          <w:lang w:val="uk-UA"/>
        </w:rPr>
      </w:pPr>
    </w:p>
    <w:p w:rsidR="00A06542" w:rsidRPr="00A06542" w:rsidRDefault="00A06542" w:rsidP="00A06542">
      <w:pPr>
        <w:autoSpaceDE w:val="0"/>
        <w:autoSpaceDN w:val="0"/>
        <w:spacing w:after="0" w:line="240" w:lineRule="auto"/>
        <w:jc w:val="center"/>
        <w:rPr>
          <w:rFonts w:ascii="Times New Roman" w:hAnsi="Times New Roman"/>
          <w:sz w:val="20"/>
          <w:szCs w:val="20"/>
          <w:lang w:val="uk-UA"/>
        </w:rPr>
      </w:pPr>
      <w:r w:rsidRPr="00A06542">
        <w:rPr>
          <w:rFonts w:ascii="Times New Roman" w:hAnsi="Times New Roman"/>
          <w:sz w:val="20"/>
          <w:szCs w:val="20"/>
        </w:rPr>
        <w:object w:dxaOrig="1215" w:dyaOrig="1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66.75pt" o:ole="">
            <v:imagedata r:id="rId11" o:title=""/>
          </v:shape>
          <o:OLEObject Type="Embed" ProgID="PBrush" ShapeID="_x0000_i1025" DrawAspect="Content" ObjectID="_1629010800" r:id="rId12"/>
        </w:object>
      </w:r>
    </w:p>
    <w:p w:rsidR="00A06542" w:rsidRPr="00A06542" w:rsidRDefault="00A06542" w:rsidP="00A06542">
      <w:pPr>
        <w:autoSpaceDE w:val="0"/>
        <w:autoSpaceDN w:val="0"/>
        <w:spacing w:after="0" w:line="240" w:lineRule="auto"/>
        <w:jc w:val="center"/>
        <w:rPr>
          <w:rFonts w:ascii="Times New Roman" w:hAnsi="Times New Roman"/>
          <w:b/>
          <w:bCs/>
          <w:sz w:val="28"/>
          <w:szCs w:val="28"/>
          <w:lang w:val="uk-UA"/>
        </w:rPr>
      </w:pPr>
      <w:r w:rsidRPr="00A06542">
        <w:rPr>
          <w:rFonts w:ascii="Times New Roman" w:hAnsi="Times New Roman"/>
          <w:b/>
          <w:bCs/>
          <w:sz w:val="28"/>
          <w:szCs w:val="28"/>
          <w:lang w:val="uk-UA"/>
        </w:rPr>
        <w:t>У К Р А Ї Н А</w:t>
      </w:r>
    </w:p>
    <w:p w:rsidR="00A06542" w:rsidRPr="00A06542" w:rsidRDefault="00A06542" w:rsidP="00A06542">
      <w:pPr>
        <w:autoSpaceDE w:val="0"/>
        <w:autoSpaceDN w:val="0"/>
        <w:spacing w:after="0" w:line="240" w:lineRule="auto"/>
        <w:jc w:val="center"/>
        <w:rPr>
          <w:rFonts w:ascii="Times New Roman" w:hAnsi="Times New Roman"/>
          <w:b/>
          <w:bCs/>
          <w:sz w:val="28"/>
          <w:szCs w:val="28"/>
          <w:lang w:val="uk-UA"/>
        </w:rPr>
      </w:pPr>
      <w:r w:rsidRPr="00A06542">
        <w:rPr>
          <w:rFonts w:ascii="Times New Roman" w:hAnsi="Times New Roman"/>
          <w:b/>
          <w:bCs/>
          <w:sz w:val="28"/>
          <w:szCs w:val="28"/>
          <w:lang w:val="uk-UA"/>
        </w:rPr>
        <w:t>СТУДЕНИКІВСЬКА СІЛЬСЬКА РАДА</w:t>
      </w:r>
    </w:p>
    <w:p w:rsidR="00A06542" w:rsidRPr="00A06542" w:rsidRDefault="00A06542" w:rsidP="00A06542">
      <w:pPr>
        <w:autoSpaceDE w:val="0"/>
        <w:autoSpaceDN w:val="0"/>
        <w:spacing w:after="0" w:line="240" w:lineRule="auto"/>
        <w:jc w:val="center"/>
        <w:rPr>
          <w:rFonts w:ascii="Times New Roman" w:hAnsi="Times New Roman"/>
          <w:b/>
          <w:bCs/>
          <w:sz w:val="28"/>
          <w:szCs w:val="28"/>
          <w:lang w:val="uk-UA"/>
        </w:rPr>
      </w:pPr>
      <w:r w:rsidRPr="00A06542">
        <w:rPr>
          <w:rFonts w:ascii="Times New Roman" w:hAnsi="Times New Roman"/>
          <w:b/>
          <w:bCs/>
          <w:sz w:val="28"/>
          <w:szCs w:val="28"/>
          <w:lang w:val="uk-UA"/>
        </w:rPr>
        <w:t>ПЕРЕЯСЛАВ-ХМЕЛЬНИЦЬКОГО  РАЙОНУ</w:t>
      </w:r>
    </w:p>
    <w:p w:rsidR="00A06542" w:rsidRPr="00A06542" w:rsidRDefault="00A06542" w:rsidP="00A06542">
      <w:pPr>
        <w:autoSpaceDE w:val="0"/>
        <w:autoSpaceDN w:val="0"/>
        <w:spacing w:after="0" w:line="240" w:lineRule="auto"/>
        <w:jc w:val="center"/>
        <w:rPr>
          <w:rFonts w:ascii="Times New Roman" w:hAnsi="Times New Roman"/>
          <w:b/>
          <w:bCs/>
          <w:sz w:val="28"/>
          <w:szCs w:val="28"/>
          <w:lang w:val="uk-UA"/>
        </w:rPr>
      </w:pPr>
      <w:r w:rsidRPr="00A06542">
        <w:rPr>
          <w:rFonts w:ascii="Times New Roman" w:hAnsi="Times New Roman"/>
          <w:b/>
          <w:bCs/>
          <w:sz w:val="28"/>
          <w:szCs w:val="28"/>
          <w:lang w:val="uk-UA"/>
        </w:rPr>
        <w:t>КИЇВСЬКОЇ ОБЛАСТІ</w:t>
      </w:r>
    </w:p>
    <w:p w:rsidR="00A06542" w:rsidRPr="00A06542" w:rsidRDefault="00A06542" w:rsidP="00A06542">
      <w:pPr>
        <w:autoSpaceDE w:val="0"/>
        <w:autoSpaceDN w:val="0"/>
        <w:spacing w:after="0" w:line="240" w:lineRule="auto"/>
        <w:rPr>
          <w:rFonts w:ascii="Times New Roman" w:hAnsi="Times New Roman"/>
          <w:b/>
          <w:bCs/>
          <w:sz w:val="28"/>
          <w:szCs w:val="28"/>
          <w:lang w:val="uk-UA"/>
        </w:rPr>
      </w:pPr>
      <w:r w:rsidRPr="00A06542">
        <w:rPr>
          <w:rFonts w:ascii="Times New Roman" w:hAnsi="Times New Roman"/>
          <w:b/>
          <w:bCs/>
          <w:sz w:val="28"/>
          <w:szCs w:val="28"/>
          <w:lang w:val="uk-UA"/>
        </w:rPr>
        <w:t xml:space="preserve">                                             СЬОМОГО  СКЛИКАННЯ</w:t>
      </w:r>
    </w:p>
    <w:p w:rsidR="00A06542" w:rsidRPr="00A06542" w:rsidRDefault="00A06542" w:rsidP="00A06542">
      <w:pPr>
        <w:autoSpaceDE w:val="0"/>
        <w:autoSpaceDN w:val="0"/>
        <w:spacing w:after="0" w:line="240" w:lineRule="auto"/>
        <w:rPr>
          <w:rFonts w:ascii="Times New Roman" w:hAnsi="Times New Roman"/>
          <w:b/>
          <w:bCs/>
          <w:sz w:val="28"/>
          <w:szCs w:val="28"/>
          <w:lang w:val="uk-UA"/>
        </w:rPr>
      </w:pPr>
    </w:p>
    <w:p w:rsidR="00A06542" w:rsidRPr="00A06542" w:rsidRDefault="00A06542" w:rsidP="00A06542">
      <w:pPr>
        <w:autoSpaceDE w:val="0"/>
        <w:autoSpaceDN w:val="0"/>
        <w:spacing w:after="0" w:line="240" w:lineRule="auto"/>
        <w:rPr>
          <w:rFonts w:ascii="Times New Roman" w:hAnsi="Times New Roman"/>
          <w:b/>
          <w:bCs/>
          <w:sz w:val="28"/>
          <w:szCs w:val="28"/>
          <w:lang w:val="uk-UA"/>
        </w:rPr>
      </w:pPr>
      <w:r w:rsidRPr="00A06542">
        <w:rPr>
          <w:rFonts w:ascii="Times New Roman" w:hAnsi="Times New Roman"/>
          <w:b/>
          <w:bCs/>
          <w:sz w:val="28"/>
          <w:szCs w:val="28"/>
          <w:lang w:val="uk-UA"/>
        </w:rPr>
        <w:t xml:space="preserve">                                                       РІШЕННЯ</w:t>
      </w:r>
    </w:p>
    <w:p w:rsidR="00A06542" w:rsidRPr="00A06542" w:rsidRDefault="00A06542" w:rsidP="00A06542">
      <w:pPr>
        <w:autoSpaceDE w:val="0"/>
        <w:autoSpaceDN w:val="0"/>
        <w:spacing w:after="0" w:line="240" w:lineRule="auto"/>
        <w:jc w:val="center"/>
        <w:rPr>
          <w:rFonts w:ascii="Times New Roman" w:hAnsi="Times New Roman"/>
          <w:b/>
          <w:bCs/>
          <w:sz w:val="28"/>
          <w:szCs w:val="28"/>
          <w:lang w:val="uk-UA"/>
        </w:rPr>
      </w:pPr>
    </w:p>
    <w:p w:rsidR="00A06542" w:rsidRPr="00A06542" w:rsidRDefault="00A06542" w:rsidP="00A06542">
      <w:pPr>
        <w:autoSpaceDE w:val="0"/>
        <w:autoSpaceDN w:val="0"/>
        <w:spacing w:after="0" w:line="240" w:lineRule="auto"/>
        <w:jc w:val="both"/>
        <w:rPr>
          <w:rFonts w:ascii="Times New Roman" w:hAnsi="Times New Roman"/>
          <w:b/>
          <w:bCs/>
          <w:sz w:val="28"/>
          <w:szCs w:val="28"/>
          <w:lang w:val="uk-UA"/>
        </w:rPr>
      </w:pPr>
    </w:p>
    <w:p w:rsidR="00A06542" w:rsidRPr="00A06542" w:rsidRDefault="00A06542" w:rsidP="00A06542">
      <w:pPr>
        <w:autoSpaceDE w:val="0"/>
        <w:autoSpaceDN w:val="0"/>
        <w:spacing w:after="0" w:line="240" w:lineRule="auto"/>
        <w:jc w:val="center"/>
        <w:rPr>
          <w:rFonts w:ascii="Times New Roman" w:hAnsi="Times New Roman"/>
          <w:b/>
          <w:bCs/>
          <w:sz w:val="28"/>
          <w:szCs w:val="28"/>
          <w:lang w:val="uk-UA"/>
        </w:rPr>
      </w:pPr>
    </w:p>
    <w:p w:rsidR="00A06542" w:rsidRPr="00A06542" w:rsidRDefault="00A06542" w:rsidP="00A06542">
      <w:pPr>
        <w:autoSpaceDE w:val="0"/>
        <w:autoSpaceDN w:val="0"/>
        <w:spacing w:after="0" w:line="240" w:lineRule="auto"/>
        <w:rPr>
          <w:rFonts w:ascii="Times New Roman" w:hAnsi="Times New Roman"/>
          <w:b/>
          <w:sz w:val="28"/>
          <w:szCs w:val="28"/>
        </w:rPr>
      </w:pPr>
      <w:r w:rsidRPr="00A06542">
        <w:rPr>
          <w:rFonts w:ascii="Times New Roman" w:hAnsi="Times New Roman"/>
          <w:b/>
          <w:sz w:val="28"/>
          <w:szCs w:val="28"/>
          <w:lang w:val="uk-UA"/>
        </w:rPr>
        <w:t xml:space="preserve">Про затвердження </w:t>
      </w:r>
      <w:r w:rsidRPr="00A06542">
        <w:rPr>
          <w:rFonts w:ascii="Times New Roman" w:hAnsi="Times New Roman"/>
          <w:b/>
          <w:sz w:val="28"/>
          <w:szCs w:val="28"/>
        </w:rPr>
        <w:t xml:space="preserve">Положення  про преміювання </w:t>
      </w:r>
    </w:p>
    <w:p w:rsidR="00A06542" w:rsidRPr="00A06542" w:rsidRDefault="00A06542" w:rsidP="00A06542">
      <w:pPr>
        <w:autoSpaceDE w:val="0"/>
        <w:autoSpaceDN w:val="0"/>
        <w:spacing w:after="0" w:line="240" w:lineRule="auto"/>
        <w:rPr>
          <w:rFonts w:ascii="Times New Roman" w:hAnsi="Times New Roman"/>
          <w:b/>
          <w:sz w:val="28"/>
          <w:szCs w:val="28"/>
        </w:rPr>
      </w:pPr>
      <w:r w:rsidRPr="00A06542">
        <w:rPr>
          <w:rFonts w:ascii="Times New Roman" w:hAnsi="Times New Roman"/>
          <w:b/>
          <w:sz w:val="28"/>
          <w:szCs w:val="28"/>
        </w:rPr>
        <w:t xml:space="preserve">працівників закладів культури </w:t>
      </w:r>
    </w:p>
    <w:p w:rsidR="00A06542" w:rsidRPr="00A06542" w:rsidRDefault="00A06542" w:rsidP="00A06542">
      <w:pPr>
        <w:autoSpaceDE w:val="0"/>
        <w:autoSpaceDN w:val="0"/>
        <w:spacing w:after="0" w:line="240" w:lineRule="auto"/>
        <w:rPr>
          <w:rFonts w:ascii="Times New Roman" w:hAnsi="Times New Roman"/>
          <w:sz w:val="28"/>
          <w:szCs w:val="28"/>
        </w:rPr>
      </w:pPr>
    </w:p>
    <w:p w:rsidR="00A06542" w:rsidRPr="00A06542" w:rsidRDefault="00A06542" w:rsidP="00A06542">
      <w:pPr>
        <w:autoSpaceDE w:val="0"/>
        <w:autoSpaceDN w:val="0"/>
        <w:spacing w:after="0" w:line="240" w:lineRule="auto"/>
        <w:ind w:right="-1"/>
        <w:jc w:val="both"/>
        <w:rPr>
          <w:rFonts w:ascii="Times New Roman" w:hAnsi="Times New Roman"/>
          <w:sz w:val="28"/>
          <w:szCs w:val="28"/>
        </w:rPr>
      </w:pPr>
    </w:p>
    <w:p w:rsidR="00A06542" w:rsidRPr="00A06542" w:rsidRDefault="00A06542" w:rsidP="00A06542">
      <w:pPr>
        <w:autoSpaceDE w:val="0"/>
        <w:autoSpaceDN w:val="0"/>
        <w:spacing w:after="0" w:line="240" w:lineRule="auto"/>
        <w:jc w:val="both"/>
        <w:rPr>
          <w:rFonts w:ascii="Times New Roman" w:hAnsi="Times New Roman"/>
          <w:color w:val="000000"/>
          <w:spacing w:val="2"/>
          <w:sz w:val="28"/>
          <w:szCs w:val="28"/>
        </w:rPr>
      </w:pPr>
      <w:r w:rsidRPr="00A06542">
        <w:rPr>
          <w:rFonts w:ascii="Times New Roman" w:hAnsi="Times New Roman"/>
          <w:sz w:val="28"/>
          <w:szCs w:val="28"/>
        </w:rPr>
        <w:tab/>
        <w:t>Керуючись ст.26 Закону України «Про місцеве самоврядування в Україні», наказом Міністерства культури і туризму України від 18.10.2005р. №745 «Про впорядкування умов оплати праці працівникам культури на основі єдиної тарифної сітки»,</w:t>
      </w:r>
      <w:r w:rsidRPr="00A06542">
        <w:rPr>
          <w:rFonts w:ascii="Times New Roman" w:hAnsi="Times New Roman"/>
          <w:sz w:val="28"/>
          <w:szCs w:val="28"/>
          <w:lang w:val="uk-UA"/>
        </w:rPr>
        <w:t xml:space="preserve"> з метою диференціації заробітної плати керівних працівників та спеціалістів закладів культури, </w:t>
      </w:r>
      <w:r w:rsidRPr="00A06542">
        <w:rPr>
          <w:rFonts w:ascii="Times New Roman" w:hAnsi="Times New Roman"/>
          <w:sz w:val="28"/>
          <w:szCs w:val="28"/>
        </w:rPr>
        <w:t xml:space="preserve"> сільська рада  </w:t>
      </w:r>
    </w:p>
    <w:p w:rsidR="00A06542" w:rsidRPr="00A06542" w:rsidRDefault="00A06542" w:rsidP="00A06542">
      <w:pPr>
        <w:autoSpaceDE w:val="0"/>
        <w:autoSpaceDN w:val="0"/>
        <w:spacing w:after="0" w:line="240" w:lineRule="auto"/>
        <w:ind w:firstLine="708"/>
        <w:jc w:val="both"/>
        <w:rPr>
          <w:rFonts w:ascii="Times New Roman" w:hAnsi="Times New Roman"/>
          <w:sz w:val="28"/>
          <w:szCs w:val="28"/>
        </w:rPr>
      </w:pPr>
    </w:p>
    <w:p w:rsidR="00A06542" w:rsidRPr="00A06542" w:rsidRDefault="00A06542" w:rsidP="00A06542">
      <w:pPr>
        <w:autoSpaceDE w:val="0"/>
        <w:autoSpaceDN w:val="0"/>
        <w:spacing w:after="0" w:line="240" w:lineRule="auto"/>
        <w:jc w:val="both"/>
        <w:rPr>
          <w:rFonts w:ascii="Times New Roman" w:hAnsi="Times New Roman"/>
          <w:b/>
          <w:sz w:val="28"/>
          <w:szCs w:val="28"/>
        </w:rPr>
      </w:pPr>
      <w:r w:rsidRPr="00A06542">
        <w:rPr>
          <w:rFonts w:ascii="Times New Roman" w:hAnsi="Times New Roman"/>
          <w:b/>
          <w:sz w:val="28"/>
          <w:szCs w:val="28"/>
          <w:lang w:val="uk-UA"/>
        </w:rPr>
        <w:t xml:space="preserve">                                                      </w:t>
      </w:r>
      <w:r w:rsidRPr="00A06542">
        <w:rPr>
          <w:rFonts w:ascii="Times New Roman" w:hAnsi="Times New Roman"/>
          <w:b/>
          <w:sz w:val="28"/>
          <w:szCs w:val="28"/>
        </w:rPr>
        <w:t>ВИРІШИЛА:</w:t>
      </w:r>
    </w:p>
    <w:p w:rsidR="00A06542" w:rsidRPr="00A06542" w:rsidRDefault="00A06542" w:rsidP="00A06542">
      <w:pPr>
        <w:tabs>
          <w:tab w:val="left" w:pos="1485"/>
        </w:tabs>
        <w:autoSpaceDE w:val="0"/>
        <w:autoSpaceDN w:val="0"/>
        <w:spacing w:after="0" w:line="240" w:lineRule="auto"/>
        <w:jc w:val="both"/>
        <w:rPr>
          <w:rFonts w:ascii="Times New Roman" w:hAnsi="Times New Roman"/>
          <w:sz w:val="28"/>
          <w:szCs w:val="28"/>
        </w:rPr>
      </w:pPr>
      <w:r w:rsidRPr="00A06542">
        <w:rPr>
          <w:rFonts w:ascii="Times New Roman" w:hAnsi="Times New Roman"/>
          <w:sz w:val="28"/>
          <w:szCs w:val="28"/>
        </w:rPr>
        <w:lastRenderedPageBreak/>
        <w:tab/>
      </w:r>
    </w:p>
    <w:p w:rsidR="00A06542" w:rsidRPr="00A06542" w:rsidRDefault="00A06542" w:rsidP="00A06542">
      <w:pPr>
        <w:autoSpaceDE w:val="0"/>
        <w:autoSpaceDN w:val="0"/>
        <w:spacing w:after="0" w:line="240" w:lineRule="auto"/>
        <w:jc w:val="both"/>
        <w:rPr>
          <w:rFonts w:ascii="Times New Roman" w:hAnsi="Times New Roman"/>
          <w:sz w:val="28"/>
          <w:szCs w:val="28"/>
        </w:rPr>
      </w:pPr>
      <w:r w:rsidRPr="00A06542">
        <w:rPr>
          <w:rFonts w:ascii="Times New Roman" w:hAnsi="Times New Roman"/>
          <w:sz w:val="28"/>
          <w:szCs w:val="28"/>
        </w:rPr>
        <w:tab/>
      </w:r>
    </w:p>
    <w:p w:rsidR="00A06542" w:rsidRPr="00A06542" w:rsidRDefault="00A06542" w:rsidP="00A06542">
      <w:pPr>
        <w:autoSpaceDE w:val="0"/>
        <w:autoSpaceDN w:val="0"/>
        <w:spacing w:after="0" w:line="240" w:lineRule="auto"/>
        <w:jc w:val="both"/>
        <w:rPr>
          <w:rFonts w:ascii="Times New Roman" w:hAnsi="Times New Roman"/>
          <w:sz w:val="28"/>
          <w:szCs w:val="28"/>
          <w:lang w:val="uk-UA"/>
        </w:rPr>
      </w:pPr>
      <w:r w:rsidRPr="00A06542">
        <w:rPr>
          <w:rFonts w:ascii="Times New Roman" w:hAnsi="Times New Roman"/>
          <w:sz w:val="28"/>
          <w:szCs w:val="28"/>
        </w:rPr>
        <w:tab/>
        <w:t>1.</w:t>
      </w:r>
      <w:r w:rsidRPr="00A06542">
        <w:rPr>
          <w:rFonts w:ascii="Times New Roman" w:hAnsi="Times New Roman"/>
          <w:sz w:val="28"/>
          <w:szCs w:val="28"/>
          <w:lang w:val="uk-UA"/>
        </w:rPr>
        <w:t xml:space="preserve"> </w:t>
      </w:r>
      <w:r w:rsidRPr="00A06542">
        <w:rPr>
          <w:rFonts w:ascii="Times New Roman" w:hAnsi="Times New Roman"/>
          <w:sz w:val="28"/>
          <w:szCs w:val="28"/>
        </w:rPr>
        <w:t>Затвердити Положення про преміювання працівників закладів культури  (додається).</w:t>
      </w:r>
    </w:p>
    <w:p w:rsidR="00A06542" w:rsidRPr="00A06542" w:rsidRDefault="00A06542" w:rsidP="00A06542">
      <w:pPr>
        <w:autoSpaceDE w:val="0"/>
        <w:autoSpaceDN w:val="0"/>
        <w:spacing w:after="0" w:line="240" w:lineRule="auto"/>
        <w:rPr>
          <w:rFonts w:ascii="Times New Roman" w:hAnsi="Times New Roman"/>
          <w:bCs/>
          <w:sz w:val="28"/>
          <w:szCs w:val="28"/>
          <w:lang w:val="uk-UA"/>
        </w:rPr>
      </w:pPr>
      <w:r w:rsidRPr="00A06542">
        <w:rPr>
          <w:rFonts w:ascii="Times New Roman" w:hAnsi="Times New Roman"/>
          <w:bCs/>
          <w:sz w:val="28"/>
          <w:szCs w:val="28"/>
          <w:lang w:val="uk-UA"/>
        </w:rPr>
        <w:t xml:space="preserve">          2. Контроль за виконання рішення покласти на постійну комісію з питань фінансів, бюджету, планування соціально-економічного розвитку.</w:t>
      </w:r>
    </w:p>
    <w:p w:rsidR="00A06542" w:rsidRPr="00A06542" w:rsidRDefault="00A06542" w:rsidP="00A06542">
      <w:pPr>
        <w:autoSpaceDE w:val="0"/>
        <w:autoSpaceDN w:val="0"/>
        <w:spacing w:after="0" w:line="240" w:lineRule="auto"/>
        <w:jc w:val="both"/>
        <w:rPr>
          <w:rFonts w:ascii="Times New Roman" w:hAnsi="Times New Roman"/>
          <w:bCs/>
          <w:sz w:val="28"/>
          <w:szCs w:val="28"/>
          <w:lang w:val="uk-UA"/>
        </w:rPr>
      </w:pPr>
    </w:p>
    <w:p w:rsidR="00A06542" w:rsidRPr="00A06542" w:rsidRDefault="00A06542" w:rsidP="00A06542">
      <w:pPr>
        <w:tabs>
          <w:tab w:val="center" w:pos="4677"/>
          <w:tab w:val="right" w:pos="9355"/>
        </w:tabs>
        <w:autoSpaceDE w:val="0"/>
        <w:autoSpaceDN w:val="0"/>
        <w:spacing w:after="0" w:line="240" w:lineRule="auto"/>
        <w:jc w:val="center"/>
        <w:rPr>
          <w:rFonts w:ascii="Times New Roman" w:hAnsi="Times New Roman"/>
          <w:b/>
          <w:bCs/>
          <w:sz w:val="28"/>
          <w:szCs w:val="28"/>
          <w:lang w:val="uk-UA"/>
        </w:rPr>
      </w:pPr>
    </w:p>
    <w:p w:rsidR="00A06542" w:rsidRPr="00A06542" w:rsidRDefault="00A06542" w:rsidP="00A06542">
      <w:pPr>
        <w:tabs>
          <w:tab w:val="center" w:pos="4677"/>
          <w:tab w:val="right" w:pos="9355"/>
        </w:tabs>
        <w:autoSpaceDE w:val="0"/>
        <w:autoSpaceDN w:val="0"/>
        <w:spacing w:after="0" w:line="240" w:lineRule="auto"/>
        <w:jc w:val="center"/>
        <w:rPr>
          <w:rFonts w:ascii="Times New Roman" w:hAnsi="Times New Roman"/>
          <w:b/>
          <w:bCs/>
          <w:sz w:val="28"/>
          <w:szCs w:val="28"/>
          <w:lang w:val="uk-UA"/>
        </w:rPr>
      </w:pPr>
    </w:p>
    <w:p w:rsidR="00A06542" w:rsidRPr="00A06542" w:rsidRDefault="00A06542" w:rsidP="00A06542">
      <w:pPr>
        <w:tabs>
          <w:tab w:val="center" w:pos="4677"/>
          <w:tab w:val="right" w:pos="9355"/>
        </w:tabs>
        <w:autoSpaceDE w:val="0"/>
        <w:autoSpaceDN w:val="0"/>
        <w:spacing w:after="0" w:line="240" w:lineRule="auto"/>
        <w:jc w:val="center"/>
        <w:rPr>
          <w:rFonts w:ascii="Times New Roman" w:hAnsi="Times New Roman"/>
          <w:b/>
          <w:bCs/>
          <w:sz w:val="28"/>
          <w:szCs w:val="28"/>
          <w:lang w:val="uk-UA"/>
        </w:rPr>
      </w:pPr>
      <w:r w:rsidRPr="00A06542">
        <w:rPr>
          <w:rFonts w:ascii="Times New Roman" w:hAnsi="Times New Roman"/>
          <w:b/>
          <w:bCs/>
          <w:sz w:val="28"/>
          <w:szCs w:val="28"/>
          <w:lang w:val="uk-UA"/>
        </w:rPr>
        <w:t xml:space="preserve">Сільський голова                                            М.О. Лях </w:t>
      </w: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rPr>
          <w:rFonts w:ascii="Times New Roman" w:eastAsiaTheme="minorHAnsi" w:hAnsi="Times New Roman"/>
          <w:b/>
          <w:iCs/>
          <w:sz w:val="24"/>
          <w:szCs w:val="24"/>
          <w:lang w:val="uk-UA" w:eastAsia="en-US"/>
        </w:rPr>
      </w:pPr>
      <w:r w:rsidRPr="00A06542">
        <w:rPr>
          <w:rFonts w:ascii="Times New Roman" w:eastAsiaTheme="minorHAnsi" w:hAnsi="Times New Roman"/>
          <w:b/>
          <w:iCs/>
          <w:sz w:val="24"/>
          <w:szCs w:val="24"/>
          <w:lang w:val="uk-UA" w:eastAsia="en-US"/>
        </w:rPr>
        <w:t>с. Студеники</w:t>
      </w:r>
    </w:p>
    <w:p w:rsidR="00A06542" w:rsidRPr="00A06542" w:rsidRDefault="00A06542" w:rsidP="00A06542">
      <w:pPr>
        <w:spacing w:after="0" w:line="240" w:lineRule="auto"/>
        <w:rPr>
          <w:rFonts w:ascii="Times New Roman" w:eastAsiaTheme="minorHAnsi" w:hAnsi="Times New Roman"/>
          <w:b/>
          <w:iCs/>
          <w:sz w:val="24"/>
          <w:szCs w:val="24"/>
          <w:lang w:val="uk-UA" w:eastAsia="en-US"/>
        </w:rPr>
      </w:pPr>
      <w:r w:rsidRPr="00A06542">
        <w:rPr>
          <w:rFonts w:ascii="Times New Roman" w:eastAsiaTheme="minorHAnsi" w:hAnsi="Times New Roman"/>
          <w:b/>
          <w:iCs/>
          <w:sz w:val="24"/>
          <w:szCs w:val="24"/>
          <w:lang w:val="uk-UA" w:eastAsia="en-US"/>
        </w:rPr>
        <w:t>№ 603-ХХІУ-УІІ</w:t>
      </w:r>
    </w:p>
    <w:p w:rsidR="00A06542" w:rsidRPr="00A06542" w:rsidRDefault="00A06542" w:rsidP="00A06542">
      <w:pPr>
        <w:spacing w:after="0" w:line="240" w:lineRule="auto"/>
        <w:rPr>
          <w:rFonts w:ascii="Times New Roman" w:eastAsiaTheme="minorHAnsi" w:hAnsi="Times New Roman"/>
          <w:b/>
          <w:iCs/>
          <w:sz w:val="24"/>
          <w:szCs w:val="24"/>
          <w:lang w:val="uk-UA" w:eastAsia="en-US"/>
        </w:rPr>
      </w:pPr>
      <w:r w:rsidRPr="00A06542">
        <w:rPr>
          <w:rFonts w:ascii="Times New Roman" w:eastAsiaTheme="minorHAnsi" w:hAnsi="Times New Roman"/>
          <w:b/>
          <w:iCs/>
          <w:sz w:val="24"/>
          <w:szCs w:val="24"/>
          <w:lang w:val="uk-UA" w:eastAsia="en-US"/>
        </w:rPr>
        <w:t>26.02.2019</w:t>
      </w: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rFonts w:asciiTheme="minorHAnsi" w:eastAsiaTheme="minorHAnsi" w:hAnsiTheme="minorHAnsi" w:cstheme="minorBidi"/>
          <w:iCs/>
          <w:sz w:val="21"/>
          <w:szCs w:val="21"/>
          <w:lang w:val="uk-UA" w:eastAsia="en-US"/>
        </w:rPr>
      </w:pPr>
    </w:p>
    <w:p w:rsidR="00A06542" w:rsidRPr="00A06542" w:rsidRDefault="00A06542" w:rsidP="00A06542">
      <w:pPr>
        <w:spacing w:after="0" w:line="240" w:lineRule="auto"/>
        <w:jc w:val="right"/>
        <w:rPr>
          <w:ins w:id="3" w:author="Користувач" w:date="2018-10-26T08:51:00Z"/>
          <w:rFonts w:ascii="Times New Roman" w:eastAsiaTheme="minorHAnsi" w:hAnsi="Times New Roman"/>
          <w:i/>
          <w:iCs/>
          <w:sz w:val="20"/>
          <w:szCs w:val="20"/>
          <w:lang w:val="uk-UA" w:eastAsia="en-US"/>
          <w:rPrChange w:id="4" w:author="Користувач" w:date="2018-11-05T08:31:00Z">
            <w:rPr>
              <w:ins w:id="5" w:author="Користувач" w:date="2018-10-26T08:51:00Z"/>
              <w:rFonts w:asciiTheme="minorHAnsi" w:eastAsiaTheme="minorHAnsi" w:hAnsiTheme="minorHAnsi" w:cstheme="minorBidi"/>
              <w:b/>
              <w:iCs/>
              <w:sz w:val="28"/>
              <w:szCs w:val="28"/>
              <w:lang w:val="uk-UA" w:eastAsia="en-US"/>
            </w:rPr>
          </w:rPrChange>
        </w:rPr>
      </w:pPr>
      <w:ins w:id="6" w:author="Користувач" w:date="2018-10-26T08:51:00Z">
        <w:r w:rsidRPr="00A06542">
          <w:rPr>
            <w:rFonts w:asciiTheme="minorHAnsi" w:eastAsiaTheme="minorHAnsi" w:hAnsiTheme="minorHAnsi" w:cstheme="minorBidi"/>
            <w:iCs/>
            <w:sz w:val="21"/>
            <w:szCs w:val="21"/>
            <w:lang w:val="uk-UA" w:eastAsia="en-US"/>
          </w:rPr>
          <w:t xml:space="preserve">     </w:t>
        </w:r>
        <w:r w:rsidRPr="00A06542">
          <w:rPr>
            <w:rFonts w:ascii="Times New Roman" w:eastAsiaTheme="minorHAnsi" w:hAnsi="Times New Roman"/>
            <w:i/>
            <w:iCs/>
            <w:sz w:val="20"/>
            <w:szCs w:val="20"/>
            <w:lang w:val="uk-UA" w:eastAsia="en-US"/>
            <w:rPrChange w:id="7" w:author="Користувач" w:date="2018-11-05T08:31:00Z">
              <w:rPr>
                <w:rFonts w:asciiTheme="minorHAnsi" w:eastAsiaTheme="minorHAnsi" w:hAnsiTheme="minorHAnsi" w:cstheme="minorBidi"/>
                <w:b/>
                <w:iCs/>
                <w:sz w:val="28"/>
                <w:szCs w:val="28"/>
                <w:lang w:val="uk-UA" w:eastAsia="en-US"/>
              </w:rPr>
            </w:rPrChange>
          </w:rPr>
          <w:t>Затверджено</w:t>
        </w:r>
      </w:ins>
    </w:p>
    <w:p w:rsidR="00A06542" w:rsidRPr="00A06542" w:rsidRDefault="00A06542">
      <w:pPr>
        <w:spacing w:after="0" w:line="240" w:lineRule="auto"/>
        <w:jc w:val="right"/>
        <w:rPr>
          <w:ins w:id="8" w:author="Користувач" w:date="2018-10-26T08:51:00Z"/>
          <w:rFonts w:ascii="Times New Roman" w:eastAsiaTheme="minorHAnsi" w:hAnsi="Times New Roman"/>
          <w:i/>
          <w:iCs/>
          <w:sz w:val="20"/>
          <w:szCs w:val="20"/>
          <w:lang w:val="uk-UA" w:eastAsia="en-US"/>
          <w:rPrChange w:id="9" w:author="Користувач" w:date="2018-11-05T08:31:00Z">
            <w:rPr>
              <w:ins w:id="10" w:author="Користувач" w:date="2018-10-26T08:51:00Z"/>
              <w:rFonts w:asciiTheme="minorHAnsi" w:eastAsiaTheme="minorHAnsi" w:hAnsiTheme="minorHAnsi" w:cstheme="minorBidi"/>
              <w:b/>
              <w:iCs/>
              <w:sz w:val="28"/>
              <w:szCs w:val="28"/>
              <w:lang w:val="uk-UA" w:eastAsia="en-US"/>
            </w:rPr>
          </w:rPrChange>
        </w:rPr>
        <w:pPrChange w:id="11" w:author="Користувач" w:date="2018-11-05T08:31:00Z">
          <w:pPr/>
        </w:pPrChange>
      </w:pPr>
      <w:ins w:id="12" w:author="Користувач" w:date="2018-10-26T08:51:00Z">
        <w:r w:rsidRPr="00A06542">
          <w:rPr>
            <w:rFonts w:ascii="Times New Roman" w:eastAsiaTheme="minorHAnsi" w:hAnsi="Times New Roman"/>
            <w:i/>
            <w:iCs/>
            <w:sz w:val="20"/>
            <w:szCs w:val="20"/>
            <w:lang w:val="uk-UA" w:eastAsia="en-US"/>
            <w:rPrChange w:id="13" w:author="Користувач" w:date="2018-11-05T08:31:00Z">
              <w:rPr>
                <w:rFonts w:asciiTheme="minorHAnsi" w:eastAsiaTheme="minorHAnsi" w:hAnsiTheme="minorHAnsi" w:cstheme="minorBidi"/>
                <w:b/>
                <w:iCs/>
                <w:sz w:val="28"/>
                <w:szCs w:val="28"/>
                <w:lang w:val="uk-UA" w:eastAsia="en-US"/>
              </w:rPr>
            </w:rPrChange>
          </w:rPr>
          <w:t xml:space="preserve">                                                                              рішенням сесії Студениківської </w:t>
        </w:r>
      </w:ins>
    </w:p>
    <w:p w:rsidR="00A06542" w:rsidRPr="00A06542" w:rsidRDefault="00A06542">
      <w:pPr>
        <w:spacing w:after="0" w:line="240" w:lineRule="auto"/>
        <w:jc w:val="right"/>
        <w:rPr>
          <w:ins w:id="14" w:author="Користувач" w:date="2018-10-26T08:51:00Z"/>
          <w:rFonts w:ascii="Times New Roman" w:eastAsiaTheme="minorHAnsi" w:hAnsi="Times New Roman"/>
          <w:i/>
          <w:iCs/>
          <w:sz w:val="20"/>
          <w:szCs w:val="20"/>
          <w:lang w:val="uk-UA" w:eastAsia="en-US"/>
          <w:rPrChange w:id="15" w:author="Користувач" w:date="2018-11-05T08:31:00Z">
            <w:rPr>
              <w:ins w:id="16" w:author="Користувач" w:date="2018-10-26T08:51:00Z"/>
              <w:rFonts w:asciiTheme="minorHAnsi" w:eastAsiaTheme="minorHAnsi" w:hAnsiTheme="minorHAnsi" w:cstheme="minorBidi"/>
              <w:b/>
              <w:iCs/>
              <w:sz w:val="28"/>
              <w:szCs w:val="28"/>
              <w:lang w:val="uk-UA" w:eastAsia="en-US"/>
            </w:rPr>
          </w:rPrChange>
        </w:rPr>
        <w:pPrChange w:id="17" w:author="Користувач" w:date="2018-11-05T08:31:00Z">
          <w:pPr/>
        </w:pPrChange>
      </w:pPr>
      <w:ins w:id="18" w:author="Користувач" w:date="2018-10-26T08:51:00Z">
        <w:r w:rsidRPr="00A06542">
          <w:rPr>
            <w:rFonts w:ascii="Times New Roman" w:eastAsiaTheme="minorHAnsi" w:hAnsi="Times New Roman"/>
            <w:i/>
            <w:iCs/>
            <w:sz w:val="20"/>
            <w:szCs w:val="20"/>
            <w:lang w:val="uk-UA" w:eastAsia="en-US"/>
            <w:rPrChange w:id="19" w:author="Користувач" w:date="2018-11-05T08:31:00Z">
              <w:rPr>
                <w:rFonts w:asciiTheme="minorHAnsi" w:eastAsiaTheme="minorHAnsi" w:hAnsiTheme="minorHAnsi" w:cstheme="minorBidi"/>
                <w:b/>
                <w:iCs/>
                <w:sz w:val="28"/>
                <w:szCs w:val="28"/>
                <w:lang w:val="uk-UA" w:eastAsia="en-US"/>
              </w:rPr>
            </w:rPrChange>
          </w:rPr>
          <w:t xml:space="preserve">                                                                           сільської ради</w:t>
        </w:r>
      </w:ins>
    </w:p>
    <w:p w:rsidR="00A06542" w:rsidRPr="00A06542" w:rsidRDefault="00A06542">
      <w:pPr>
        <w:spacing w:after="0" w:line="240" w:lineRule="auto"/>
        <w:jc w:val="right"/>
        <w:rPr>
          <w:ins w:id="20" w:author="Користувач" w:date="2018-10-26T08:51:00Z"/>
          <w:rFonts w:asciiTheme="minorHAnsi" w:eastAsiaTheme="minorHAnsi" w:hAnsiTheme="minorHAnsi" w:cstheme="minorBidi"/>
          <w:i/>
          <w:iCs/>
          <w:sz w:val="20"/>
          <w:szCs w:val="20"/>
          <w:lang w:val="uk-UA" w:eastAsia="en-US"/>
        </w:rPr>
        <w:pPrChange w:id="21" w:author="Користувач" w:date="2018-11-05T08:31:00Z">
          <w:pPr/>
        </w:pPrChange>
      </w:pPr>
      <w:ins w:id="22" w:author="Користувач" w:date="2018-10-26T08:51:00Z">
        <w:r w:rsidRPr="00A06542">
          <w:rPr>
            <w:rFonts w:ascii="Times New Roman" w:eastAsiaTheme="minorHAnsi" w:hAnsi="Times New Roman"/>
            <w:i/>
            <w:iCs/>
            <w:sz w:val="20"/>
            <w:szCs w:val="20"/>
            <w:lang w:val="uk-UA" w:eastAsia="en-US"/>
            <w:rPrChange w:id="23" w:author="Користувач" w:date="2018-11-05T08:31:00Z">
              <w:rPr>
                <w:rFonts w:asciiTheme="minorHAnsi" w:eastAsiaTheme="minorHAnsi" w:hAnsiTheme="minorHAnsi" w:cstheme="minorBidi"/>
                <w:b/>
                <w:iCs/>
                <w:sz w:val="28"/>
                <w:szCs w:val="28"/>
                <w:lang w:val="uk-UA" w:eastAsia="en-US"/>
              </w:rPr>
            </w:rPrChange>
          </w:rPr>
          <w:t xml:space="preserve">                                                                              від </w:t>
        </w:r>
      </w:ins>
      <w:r w:rsidRPr="00A06542">
        <w:rPr>
          <w:rFonts w:ascii="Times New Roman" w:eastAsiaTheme="minorHAnsi" w:hAnsi="Times New Roman"/>
          <w:i/>
          <w:iCs/>
          <w:sz w:val="20"/>
          <w:szCs w:val="20"/>
          <w:lang w:val="uk-UA" w:eastAsia="en-US"/>
        </w:rPr>
        <w:t xml:space="preserve">  26.02.2019  </w:t>
      </w:r>
      <w:ins w:id="24" w:author="Користувач" w:date="2018-10-26T08:51:00Z">
        <w:r w:rsidRPr="00A06542">
          <w:rPr>
            <w:rFonts w:ascii="Times New Roman" w:eastAsiaTheme="minorHAnsi" w:hAnsi="Times New Roman"/>
            <w:i/>
            <w:iCs/>
            <w:sz w:val="20"/>
            <w:szCs w:val="20"/>
            <w:lang w:val="uk-UA" w:eastAsia="en-US"/>
            <w:rPrChange w:id="25" w:author="Користувач" w:date="2018-11-05T08:31:00Z">
              <w:rPr>
                <w:rFonts w:asciiTheme="minorHAnsi" w:eastAsiaTheme="minorHAnsi" w:hAnsiTheme="minorHAnsi" w:cstheme="minorBidi"/>
                <w:b/>
                <w:iCs/>
                <w:sz w:val="28"/>
                <w:szCs w:val="28"/>
                <w:lang w:val="uk-UA" w:eastAsia="en-US"/>
              </w:rPr>
            </w:rPrChange>
          </w:rPr>
          <w:t xml:space="preserve"> 201</w:t>
        </w:r>
      </w:ins>
      <w:r w:rsidRPr="00A06542">
        <w:rPr>
          <w:rFonts w:ascii="Times New Roman" w:eastAsiaTheme="minorHAnsi" w:hAnsi="Times New Roman"/>
          <w:i/>
          <w:iCs/>
          <w:sz w:val="20"/>
          <w:szCs w:val="20"/>
          <w:lang w:val="uk-UA" w:eastAsia="en-US"/>
        </w:rPr>
        <w:t>9</w:t>
      </w:r>
      <w:ins w:id="26" w:author="Користувач" w:date="2018-10-26T08:51:00Z">
        <w:r w:rsidRPr="00A06542">
          <w:rPr>
            <w:rFonts w:ascii="Times New Roman" w:eastAsiaTheme="minorHAnsi" w:hAnsi="Times New Roman"/>
            <w:i/>
            <w:iCs/>
            <w:sz w:val="20"/>
            <w:szCs w:val="20"/>
            <w:lang w:val="uk-UA" w:eastAsia="en-US"/>
            <w:rPrChange w:id="27" w:author="Користувач" w:date="2018-11-05T08:31:00Z">
              <w:rPr>
                <w:rFonts w:asciiTheme="minorHAnsi" w:eastAsiaTheme="minorHAnsi" w:hAnsiTheme="minorHAnsi" w:cstheme="minorBidi"/>
                <w:b/>
                <w:iCs/>
                <w:sz w:val="28"/>
                <w:szCs w:val="28"/>
                <w:lang w:val="uk-UA" w:eastAsia="en-US"/>
              </w:rPr>
            </w:rPrChange>
          </w:rPr>
          <w:t>р №</w:t>
        </w:r>
      </w:ins>
      <w:r w:rsidRPr="00A06542">
        <w:rPr>
          <w:rFonts w:ascii="Times New Roman" w:eastAsiaTheme="minorHAnsi" w:hAnsi="Times New Roman"/>
          <w:i/>
          <w:iCs/>
          <w:sz w:val="20"/>
          <w:szCs w:val="20"/>
          <w:lang w:val="uk-UA" w:eastAsia="en-US"/>
        </w:rPr>
        <w:t>603</w:t>
      </w:r>
      <w:ins w:id="28" w:author="Користувач" w:date="2018-10-26T08:51:00Z">
        <w:r w:rsidRPr="00A06542">
          <w:rPr>
            <w:rFonts w:ascii="Times New Roman" w:eastAsiaTheme="minorHAnsi" w:hAnsi="Times New Roman"/>
            <w:i/>
            <w:iCs/>
            <w:sz w:val="20"/>
            <w:szCs w:val="20"/>
            <w:lang w:val="uk-UA" w:eastAsia="en-US"/>
            <w:rPrChange w:id="29" w:author="Користувач" w:date="2018-11-05T08:31:00Z">
              <w:rPr>
                <w:rFonts w:asciiTheme="minorHAnsi" w:eastAsiaTheme="minorHAnsi" w:hAnsiTheme="minorHAnsi" w:cstheme="minorBidi"/>
                <w:b/>
                <w:iCs/>
                <w:sz w:val="28"/>
                <w:szCs w:val="28"/>
                <w:lang w:val="uk-UA" w:eastAsia="en-US"/>
              </w:rPr>
            </w:rPrChange>
          </w:rPr>
          <w:t xml:space="preserve"> </w:t>
        </w:r>
      </w:ins>
    </w:p>
    <w:p w:rsidR="00A06542" w:rsidRPr="00A06542" w:rsidRDefault="00A06542" w:rsidP="00A06542">
      <w:pPr>
        <w:spacing w:after="0" w:line="240" w:lineRule="auto"/>
        <w:rPr>
          <w:ins w:id="30" w:author="Користувач" w:date="2018-10-26T08:51:00Z"/>
          <w:rFonts w:asciiTheme="minorHAnsi" w:eastAsiaTheme="minorHAnsi" w:hAnsiTheme="minorHAnsi" w:cstheme="minorBidi"/>
          <w:iCs/>
          <w:sz w:val="28"/>
          <w:szCs w:val="28"/>
          <w:lang w:val="uk-UA" w:eastAsia="en-US"/>
        </w:rPr>
      </w:pPr>
    </w:p>
    <w:p w:rsidR="00A06542" w:rsidRPr="00A06542" w:rsidRDefault="00A06542" w:rsidP="00A06542">
      <w:pPr>
        <w:shd w:val="clear" w:color="auto" w:fill="FFFFFF"/>
        <w:autoSpaceDE w:val="0"/>
        <w:autoSpaceDN w:val="0"/>
        <w:spacing w:after="0" w:line="240" w:lineRule="auto"/>
        <w:jc w:val="center"/>
        <w:rPr>
          <w:ins w:id="31" w:author="Користувач" w:date="2018-10-26T08:51:00Z"/>
          <w:rFonts w:ascii="Times New Roman" w:hAnsi="Times New Roman"/>
          <w:sz w:val="28"/>
          <w:szCs w:val="28"/>
          <w:lang w:val="uk-UA"/>
        </w:rPr>
      </w:pPr>
      <w:ins w:id="32" w:author="Користувач" w:date="2018-10-26T08:51:00Z">
        <w:r w:rsidRPr="00A06542">
          <w:rPr>
            <w:rFonts w:ascii="Times New Roman" w:hAnsi="Times New Roman"/>
            <w:b/>
            <w:bCs/>
            <w:color w:val="000000"/>
            <w:spacing w:val="-10"/>
            <w:sz w:val="28"/>
            <w:szCs w:val="28"/>
            <w:lang w:val="uk-UA"/>
          </w:rPr>
          <w:t>ПОЛОЖЕННЯ</w:t>
        </w:r>
      </w:ins>
    </w:p>
    <w:p w:rsidR="00A06542" w:rsidRPr="00A06542" w:rsidRDefault="00A06542" w:rsidP="00A06542">
      <w:pPr>
        <w:shd w:val="clear" w:color="auto" w:fill="FFFFFF"/>
        <w:autoSpaceDE w:val="0"/>
        <w:autoSpaceDN w:val="0"/>
        <w:spacing w:after="0" w:line="240" w:lineRule="auto"/>
        <w:jc w:val="center"/>
        <w:rPr>
          <w:ins w:id="33" w:author="Користувач" w:date="2018-10-26T08:51:00Z"/>
          <w:rFonts w:ascii="Times New Roman" w:hAnsi="Times New Roman"/>
          <w:color w:val="000000"/>
          <w:spacing w:val="-1"/>
          <w:sz w:val="28"/>
          <w:szCs w:val="28"/>
          <w:lang w:val="uk-UA"/>
        </w:rPr>
      </w:pPr>
      <w:ins w:id="34" w:author="Користувач" w:date="2018-10-26T08:51:00Z">
        <w:r w:rsidRPr="00A06542">
          <w:rPr>
            <w:rFonts w:ascii="Times New Roman" w:hAnsi="Times New Roman"/>
            <w:color w:val="000000"/>
            <w:spacing w:val="-1"/>
            <w:sz w:val="28"/>
            <w:szCs w:val="28"/>
            <w:lang w:val="uk-UA"/>
          </w:rPr>
          <w:t xml:space="preserve">про преміювання працівників та надання матеріальної допомоги </w:t>
        </w:r>
      </w:ins>
    </w:p>
    <w:p w:rsidR="00A06542" w:rsidRPr="00A06542" w:rsidRDefault="00A06542" w:rsidP="00A06542">
      <w:pPr>
        <w:shd w:val="clear" w:color="auto" w:fill="FFFFFF"/>
        <w:autoSpaceDE w:val="0"/>
        <w:autoSpaceDN w:val="0"/>
        <w:spacing w:after="0" w:line="240" w:lineRule="auto"/>
        <w:jc w:val="center"/>
        <w:rPr>
          <w:ins w:id="35" w:author="Користувач" w:date="2018-10-26T08:51:00Z"/>
          <w:rFonts w:ascii="Times New Roman" w:hAnsi="Times New Roman"/>
          <w:color w:val="000000"/>
          <w:spacing w:val="-1"/>
          <w:sz w:val="28"/>
          <w:szCs w:val="28"/>
          <w:lang w:val="uk-UA"/>
        </w:rPr>
      </w:pPr>
      <w:ins w:id="36" w:author="Користувач" w:date="2018-10-26T08:51:00Z">
        <w:r w:rsidRPr="00A06542">
          <w:rPr>
            <w:rFonts w:ascii="Times New Roman" w:hAnsi="Times New Roman"/>
            <w:color w:val="000000"/>
            <w:spacing w:val="-1"/>
            <w:sz w:val="28"/>
            <w:szCs w:val="28"/>
            <w:lang w:val="uk-UA"/>
          </w:rPr>
          <w:t>з фонду економії заробітної плати</w:t>
        </w:r>
      </w:ins>
    </w:p>
    <w:p w:rsidR="00A06542" w:rsidRPr="00A06542" w:rsidRDefault="00A06542" w:rsidP="00A06542">
      <w:pPr>
        <w:shd w:val="clear" w:color="auto" w:fill="FFFFFF"/>
        <w:autoSpaceDE w:val="0"/>
        <w:autoSpaceDN w:val="0"/>
        <w:spacing w:before="317" w:after="0" w:line="269" w:lineRule="exact"/>
        <w:ind w:left="10"/>
        <w:jc w:val="center"/>
        <w:rPr>
          <w:ins w:id="37" w:author="Користувач" w:date="2018-10-26T08:51:00Z"/>
          <w:rFonts w:ascii="Times New Roman" w:hAnsi="Times New Roman"/>
          <w:sz w:val="28"/>
          <w:szCs w:val="28"/>
        </w:rPr>
      </w:pPr>
      <w:ins w:id="38" w:author="Користувач" w:date="2018-10-26T08:51:00Z">
        <w:r w:rsidRPr="00A06542">
          <w:rPr>
            <w:rFonts w:ascii="Times New Roman" w:hAnsi="Times New Roman"/>
            <w:b/>
            <w:bCs/>
            <w:color w:val="000000"/>
            <w:spacing w:val="-5"/>
            <w:sz w:val="28"/>
            <w:szCs w:val="28"/>
            <w:lang w:val="uk-UA"/>
          </w:rPr>
          <w:t>1.  Загальні поло</w:t>
        </w:r>
        <w:r w:rsidRPr="00A06542">
          <w:rPr>
            <w:rFonts w:ascii="Times New Roman" w:hAnsi="Times New Roman"/>
            <w:b/>
            <w:bCs/>
            <w:color w:val="000000"/>
            <w:spacing w:val="-5"/>
            <w:sz w:val="28"/>
            <w:szCs w:val="28"/>
          </w:rPr>
          <w:t>ження</w:t>
        </w:r>
      </w:ins>
    </w:p>
    <w:p w:rsidR="00A06542" w:rsidRPr="00A06542" w:rsidRDefault="00A06542" w:rsidP="00A06542">
      <w:pPr>
        <w:widowControl w:val="0"/>
        <w:numPr>
          <w:ilvl w:val="1"/>
          <w:numId w:val="40"/>
        </w:numPr>
        <w:shd w:val="clear" w:color="auto" w:fill="FFFFFF"/>
        <w:tabs>
          <w:tab w:val="left" w:pos="422"/>
        </w:tabs>
        <w:autoSpaceDE w:val="0"/>
        <w:autoSpaceDN w:val="0"/>
        <w:adjustRightInd w:val="0"/>
        <w:spacing w:after="0" w:line="269" w:lineRule="exact"/>
        <w:jc w:val="both"/>
        <w:rPr>
          <w:rFonts w:ascii="Times New Roman" w:hAnsi="Times New Roman"/>
          <w:color w:val="000000"/>
          <w:spacing w:val="-25"/>
          <w:sz w:val="28"/>
          <w:szCs w:val="28"/>
        </w:rPr>
      </w:pPr>
      <w:ins w:id="39" w:author="Користувач" w:date="2018-10-26T08:51:00Z">
        <w:r w:rsidRPr="00A06542">
          <w:rPr>
            <w:rFonts w:ascii="Times New Roman" w:hAnsi="Times New Roman"/>
            <w:color w:val="000000"/>
            <w:spacing w:val="2"/>
            <w:sz w:val="28"/>
            <w:szCs w:val="28"/>
          </w:rPr>
          <w:t xml:space="preserve">Положення    про   преміювання    розроблене   на   підставі   статті  98   КЗпП України, </w:t>
        </w:r>
        <w:r w:rsidRPr="00A06542">
          <w:rPr>
            <w:rFonts w:ascii="Times New Roman" w:hAnsi="Times New Roman"/>
            <w:color w:val="000000"/>
            <w:spacing w:val="2"/>
            <w:sz w:val="28"/>
            <w:szCs w:val="28"/>
            <w:lang w:val="uk-UA"/>
          </w:rPr>
          <w:t xml:space="preserve"> Закону України «Про </w:t>
        </w:r>
      </w:ins>
      <w:r w:rsidRPr="00A06542">
        <w:rPr>
          <w:rFonts w:ascii="Times New Roman" w:hAnsi="Times New Roman"/>
          <w:color w:val="000000"/>
          <w:spacing w:val="2"/>
          <w:sz w:val="28"/>
          <w:szCs w:val="28"/>
          <w:lang w:val="uk-UA"/>
        </w:rPr>
        <w:t>культуру</w:t>
      </w:r>
      <w:ins w:id="40" w:author="Користувач" w:date="2018-10-26T08:51:00Z">
        <w:r w:rsidRPr="00A06542">
          <w:rPr>
            <w:rFonts w:ascii="Times New Roman" w:hAnsi="Times New Roman"/>
            <w:color w:val="000000"/>
            <w:spacing w:val="2"/>
            <w:sz w:val="28"/>
            <w:szCs w:val="28"/>
            <w:lang w:val="uk-UA"/>
          </w:rPr>
          <w:t xml:space="preserve">», </w:t>
        </w:r>
        <w:r w:rsidRPr="00A06542">
          <w:rPr>
            <w:rFonts w:ascii="Times New Roman" w:hAnsi="Times New Roman"/>
            <w:sz w:val="28"/>
            <w:szCs w:val="28"/>
          </w:rPr>
          <w:t xml:space="preserve">Закону України від 24.03.1995  № 108/95-ВП “Про оплату праці”, постанови Кабінету Міністрів України від 30.08.2002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ins>
    </w:p>
    <w:p w:rsidR="00A06542" w:rsidRPr="00A06542" w:rsidRDefault="00A06542" w:rsidP="00A06542">
      <w:pPr>
        <w:widowControl w:val="0"/>
        <w:numPr>
          <w:ilvl w:val="1"/>
          <w:numId w:val="40"/>
        </w:numPr>
        <w:shd w:val="clear" w:color="auto" w:fill="FFFFFF"/>
        <w:tabs>
          <w:tab w:val="left" w:pos="422"/>
        </w:tabs>
        <w:autoSpaceDE w:val="0"/>
        <w:autoSpaceDN w:val="0"/>
        <w:adjustRightInd w:val="0"/>
        <w:spacing w:after="0" w:line="269" w:lineRule="exact"/>
        <w:jc w:val="both"/>
        <w:rPr>
          <w:ins w:id="41" w:author="Користувач" w:date="2018-10-26T08:51:00Z"/>
          <w:rFonts w:ascii="Times New Roman" w:hAnsi="Times New Roman"/>
          <w:color w:val="000000"/>
          <w:spacing w:val="-25"/>
          <w:sz w:val="28"/>
          <w:szCs w:val="28"/>
        </w:rPr>
      </w:pPr>
      <w:ins w:id="42" w:author="Користувач" w:date="2018-10-26T08:51:00Z">
        <w:r w:rsidRPr="00A06542">
          <w:rPr>
            <w:rFonts w:ascii="Times New Roman" w:hAnsi="Times New Roman"/>
            <w:color w:val="000000"/>
            <w:spacing w:val="-2"/>
            <w:sz w:val="28"/>
            <w:szCs w:val="28"/>
          </w:rPr>
          <w:t xml:space="preserve">Положення про преміювання передбачає порядок матеріального стимулювання </w:t>
        </w:r>
        <w:r w:rsidRPr="00A06542">
          <w:rPr>
            <w:rFonts w:ascii="Times New Roman" w:hAnsi="Times New Roman"/>
            <w:color w:val="000000"/>
            <w:spacing w:val="3"/>
            <w:sz w:val="28"/>
            <w:szCs w:val="28"/>
          </w:rPr>
          <w:t xml:space="preserve">працівників за творчу активність і ініціативу в реалізації покладених на них </w:t>
        </w:r>
        <w:r w:rsidRPr="00A06542">
          <w:rPr>
            <w:rFonts w:ascii="Times New Roman" w:hAnsi="Times New Roman"/>
            <w:color w:val="000000"/>
            <w:spacing w:val="8"/>
            <w:sz w:val="28"/>
            <w:szCs w:val="28"/>
          </w:rPr>
          <w:t>обов'язків, сумлінне, якісне та своєчасне виконання завдань та доручень, високу результативність у роботі, плідну</w:t>
        </w:r>
        <w:r w:rsidRPr="00A06542">
          <w:rPr>
            <w:rFonts w:ascii="Times New Roman" w:hAnsi="Times New Roman"/>
            <w:color w:val="000000"/>
            <w:spacing w:val="2"/>
            <w:sz w:val="28"/>
            <w:szCs w:val="28"/>
          </w:rPr>
          <w:t xml:space="preserve"> працю, небайдуже ставлення до </w:t>
        </w:r>
        <w:r w:rsidRPr="00A06542">
          <w:rPr>
            <w:rFonts w:ascii="Times New Roman" w:hAnsi="Times New Roman"/>
            <w:color w:val="000000"/>
            <w:spacing w:val="8"/>
            <w:sz w:val="28"/>
            <w:szCs w:val="28"/>
          </w:rPr>
          <w:t xml:space="preserve">рейтингу  закладу </w:t>
        </w:r>
      </w:ins>
      <w:r w:rsidRPr="00A06542">
        <w:rPr>
          <w:rFonts w:ascii="Times New Roman" w:hAnsi="Times New Roman"/>
          <w:color w:val="000000"/>
          <w:spacing w:val="8"/>
          <w:sz w:val="28"/>
          <w:szCs w:val="28"/>
        </w:rPr>
        <w:t>культури</w:t>
      </w:r>
      <w:ins w:id="43" w:author="Користувач" w:date="2018-10-26T08:51:00Z">
        <w:r w:rsidRPr="00A06542">
          <w:rPr>
            <w:rFonts w:ascii="Times New Roman" w:hAnsi="Times New Roman"/>
            <w:color w:val="000000"/>
            <w:spacing w:val="8"/>
            <w:sz w:val="28"/>
            <w:szCs w:val="28"/>
          </w:rPr>
          <w:t xml:space="preserve">, показників його </w:t>
        </w:r>
        <w:r w:rsidRPr="00A06542">
          <w:rPr>
            <w:rFonts w:ascii="Times New Roman" w:hAnsi="Times New Roman"/>
            <w:color w:val="000000"/>
            <w:spacing w:val="-2"/>
            <w:sz w:val="28"/>
            <w:szCs w:val="28"/>
          </w:rPr>
          <w:t>діяльності.</w:t>
        </w:r>
      </w:ins>
    </w:p>
    <w:p w:rsidR="00A06542" w:rsidRPr="00A06542" w:rsidRDefault="00A06542" w:rsidP="00A06542">
      <w:pPr>
        <w:widowControl w:val="0"/>
        <w:numPr>
          <w:ilvl w:val="1"/>
          <w:numId w:val="40"/>
        </w:numPr>
        <w:shd w:val="clear" w:color="auto" w:fill="FFFFFF"/>
        <w:tabs>
          <w:tab w:val="left" w:pos="422"/>
        </w:tabs>
        <w:autoSpaceDE w:val="0"/>
        <w:autoSpaceDN w:val="0"/>
        <w:adjustRightInd w:val="0"/>
        <w:spacing w:after="0" w:line="278" w:lineRule="exact"/>
        <w:jc w:val="both"/>
        <w:rPr>
          <w:ins w:id="44" w:author="Користувач" w:date="2018-10-26T08:51:00Z"/>
          <w:rFonts w:ascii="Times New Roman" w:hAnsi="Times New Roman"/>
          <w:color w:val="000000"/>
          <w:spacing w:val="-20"/>
          <w:sz w:val="28"/>
          <w:szCs w:val="28"/>
        </w:rPr>
      </w:pPr>
      <w:ins w:id="45" w:author="Користувач" w:date="2018-10-26T08:51:00Z">
        <w:r w:rsidRPr="00A06542">
          <w:rPr>
            <w:rFonts w:ascii="Times New Roman" w:hAnsi="Times New Roman"/>
            <w:color w:val="000000"/>
            <w:spacing w:val="9"/>
            <w:sz w:val="28"/>
            <w:szCs w:val="28"/>
          </w:rPr>
          <w:t xml:space="preserve">Згідно з цим положенням здійснюється преміювання всіх працівників, </w:t>
        </w:r>
        <w:r w:rsidRPr="00A06542">
          <w:rPr>
            <w:rFonts w:ascii="Times New Roman" w:hAnsi="Times New Roman"/>
            <w:color w:val="000000"/>
            <w:spacing w:val="1"/>
            <w:sz w:val="28"/>
            <w:szCs w:val="28"/>
          </w:rPr>
          <w:t xml:space="preserve">які </w:t>
        </w:r>
        <w:r w:rsidRPr="00A06542">
          <w:rPr>
            <w:rFonts w:ascii="Times New Roman" w:hAnsi="Times New Roman"/>
            <w:color w:val="000000"/>
            <w:spacing w:val="6"/>
            <w:sz w:val="28"/>
            <w:szCs w:val="28"/>
          </w:rPr>
          <w:t xml:space="preserve">працюють у </w:t>
        </w:r>
        <w:r w:rsidRPr="00A06542">
          <w:rPr>
            <w:rFonts w:ascii="Times New Roman" w:hAnsi="Times New Roman"/>
            <w:color w:val="000000"/>
            <w:spacing w:val="9"/>
            <w:sz w:val="28"/>
            <w:szCs w:val="28"/>
          </w:rPr>
          <w:t xml:space="preserve">  закладах </w:t>
        </w:r>
      </w:ins>
      <w:r w:rsidRPr="00A06542">
        <w:rPr>
          <w:rFonts w:ascii="Times New Roman" w:hAnsi="Times New Roman"/>
          <w:color w:val="000000"/>
          <w:spacing w:val="9"/>
          <w:sz w:val="28"/>
          <w:szCs w:val="28"/>
        </w:rPr>
        <w:t>культури</w:t>
      </w:r>
      <w:ins w:id="46" w:author="Користувач" w:date="2018-10-26T08:51:00Z">
        <w:r w:rsidRPr="00A06542">
          <w:rPr>
            <w:rFonts w:ascii="Times New Roman" w:hAnsi="Times New Roman"/>
            <w:color w:val="000000"/>
            <w:spacing w:val="9"/>
            <w:sz w:val="28"/>
            <w:szCs w:val="28"/>
          </w:rPr>
          <w:t xml:space="preserve"> </w:t>
        </w:r>
        <w:r w:rsidRPr="00A06542">
          <w:rPr>
            <w:rFonts w:ascii="Times New Roman" w:hAnsi="Times New Roman"/>
            <w:color w:val="000000"/>
            <w:spacing w:val="9"/>
            <w:sz w:val="28"/>
            <w:szCs w:val="28"/>
            <w:lang w:val="uk-UA"/>
          </w:rPr>
          <w:t>Студениківської сільської ради</w:t>
        </w:r>
        <w:r w:rsidRPr="00A06542">
          <w:rPr>
            <w:rFonts w:ascii="Times New Roman" w:hAnsi="Times New Roman"/>
            <w:color w:val="000000"/>
            <w:spacing w:val="9"/>
            <w:sz w:val="28"/>
            <w:szCs w:val="28"/>
          </w:rPr>
          <w:t>.</w:t>
        </w:r>
      </w:ins>
    </w:p>
    <w:p w:rsidR="00A06542" w:rsidRPr="00A06542" w:rsidRDefault="00A06542" w:rsidP="00A06542">
      <w:pPr>
        <w:shd w:val="clear" w:color="auto" w:fill="FFFFFF"/>
        <w:tabs>
          <w:tab w:val="left" w:pos="422"/>
        </w:tabs>
        <w:autoSpaceDE w:val="0"/>
        <w:autoSpaceDN w:val="0"/>
        <w:spacing w:after="0" w:line="278" w:lineRule="exact"/>
        <w:ind w:left="426" w:hanging="426"/>
        <w:jc w:val="both"/>
        <w:rPr>
          <w:ins w:id="47" w:author="Користувач" w:date="2018-10-26T08:51:00Z"/>
          <w:rFonts w:ascii="Times New Roman" w:hAnsi="Times New Roman"/>
          <w:color w:val="000000"/>
          <w:spacing w:val="2"/>
          <w:sz w:val="28"/>
          <w:szCs w:val="28"/>
        </w:rPr>
      </w:pPr>
      <w:ins w:id="48" w:author="Користувач" w:date="2018-10-26T08:51:00Z">
        <w:r w:rsidRPr="00A06542">
          <w:rPr>
            <w:rFonts w:ascii="Times New Roman" w:hAnsi="Times New Roman"/>
            <w:color w:val="000000"/>
            <w:spacing w:val="2"/>
            <w:sz w:val="28"/>
            <w:szCs w:val="28"/>
          </w:rPr>
          <w:t xml:space="preserve">1.4.Преміювання  </w:t>
        </w:r>
        <w:r w:rsidRPr="00A06542">
          <w:rPr>
            <w:rFonts w:ascii="Times New Roman" w:hAnsi="Times New Roman"/>
            <w:color w:val="000000"/>
            <w:sz w:val="28"/>
            <w:szCs w:val="28"/>
          </w:rPr>
          <w:t xml:space="preserve"> керівників  закладів </w:t>
        </w:r>
      </w:ins>
      <w:r w:rsidRPr="00A06542">
        <w:rPr>
          <w:rFonts w:ascii="Times New Roman" w:hAnsi="Times New Roman"/>
          <w:color w:val="000000"/>
          <w:sz w:val="28"/>
          <w:szCs w:val="28"/>
        </w:rPr>
        <w:t>культури</w:t>
      </w:r>
      <w:ins w:id="49" w:author="Користувач" w:date="2018-10-26T08:51:00Z">
        <w:r w:rsidRPr="00A06542">
          <w:rPr>
            <w:rFonts w:ascii="Times New Roman" w:hAnsi="Times New Roman"/>
            <w:color w:val="000000"/>
            <w:sz w:val="28"/>
            <w:szCs w:val="28"/>
          </w:rPr>
          <w:t xml:space="preserve">  </w:t>
        </w:r>
        <w:r w:rsidRPr="00A06542">
          <w:rPr>
            <w:rFonts w:ascii="Times New Roman" w:hAnsi="Times New Roman"/>
            <w:color w:val="000000"/>
            <w:sz w:val="28"/>
            <w:szCs w:val="28"/>
            <w:lang w:val="uk-UA"/>
          </w:rPr>
          <w:t>Студениківської сільської ради</w:t>
        </w:r>
        <w:r w:rsidRPr="00A06542">
          <w:rPr>
            <w:rFonts w:ascii="Times New Roman" w:hAnsi="Times New Roman"/>
            <w:color w:val="000000"/>
            <w:spacing w:val="2"/>
            <w:sz w:val="28"/>
            <w:szCs w:val="28"/>
          </w:rPr>
          <w:t xml:space="preserve">,     </w:t>
        </w:r>
      </w:ins>
      <w:r w:rsidRPr="00A06542">
        <w:rPr>
          <w:rFonts w:ascii="Times New Roman" w:hAnsi="Times New Roman"/>
          <w:color w:val="000000"/>
          <w:sz w:val="28"/>
          <w:szCs w:val="28"/>
          <w:lang w:val="uk-UA"/>
        </w:rPr>
        <w:t>художніх керівників, керівників народних колективів, керівників гуртків</w:t>
      </w:r>
      <w:ins w:id="50" w:author="Користувач" w:date="2018-10-26T08:51:00Z">
        <w:r w:rsidRPr="00A06542">
          <w:rPr>
            <w:rFonts w:ascii="Times New Roman" w:hAnsi="Times New Roman"/>
            <w:color w:val="000000"/>
            <w:spacing w:val="2"/>
            <w:sz w:val="28"/>
            <w:szCs w:val="28"/>
          </w:rPr>
          <w:t>,</w:t>
        </w:r>
      </w:ins>
      <w:r w:rsidRPr="00A06542">
        <w:rPr>
          <w:rFonts w:ascii="Times New Roman" w:hAnsi="Times New Roman"/>
          <w:color w:val="000000"/>
          <w:spacing w:val="2"/>
          <w:sz w:val="28"/>
          <w:szCs w:val="28"/>
          <w:lang w:val="uk-UA"/>
        </w:rPr>
        <w:t xml:space="preserve"> працівників бібліотек</w:t>
      </w:r>
      <w:ins w:id="51" w:author="Користувач" w:date="2018-10-26T08:51:00Z">
        <w:r w:rsidRPr="00A06542">
          <w:rPr>
            <w:rFonts w:ascii="Times New Roman" w:hAnsi="Times New Roman"/>
            <w:color w:val="000000"/>
            <w:spacing w:val="2"/>
            <w:sz w:val="28"/>
            <w:szCs w:val="28"/>
          </w:rPr>
          <w:t xml:space="preserve">  о</w:t>
        </w:r>
        <w:r w:rsidRPr="00A06542">
          <w:rPr>
            <w:rFonts w:ascii="Times New Roman" w:hAnsi="Times New Roman"/>
            <w:color w:val="000000"/>
            <w:spacing w:val="1"/>
            <w:sz w:val="28"/>
            <w:szCs w:val="28"/>
          </w:rPr>
          <w:t>бслуговуючого   персоналу</w:t>
        </w:r>
        <w:r w:rsidRPr="00A06542">
          <w:rPr>
            <w:rFonts w:ascii="Times New Roman" w:hAnsi="Times New Roman"/>
            <w:color w:val="000000"/>
            <w:spacing w:val="2"/>
            <w:sz w:val="28"/>
            <w:szCs w:val="28"/>
          </w:rPr>
          <w:t xml:space="preserve">  здійснюється </w:t>
        </w:r>
        <w:r w:rsidRPr="00A06542">
          <w:rPr>
            <w:rFonts w:ascii="Times New Roman" w:hAnsi="Times New Roman"/>
            <w:color w:val="000000"/>
            <w:sz w:val="28"/>
            <w:szCs w:val="28"/>
          </w:rPr>
          <w:t xml:space="preserve"> за     </w:t>
        </w:r>
        <w:r w:rsidRPr="00A06542">
          <w:rPr>
            <w:rFonts w:ascii="Times New Roman" w:hAnsi="Times New Roman"/>
            <w:color w:val="000000"/>
            <w:spacing w:val="2"/>
            <w:sz w:val="28"/>
            <w:szCs w:val="28"/>
          </w:rPr>
          <w:t xml:space="preserve">результатами роботи  закладів </w:t>
        </w:r>
      </w:ins>
      <w:r w:rsidRPr="00A06542">
        <w:rPr>
          <w:rFonts w:ascii="Times New Roman" w:hAnsi="Times New Roman"/>
          <w:color w:val="000000"/>
          <w:spacing w:val="2"/>
          <w:sz w:val="28"/>
          <w:szCs w:val="28"/>
        </w:rPr>
        <w:t>культури</w:t>
      </w:r>
      <w:ins w:id="52" w:author="Користувач" w:date="2018-10-26T08:51:00Z">
        <w:r w:rsidRPr="00A06542">
          <w:rPr>
            <w:rFonts w:ascii="Times New Roman" w:hAnsi="Times New Roman"/>
            <w:color w:val="000000"/>
            <w:spacing w:val="2"/>
            <w:sz w:val="28"/>
            <w:szCs w:val="28"/>
          </w:rPr>
          <w:t xml:space="preserve">   з   урахуванням          індивідуальної   оцінки   якості   праці.</w:t>
        </w:r>
      </w:ins>
    </w:p>
    <w:p w:rsidR="00A06542" w:rsidRPr="00A06542" w:rsidRDefault="00A06542" w:rsidP="00A06542">
      <w:pPr>
        <w:shd w:val="clear" w:color="auto" w:fill="FFFFFF"/>
        <w:tabs>
          <w:tab w:val="left" w:pos="567"/>
        </w:tabs>
        <w:autoSpaceDE w:val="0"/>
        <w:autoSpaceDN w:val="0"/>
        <w:spacing w:after="0" w:line="278" w:lineRule="exact"/>
        <w:ind w:left="567" w:hanging="567"/>
        <w:jc w:val="both"/>
        <w:rPr>
          <w:ins w:id="53" w:author="Користувач" w:date="2018-10-26T08:51:00Z"/>
          <w:rFonts w:ascii="Times New Roman" w:hAnsi="Times New Roman"/>
          <w:color w:val="000000"/>
          <w:spacing w:val="-2"/>
          <w:sz w:val="28"/>
          <w:szCs w:val="28"/>
        </w:rPr>
      </w:pPr>
      <w:ins w:id="54" w:author="Користувач" w:date="2018-10-26T08:51:00Z">
        <w:r w:rsidRPr="00A06542">
          <w:rPr>
            <w:rFonts w:ascii="Times New Roman" w:hAnsi="Times New Roman"/>
            <w:color w:val="000000"/>
            <w:spacing w:val="-2"/>
            <w:sz w:val="28"/>
            <w:szCs w:val="28"/>
          </w:rPr>
          <w:lastRenderedPageBreak/>
          <w:t xml:space="preserve">1.5. Це положення поширюється на всіх  працівників закладів </w:t>
        </w:r>
      </w:ins>
      <w:r w:rsidRPr="00A06542">
        <w:rPr>
          <w:rFonts w:ascii="Times New Roman" w:hAnsi="Times New Roman"/>
          <w:color w:val="000000"/>
          <w:spacing w:val="-2"/>
          <w:sz w:val="28"/>
          <w:szCs w:val="28"/>
        </w:rPr>
        <w:t>культури</w:t>
      </w:r>
      <w:ins w:id="55" w:author="Користувач" w:date="2018-10-26T08:51:00Z">
        <w:r w:rsidRPr="00A06542">
          <w:rPr>
            <w:rFonts w:ascii="Times New Roman" w:hAnsi="Times New Roman"/>
            <w:color w:val="000000"/>
            <w:spacing w:val="-2"/>
            <w:sz w:val="28"/>
            <w:szCs w:val="28"/>
          </w:rPr>
          <w:t xml:space="preserve"> </w:t>
        </w:r>
        <w:r w:rsidRPr="00A06542">
          <w:rPr>
            <w:rFonts w:ascii="Times New Roman" w:hAnsi="Times New Roman"/>
            <w:color w:val="000000"/>
            <w:spacing w:val="-2"/>
            <w:sz w:val="28"/>
            <w:szCs w:val="28"/>
            <w:lang w:val="uk-UA"/>
          </w:rPr>
          <w:t>ОТГ</w:t>
        </w:r>
        <w:r w:rsidRPr="00A06542">
          <w:rPr>
            <w:rFonts w:ascii="Times New Roman" w:hAnsi="Times New Roman"/>
            <w:color w:val="000000"/>
            <w:spacing w:val="-2"/>
            <w:sz w:val="28"/>
            <w:szCs w:val="28"/>
          </w:rPr>
          <w:t>.</w:t>
        </w:r>
      </w:ins>
    </w:p>
    <w:p w:rsidR="00A06542" w:rsidRPr="00A06542" w:rsidRDefault="00A06542" w:rsidP="00A06542">
      <w:pPr>
        <w:shd w:val="clear" w:color="auto" w:fill="FFFFFF"/>
        <w:tabs>
          <w:tab w:val="left" w:pos="422"/>
        </w:tabs>
        <w:autoSpaceDE w:val="0"/>
        <w:autoSpaceDN w:val="0"/>
        <w:spacing w:after="0" w:line="278" w:lineRule="exact"/>
        <w:jc w:val="both"/>
        <w:rPr>
          <w:ins w:id="56" w:author="Користувач" w:date="2018-10-26T08:51:00Z"/>
          <w:rFonts w:ascii="Times New Roman" w:hAnsi="Times New Roman"/>
          <w:color w:val="000000"/>
          <w:sz w:val="28"/>
          <w:szCs w:val="28"/>
        </w:rPr>
      </w:pPr>
      <w:ins w:id="57" w:author="Користувач" w:date="2018-10-26T08:51:00Z">
        <w:r w:rsidRPr="00A06542">
          <w:rPr>
            <w:rFonts w:ascii="Times New Roman" w:hAnsi="Times New Roman"/>
            <w:color w:val="000000"/>
            <w:spacing w:val="-2"/>
            <w:sz w:val="28"/>
            <w:szCs w:val="28"/>
          </w:rPr>
          <w:t>1.6. Здійснює облік  за використанням коштів для преміювання працівників</w:t>
        </w:r>
        <w:r w:rsidRPr="00A06542">
          <w:rPr>
            <w:rFonts w:ascii="Times New Roman" w:hAnsi="Times New Roman"/>
            <w:color w:val="000000"/>
            <w:sz w:val="28"/>
            <w:szCs w:val="28"/>
          </w:rPr>
          <w:t xml:space="preserve"> </w:t>
        </w:r>
      </w:ins>
    </w:p>
    <w:p w:rsidR="00A06542" w:rsidRPr="00A06542" w:rsidRDefault="00A06542" w:rsidP="00A06542">
      <w:pPr>
        <w:shd w:val="clear" w:color="auto" w:fill="FFFFFF"/>
        <w:tabs>
          <w:tab w:val="left" w:pos="422"/>
        </w:tabs>
        <w:autoSpaceDE w:val="0"/>
        <w:autoSpaceDN w:val="0"/>
        <w:spacing w:after="0" w:line="278" w:lineRule="exact"/>
        <w:jc w:val="both"/>
        <w:rPr>
          <w:ins w:id="58" w:author="Користувач" w:date="2018-10-26T08:51:00Z"/>
          <w:rFonts w:ascii="Times New Roman" w:hAnsi="Times New Roman"/>
          <w:color w:val="000000"/>
          <w:sz w:val="28"/>
          <w:szCs w:val="28"/>
        </w:rPr>
      </w:pPr>
      <w:ins w:id="59" w:author="Користувач" w:date="2018-10-26T08:51:00Z">
        <w:r w:rsidRPr="00A06542">
          <w:rPr>
            <w:rFonts w:ascii="Times New Roman" w:hAnsi="Times New Roman"/>
            <w:color w:val="000000"/>
            <w:sz w:val="28"/>
            <w:szCs w:val="28"/>
          </w:rPr>
          <w:t xml:space="preserve">       головний  бухгалтер </w:t>
        </w:r>
        <w:r w:rsidRPr="00A06542">
          <w:rPr>
            <w:rFonts w:ascii="Times New Roman" w:hAnsi="Times New Roman"/>
            <w:color w:val="000000"/>
            <w:sz w:val="28"/>
            <w:szCs w:val="28"/>
            <w:lang w:val="uk-UA"/>
          </w:rPr>
          <w:t>Студениківської сільської ради</w:t>
        </w:r>
        <w:r w:rsidRPr="00A06542">
          <w:rPr>
            <w:rFonts w:ascii="Times New Roman" w:hAnsi="Times New Roman"/>
            <w:color w:val="000000"/>
            <w:sz w:val="28"/>
            <w:szCs w:val="28"/>
          </w:rPr>
          <w:t>.</w:t>
        </w:r>
      </w:ins>
    </w:p>
    <w:p w:rsidR="00A06542" w:rsidRPr="00A06542" w:rsidRDefault="00A06542">
      <w:pPr>
        <w:shd w:val="clear" w:color="auto" w:fill="FFFFFF"/>
        <w:autoSpaceDE w:val="0"/>
        <w:autoSpaceDN w:val="0"/>
        <w:spacing w:after="0" w:line="240" w:lineRule="auto"/>
        <w:jc w:val="both"/>
        <w:rPr>
          <w:ins w:id="60" w:author="Користувач" w:date="2018-10-26T08:51:00Z"/>
          <w:rFonts w:ascii="Times New Roman" w:hAnsi="Times New Roman"/>
          <w:color w:val="000000"/>
          <w:spacing w:val="-25"/>
          <w:sz w:val="28"/>
          <w:szCs w:val="28"/>
          <w:rPrChange w:id="61" w:author="Користувач" w:date="2018-11-05T08:32:00Z">
            <w:rPr>
              <w:ins w:id="62" w:author="Користувач" w:date="2018-10-26T08:51:00Z"/>
              <w:color w:val="000000"/>
              <w:sz w:val="28"/>
              <w:szCs w:val="28"/>
            </w:rPr>
          </w:rPrChange>
        </w:rPr>
        <w:pPrChange w:id="63" w:author="Користувач" w:date="2018-11-05T08:32:00Z">
          <w:pPr>
            <w:shd w:val="clear" w:color="auto" w:fill="FFFFFF"/>
            <w:tabs>
              <w:tab w:val="left" w:pos="576"/>
            </w:tabs>
            <w:spacing w:line="278" w:lineRule="exact"/>
            <w:ind w:left="422"/>
          </w:pPr>
        </w:pPrChange>
      </w:pPr>
      <w:ins w:id="64" w:author="Користувач" w:date="2018-10-26T08:51:00Z">
        <w:r w:rsidRPr="00A06542">
          <w:rPr>
            <w:rFonts w:ascii="Times New Roman" w:hAnsi="Times New Roman"/>
            <w:color w:val="000000"/>
            <w:sz w:val="28"/>
            <w:szCs w:val="28"/>
          </w:rPr>
          <w:t>1.7. Положення діє з дати підписання Угоди і до її скасування.</w:t>
        </w:r>
      </w:ins>
    </w:p>
    <w:p w:rsidR="00A06542" w:rsidRPr="00A06542" w:rsidRDefault="00A06542" w:rsidP="00A06542">
      <w:pPr>
        <w:shd w:val="clear" w:color="auto" w:fill="FFFFFF"/>
        <w:autoSpaceDE w:val="0"/>
        <w:autoSpaceDN w:val="0"/>
        <w:spacing w:before="269" w:after="0" w:line="240" w:lineRule="auto"/>
        <w:ind w:right="48"/>
        <w:jc w:val="center"/>
        <w:rPr>
          <w:ins w:id="65" w:author="Користувач" w:date="2018-10-26T08:51:00Z"/>
          <w:rFonts w:ascii="Times New Roman" w:hAnsi="Times New Roman"/>
          <w:sz w:val="28"/>
          <w:szCs w:val="28"/>
        </w:rPr>
      </w:pPr>
      <w:ins w:id="66" w:author="Користувач" w:date="2018-10-26T08:51:00Z">
        <w:r w:rsidRPr="00A06542">
          <w:rPr>
            <w:rFonts w:ascii="Times New Roman" w:hAnsi="Times New Roman"/>
            <w:b/>
            <w:bCs/>
            <w:color w:val="000000"/>
            <w:spacing w:val="-5"/>
            <w:sz w:val="28"/>
            <w:szCs w:val="28"/>
          </w:rPr>
          <w:t>2.   Основні показники для визначення преміювання.</w:t>
        </w:r>
      </w:ins>
    </w:p>
    <w:p w:rsidR="00A06542" w:rsidRPr="00A06542" w:rsidRDefault="00A06542" w:rsidP="00A06542">
      <w:pPr>
        <w:widowControl w:val="0"/>
        <w:numPr>
          <w:ilvl w:val="1"/>
          <w:numId w:val="43"/>
        </w:numPr>
        <w:shd w:val="clear" w:color="auto" w:fill="FFFFFF"/>
        <w:autoSpaceDE w:val="0"/>
        <w:autoSpaceDN w:val="0"/>
        <w:adjustRightInd w:val="0"/>
        <w:spacing w:before="278" w:after="0" w:line="298" w:lineRule="exact"/>
        <w:jc w:val="both"/>
        <w:rPr>
          <w:ins w:id="67" w:author="Користувач" w:date="2018-10-26T08:51:00Z"/>
          <w:rFonts w:ascii="Times New Roman" w:hAnsi="Times New Roman"/>
          <w:color w:val="000000"/>
          <w:spacing w:val="-20"/>
          <w:sz w:val="28"/>
          <w:szCs w:val="28"/>
        </w:rPr>
      </w:pPr>
      <w:ins w:id="68" w:author="Користувач" w:date="2018-10-26T08:51:00Z">
        <w:r w:rsidRPr="00A06542">
          <w:rPr>
            <w:rFonts w:ascii="Times New Roman" w:hAnsi="Times New Roman"/>
            <w:color w:val="000000"/>
            <w:spacing w:val="2"/>
            <w:sz w:val="28"/>
            <w:szCs w:val="28"/>
          </w:rPr>
          <w:t xml:space="preserve">Бездоганне    виконання    службових    обов'язків,    передбачених   посадовою </w:t>
        </w:r>
        <w:r w:rsidRPr="00A06542">
          <w:rPr>
            <w:rFonts w:ascii="Times New Roman" w:hAnsi="Times New Roman"/>
            <w:color w:val="000000"/>
            <w:sz w:val="28"/>
            <w:szCs w:val="28"/>
          </w:rPr>
          <w:t>інструкцією, професійна сумлінна праця, якість роботи.</w:t>
        </w:r>
      </w:ins>
    </w:p>
    <w:p w:rsidR="00A06542" w:rsidRPr="00A06542" w:rsidRDefault="00A06542" w:rsidP="00A06542">
      <w:pPr>
        <w:widowControl w:val="0"/>
        <w:numPr>
          <w:ilvl w:val="1"/>
          <w:numId w:val="43"/>
        </w:numPr>
        <w:shd w:val="clear" w:color="auto" w:fill="FFFFFF"/>
        <w:autoSpaceDE w:val="0"/>
        <w:autoSpaceDN w:val="0"/>
        <w:adjustRightInd w:val="0"/>
        <w:spacing w:after="0" w:line="278" w:lineRule="exact"/>
        <w:jc w:val="both"/>
        <w:rPr>
          <w:ins w:id="69" w:author="Користувач" w:date="2018-10-26T08:51:00Z"/>
          <w:rFonts w:ascii="Times New Roman" w:hAnsi="Times New Roman"/>
          <w:sz w:val="28"/>
          <w:szCs w:val="28"/>
        </w:rPr>
      </w:pPr>
      <w:ins w:id="70" w:author="Користувач" w:date="2018-10-26T08:51:00Z">
        <w:r w:rsidRPr="00A06542">
          <w:rPr>
            <w:rFonts w:ascii="Times New Roman" w:hAnsi="Times New Roman"/>
            <w:color w:val="000000"/>
            <w:spacing w:val="-2"/>
            <w:sz w:val="28"/>
            <w:szCs w:val="28"/>
          </w:rPr>
          <w:t xml:space="preserve"> Безумовне виконання правил внутрішнього трудового розпорядку, </w:t>
        </w:r>
        <w:r w:rsidRPr="00A06542">
          <w:rPr>
            <w:rFonts w:ascii="Times New Roman" w:hAnsi="Times New Roman"/>
            <w:color w:val="000000"/>
            <w:spacing w:val="-2"/>
            <w:sz w:val="28"/>
            <w:szCs w:val="28"/>
            <w:lang w:val="uk-UA"/>
          </w:rPr>
          <w:t>розпоряджень сільського голови</w:t>
        </w:r>
        <w:r w:rsidRPr="00A06542">
          <w:rPr>
            <w:rFonts w:ascii="Times New Roman" w:hAnsi="Times New Roman"/>
            <w:color w:val="000000"/>
            <w:spacing w:val="-2"/>
            <w:sz w:val="28"/>
            <w:szCs w:val="28"/>
          </w:rPr>
          <w:t>,</w:t>
        </w:r>
        <w:r w:rsidRPr="00A06542">
          <w:rPr>
            <w:rFonts w:ascii="Times New Roman" w:hAnsi="Times New Roman"/>
            <w:color w:val="000000"/>
            <w:spacing w:val="8"/>
            <w:sz w:val="28"/>
            <w:szCs w:val="28"/>
          </w:rPr>
          <w:t xml:space="preserve"> наказів </w:t>
        </w:r>
        <w:r w:rsidRPr="00A06542">
          <w:rPr>
            <w:rFonts w:ascii="Times New Roman" w:hAnsi="Times New Roman"/>
            <w:color w:val="000000"/>
            <w:spacing w:val="1"/>
            <w:sz w:val="28"/>
            <w:szCs w:val="28"/>
          </w:rPr>
          <w:t>керівників, висока виконавська дисципліна,    відсутність   обґрунтованих зауважень з боку перевіряючих.</w:t>
        </w:r>
      </w:ins>
    </w:p>
    <w:p w:rsidR="00A06542" w:rsidRPr="00A06542" w:rsidRDefault="00A06542" w:rsidP="00A06542">
      <w:pPr>
        <w:widowControl w:val="0"/>
        <w:numPr>
          <w:ilvl w:val="1"/>
          <w:numId w:val="43"/>
        </w:numPr>
        <w:shd w:val="clear" w:color="auto" w:fill="FFFFFF"/>
        <w:tabs>
          <w:tab w:val="left" w:pos="451"/>
        </w:tabs>
        <w:autoSpaceDE w:val="0"/>
        <w:autoSpaceDN w:val="0"/>
        <w:adjustRightInd w:val="0"/>
        <w:spacing w:after="0" w:line="269" w:lineRule="exact"/>
        <w:jc w:val="both"/>
        <w:rPr>
          <w:ins w:id="71" w:author="Користувач" w:date="2018-10-26T08:51:00Z"/>
          <w:rFonts w:ascii="Times New Roman" w:hAnsi="Times New Roman"/>
          <w:color w:val="000000"/>
          <w:spacing w:val="-12"/>
          <w:sz w:val="28"/>
          <w:szCs w:val="28"/>
        </w:rPr>
      </w:pPr>
      <w:ins w:id="72" w:author="Користувач" w:date="2018-10-26T08:51:00Z">
        <w:r w:rsidRPr="00A06542">
          <w:rPr>
            <w:rFonts w:ascii="Times New Roman" w:hAnsi="Times New Roman"/>
            <w:color w:val="000000"/>
            <w:spacing w:val="2"/>
            <w:sz w:val="28"/>
            <w:szCs w:val="28"/>
          </w:rPr>
          <w:t>Стабільна багаторічна праця.</w:t>
        </w:r>
      </w:ins>
    </w:p>
    <w:p w:rsidR="00A06542" w:rsidRPr="00A06542" w:rsidRDefault="00A06542" w:rsidP="00A06542">
      <w:pPr>
        <w:widowControl w:val="0"/>
        <w:numPr>
          <w:ilvl w:val="1"/>
          <w:numId w:val="43"/>
        </w:numPr>
        <w:shd w:val="clear" w:color="auto" w:fill="FFFFFF"/>
        <w:tabs>
          <w:tab w:val="left" w:pos="451"/>
        </w:tabs>
        <w:autoSpaceDE w:val="0"/>
        <w:autoSpaceDN w:val="0"/>
        <w:adjustRightInd w:val="0"/>
        <w:spacing w:after="0" w:line="269" w:lineRule="exact"/>
        <w:jc w:val="both"/>
        <w:rPr>
          <w:ins w:id="73" w:author="Користувач" w:date="2018-10-26T08:51:00Z"/>
          <w:rFonts w:ascii="Times New Roman" w:hAnsi="Times New Roman"/>
          <w:color w:val="000000"/>
          <w:spacing w:val="-12"/>
          <w:sz w:val="28"/>
          <w:szCs w:val="28"/>
        </w:rPr>
      </w:pPr>
      <w:ins w:id="74" w:author="Користувач" w:date="2018-10-26T08:51:00Z">
        <w:r w:rsidRPr="00A06542">
          <w:rPr>
            <w:rFonts w:ascii="Times New Roman" w:hAnsi="Times New Roman"/>
            <w:color w:val="000000"/>
            <w:spacing w:val="-12"/>
            <w:sz w:val="28"/>
            <w:szCs w:val="28"/>
          </w:rPr>
          <w:t xml:space="preserve">Ефективна </w:t>
        </w:r>
      </w:ins>
      <w:r w:rsidRPr="00A06542">
        <w:rPr>
          <w:rFonts w:ascii="Times New Roman" w:hAnsi="Times New Roman"/>
          <w:color w:val="000000"/>
          <w:spacing w:val="-12"/>
          <w:sz w:val="28"/>
          <w:szCs w:val="28"/>
        </w:rPr>
        <w:t xml:space="preserve">творча </w:t>
      </w:r>
      <w:ins w:id="75" w:author="Користувач" w:date="2018-10-26T08:51:00Z">
        <w:r w:rsidRPr="00A06542">
          <w:rPr>
            <w:rFonts w:ascii="Times New Roman" w:hAnsi="Times New Roman"/>
            <w:color w:val="000000"/>
            <w:spacing w:val="-12"/>
            <w:sz w:val="28"/>
            <w:szCs w:val="28"/>
          </w:rPr>
          <w:t xml:space="preserve"> робота.</w:t>
        </w:r>
      </w:ins>
    </w:p>
    <w:p w:rsidR="00A06542" w:rsidRPr="00A06542" w:rsidRDefault="00A06542" w:rsidP="00A06542">
      <w:pPr>
        <w:widowControl w:val="0"/>
        <w:numPr>
          <w:ilvl w:val="1"/>
          <w:numId w:val="43"/>
        </w:numPr>
        <w:shd w:val="clear" w:color="auto" w:fill="FFFFFF"/>
        <w:tabs>
          <w:tab w:val="left" w:pos="451"/>
        </w:tabs>
        <w:autoSpaceDE w:val="0"/>
        <w:autoSpaceDN w:val="0"/>
        <w:adjustRightInd w:val="0"/>
        <w:spacing w:after="0" w:line="269" w:lineRule="exact"/>
        <w:jc w:val="both"/>
        <w:rPr>
          <w:ins w:id="76" w:author="Користувач" w:date="2018-10-26T08:51:00Z"/>
          <w:rFonts w:ascii="Times New Roman" w:hAnsi="Times New Roman"/>
          <w:color w:val="000000"/>
          <w:spacing w:val="-9"/>
          <w:sz w:val="28"/>
          <w:szCs w:val="28"/>
        </w:rPr>
      </w:pPr>
      <w:ins w:id="77" w:author="Користувач" w:date="2018-10-26T08:51:00Z">
        <w:r w:rsidRPr="00A06542">
          <w:rPr>
            <w:rFonts w:ascii="Times New Roman" w:hAnsi="Times New Roman"/>
            <w:color w:val="000000"/>
            <w:spacing w:val="8"/>
            <w:sz w:val="28"/>
            <w:szCs w:val="28"/>
          </w:rPr>
          <w:t xml:space="preserve">Досягнення  в роботі чи суспільній діяльності,  які  призвели до зростання </w:t>
        </w:r>
        <w:r w:rsidRPr="00A06542">
          <w:rPr>
            <w:rFonts w:ascii="Times New Roman" w:hAnsi="Times New Roman"/>
            <w:color w:val="000000"/>
            <w:sz w:val="28"/>
            <w:szCs w:val="28"/>
          </w:rPr>
          <w:t xml:space="preserve">рейтингу  закладу </w:t>
        </w:r>
      </w:ins>
      <w:r w:rsidRPr="00A06542">
        <w:rPr>
          <w:rFonts w:ascii="Times New Roman" w:hAnsi="Times New Roman"/>
          <w:color w:val="000000"/>
          <w:sz w:val="28"/>
          <w:szCs w:val="28"/>
        </w:rPr>
        <w:t>культури</w:t>
      </w:r>
      <w:ins w:id="78" w:author="Користувач" w:date="2018-10-26T08:51:00Z">
        <w:r w:rsidRPr="00A06542">
          <w:rPr>
            <w:rFonts w:ascii="Times New Roman" w:hAnsi="Times New Roman"/>
            <w:color w:val="000000"/>
            <w:sz w:val="28"/>
            <w:szCs w:val="28"/>
          </w:rPr>
          <w:t xml:space="preserve">, </w:t>
        </w:r>
        <w:r w:rsidRPr="00A06542">
          <w:rPr>
            <w:rFonts w:ascii="Times New Roman" w:hAnsi="Times New Roman"/>
            <w:color w:val="000000"/>
            <w:sz w:val="28"/>
            <w:szCs w:val="28"/>
            <w:lang w:val="uk-UA"/>
          </w:rPr>
          <w:t>ОТГ</w:t>
        </w:r>
        <w:r w:rsidRPr="00A06542">
          <w:rPr>
            <w:rFonts w:ascii="Times New Roman" w:hAnsi="Times New Roman"/>
            <w:color w:val="000000"/>
            <w:sz w:val="28"/>
            <w:szCs w:val="28"/>
          </w:rPr>
          <w:t xml:space="preserve"> в цілому</w:t>
        </w:r>
        <w:r w:rsidRPr="00A06542">
          <w:rPr>
            <w:rFonts w:ascii="Times New Roman" w:hAnsi="Times New Roman"/>
            <w:color w:val="000000"/>
            <w:sz w:val="28"/>
            <w:szCs w:val="28"/>
            <w:lang w:val="uk-UA"/>
          </w:rPr>
          <w:t xml:space="preserve"> </w:t>
        </w:r>
        <w:r w:rsidRPr="00A06542">
          <w:rPr>
            <w:rFonts w:ascii="Times New Roman" w:hAnsi="Times New Roman"/>
            <w:color w:val="000000"/>
            <w:sz w:val="28"/>
            <w:szCs w:val="28"/>
          </w:rPr>
          <w:t xml:space="preserve"> на </w:t>
        </w:r>
        <w:r w:rsidRPr="00A06542">
          <w:rPr>
            <w:rFonts w:ascii="Times New Roman" w:hAnsi="Times New Roman"/>
            <w:color w:val="000000"/>
            <w:sz w:val="28"/>
            <w:szCs w:val="28"/>
            <w:lang w:val="uk-UA"/>
          </w:rPr>
          <w:t xml:space="preserve"> </w:t>
        </w:r>
        <w:r w:rsidRPr="00A06542">
          <w:rPr>
            <w:rFonts w:ascii="Times New Roman" w:hAnsi="Times New Roman"/>
            <w:color w:val="000000"/>
            <w:sz w:val="28"/>
            <w:szCs w:val="28"/>
          </w:rPr>
          <w:t xml:space="preserve"> обласному рівні.</w:t>
        </w:r>
      </w:ins>
    </w:p>
    <w:p w:rsidR="00A06542" w:rsidRPr="00A06542" w:rsidRDefault="00A06542">
      <w:pPr>
        <w:widowControl w:val="0"/>
        <w:numPr>
          <w:ilvl w:val="1"/>
          <w:numId w:val="43"/>
        </w:numPr>
        <w:shd w:val="clear" w:color="auto" w:fill="FFFFFF"/>
        <w:tabs>
          <w:tab w:val="left" w:pos="451"/>
        </w:tabs>
        <w:autoSpaceDE w:val="0"/>
        <w:autoSpaceDN w:val="0"/>
        <w:adjustRightInd w:val="0"/>
        <w:spacing w:after="0" w:line="269" w:lineRule="exact"/>
        <w:jc w:val="both"/>
        <w:rPr>
          <w:ins w:id="79" w:author="Користувач" w:date="2018-11-05T08:33:00Z"/>
          <w:rFonts w:ascii="Times New Roman" w:hAnsi="Times New Roman"/>
          <w:sz w:val="28"/>
          <w:szCs w:val="28"/>
          <w:rPrChange w:id="80" w:author="Користувач" w:date="2018-11-05T08:33:00Z">
            <w:rPr>
              <w:ins w:id="81" w:author="Користувач" w:date="2018-11-05T08:33:00Z"/>
              <w:color w:val="000000"/>
              <w:spacing w:val="1"/>
              <w:sz w:val="24"/>
              <w:szCs w:val="24"/>
            </w:rPr>
          </w:rPrChange>
        </w:rPr>
        <w:pPrChange w:id="82" w:author="Користувач" w:date="2018-11-05T08:33:00Z">
          <w:pPr>
            <w:shd w:val="clear" w:color="auto" w:fill="FFFFFF"/>
            <w:spacing w:before="547"/>
            <w:ind w:left="58"/>
            <w:jc w:val="center"/>
          </w:pPr>
        </w:pPrChange>
      </w:pPr>
      <w:ins w:id="83" w:author="Користувач" w:date="2018-11-05T08:33:00Z">
        <w:r w:rsidRPr="00A06542">
          <w:rPr>
            <w:rFonts w:ascii="Times New Roman" w:hAnsi="Times New Roman"/>
            <w:color w:val="000000"/>
            <w:spacing w:val="1"/>
            <w:sz w:val="28"/>
            <w:szCs w:val="28"/>
          </w:rPr>
          <w:t>І</w:t>
        </w:r>
      </w:ins>
      <w:ins w:id="84" w:author="Користувач" w:date="2018-10-26T08:51:00Z">
        <w:r w:rsidRPr="00A06542">
          <w:rPr>
            <w:rFonts w:ascii="Times New Roman" w:hAnsi="Times New Roman"/>
            <w:color w:val="000000"/>
            <w:spacing w:val="1"/>
            <w:sz w:val="28"/>
            <w:szCs w:val="28"/>
          </w:rPr>
          <w:t>ніціативність у діяльності та результативність у роботі.</w:t>
        </w:r>
      </w:ins>
    </w:p>
    <w:p w:rsidR="00A06542" w:rsidRPr="00A06542" w:rsidRDefault="00A06542">
      <w:pPr>
        <w:widowControl w:val="0"/>
        <w:shd w:val="clear" w:color="auto" w:fill="FFFFFF"/>
        <w:tabs>
          <w:tab w:val="left" w:pos="451"/>
        </w:tabs>
        <w:autoSpaceDE w:val="0"/>
        <w:autoSpaceDN w:val="0"/>
        <w:adjustRightInd w:val="0"/>
        <w:spacing w:after="0" w:line="269" w:lineRule="exact"/>
        <w:ind w:left="420"/>
        <w:jc w:val="both"/>
        <w:rPr>
          <w:ins w:id="85" w:author="Користувач" w:date="2018-11-05T08:33:00Z"/>
          <w:rFonts w:ascii="Times New Roman" w:hAnsi="Times New Roman"/>
          <w:sz w:val="28"/>
          <w:szCs w:val="28"/>
        </w:rPr>
        <w:pPrChange w:id="86" w:author="Користувач" w:date="2018-11-05T08:33:00Z">
          <w:pPr>
            <w:shd w:val="clear" w:color="auto" w:fill="FFFFFF"/>
            <w:spacing w:before="547"/>
            <w:ind w:left="58"/>
            <w:jc w:val="center"/>
          </w:pPr>
        </w:pPrChange>
      </w:pPr>
    </w:p>
    <w:p w:rsidR="00A06542" w:rsidRPr="00A06542" w:rsidRDefault="00A06542">
      <w:pPr>
        <w:widowControl w:val="0"/>
        <w:shd w:val="clear" w:color="auto" w:fill="FFFFFF"/>
        <w:tabs>
          <w:tab w:val="left" w:pos="451"/>
        </w:tabs>
        <w:autoSpaceDE w:val="0"/>
        <w:autoSpaceDN w:val="0"/>
        <w:adjustRightInd w:val="0"/>
        <w:spacing w:after="0" w:line="269" w:lineRule="exact"/>
        <w:ind w:left="420"/>
        <w:jc w:val="center"/>
        <w:rPr>
          <w:ins w:id="87" w:author="Користувач" w:date="2018-10-26T08:51:00Z"/>
          <w:rFonts w:ascii="Times New Roman" w:hAnsi="Times New Roman"/>
          <w:sz w:val="28"/>
          <w:szCs w:val="28"/>
        </w:rPr>
        <w:pPrChange w:id="88" w:author="Користувач" w:date="2018-11-05T08:33:00Z">
          <w:pPr>
            <w:shd w:val="clear" w:color="auto" w:fill="FFFFFF"/>
            <w:spacing w:before="547"/>
            <w:ind w:left="58"/>
            <w:jc w:val="center"/>
          </w:pPr>
        </w:pPrChange>
      </w:pPr>
      <w:ins w:id="89" w:author="Користувач" w:date="2018-10-26T08:51:00Z">
        <w:r w:rsidRPr="00A06542">
          <w:rPr>
            <w:rFonts w:ascii="Times New Roman" w:hAnsi="Times New Roman"/>
            <w:b/>
            <w:bCs/>
            <w:color w:val="000000"/>
            <w:spacing w:val="-5"/>
            <w:sz w:val="28"/>
            <w:szCs w:val="28"/>
          </w:rPr>
          <w:t xml:space="preserve">3.    </w:t>
        </w:r>
        <w:r w:rsidRPr="00A06542">
          <w:rPr>
            <w:rFonts w:ascii="Times New Roman" w:hAnsi="Times New Roman"/>
            <w:b/>
            <w:color w:val="000000"/>
            <w:spacing w:val="-5"/>
            <w:sz w:val="28"/>
            <w:szCs w:val="28"/>
          </w:rPr>
          <w:t xml:space="preserve">Порядок </w:t>
        </w:r>
        <w:r w:rsidRPr="00A06542">
          <w:rPr>
            <w:rFonts w:ascii="Times New Roman" w:hAnsi="Times New Roman"/>
            <w:b/>
            <w:bCs/>
            <w:color w:val="000000"/>
            <w:spacing w:val="-5"/>
            <w:sz w:val="28"/>
            <w:szCs w:val="28"/>
          </w:rPr>
          <w:t>визначення фонду преміювання</w:t>
        </w:r>
      </w:ins>
    </w:p>
    <w:p w:rsidR="00A06542" w:rsidRPr="00A06542" w:rsidRDefault="00A06542" w:rsidP="00A06542">
      <w:pPr>
        <w:shd w:val="clear" w:color="auto" w:fill="FFFFFF"/>
        <w:autoSpaceDE w:val="0"/>
        <w:autoSpaceDN w:val="0"/>
        <w:spacing w:after="0" w:line="240" w:lineRule="auto"/>
        <w:jc w:val="both"/>
        <w:rPr>
          <w:ins w:id="90" w:author="Користувач" w:date="2018-10-26T08:51:00Z"/>
          <w:rFonts w:ascii="Times New Roman" w:hAnsi="Times New Roman"/>
          <w:color w:val="000000"/>
          <w:spacing w:val="-1"/>
          <w:sz w:val="28"/>
          <w:szCs w:val="28"/>
        </w:rPr>
      </w:pPr>
      <w:ins w:id="91" w:author="Користувач" w:date="2018-10-26T08:51:00Z">
        <w:r w:rsidRPr="00A06542">
          <w:rPr>
            <w:rFonts w:ascii="Times New Roman" w:hAnsi="Times New Roman"/>
            <w:color w:val="000000"/>
            <w:spacing w:val="-6"/>
            <w:sz w:val="28"/>
            <w:szCs w:val="28"/>
          </w:rPr>
          <w:t xml:space="preserve">3.1. Фонд преміювання створюється у розмірі </w:t>
        </w:r>
        <w:r w:rsidRPr="00A06542">
          <w:rPr>
            <w:rFonts w:ascii="Times New Roman" w:hAnsi="Times New Roman"/>
            <w:color w:val="000000"/>
            <w:spacing w:val="-2"/>
            <w:sz w:val="28"/>
            <w:szCs w:val="28"/>
          </w:rPr>
          <w:t xml:space="preserve"> </w:t>
        </w:r>
        <w:r w:rsidRPr="00A06542">
          <w:rPr>
            <w:rFonts w:ascii="Times New Roman" w:hAnsi="Times New Roman"/>
            <w:color w:val="000000"/>
            <w:spacing w:val="-2"/>
            <w:sz w:val="28"/>
            <w:szCs w:val="28"/>
            <w:lang w:val="uk-UA"/>
          </w:rPr>
          <w:t>100%</w:t>
        </w:r>
        <w:r w:rsidRPr="00A06542">
          <w:rPr>
            <w:rFonts w:ascii="Times New Roman" w:hAnsi="Times New Roman"/>
            <w:i/>
            <w:iCs/>
            <w:color w:val="000000"/>
            <w:spacing w:val="-2"/>
            <w:sz w:val="28"/>
            <w:szCs w:val="28"/>
            <w:lang w:val="uk-UA"/>
          </w:rPr>
          <w:t xml:space="preserve"> </w:t>
        </w:r>
        <w:r w:rsidRPr="00A06542">
          <w:rPr>
            <w:rFonts w:ascii="Times New Roman" w:hAnsi="Times New Roman"/>
            <w:i/>
            <w:iCs/>
            <w:color w:val="000000"/>
            <w:spacing w:val="-2"/>
            <w:sz w:val="28"/>
            <w:szCs w:val="28"/>
          </w:rPr>
          <w:t xml:space="preserve"> від економії </w:t>
        </w:r>
        <w:r w:rsidRPr="00A06542">
          <w:rPr>
            <w:rFonts w:ascii="Times New Roman" w:hAnsi="Times New Roman"/>
            <w:color w:val="000000"/>
            <w:spacing w:val="-1"/>
            <w:sz w:val="28"/>
            <w:szCs w:val="28"/>
          </w:rPr>
          <w:t xml:space="preserve"> фонду заробітної плати.</w:t>
        </w:r>
      </w:ins>
    </w:p>
    <w:p w:rsidR="00A06542" w:rsidRPr="00A06542" w:rsidRDefault="00A06542" w:rsidP="00A06542">
      <w:pPr>
        <w:shd w:val="clear" w:color="auto" w:fill="FFFFFF"/>
        <w:autoSpaceDE w:val="0"/>
        <w:autoSpaceDN w:val="0"/>
        <w:spacing w:after="0" w:line="240" w:lineRule="auto"/>
        <w:jc w:val="both"/>
        <w:rPr>
          <w:ins w:id="92" w:author="Користувач" w:date="2018-10-26T08:51:00Z"/>
          <w:rFonts w:ascii="Times New Roman" w:hAnsi="Times New Roman"/>
          <w:color w:val="000000"/>
          <w:spacing w:val="-1"/>
          <w:sz w:val="28"/>
          <w:szCs w:val="28"/>
        </w:rPr>
      </w:pPr>
      <w:ins w:id="93" w:author="Користувач" w:date="2018-10-26T08:51:00Z">
        <w:r w:rsidRPr="00A06542">
          <w:rPr>
            <w:rFonts w:ascii="Times New Roman" w:hAnsi="Times New Roman"/>
            <w:color w:val="000000"/>
            <w:spacing w:val="-1"/>
            <w:sz w:val="28"/>
            <w:szCs w:val="28"/>
          </w:rPr>
          <w:t xml:space="preserve">3.2. Преміювальний фонд розподіляється на преміювання та матеріальну допомогу в колективних договорах закладів </w:t>
        </w:r>
      </w:ins>
      <w:r w:rsidRPr="00A06542">
        <w:rPr>
          <w:rFonts w:ascii="Times New Roman" w:hAnsi="Times New Roman"/>
          <w:color w:val="000000"/>
          <w:spacing w:val="-1"/>
          <w:sz w:val="28"/>
          <w:szCs w:val="28"/>
          <w:lang w:val="uk-UA"/>
        </w:rPr>
        <w:t>культури</w:t>
      </w:r>
      <w:ins w:id="94" w:author="Користувач" w:date="2018-10-26T08:51:00Z">
        <w:r w:rsidRPr="00A06542">
          <w:rPr>
            <w:rFonts w:ascii="Times New Roman" w:hAnsi="Times New Roman"/>
            <w:color w:val="000000"/>
            <w:spacing w:val="-1"/>
            <w:sz w:val="28"/>
            <w:szCs w:val="28"/>
          </w:rPr>
          <w:t>.</w:t>
        </w:r>
      </w:ins>
    </w:p>
    <w:p w:rsidR="00A06542" w:rsidRPr="00A06542" w:rsidRDefault="00A06542" w:rsidP="00A06542">
      <w:pPr>
        <w:shd w:val="clear" w:color="auto" w:fill="FFFFFF"/>
        <w:autoSpaceDE w:val="0"/>
        <w:autoSpaceDN w:val="0"/>
        <w:spacing w:after="0" w:line="240" w:lineRule="auto"/>
        <w:jc w:val="both"/>
        <w:rPr>
          <w:ins w:id="95" w:author="Користувач" w:date="2018-10-26T08:51:00Z"/>
          <w:rFonts w:ascii="Times New Roman" w:hAnsi="Times New Roman"/>
          <w:color w:val="000000"/>
          <w:spacing w:val="-1"/>
          <w:sz w:val="28"/>
          <w:szCs w:val="28"/>
          <w:rPrChange w:id="96" w:author="Користувач" w:date="2018-11-05T08:32:00Z">
            <w:rPr>
              <w:ins w:id="97" w:author="Користувач" w:date="2018-10-26T08:51:00Z"/>
              <w:color w:val="000000"/>
              <w:spacing w:val="-1"/>
              <w:sz w:val="26"/>
              <w:szCs w:val="26"/>
            </w:rPr>
          </w:rPrChange>
        </w:rPr>
      </w:pPr>
    </w:p>
    <w:p w:rsidR="00A06542" w:rsidRPr="00A06542" w:rsidRDefault="00A06542" w:rsidP="00A06542">
      <w:pPr>
        <w:shd w:val="clear" w:color="auto" w:fill="FFFFFF"/>
        <w:autoSpaceDE w:val="0"/>
        <w:autoSpaceDN w:val="0"/>
        <w:spacing w:after="0" w:line="240" w:lineRule="auto"/>
        <w:jc w:val="center"/>
        <w:rPr>
          <w:ins w:id="98" w:author="Користувач" w:date="2018-10-26T08:51:00Z"/>
          <w:rFonts w:ascii="Times New Roman" w:hAnsi="Times New Roman"/>
          <w:b/>
          <w:sz w:val="28"/>
          <w:szCs w:val="28"/>
        </w:rPr>
      </w:pPr>
      <w:ins w:id="99" w:author="Користувач" w:date="2018-10-26T08:51:00Z">
        <w:r w:rsidRPr="00A06542">
          <w:rPr>
            <w:rFonts w:ascii="Times New Roman" w:hAnsi="Times New Roman"/>
            <w:b/>
            <w:color w:val="000000"/>
            <w:spacing w:val="-5"/>
            <w:sz w:val="28"/>
            <w:szCs w:val="28"/>
          </w:rPr>
          <w:t xml:space="preserve">4. Порядок </w:t>
        </w:r>
        <w:r w:rsidRPr="00A06542">
          <w:rPr>
            <w:rFonts w:ascii="Times New Roman" w:hAnsi="Times New Roman"/>
            <w:b/>
            <w:bCs/>
            <w:color w:val="000000"/>
            <w:spacing w:val="-5"/>
            <w:sz w:val="28"/>
            <w:szCs w:val="28"/>
          </w:rPr>
          <w:t>преміювання</w:t>
        </w:r>
      </w:ins>
    </w:p>
    <w:p w:rsidR="00A06542" w:rsidRPr="00A06542" w:rsidRDefault="00A06542">
      <w:pPr>
        <w:shd w:val="clear" w:color="auto" w:fill="FFFFFF"/>
        <w:autoSpaceDE w:val="0"/>
        <w:autoSpaceDN w:val="0"/>
        <w:spacing w:before="288" w:after="0" w:line="269" w:lineRule="exact"/>
        <w:ind w:right="38"/>
        <w:jc w:val="both"/>
        <w:rPr>
          <w:ins w:id="100" w:author="Користувач" w:date="2018-10-26T08:51:00Z"/>
          <w:rFonts w:ascii="Times New Roman" w:hAnsi="Times New Roman"/>
          <w:sz w:val="28"/>
          <w:szCs w:val="28"/>
        </w:rPr>
        <w:pPrChange w:id="101" w:author="Користувач" w:date="2018-11-05T08:33:00Z">
          <w:pPr>
            <w:shd w:val="clear" w:color="auto" w:fill="FFFFFF"/>
            <w:spacing w:before="288" w:line="269" w:lineRule="exact"/>
            <w:ind w:left="432" w:right="38" w:hanging="413"/>
            <w:jc w:val="both"/>
          </w:pPr>
        </w:pPrChange>
      </w:pPr>
      <w:ins w:id="102" w:author="Користувач" w:date="2018-10-26T08:51:00Z">
        <w:r w:rsidRPr="00A06542">
          <w:rPr>
            <w:rFonts w:ascii="Times New Roman" w:hAnsi="Times New Roman"/>
            <w:color w:val="000000"/>
            <w:spacing w:val="3"/>
            <w:sz w:val="28"/>
            <w:szCs w:val="28"/>
          </w:rPr>
          <w:t xml:space="preserve">4.1. Преміювання може  здійснюватись за результатами праці за місяць, квартал, рік, а </w:t>
        </w:r>
        <w:r w:rsidRPr="00A06542">
          <w:rPr>
            <w:rFonts w:ascii="Times New Roman" w:hAnsi="Times New Roman"/>
            <w:color w:val="000000"/>
            <w:spacing w:val="1"/>
            <w:sz w:val="28"/>
            <w:szCs w:val="28"/>
          </w:rPr>
          <w:t>також до державних, професійних свят та особистих ювілейних дат.</w:t>
        </w:r>
      </w:ins>
    </w:p>
    <w:p w:rsidR="00A06542" w:rsidRPr="00A06542" w:rsidRDefault="00A06542" w:rsidP="00A06542">
      <w:pPr>
        <w:shd w:val="clear" w:color="auto" w:fill="FFFFFF"/>
        <w:autoSpaceDE w:val="0"/>
        <w:autoSpaceDN w:val="0"/>
        <w:spacing w:after="0" w:line="269" w:lineRule="exact"/>
        <w:ind w:left="432" w:right="38" w:hanging="422"/>
        <w:jc w:val="both"/>
        <w:rPr>
          <w:ins w:id="103" w:author="Користувач" w:date="2018-10-26T08:51:00Z"/>
          <w:rFonts w:ascii="Times New Roman" w:hAnsi="Times New Roman"/>
          <w:sz w:val="28"/>
          <w:szCs w:val="28"/>
        </w:rPr>
      </w:pPr>
      <w:ins w:id="104" w:author="Користувач" w:date="2018-10-26T08:51:00Z">
        <w:r w:rsidRPr="00A06542">
          <w:rPr>
            <w:rFonts w:ascii="Times New Roman" w:hAnsi="Times New Roman"/>
            <w:color w:val="000000"/>
            <w:spacing w:val="-2"/>
            <w:sz w:val="28"/>
            <w:szCs w:val="28"/>
          </w:rPr>
          <w:t xml:space="preserve">4.2. Преміювання </w:t>
        </w:r>
        <w:r w:rsidRPr="00A06542">
          <w:rPr>
            <w:rFonts w:ascii="Times New Roman" w:hAnsi="Times New Roman"/>
            <w:color w:val="000000"/>
            <w:sz w:val="28"/>
            <w:szCs w:val="28"/>
          </w:rPr>
          <w:t xml:space="preserve"> керівників </w:t>
        </w:r>
      </w:ins>
      <w:r w:rsidRPr="00A06542">
        <w:rPr>
          <w:rFonts w:ascii="Times New Roman" w:hAnsi="Times New Roman"/>
          <w:color w:val="000000"/>
          <w:sz w:val="28"/>
          <w:szCs w:val="28"/>
          <w:lang w:val="uk-UA"/>
        </w:rPr>
        <w:t xml:space="preserve">та працівників </w:t>
      </w:r>
      <w:ins w:id="105" w:author="Користувач" w:date="2018-10-26T08:51:00Z">
        <w:r w:rsidRPr="00A06542">
          <w:rPr>
            <w:rFonts w:ascii="Times New Roman" w:hAnsi="Times New Roman"/>
            <w:color w:val="000000"/>
            <w:sz w:val="28"/>
            <w:szCs w:val="28"/>
          </w:rPr>
          <w:t xml:space="preserve"> закладів </w:t>
        </w:r>
      </w:ins>
      <w:r w:rsidRPr="00A06542">
        <w:rPr>
          <w:rFonts w:ascii="Times New Roman" w:hAnsi="Times New Roman"/>
          <w:color w:val="000000"/>
          <w:sz w:val="28"/>
          <w:szCs w:val="28"/>
        </w:rPr>
        <w:t>культури</w:t>
      </w:r>
      <w:ins w:id="106" w:author="Користувач" w:date="2018-10-26T08:51:00Z">
        <w:r w:rsidRPr="00A06542">
          <w:rPr>
            <w:rFonts w:ascii="Times New Roman" w:hAnsi="Times New Roman"/>
            <w:color w:val="000000"/>
            <w:sz w:val="28"/>
            <w:szCs w:val="28"/>
          </w:rPr>
          <w:t xml:space="preserve"> </w:t>
        </w:r>
        <w:r w:rsidRPr="00A06542">
          <w:rPr>
            <w:rFonts w:ascii="Times New Roman" w:hAnsi="Times New Roman"/>
            <w:color w:val="000000"/>
            <w:sz w:val="28"/>
            <w:szCs w:val="28"/>
            <w:lang w:val="uk-UA"/>
          </w:rPr>
          <w:t>ОТГ</w:t>
        </w:r>
        <w:r w:rsidRPr="00A06542">
          <w:rPr>
            <w:rFonts w:ascii="Times New Roman" w:hAnsi="Times New Roman"/>
            <w:color w:val="000000"/>
            <w:spacing w:val="2"/>
            <w:sz w:val="28"/>
            <w:szCs w:val="28"/>
          </w:rPr>
          <w:t>,</w:t>
        </w:r>
        <w:r w:rsidRPr="00A06542">
          <w:rPr>
            <w:rFonts w:ascii="Times New Roman" w:hAnsi="Times New Roman"/>
            <w:color w:val="000000"/>
            <w:sz w:val="28"/>
            <w:szCs w:val="28"/>
          </w:rPr>
          <w:t xml:space="preserve">  здійснюється за </w:t>
        </w:r>
        <w:r w:rsidRPr="00A06542">
          <w:rPr>
            <w:rFonts w:ascii="Times New Roman" w:hAnsi="Times New Roman"/>
            <w:color w:val="000000"/>
            <w:spacing w:val="-2"/>
            <w:sz w:val="28"/>
            <w:szCs w:val="28"/>
          </w:rPr>
          <w:t xml:space="preserve"> </w:t>
        </w:r>
        <w:r w:rsidRPr="00A06542">
          <w:rPr>
            <w:rFonts w:ascii="Times New Roman" w:hAnsi="Times New Roman"/>
            <w:color w:val="000000"/>
            <w:spacing w:val="-2"/>
            <w:sz w:val="28"/>
            <w:szCs w:val="28"/>
            <w:lang w:val="uk-UA"/>
          </w:rPr>
          <w:t>розпорядженням сільського голови</w:t>
        </w:r>
        <w:r w:rsidRPr="00A06542">
          <w:rPr>
            <w:rFonts w:ascii="Times New Roman" w:hAnsi="Times New Roman"/>
            <w:color w:val="000000"/>
            <w:spacing w:val="-2"/>
            <w:sz w:val="28"/>
            <w:szCs w:val="28"/>
          </w:rPr>
          <w:t xml:space="preserve"> </w:t>
        </w:r>
        <w:r w:rsidRPr="00A06542">
          <w:rPr>
            <w:rFonts w:ascii="Times New Roman" w:hAnsi="Times New Roman"/>
            <w:color w:val="000000"/>
            <w:spacing w:val="-2"/>
            <w:sz w:val="28"/>
            <w:szCs w:val="28"/>
            <w:lang w:val="uk-UA"/>
          </w:rPr>
          <w:t>та</w:t>
        </w:r>
        <w:r w:rsidRPr="00A06542">
          <w:rPr>
            <w:rFonts w:ascii="Times New Roman" w:hAnsi="Times New Roman"/>
            <w:color w:val="000000"/>
            <w:spacing w:val="-2"/>
            <w:sz w:val="28"/>
            <w:szCs w:val="28"/>
          </w:rPr>
          <w:t xml:space="preserve"> погодженням з </w:t>
        </w:r>
        <w:r w:rsidRPr="00A06542">
          <w:rPr>
            <w:rFonts w:ascii="Times New Roman" w:hAnsi="Times New Roman"/>
            <w:color w:val="000000"/>
            <w:spacing w:val="4"/>
            <w:sz w:val="28"/>
            <w:szCs w:val="28"/>
          </w:rPr>
          <w:t>профспілковим  комітетом.</w:t>
        </w:r>
        <w:r w:rsidRPr="00A06542">
          <w:rPr>
            <w:rFonts w:ascii="Times New Roman" w:hAnsi="Times New Roman"/>
            <w:color w:val="000000"/>
            <w:spacing w:val="-2"/>
            <w:sz w:val="28"/>
            <w:szCs w:val="28"/>
          </w:rPr>
          <w:t xml:space="preserve"> </w:t>
        </w:r>
      </w:ins>
    </w:p>
    <w:p w:rsidR="00A06542" w:rsidRPr="00A06542" w:rsidRDefault="00A06542" w:rsidP="00A06542">
      <w:pPr>
        <w:widowControl w:val="0"/>
        <w:numPr>
          <w:ilvl w:val="1"/>
          <w:numId w:val="41"/>
        </w:numPr>
        <w:shd w:val="clear" w:color="auto" w:fill="FFFFFF"/>
        <w:autoSpaceDE w:val="0"/>
        <w:autoSpaceDN w:val="0"/>
        <w:adjustRightInd w:val="0"/>
        <w:spacing w:after="0" w:line="269" w:lineRule="exact"/>
        <w:jc w:val="both"/>
        <w:rPr>
          <w:ins w:id="107" w:author="Користувач" w:date="2018-10-26T08:51:00Z"/>
          <w:rFonts w:ascii="Times New Roman" w:hAnsi="Times New Roman"/>
          <w:color w:val="000000"/>
          <w:spacing w:val="-6"/>
          <w:sz w:val="28"/>
          <w:szCs w:val="28"/>
        </w:rPr>
      </w:pPr>
      <w:ins w:id="108" w:author="Користувач" w:date="2018-10-26T08:51:00Z">
        <w:r w:rsidRPr="00A06542">
          <w:rPr>
            <w:rFonts w:ascii="Times New Roman" w:hAnsi="Times New Roman"/>
            <w:color w:val="000000"/>
            <w:spacing w:val="2"/>
            <w:sz w:val="28"/>
            <w:szCs w:val="28"/>
          </w:rPr>
          <w:t xml:space="preserve">Для визначення розміру премії враховується виконання основних показників, </w:t>
        </w:r>
        <w:r w:rsidRPr="00A06542">
          <w:rPr>
            <w:rFonts w:ascii="Times New Roman" w:hAnsi="Times New Roman"/>
            <w:color w:val="000000"/>
            <w:sz w:val="28"/>
            <w:szCs w:val="28"/>
          </w:rPr>
          <w:t>викладених у розділі 2.</w:t>
        </w:r>
      </w:ins>
    </w:p>
    <w:p w:rsidR="00A06542" w:rsidRPr="00A06542" w:rsidRDefault="00A06542">
      <w:pPr>
        <w:widowControl w:val="0"/>
        <w:numPr>
          <w:ilvl w:val="1"/>
          <w:numId w:val="41"/>
        </w:numPr>
        <w:shd w:val="clear" w:color="auto" w:fill="FFFFFF"/>
        <w:tabs>
          <w:tab w:val="left" w:pos="624"/>
        </w:tabs>
        <w:autoSpaceDE w:val="0"/>
        <w:autoSpaceDN w:val="0"/>
        <w:adjustRightInd w:val="0"/>
        <w:spacing w:after="0" w:line="269" w:lineRule="exact"/>
        <w:jc w:val="both"/>
        <w:rPr>
          <w:ins w:id="109" w:author="Користувач" w:date="2018-10-26T08:51:00Z"/>
          <w:rFonts w:ascii="Times New Roman" w:hAnsi="Times New Roman"/>
          <w:color w:val="000000"/>
          <w:spacing w:val="-15"/>
          <w:sz w:val="28"/>
          <w:szCs w:val="28"/>
        </w:rPr>
        <w:pPrChange w:id="110" w:author="Користувач" w:date="2018-11-05T08:33:00Z">
          <w:pPr>
            <w:shd w:val="clear" w:color="auto" w:fill="FFFFFF"/>
            <w:tabs>
              <w:tab w:val="left" w:pos="624"/>
            </w:tabs>
            <w:spacing w:line="269" w:lineRule="exact"/>
            <w:jc w:val="both"/>
          </w:pPr>
        </w:pPrChange>
      </w:pPr>
      <w:ins w:id="111" w:author="Користувач" w:date="2018-10-26T08:51:00Z">
        <w:r w:rsidRPr="00A06542">
          <w:rPr>
            <w:rFonts w:ascii="Times New Roman" w:hAnsi="Times New Roman"/>
            <w:color w:val="000000"/>
            <w:spacing w:val="-1"/>
            <w:sz w:val="28"/>
            <w:szCs w:val="28"/>
          </w:rPr>
          <w:t xml:space="preserve">Конкретний розмір премії працівників </w:t>
        </w:r>
        <w:r w:rsidRPr="00A06542">
          <w:rPr>
            <w:rFonts w:ascii="Times New Roman" w:hAnsi="Times New Roman"/>
            <w:color w:val="000000"/>
            <w:spacing w:val="5"/>
            <w:sz w:val="28"/>
            <w:szCs w:val="28"/>
          </w:rPr>
          <w:t xml:space="preserve"> визначається у вигляді фіксованої суми відповідно до їх особистого </w:t>
        </w:r>
        <w:r w:rsidRPr="00A06542">
          <w:rPr>
            <w:rFonts w:ascii="Times New Roman" w:hAnsi="Times New Roman"/>
            <w:color w:val="000000"/>
            <w:spacing w:val="4"/>
            <w:sz w:val="28"/>
            <w:szCs w:val="28"/>
          </w:rPr>
          <w:t xml:space="preserve">внеску в загальні результати роботи. Загальна сума премії, що виплачується </w:t>
        </w:r>
        <w:r w:rsidRPr="00A06542">
          <w:rPr>
            <w:rFonts w:ascii="Times New Roman" w:hAnsi="Times New Roman"/>
            <w:color w:val="000000"/>
            <w:spacing w:val="-4"/>
            <w:sz w:val="28"/>
            <w:szCs w:val="28"/>
          </w:rPr>
          <w:t>працівникам,  здійснюється  з</w:t>
        </w:r>
        <w:r w:rsidRPr="00A06542">
          <w:rPr>
            <w:rFonts w:ascii="Times New Roman" w:hAnsi="Times New Roman"/>
            <w:i/>
            <w:iCs/>
            <w:color w:val="000000"/>
            <w:spacing w:val="-4"/>
            <w:sz w:val="28"/>
            <w:szCs w:val="28"/>
          </w:rPr>
          <w:t xml:space="preserve"> фонду економії заробітної плати.</w:t>
        </w:r>
      </w:ins>
    </w:p>
    <w:p w:rsidR="00A06542" w:rsidRPr="00A06542" w:rsidRDefault="00A06542">
      <w:pPr>
        <w:widowControl w:val="0"/>
        <w:numPr>
          <w:ilvl w:val="0"/>
          <w:numId w:val="41"/>
        </w:numPr>
        <w:shd w:val="clear" w:color="auto" w:fill="FFFFFF"/>
        <w:autoSpaceDE w:val="0"/>
        <w:autoSpaceDN w:val="0"/>
        <w:adjustRightInd w:val="0"/>
        <w:spacing w:before="259" w:after="0" w:line="240" w:lineRule="auto"/>
        <w:ind w:right="10"/>
        <w:jc w:val="center"/>
        <w:rPr>
          <w:ins w:id="112" w:author="Користувач" w:date="2018-10-26T08:51:00Z"/>
          <w:rFonts w:ascii="Times New Roman" w:hAnsi="Times New Roman"/>
          <w:b/>
          <w:color w:val="000000"/>
          <w:spacing w:val="3"/>
          <w:sz w:val="28"/>
          <w:szCs w:val="28"/>
        </w:rPr>
        <w:pPrChange w:id="113" w:author="Користувач" w:date="2018-11-05T08:33:00Z">
          <w:pPr>
            <w:shd w:val="clear" w:color="auto" w:fill="FFFFFF"/>
            <w:spacing w:before="259"/>
            <w:ind w:right="10"/>
          </w:pPr>
        </w:pPrChange>
      </w:pPr>
      <w:ins w:id="114" w:author="Користувач" w:date="2018-10-26T08:51:00Z">
        <w:r w:rsidRPr="00A06542">
          <w:rPr>
            <w:rFonts w:ascii="Times New Roman" w:hAnsi="Times New Roman"/>
            <w:b/>
            <w:color w:val="000000"/>
            <w:spacing w:val="3"/>
            <w:sz w:val="28"/>
            <w:szCs w:val="28"/>
          </w:rPr>
          <w:t>Порядок зниження розміру премії</w:t>
        </w:r>
      </w:ins>
    </w:p>
    <w:p w:rsidR="00A06542" w:rsidRPr="00A06542" w:rsidRDefault="00A06542" w:rsidP="00A06542">
      <w:pPr>
        <w:widowControl w:val="0"/>
        <w:numPr>
          <w:ilvl w:val="0"/>
          <w:numId w:val="38"/>
        </w:numPr>
        <w:shd w:val="clear" w:color="auto" w:fill="FFFFFF"/>
        <w:tabs>
          <w:tab w:val="left" w:pos="413"/>
        </w:tabs>
        <w:autoSpaceDE w:val="0"/>
        <w:autoSpaceDN w:val="0"/>
        <w:adjustRightInd w:val="0"/>
        <w:spacing w:after="0" w:line="278" w:lineRule="exact"/>
        <w:ind w:left="10"/>
        <w:rPr>
          <w:ins w:id="115" w:author="Користувач" w:date="2018-10-26T08:51:00Z"/>
          <w:rFonts w:ascii="Times New Roman" w:hAnsi="Times New Roman"/>
          <w:color w:val="000000"/>
          <w:spacing w:val="-16"/>
          <w:sz w:val="28"/>
          <w:szCs w:val="28"/>
        </w:rPr>
      </w:pPr>
      <w:ins w:id="116" w:author="Користувач" w:date="2018-10-26T08:51:00Z">
        <w:r w:rsidRPr="00A06542">
          <w:rPr>
            <w:rFonts w:ascii="Times New Roman" w:hAnsi="Times New Roman"/>
            <w:color w:val="000000"/>
            <w:spacing w:val="-4"/>
            <w:sz w:val="28"/>
            <w:szCs w:val="28"/>
          </w:rPr>
          <w:t>Розмір премії зменшується за:</w:t>
        </w:r>
      </w:ins>
    </w:p>
    <w:p w:rsidR="00A06542" w:rsidRPr="00A06542" w:rsidRDefault="00A06542" w:rsidP="00A06542">
      <w:pPr>
        <w:shd w:val="clear" w:color="auto" w:fill="FFFFFF"/>
        <w:tabs>
          <w:tab w:val="left" w:pos="586"/>
        </w:tabs>
        <w:autoSpaceDE w:val="0"/>
        <w:autoSpaceDN w:val="0"/>
        <w:spacing w:after="0" w:line="269" w:lineRule="exact"/>
        <w:ind w:left="442"/>
        <w:rPr>
          <w:ins w:id="117" w:author="Користувач" w:date="2018-10-26T08:51:00Z"/>
          <w:rFonts w:ascii="Times New Roman" w:hAnsi="Times New Roman"/>
          <w:sz w:val="28"/>
          <w:szCs w:val="28"/>
        </w:rPr>
      </w:pPr>
      <w:ins w:id="118" w:author="Користувач" w:date="2018-10-26T08:51:00Z">
        <w:r w:rsidRPr="00A06542">
          <w:rPr>
            <w:rFonts w:ascii="Times New Roman" w:hAnsi="Times New Roman"/>
            <w:color w:val="000000"/>
            <w:sz w:val="28"/>
            <w:szCs w:val="28"/>
          </w:rPr>
          <w:t>-</w:t>
        </w:r>
        <w:r w:rsidRPr="00A06542">
          <w:rPr>
            <w:rFonts w:ascii="Times New Roman" w:hAnsi="Times New Roman"/>
            <w:color w:val="000000"/>
            <w:sz w:val="28"/>
            <w:szCs w:val="28"/>
          </w:rPr>
          <w:tab/>
          <w:t xml:space="preserve"> </w:t>
        </w:r>
        <w:r w:rsidRPr="00A06542">
          <w:rPr>
            <w:rFonts w:ascii="Times New Roman" w:hAnsi="Times New Roman"/>
            <w:color w:val="000000"/>
            <w:spacing w:val="-3"/>
            <w:sz w:val="28"/>
            <w:szCs w:val="28"/>
          </w:rPr>
          <w:t>неналежне виконання посадових обов'язків;</w:t>
        </w:r>
      </w:ins>
    </w:p>
    <w:p w:rsidR="00A06542" w:rsidRPr="00A06542" w:rsidRDefault="00A06542" w:rsidP="00A06542">
      <w:pPr>
        <w:widowControl w:val="0"/>
        <w:numPr>
          <w:ilvl w:val="0"/>
          <w:numId w:val="39"/>
        </w:numPr>
        <w:shd w:val="clear" w:color="auto" w:fill="FFFFFF"/>
        <w:tabs>
          <w:tab w:val="left" w:pos="672"/>
        </w:tabs>
        <w:autoSpaceDE w:val="0"/>
        <w:autoSpaceDN w:val="0"/>
        <w:adjustRightInd w:val="0"/>
        <w:spacing w:after="0" w:line="269" w:lineRule="exact"/>
        <w:ind w:left="422"/>
        <w:jc w:val="both"/>
        <w:rPr>
          <w:ins w:id="119" w:author="Користувач" w:date="2018-10-26T08:51:00Z"/>
          <w:rFonts w:ascii="Times New Roman" w:hAnsi="Times New Roman"/>
          <w:color w:val="000000"/>
          <w:sz w:val="28"/>
          <w:szCs w:val="28"/>
        </w:rPr>
      </w:pPr>
      <w:ins w:id="120" w:author="Користувач" w:date="2018-10-26T08:51:00Z">
        <w:r w:rsidRPr="00A06542">
          <w:rPr>
            <w:rFonts w:ascii="Times New Roman" w:hAnsi="Times New Roman"/>
            <w:color w:val="000000"/>
            <w:spacing w:val="4"/>
            <w:sz w:val="28"/>
            <w:szCs w:val="28"/>
          </w:rPr>
          <w:t xml:space="preserve">порушення строків виконання завдань, </w:t>
        </w:r>
        <w:r w:rsidRPr="00A06542">
          <w:rPr>
            <w:rFonts w:ascii="Times New Roman" w:hAnsi="Times New Roman"/>
            <w:color w:val="000000"/>
            <w:spacing w:val="-4"/>
            <w:sz w:val="28"/>
            <w:szCs w:val="28"/>
          </w:rPr>
          <w:t>листів, звернень громадян;</w:t>
        </w:r>
      </w:ins>
    </w:p>
    <w:p w:rsidR="00A06542" w:rsidRPr="00A06542" w:rsidRDefault="00A06542" w:rsidP="00A06542">
      <w:pPr>
        <w:widowControl w:val="0"/>
        <w:numPr>
          <w:ilvl w:val="0"/>
          <w:numId w:val="39"/>
        </w:numPr>
        <w:shd w:val="clear" w:color="auto" w:fill="FFFFFF"/>
        <w:tabs>
          <w:tab w:val="left" w:pos="672"/>
        </w:tabs>
        <w:autoSpaceDE w:val="0"/>
        <w:autoSpaceDN w:val="0"/>
        <w:adjustRightInd w:val="0"/>
        <w:spacing w:after="0" w:line="269" w:lineRule="exact"/>
        <w:ind w:left="422"/>
        <w:jc w:val="both"/>
        <w:rPr>
          <w:ins w:id="121" w:author="Користувач" w:date="2018-10-26T08:51:00Z"/>
          <w:rFonts w:ascii="Times New Roman" w:hAnsi="Times New Roman"/>
          <w:color w:val="000000"/>
          <w:sz w:val="28"/>
          <w:szCs w:val="28"/>
        </w:rPr>
      </w:pPr>
      <w:ins w:id="122" w:author="Користувач" w:date="2018-10-26T08:51:00Z">
        <w:r w:rsidRPr="00A06542">
          <w:rPr>
            <w:rFonts w:ascii="Times New Roman" w:hAnsi="Times New Roman"/>
            <w:color w:val="000000"/>
            <w:spacing w:val="-2"/>
            <w:sz w:val="28"/>
            <w:szCs w:val="28"/>
          </w:rPr>
          <w:t xml:space="preserve">порушення трудової дисципліни, правил техніки безпеки, та </w:t>
        </w:r>
        <w:r w:rsidRPr="00A06542">
          <w:rPr>
            <w:rFonts w:ascii="Times New Roman" w:hAnsi="Times New Roman"/>
            <w:color w:val="000000"/>
            <w:spacing w:val="-3"/>
            <w:sz w:val="28"/>
            <w:szCs w:val="28"/>
          </w:rPr>
          <w:t>інші порушення;</w:t>
        </w:r>
      </w:ins>
    </w:p>
    <w:p w:rsidR="00A06542" w:rsidRPr="00A06542" w:rsidRDefault="00A06542" w:rsidP="00A06542">
      <w:pPr>
        <w:shd w:val="clear" w:color="auto" w:fill="FFFFFF"/>
        <w:autoSpaceDE w:val="0"/>
        <w:autoSpaceDN w:val="0"/>
        <w:spacing w:after="0" w:line="269" w:lineRule="exact"/>
        <w:ind w:left="432"/>
        <w:jc w:val="both"/>
        <w:rPr>
          <w:ins w:id="123" w:author="Користувач" w:date="2018-10-26T08:51:00Z"/>
          <w:rFonts w:ascii="Times New Roman" w:hAnsi="Times New Roman"/>
          <w:sz w:val="28"/>
          <w:szCs w:val="28"/>
        </w:rPr>
      </w:pPr>
      <w:ins w:id="124" w:author="Користувач" w:date="2018-10-26T08:51:00Z">
        <w:r w:rsidRPr="00A06542">
          <w:rPr>
            <w:rFonts w:ascii="Times New Roman" w:hAnsi="Times New Roman"/>
            <w:color w:val="000000"/>
            <w:spacing w:val="2"/>
            <w:sz w:val="28"/>
            <w:szCs w:val="28"/>
          </w:rPr>
          <w:t xml:space="preserve">- наявність  випадків  неналежного контролю  за зберіганням  матеріальних </w:t>
        </w:r>
        <w:r w:rsidRPr="00A06542">
          <w:rPr>
            <w:rFonts w:ascii="Times New Roman" w:hAnsi="Times New Roman"/>
            <w:color w:val="000000"/>
            <w:spacing w:val="-5"/>
            <w:sz w:val="28"/>
            <w:szCs w:val="28"/>
          </w:rPr>
          <w:t>цінностей.</w:t>
        </w:r>
      </w:ins>
    </w:p>
    <w:p w:rsidR="00A06542" w:rsidRPr="00A06542" w:rsidRDefault="00A06542" w:rsidP="00A06542">
      <w:pPr>
        <w:widowControl w:val="0"/>
        <w:numPr>
          <w:ilvl w:val="1"/>
          <w:numId w:val="42"/>
        </w:numPr>
        <w:shd w:val="clear" w:color="auto" w:fill="FFFFFF"/>
        <w:autoSpaceDE w:val="0"/>
        <w:autoSpaceDN w:val="0"/>
        <w:adjustRightInd w:val="0"/>
        <w:spacing w:after="0" w:line="269" w:lineRule="exact"/>
        <w:jc w:val="both"/>
        <w:rPr>
          <w:ins w:id="125" w:author="Користувач" w:date="2018-10-26T08:51:00Z"/>
          <w:rFonts w:ascii="Times New Roman" w:hAnsi="Times New Roman"/>
          <w:color w:val="000000"/>
          <w:spacing w:val="-13"/>
          <w:sz w:val="28"/>
          <w:szCs w:val="28"/>
        </w:rPr>
      </w:pPr>
      <w:ins w:id="126" w:author="Користувач" w:date="2018-10-26T08:51:00Z">
        <w:r w:rsidRPr="00A06542">
          <w:rPr>
            <w:rFonts w:ascii="Times New Roman" w:hAnsi="Times New Roman"/>
            <w:color w:val="000000"/>
            <w:sz w:val="28"/>
            <w:szCs w:val="28"/>
          </w:rPr>
          <w:t xml:space="preserve">Працівники, які отримали догану,   перевищили свої повноваження, здійснили прогул, перебували на роботі у нетверезому стані, неодноразово спізнилися на </w:t>
        </w:r>
        <w:r w:rsidRPr="00A06542">
          <w:rPr>
            <w:rFonts w:ascii="Times New Roman" w:hAnsi="Times New Roman"/>
            <w:color w:val="000000"/>
            <w:spacing w:val="1"/>
            <w:sz w:val="28"/>
            <w:szCs w:val="28"/>
          </w:rPr>
          <w:t>роботу без поважних причин або скоїли інший вчинок, який порочить ім’я працівника</w:t>
        </w:r>
        <w:r w:rsidRPr="00A06542">
          <w:rPr>
            <w:rFonts w:ascii="Times New Roman" w:hAnsi="Times New Roman"/>
            <w:color w:val="000000"/>
            <w:spacing w:val="-6"/>
            <w:sz w:val="28"/>
            <w:szCs w:val="28"/>
          </w:rPr>
          <w:t xml:space="preserve"> </w:t>
        </w:r>
      </w:ins>
      <w:r w:rsidRPr="00A06542">
        <w:rPr>
          <w:rFonts w:ascii="Times New Roman" w:hAnsi="Times New Roman"/>
          <w:color w:val="000000"/>
          <w:spacing w:val="-6"/>
          <w:sz w:val="28"/>
          <w:szCs w:val="28"/>
          <w:lang w:val="uk-UA"/>
        </w:rPr>
        <w:t xml:space="preserve">культури </w:t>
      </w:r>
      <w:ins w:id="127" w:author="Користувач" w:date="2018-10-26T08:51:00Z">
        <w:r w:rsidRPr="00A06542">
          <w:rPr>
            <w:rFonts w:ascii="Times New Roman" w:hAnsi="Times New Roman"/>
            <w:color w:val="000000"/>
            <w:spacing w:val="-6"/>
            <w:sz w:val="28"/>
            <w:szCs w:val="28"/>
          </w:rPr>
          <w:t>позбавляються премії повністю.</w:t>
        </w:r>
      </w:ins>
    </w:p>
    <w:p w:rsidR="00A06542" w:rsidRPr="00A06542" w:rsidRDefault="00A06542" w:rsidP="00A06542">
      <w:pPr>
        <w:shd w:val="clear" w:color="auto" w:fill="FFFFFF"/>
        <w:tabs>
          <w:tab w:val="left" w:pos="528"/>
        </w:tabs>
        <w:autoSpaceDE w:val="0"/>
        <w:autoSpaceDN w:val="0"/>
        <w:spacing w:after="0" w:line="240" w:lineRule="auto"/>
        <w:ind w:left="74"/>
        <w:jc w:val="center"/>
        <w:rPr>
          <w:ins w:id="128" w:author="Користувач" w:date="2018-10-26T08:51:00Z"/>
          <w:rFonts w:ascii="Times New Roman" w:hAnsi="Times New Roman"/>
          <w:b/>
          <w:sz w:val="28"/>
          <w:szCs w:val="28"/>
        </w:rPr>
      </w:pPr>
      <w:ins w:id="129" w:author="Користувач" w:date="2018-10-26T08:51:00Z">
        <w:r w:rsidRPr="00A06542">
          <w:rPr>
            <w:rFonts w:ascii="Times New Roman" w:hAnsi="Times New Roman"/>
            <w:b/>
            <w:sz w:val="28"/>
            <w:szCs w:val="28"/>
          </w:rPr>
          <w:t>6. Надання матеріальної допомоги</w:t>
        </w:r>
      </w:ins>
    </w:p>
    <w:p w:rsidR="00A06542" w:rsidRPr="00A06542" w:rsidRDefault="00A06542" w:rsidP="00A06542">
      <w:pPr>
        <w:shd w:val="clear" w:color="auto" w:fill="FFFFFF"/>
        <w:tabs>
          <w:tab w:val="left" w:pos="528"/>
        </w:tabs>
        <w:autoSpaceDE w:val="0"/>
        <w:autoSpaceDN w:val="0"/>
        <w:spacing w:after="0" w:line="240" w:lineRule="auto"/>
        <w:ind w:left="74"/>
        <w:jc w:val="center"/>
        <w:rPr>
          <w:ins w:id="130" w:author="Користувач" w:date="2018-10-26T08:51:00Z"/>
          <w:rFonts w:ascii="Times New Roman" w:hAnsi="Times New Roman"/>
          <w:b/>
          <w:sz w:val="28"/>
          <w:szCs w:val="28"/>
        </w:rPr>
      </w:pPr>
    </w:p>
    <w:p w:rsidR="00A06542" w:rsidRPr="00A06542" w:rsidRDefault="00A06542" w:rsidP="00A06542">
      <w:pPr>
        <w:shd w:val="clear" w:color="auto" w:fill="FFFFFF"/>
        <w:tabs>
          <w:tab w:val="left" w:pos="528"/>
        </w:tabs>
        <w:autoSpaceDE w:val="0"/>
        <w:autoSpaceDN w:val="0"/>
        <w:spacing w:after="0" w:line="240" w:lineRule="auto"/>
        <w:ind w:left="74"/>
        <w:jc w:val="both"/>
        <w:rPr>
          <w:ins w:id="131" w:author="Користувач" w:date="2018-10-26T08:51:00Z"/>
          <w:rFonts w:ascii="Times New Roman" w:hAnsi="Times New Roman"/>
          <w:color w:val="000000"/>
          <w:sz w:val="28"/>
          <w:szCs w:val="28"/>
        </w:rPr>
      </w:pPr>
      <w:ins w:id="132" w:author="Користувач" w:date="2018-10-26T08:51:00Z">
        <w:r w:rsidRPr="00A06542">
          <w:rPr>
            <w:rFonts w:ascii="Times New Roman" w:hAnsi="Times New Roman"/>
            <w:color w:val="000000"/>
            <w:spacing w:val="4"/>
            <w:sz w:val="28"/>
            <w:szCs w:val="28"/>
          </w:rPr>
          <w:lastRenderedPageBreak/>
          <w:t>6.1. Матеріальна допомога праці</w:t>
        </w:r>
        <w:r w:rsidRPr="00A06542">
          <w:rPr>
            <w:rFonts w:ascii="Times New Roman" w:hAnsi="Times New Roman"/>
            <w:color w:val="000000"/>
            <w:sz w:val="28"/>
            <w:szCs w:val="28"/>
          </w:rPr>
          <w:t xml:space="preserve">вникам  закладів </w:t>
        </w:r>
      </w:ins>
      <w:r w:rsidRPr="00A06542">
        <w:rPr>
          <w:rFonts w:ascii="Times New Roman" w:hAnsi="Times New Roman"/>
          <w:color w:val="000000"/>
          <w:sz w:val="28"/>
          <w:szCs w:val="28"/>
        </w:rPr>
        <w:t>культури</w:t>
      </w:r>
      <w:ins w:id="133" w:author="Користувач" w:date="2018-10-26T08:51:00Z">
        <w:r w:rsidRPr="00A06542">
          <w:rPr>
            <w:rFonts w:ascii="Times New Roman" w:hAnsi="Times New Roman"/>
            <w:color w:val="000000"/>
            <w:sz w:val="28"/>
            <w:szCs w:val="28"/>
          </w:rPr>
          <w:t xml:space="preserve"> </w:t>
        </w:r>
        <w:r w:rsidRPr="00A06542">
          <w:rPr>
            <w:rFonts w:ascii="Times New Roman" w:hAnsi="Times New Roman"/>
            <w:color w:val="000000"/>
            <w:sz w:val="28"/>
            <w:szCs w:val="28"/>
            <w:lang w:val="uk-UA"/>
          </w:rPr>
          <w:t>ОТГ</w:t>
        </w:r>
        <w:r w:rsidRPr="00A06542">
          <w:rPr>
            <w:rFonts w:ascii="Times New Roman" w:hAnsi="Times New Roman"/>
            <w:color w:val="000000"/>
            <w:sz w:val="28"/>
            <w:szCs w:val="28"/>
          </w:rPr>
          <w:t xml:space="preserve">  надається  </w:t>
        </w:r>
        <w:r w:rsidRPr="00A06542">
          <w:rPr>
            <w:rFonts w:ascii="Times New Roman" w:hAnsi="Times New Roman"/>
            <w:color w:val="000000"/>
            <w:spacing w:val="-4"/>
            <w:sz w:val="28"/>
            <w:szCs w:val="28"/>
          </w:rPr>
          <w:t>з</w:t>
        </w:r>
        <w:r w:rsidRPr="00A06542">
          <w:rPr>
            <w:rFonts w:ascii="Times New Roman" w:hAnsi="Times New Roman"/>
            <w:i/>
            <w:iCs/>
            <w:color w:val="000000"/>
            <w:spacing w:val="-4"/>
            <w:sz w:val="28"/>
            <w:szCs w:val="28"/>
          </w:rPr>
          <w:t xml:space="preserve"> фонду  економії заробітної плати з</w:t>
        </w:r>
        <w:r w:rsidRPr="00A06542">
          <w:rPr>
            <w:rFonts w:ascii="Times New Roman" w:hAnsi="Times New Roman"/>
            <w:color w:val="000000"/>
            <w:sz w:val="28"/>
            <w:szCs w:val="28"/>
          </w:rPr>
          <w:t xml:space="preserve"> урахуванням матеріального стану сім’ї  (якщо доход на одного члена родини не перевищує законодавчо визначеного прожиткового мінімуму):</w:t>
        </w:r>
      </w:ins>
    </w:p>
    <w:p w:rsidR="00A06542" w:rsidRPr="00A06542" w:rsidRDefault="00A06542" w:rsidP="00A06542">
      <w:pPr>
        <w:widowControl w:val="0"/>
        <w:numPr>
          <w:ilvl w:val="0"/>
          <w:numId w:val="39"/>
        </w:numPr>
        <w:shd w:val="clear" w:color="auto" w:fill="FFFFFF"/>
        <w:tabs>
          <w:tab w:val="left" w:pos="528"/>
        </w:tabs>
        <w:autoSpaceDE w:val="0"/>
        <w:autoSpaceDN w:val="0"/>
        <w:adjustRightInd w:val="0"/>
        <w:spacing w:after="0" w:line="240" w:lineRule="auto"/>
        <w:ind w:left="426"/>
        <w:jc w:val="both"/>
        <w:rPr>
          <w:ins w:id="134" w:author="Користувач" w:date="2018-10-26T08:51:00Z"/>
          <w:rFonts w:ascii="Times New Roman" w:hAnsi="Times New Roman"/>
          <w:color w:val="000000"/>
          <w:sz w:val="28"/>
          <w:szCs w:val="28"/>
        </w:rPr>
      </w:pPr>
      <w:ins w:id="135" w:author="Користувач" w:date="2018-10-26T08:51:00Z">
        <w:r w:rsidRPr="00A06542">
          <w:rPr>
            <w:rFonts w:ascii="Times New Roman" w:hAnsi="Times New Roman"/>
            <w:color w:val="000000"/>
            <w:sz w:val="28"/>
            <w:szCs w:val="28"/>
          </w:rPr>
          <w:t>при нещасних випадках;</w:t>
        </w:r>
      </w:ins>
    </w:p>
    <w:p w:rsidR="00A06542" w:rsidRPr="00A06542" w:rsidRDefault="00A06542" w:rsidP="00A06542">
      <w:pPr>
        <w:widowControl w:val="0"/>
        <w:numPr>
          <w:ilvl w:val="0"/>
          <w:numId w:val="39"/>
        </w:numPr>
        <w:shd w:val="clear" w:color="auto" w:fill="FFFFFF"/>
        <w:tabs>
          <w:tab w:val="left" w:pos="528"/>
        </w:tabs>
        <w:autoSpaceDE w:val="0"/>
        <w:autoSpaceDN w:val="0"/>
        <w:adjustRightInd w:val="0"/>
        <w:spacing w:after="0" w:line="240" w:lineRule="auto"/>
        <w:ind w:left="426"/>
        <w:jc w:val="both"/>
        <w:rPr>
          <w:ins w:id="136" w:author="Користувач" w:date="2018-10-26T08:51:00Z"/>
          <w:rFonts w:ascii="Times New Roman" w:hAnsi="Times New Roman"/>
          <w:sz w:val="28"/>
          <w:szCs w:val="28"/>
        </w:rPr>
      </w:pPr>
      <w:ins w:id="137" w:author="Користувач" w:date="2018-10-26T08:51:00Z">
        <w:r w:rsidRPr="00A06542">
          <w:rPr>
            <w:rFonts w:ascii="Times New Roman" w:hAnsi="Times New Roman"/>
            <w:color w:val="000000"/>
            <w:sz w:val="28"/>
            <w:szCs w:val="28"/>
          </w:rPr>
          <w:t>при захворюванні та довготривалому лікуванні працівника;</w:t>
        </w:r>
      </w:ins>
    </w:p>
    <w:p w:rsidR="00A06542" w:rsidRPr="00A06542" w:rsidRDefault="00A06542" w:rsidP="00A06542">
      <w:pPr>
        <w:widowControl w:val="0"/>
        <w:numPr>
          <w:ilvl w:val="0"/>
          <w:numId w:val="39"/>
        </w:numPr>
        <w:shd w:val="clear" w:color="auto" w:fill="FFFFFF"/>
        <w:tabs>
          <w:tab w:val="left" w:pos="528"/>
        </w:tabs>
        <w:autoSpaceDE w:val="0"/>
        <w:autoSpaceDN w:val="0"/>
        <w:adjustRightInd w:val="0"/>
        <w:spacing w:after="0" w:line="240" w:lineRule="auto"/>
        <w:ind w:left="426"/>
        <w:jc w:val="both"/>
        <w:rPr>
          <w:ins w:id="138" w:author="Користувач" w:date="2018-10-26T08:51:00Z"/>
          <w:rFonts w:ascii="Times New Roman" w:hAnsi="Times New Roman"/>
          <w:sz w:val="28"/>
          <w:szCs w:val="28"/>
        </w:rPr>
      </w:pPr>
      <w:ins w:id="139" w:author="Користувач" w:date="2018-10-26T08:51:00Z">
        <w:r w:rsidRPr="00A06542">
          <w:rPr>
            <w:rFonts w:ascii="Times New Roman" w:hAnsi="Times New Roman"/>
            <w:color w:val="000000"/>
            <w:sz w:val="28"/>
            <w:szCs w:val="28"/>
          </w:rPr>
          <w:t>при втраті близьких членів сім’ї;</w:t>
        </w:r>
      </w:ins>
    </w:p>
    <w:p w:rsidR="00A06542" w:rsidRPr="00A06542" w:rsidRDefault="00A06542" w:rsidP="00A06542">
      <w:pPr>
        <w:widowControl w:val="0"/>
        <w:numPr>
          <w:ilvl w:val="0"/>
          <w:numId w:val="39"/>
        </w:numPr>
        <w:shd w:val="clear" w:color="auto" w:fill="FFFFFF"/>
        <w:tabs>
          <w:tab w:val="left" w:pos="528"/>
        </w:tabs>
        <w:autoSpaceDE w:val="0"/>
        <w:autoSpaceDN w:val="0"/>
        <w:adjustRightInd w:val="0"/>
        <w:spacing w:after="0" w:line="240" w:lineRule="auto"/>
        <w:ind w:left="426"/>
        <w:jc w:val="both"/>
        <w:rPr>
          <w:ins w:id="140" w:author="Користувач" w:date="2018-10-26T08:51:00Z"/>
          <w:rFonts w:ascii="Times New Roman" w:hAnsi="Times New Roman"/>
          <w:sz w:val="28"/>
          <w:szCs w:val="28"/>
        </w:rPr>
      </w:pPr>
      <w:ins w:id="141" w:author="Користувач" w:date="2018-10-26T08:51:00Z">
        <w:r w:rsidRPr="00A06542">
          <w:rPr>
            <w:rFonts w:ascii="Times New Roman" w:hAnsi="Times New Roman"/>
            <w:color w:val="000000"/>
            <w:sz w:val="28"/>
            <w:szCs w:val="28"/>
          </w:rPr>
          <w:t>при стихійних лихах;</w:t>
        </w:r>
      </w:ins>
    </w:p>
    <w:p w:rsidR="00A06542" w:rsidRPr="00A06542" w:rsidRDefault="00A06542" w:rsidP="00A06542">
      <w:pPr>
        <w:widowControl w:val="0"/>
        <w:numPr>
          <w:ilvl w:val="0"/>
          <w:numId w:val="39"/>
        </w:numPr>
        <w:shd w:val="clear" w:color="auto" w:fill="FFFFFF"/>
        <w:tabs>
          <w:tab w:val="left" w:pos="528"/>
        </w:tabs>
        <w:autoSpaceDE w:val="0"/>
        <w:autoSpaceDN w:val="0"/>
        <w:adjustRightInd w:val="0"/>
        <w:spacing w:after="0" w:line="240" w:lineRule="auto"/>
        <w:ind w:left="426"/>
        <w:jc w:val="both"/>
        <w:rPr>
          <w:ins w:id="142" w:author="Користувач" w:date="2018-10-26T08:51:00Z"/>
          <w:rFonts w:ascii="Times New Roman" w:hAnsi="Times New Roman"/>
          <w:sz w:val="28"/>
          <w:szCs w:val="28"/>
        </w:rPr>
      </w:pPr>
      <w:ins w:id="143" w:author="Користувач" w:date="2018-10-26T08:51:00Z">
        <w:r w:rsidRPr="00A06542">
          <w:rPr>
            <w:rFonts w:ascii="Times New Roman" w:hAnsi="Times New Roman"/>
            <w:color w:val="000000"/>
            <w:sz w:val="28"/>
            <w:szCs w:val="28"/>
          </w:rPr>
          <w:t>при народженні дитини;</w:t>
        </w:r>
      </w:ins>
    </w:p>
    <w:p w:rsidR="00A06542" w:rsidRPr="00A06542" w:rsidRDefault="00A06542" w:rsidP="00A06542">
      <w:pPr>
        <w:widowControl w:val="0"/>
        <w:numPr>
          <w:ilvl w:val="0"/>
          <w:numId w:val="39"/>
        </w:numPr>
        <w:shd w:val="clear" w:color="auto" w:fill="FFFFFF"/>
        <w:tabs>
          <w:tab w:val="left" w:pos="528"/>
        </w:tabs>
        <w:autoSpaceDE w:val="0"/>
        <w:autoSpaceDN w:val="0"/>
        <w:adjustRightInd w:val="0"/>
        <w:spacing w:after="0" w:line="240" w:lineRule="auto"/>
        <w:ind w:left="426"/>
        <w:jc w:val="both"/>
        <w:rPr>
          <w:ins w:id="144" w:author="Користувач" w:date="2018-10-26T08:51:00Z"/>
          <w:rFonts w:ascii="Times New Roman" w:hAnsi="Times New Roman"/>
          <w:sz w:val="28"/>
          <w:szCs w:val="28"/>
        </w:rPr>
      </w:pPr>
      <w:ins w:id="145" w:author="Користувач" w:date="2018-10-26T08:51:00Z">
        <w:r w:rsidRPr="00A06542">
          <w:rPr>
            <w:rFonts w:ascii="Times New Roman" w:hAnsi="Times New Roman"/>
            <w:color w:val="000000"/>
            <w:sz w:val="28"/>
            <w:szCs w:val="28"/>
          </w:rPr>
          <w:t>на оздоровлення.</w:t>
        </w:r>
      </w:ins>
    </w:p>
    <w:p w:rsidR="00A06542" w:rsidRPr="00A06542" w:rsidRDefault="00A06542" w:rsidP="00A06542">
      <w:pPr>
        <w:spacing w:before="200" w:after="60" w:line="240" w:lineRule="auto"/>
        <w:ind w:left="426"/>
        <w:contextualSpacing/>
        <w:outlineLvl w:val="1"/>
        <w:rPr>
          <w:ins w:id="146" w:author="Користувач" w:date="2018-10-26T08:51:00Z"/>
          <w:rFonts w:ascii="Times New Roman" w:hAnsi="Times New Roman"/>
          <w:b/>
          <w:bCs/>
          <w:iCs/>
          <w:outline/>
          <w:color w:val="7C959A"/>
          <w:sz w:val="28"/>
          <w:szCs w:val="28"/>
          <w:lang w:eastAsia="en-US"/>
          <w14:textOutline w14:w="9525" w14:cap="flat" w14:cmpd="sng" w14:algn="ctr">
            <w14:solidFill>
              <w14:srgbClr w14:val="7C959A"/>
            </w14:solidFill>
            <w14:prstDash w14:val="solid"/>
            <w14:round/>
          </w14:textOutline>
          <w14:textFill>
            <w14:noFill/>
          </w14:textFill>
        </w:rPr>
      </w:pPr>
    </w:p>
    <w:p w:rsidR="00A06542" w:rsidRPr="00A06542" w:rsidRDefault="00A06542" w:rsidP="00A06542">
      <w:pPr>
        <w:spacing w:before="200" w:after="60" w:line="240" w:lineRule="auto"/>
        <w:ind w:left="426"/>
        <w:contextualSpacing/>
        <w:outlineLvl w:val="1"/>
        <w:rPr>
          <w:ins w:id="147" w:author="Користувач" w:date="2018-10-26T08:51:00Z"/>
          <w:rFonts w:ascii="Times New Roman" w:hAnsi="Times New Roman"/>
          <w:b/>
          <w:bCs/>
          <w:iCs/>
          <w:outline/>
          <w:color w:val="7C959A"/>
          <w:sz w:val="28"/>
          <w:szCs w:val="28"/>
          <w:lang w:eastAsia="en-US"/>
          <w14:textOutline w14:w="9525" w14:cap="flat" w14:cmpd="sng" w14:algn="ctr">
            <w14:solidFill>
              <w14:srgbClr w14:val="7C959A"/>
            </w14:solidFill>
            <w14:prstDash w14:val="solid"/>
            <w14:round/>
          </w14:textOutline>
          <w14:textFill>
            <w14:noFill/>
          </w14:textFill>
        </w:rPr>
      </w:pPr>
    </w:p>
    <w:p w:rsidR="00A06542" w:rsidRPr="00A06542" w:rsidDel="00805838" w:rsidRDefault="00A06542" w:rsidP="00A06542">
      <w:pPr>
        <w:tabs>
          <w:tab w:val="left" w:pos="1080"/>
        </w:tabs>
        <w:autoSpaceDE w:val="0"/>
        <w:autoSpaceDN w:val="0"/>
        <w:spacing w:after="0" w:line="240" w:lineRule="auto"/>
        <w:jc w:val="both"/>
        <w:rPr>
          <w:del w:id="148" w:author="Користувач" w:date="2018-10-26T08:52:00Z"/>
          <w:rFonts w:ascii="Times New Roman" w:eastAsia="Calibri" w:hAnsi="Times New Roman"/>
          <w:b/>
          <w:sz w:val="28"/>
          <w:szCs w:val="28"/>
          <w:lang w:val="uk-UA" w:eastAsia="en-US"/>
        </w:rPr>
      </w:pPr>
      <w:del w:id="149" w:author="Користувач" w:date="2018-10-26T08:52:00Z">
        <w:r w:rsidRPr="00A06542" w:rsidDel="00805838">
          <w:rPr>
            <w:rFonts w:ascii="Times New Roman" w:eastAsia="Calibri" w:hAnsi="Times New Roman"/>
            <w:b/>
            <w:sz w:val="28"/>
            <w:szCs w:val="28"/>
            <w:lang w:val="uk-UA" w:eastAsia="en-US"/>
          </w:rPr>
          <w:delText xml:space="preserve">Про затвердження Положення </w:delText>
        </w:r>
      </w:del>
    </w:p>
    <w:p w:rsidR="00A06542" w:rsidRPr="00A06542" w:rsidDel="00805838" w:rsidRDefault="00A06542" w:rsidP="00A06542">
      <w:pPr>
        <w:tabs>
          <w:tab w:val="left" w:pos="1080"/>
        </w:tabs>
        <w:autoSpaceDE w:val="0"/>
        <w:autoSpaceDN w:val="0"/>
        <w:spacing w:after="0" w:line="240" w:lineRule="auto"/>
        <w:jc w:val="both"/>
        <w:rPr>
          <w:del w:id="150" w:author="Користувач" w:date="2018-10-26T08:52:00Z"/>
          <w:rFonts w:ascii="Times New Roman" w:eastAsia="Calibri" w:hAnsi="Times New Roman"/>
          <w:b/>
          <w:sz w:val="28"/>
          <w:szCs w:val="28"/>
          <w:lang w:val="uk-UA" w:eastAsia="en-US"/>
        </w:rPr>
      </w:pPr>
      <w:del w:id="151" w:author="Користувач" w:date="2018-10-26T08:52:00Z">
        <w:r w:rsidRPr="00A06542" w:rsidDel="00805838">
          <w:rPr>
            <w:rFonts w:ascii="Times New Roman" w:eastAsia="Calibri" w:hAnsi="Times New Roman"/>
            <w:b/>
            <w:sz w:val="28"/>
            <w:szCs w:val="28"/>
            <w:lang w:val="uk-UA" w:eastAsia="en-US"/>
          </w:rPr>
          <w:delText xml:space="preserve">про преміювання працівників освіти </w:delText>
        </w:r>
      </w:del>
    </w:p>
    <w:p w:rsidR="00A06542" w:rsidRPr="00A06542" w:rsidDel="00805838" w:rsidRDefault="00A06542" w:rsidP="00A06542">
      <w:pPr>
        <w:tabs>
          <w:tab w:val="left" w:pos="1080"/>
        </w:tabs>
        <w:autoSpaceDE w:val="0"/>
        <w:autoSpaceDN w:val="0"/>
        <w:spacing w:after="0" w:line="240" w:lineRule="auto"/>
        <w:jc w:val="both"/>
        <w:rPr>
          <w:del w:id="152" w:author="Користувач" w:date="2018-10-26T08:52:00Z"/>
          <w:rFonts w:ascii="Times New Roman" w:eastAsia="Calibri" w:hAnsi="Times New Roman"/>
          <w:b/>
          <w:sz w:val="28"/>
          <w:szCs w:val="28"/>
          <w:lang w:val="uk-UA" w:eastAsia="en-US"/>
        </w:rPr>
      </w:pPr>
      <w:del w:id="153" w:author="Користувач" w:date="2018-10-26T08:52:00Z">
        <w:r w:rsidRPr="00A06542" w:rsidDel="00805838">
          <w:rPr>
            <w:rFonts w:ascii="Times New Roman" w:eastAsia="Calibri" w:hAnsi="Times New Roman"/>
            <w:b/>
            <w:sz w:val="28"/>
            <w:szCs w:val="28"/>
            <w:lang w:val="uk-UA" w:eastAsia="en-US"/>
          </w:rPr>
          <w:delText>об’єднаної територіальної громади Студениківської сільської ради.</w:delText>
        </w:r>
      </w:del>
    </w:p>
    <w:p w:rsidR="00A06542" w:rsidRPr="00A06542" w:rsidDel="00805838" w:rsidRDefault="00A06542" w:rsidP="00A06542">
      <w:pPr>
        <w:tabs>
          <w:tab w:val="left" w:pos="1080"/>
        </w:tabs>
        <w:autoSpaceDE w:val="0"/>
        <w:autoSpaceDN w:val="0"/>
        <w:spacing w:after="0" w:line="240" w:lineRule="auto"/>
        <w:jc w:val="both"/>
        <w:rPr>
          <w:del w:id="154" w:author="Користувач" w:date="2018-10-26T08:52:00Z"/>
          <w:rFonts w:ascii="Times New Roman" w:hAnsi="Times New Roman"/>
          <w:sz w:val="28"/>
          <w:szCs w:val="28"/>
          <w:lang w:val="uk-UA"/>
        </w:rPr>
      </w:pPr>
    </w:p>
    <w:p w:rsidR="00A06542" w:rsidRPr="00A06542" w:rsidDel="00805838" w:rsidRDefault="00A06542" w:rsidP="00A06542">
      <w:pPr>
        <w:tabs>
          <w:tab w:val="left" w:pos="1080"/>
        </w:tabs>
        <w:autoSpaceDE w:val="0"/>
        <w:autoSpaceDN w:val="0"/>
        <w:spacing w:after="0" w:line="240" w:lineRule="auto"/>
        <w:jc w:val="both"/>
        <w:rPr>
          <w:del w:id="155" w:author="Користувач" w:date="2018-10-26T08:52:00Z"/>
          <w:rFonts w:ascii="Times New Roman" w:hAnsi="Times New Roman"/>
          <w:sz w:val="28"/>
          <w:szCs w:val="28"/>
          <w:lang w:val="uk-UA"/>
        </w:rPr>
      </w:pPr>
    </w:p>
    <w:p w:rsidR="00A06542" w:rsidRPr="00A06542" w:rsidDel="00805838" w:rsidRDefault="00A06542" w:rsidP="00A06542">
      <w:pPr>
        <w:tabs>
          <w:tab w:val="left" w:pos="1080"/>
        </w:tabs>
        <w:autoSpaceDE w:val="0"/>
        <w:autoSpaceDN w:val="0"/>
        <w:spacing w:after="0" w:line="240" w:lineRule="auto"/>
        <w:jc w:val="both"/>
        <w:rPr>
          <w:del w:id="156" w:author="Користувач" w:date="2018-10-26T08:52:00Z"/>
          <w:rFonts w:ascii="Times New Roman" w:hAnsi="Times New Roman"/>
          <w:sz w:val="28"/>
          <w:szCs w:val="28"/>
          <w:lang w:val="uk-UA"/>
        </w:rPr>
      </w:pPr>
    </w:p>
    <w:p w:rsidR="00A06542" w:rsidRPr="00A06542" w:rsidDel="00805838" w:rsidRDefault="00A06542" w:rsidP="00A06542">
      <w:pPr>
        <w:tabs>
          <w:tab w:val="left" w:pos="1080"/>
        </w:tabs>
        <w:autoSpaceDE w:val="0"/>
        <w:autoSpaceDN w:val="0"/>
        <w:spacing w:after="0" w:line="240" w:lineRule="auto"/>
        <w:jc w:val="both"/>
        <w:rPr>
          <w:del w:id="157" w:author="Користувач" w:date="2018-10-26T08:52:00Z"/>
          <w:rFonts w:ascii="Times New Roman" w:eastAsia="Batang" w:hAnsi="Times New Roman"/>
          <w:color w:val="000000"/>
          <w:spacing w:val="40"/>
          <w:sz w:val="28"/>
          <w:szCs w:val="28"/>
          <w:shd w:val="clear" w:color="auto" w:fill="FFFFFF"/>
          <w:lang w:val="uk-UA" w:eastAsia="uk-UA"/>
        </w:rPr>
      </w:pPr>
      <w:del w:id="158" w:author="Користувач" w:date="2018-10-26T08:52:00Z">
        <w:r w:rsidRPr="00A06542" w:rsidDel="00805838">
          <w:rPr>
            <w:rFonts w:ascii="Times New Roman" w:eastAsia="Batang" w:hAnsi="Times New Roman"/>
            <w:color w:val="000000"/>
            <w:sz w:val="28"/>
            <w:szCs w:val="28"/>
            <w:shd w:val="clear" w:color="auto" w:fill="FFFFFF"/>
            <w:lang w:val="uk-UA" w:eastAsia="uk-UA"/>
          </w:rPr>
          <w:delText xml:space="preserve">Відповідно до статті </w:delText>
        </w:r>
        <w:r w:rsidRPr="00A06542" w:rsidDel="00805838">
          <w:rPr>
            <w:rFonts w:ascii="Times New Roman" w:eastAsia="Batang" w:hAnsi="Times New Roman"/>
            <w:sz w:val="28"/>
            <w:szCs w:val="28"/>
            <w:shd w:val="clear" w:color="auto" w:fill="FFFFFF"/>
            <w:lang w:val="uk-UA" w:eastAsia="uk-UA"/>
          </w:rPr>
          <w:delText>26</w:delText>
        </w:r>
        <w:r w:rsidRPr="00A06542" w:rsidDel="00805838">
          <w:rPr>
            <w:rFonts w:ascii="Times New Roman" w:eastAsia="Batang" w:hAnsi="Times New Roman"/>
            <w:color w:val="000000"/>
            <w:sz w:val="28"/>
            <w:szCs w:val="28"/>
            <w:shd w:val="clear" w:color="auto" w:fill="FFFFFF"/>
            <w:lang w:val="uk-UA" w:eastAsia="uk-UA"/>
          </w:rPr>
          <w:delText xml:space="preserve"> Закону України «Про місцеве самоврядування в Україні», сільська   рада </w:delText>
        </w:r>
      </w:del>
    </w:p>
    <w:p w:rsidR="00A06542" w:rsidRPr="00A06542" w:rsidDel="00805838" w:rsidRDefault="00A06542" w:rsidP="00A06542">
      <w:pPr>
        <w:tabs>
          <w:tab w:val="left" w:pos="1080"/>
        </w:tabs>
        <w:autoSpaceDE w:val="0"/>
        <w:autoSpaceDN w:val="0"/>
        <w:spacing w:after="0" w:line="240" w:lineRule="auto"/>
        <w:jc w:val="both"/>
        <w:rPr>
          <w:del w:id="159" w:author="Користувач" w:date="2018-10-26T08:52:00Z"/>
          <w:rFonts w:ascii="Times New Roman" w:eastAsiaTheme="minorEastAsia" w:hAnsi="Times New Roman"/>
          <w:b/>
          <w:spacing w:val="40"/>
          <w:sz w:val="28"/>
          <w:szCs w:val="28"/>
          <w:lang w:val="uk-UA"/>
          <w:rPrChange w:id="160" w:author="Користувач" w:date="2018-10-25T13:42:00Z">
            <w:rPr>
              <w:del w:id="161" w:author="Користувач" w:date="2018-10-26T08:52:00Z"/>
              <w:rFonts w:eastAsiaTheme="minorEastAsia"/>
              <w:b/>
              <w:spacing w:val="40"/>
              <w:szCs w:val="28"/>
            </w:rPr>
          </w:rPrChange>
        </w:rPr>
      </w:pPr>
      <w:del w:id="162" w:author="Користувач" w:date="2018-10-26T08:52:00Z">
        <w:r w:rsidRPr="00A06542" w:rsidDel="00805838">
          <w:rPr>
            <w:rFonts w:ascii="Times New Roman" w:hAnsi="Times New Roman"/>
            <w:b/>
            <w:color w:val="000000"/>
            <w:spacing w:val="40"/>
            <w:sz w:val="28"/>
            <w:szCs w:val="28"/>
            <w:shd w:val="clear" w:color="auto" w:fill="FFFFFF"/>
            <w:lang w:val="uk-UA" w:eastAsia="uk-UA"/>
          </w:rPr>
          <w:delText>ВИРІШИЛА:</w:delText>
        </w:r>
      </w:del>
    </w:p>
    <w:p w:rsidR="00A06542" w:rsidRPr="00A06542" w:rsidDel="00805838" w:rsidRDefault="00A06542" w:rsidP="00A06542">
      <w:pPr>
        <w:tabs>
          <w:tab w:val="left" w:pos="1080"/>
        </w:tabs>
        <w:autoSpaceDE w:val="0"/>
        <w:autoSpaceDN w:val="0"/>
        <w:spacing w:after="0" w:line="240" w:lineRule="auto"/>
        <w:jc w:val="both"/>
        <w:rPr>
          <w:del w:id="163" w:author="Користувач" w:date="2018-10-26T08:52:00Z"/>
          <w:rFonts w:cstheme="minorBidi"/>
          <w:lang w:val="uk-UA" w:eastAsia="en-US"/>
          <w:rPrChange w:id="164" w:author="Користувач" w:date="2018-10-25T13:42:00Z">
            <w:rPr>
              <w:del w:id="165" w:author="Користувач" w:date="2018-10-26T08:52:00Z"/>
              <w:rStyle w:val="af2"/>
              <w:rFonts w:ascii="Times New Roman" w:hAnsi="Times New Roman"/>
              <w:bCs/>
              <w:iCs/>
              <w:sz w:val="28"/>
              <w:szCs w:val="28"/>
            </w:rPr>
          </w:rPrChange>
        </w:rPr>
      </w:pPr>
      <w:del w:id="166" w:author="Користувач" w:date="2018-10-26T08:52:00Z">
        <w:r w:rsidRPr="00A06542" w:rsidDel="00805838">
          <w:rPr>
            <w:rFonts w:eastAsia="Batang"/>
            <w:lang w:val="uk-UA"/>
            <w:rPrChange w:id="167" w:author="Користувач" w:date="2018-10-25T13:42:00Z">
              <w:rPr>
                <w:rStyle w:val="af2"/>
                <w:rFonts w:asciiTheme="minorHAnsi" w:eastAsia="Batang" w:hAnsiTheme="minorHAnsi" w:cstheme="minorBidi"/>
                <w:color w:val="000000"/>
                <w:sz w:val="28"/>
                <w:szCs w:val="28"/>
                <w:lang w:eastAsia="uk-UA"/>
              </w:rPr>
            </w:rPrChange>
          </w:rPr>
          <w:delText>1</w:delText>
        </w:r>
        <w:r w:rsidRPr="00A06542" w:rsidDel="00805838">
          <w:rPr>
            <w:rFonts w:ascii="Times New Roman" w:eastAsia="Batang" w:hAnsi="Times New Roman"/>
            <w:color w:val="000000"/>
            <w:sz w:val="28"/>
            <w:szCs w:val="28"/>
            <w:shd w:val="clear" w:color="auto" w:fill="FFFFFF"/>
            <w:lang w:val="uk-UA" w:eastAsia="uk-UA"/>
          </w:rPr>
          <w:delText xml:space="preserve">. Затвердити Положення </w:delText>
        </w:r>
        <w:r w:rsidRPr="00A06542" w:rsidDel="00805838">
          <w:rPr>
            <w:rFonts w:ascii="Times New Roman" w:hAnsi="Times New Roman"/>
            <w:bCs/>
            <w:sz w:val="28"/>
            <w:szCs w:val="28"/>
            <w:lang w:val="uk-UA"/>
          </w:rPr>
          <w:delText>про преміювання працівників</w:delText>
        </w:r>
        <w:r w:rsidRPr="00A06542" w:rsidDel="00805838">
          <w:rPr>
            <w:rFonts w:asciiTheme="minorHAnsi" w:eastAsiaTheme="minorHAnsi" w:hAnsiTheme="minorHAnsi" w:cstheme="minorBidi"/>
            <w:sz w:val="28"/>
            <w:szCs w:val="28"/>
            <w:lang w:val="uk-UA" w:eastAsia="en-US"/>
            <w:rPrChange w:id="168" w:author="Користувач" w:date="2018-10-25T13:42:00Z">
              <w:rPr>
                <w:rFonts w:asciiTheme="minorHAnsi" w:eastAsiaTheme="minorHAnsi" w:hAnsiTheme="minorHAnsi" w:cstheme="minorBidi"/>
                <w:sz w:val="28"/>
                <w:szCs w:val="28"/>
                <w:lang w:eastAsia="en-US"/>
              </w:rPr>
            </w:rPrChange>
          </w:rPr>
          <w:delText xml:space="preserve"> </w:delText>
        </w:r>
        <w:r w:rsidRPr="00A06542" w:rsidDel="00805838">
          <w:rPr>
            <w:rFonts w:ascii="Times New Roman" w:hAnsi="Times New Roman"/>
            <w:sz w:val="28"/>
            <w:szCs w:val="28"/>
            <w:lang w:val="uk-UA"/>
          </w:rPr>
          <w:delText xml:space="preserve"> освіти </w:delText>
        </w:r>
        <w:r w:rsidRPr="00A06542" w:rsidDel="00805838">
          <w:rPr>
            <w:rFonts w:ascii="Times New Roman" w:hAnsi="Times New Roman"/>
            <w:bCs/>
            <w:sz w:val="28"/>
            <w:szCs w:val="28"/>
            <w:lang w:val="uk-UA"/>
          </w:rPr>
          <w:delText xml:space="preserve">за високу результативність, сумлінну працю і зразкове виконання службових обов’язків </w:delText>
        </w:r>
        <w:r w:rsidRPr="00A06542" w:rsidDel="00805838">
          <w:rPr>
            <w:rFonts w:ascii="Times New Roman" w:eastAsia="Batang" w:hAnsi="Times New Roman"/>
            <w:color w:val="000000"/>
            <w:sz w:val="28"/>
            <w:szCs w:val="28"/>
            <w:shd w:val="clear" w:color="auto" w:fill="FFFFFF"/>
            <w:lang w:val="uk-UA" w:eastAsia="uk-UA"/>
          </w:rPr>
          <w:delText>(додається ) .</w:delText>
        </w:r>
      </w:del>
    </w:p>
    <w:p w:rsidR="00A06542" w:rsidRPr="00A06542" w:rsidDel="00805838" w:rsidRDefault="00A06542" w:rsidP="00A06542">
      <w:pPr>
        <w:tabs>
          <w:tab w:val="left" w:pos="1080"/>
        </w:tabs>
        <w:autoSpaceDE w:val="0"/>
        <w:autoSpaceDN w:val="0"/>
        <w:spacing w:after="0" w:line="240" w:lineRule="auto"/>
        <w:jc w:val="both"/>
        <w:rPr>
          <w:del w:id="169" w:author="Користувач" w:date="2018-10-26T08:52:00Z"/>
          <w:rFonts w:ascii="Times New Roman" w:hAnsi="Times New Roman"/>
          <w:sz w:val="28"/>
          <w:szCs w:val="28"/>
          <w:lang w:val="uk-UA"/>
        </w:rPr>
      </w:pPr>
      <w:del w:id="170" w:author="Користувач" w:date="2018-10-26T08:52:00Z">
        <w:r w:rsidRPr="00A06542" w:rsidDel="00805838">
          <w:rPr>
            <w:rFonts w:ascii="Times New Roman" w:hAnsi="Times New Roman"/>
            <w:sz w:val="28"/>
            <w:szCs w:val="28"/>
            <w:lang w:val="uk-UA"/>
          </w:rPr>
          <w:delText>2.</w:delText>
        </w:r>
        <w:r w:rsidRPr="00A06542" w:rsidDel="00805838">
          <w:rPr>
            <w:rFonts w:ascii="Times New Roman" w:hAnsi="Times New Roman"/>
            <w:sz w:val="28"/>
            <w:szCs w:val="28"/>
            <w:lang w:val="uk-UA"/>
            <w:rPrChange w:id="171" w:author="Користувач" w:date="2018-10-25T13:42:00Z">
              <w:rPr>
                <w:sz w:val="28"/>
                <w:szCs w:val="28"/>
              </w:rPr>
            </w:rPrChange>
          </w:rPr>
          <w:delText xml:space="preserve">Фінансування передбачених </w:delText>
        </w:r>
        <w:r w:rsidRPr="00A06542" w:rsidDel="00805838">
          <w:rPr>
            <w:rFonts w:ascii="Times New Roman" w:hAnsi="Times New Roman"/>
            <w:sz w:val="28"/>
            <w:szCs w:val="28"/>
            <w:lang w:val="uk-UA"/>
          </w:rPr>
          <w:delText>Положенням премій</w:delText>
        </w:r>
        <w:r w:rsidRPr="00A06542" w:rsidDel="00805838">
          <w:rPr>
            <w:rFonts w:ascii="Times New Roman" w:hAnsi="Times New Roman"/>
            <w:sz w:val="28"/>
            <w:szCs w:val="28"/>
            <w:lang w:val="uk-UA"/>
            <w:rPrChange w:id="172" w:author="Користувач" w:date="2018-10-25T13:42:00Z">
              <w:rPr>
                <w:sz w:val="28"/>
                <w:szCs w:val="28"/>
              </w:rPr>
            </w:rPrChange>
          </w:rPr>
          <w:delText xml:space="preserve"> здійснюється в межах затверджених бюджетних призначень у рішенні </w:delText>
        </w:r>
        <w:r w:rsidRPr="00A06542" w:rsidDel="00805838">
          <w:rPr>
            <w:rFonts w:ascii="Times New Roman" w:hAnsi="Times New Roman"/>
            <w:sz w:val="28"/>
            <w:szCs w:val="28"/>
            <w:lang w:val="uk-UA"/>
          </w:rPr>
          <w:delText xml:space="preserve">сільської </w:delText>
        </w:r>
        <w:r w:rsidRPr="00A06542" w:rsidDel="00805838">
          <w:rPr>
            <w:rFonts w:ascii="Times New Roman" w:hAnsi="Times New Roman"/>
            <w:sz w:val="28"/>
            <w:szCs w:val="28"/>
            <w:lang w:val="uk-UA"/>
            <w:rPrChange w:id="173" w:author="Користувач" w:date="2018-10-25T13:42:00Z">
              <w:rPr>
                <w:sz w:val="28"/>
                <w:szCs w:val="28"/>
              </w:rPr>
            </w:rPrChange>
          </w:rPr>
          <w:delText>ради про місцевий бюджет на відповідний рік.</w:delText>
        </w:r>
      </w:del>
    </w:p>
    <w:p w:rsidR="00A06542" w:rsidRPr="00A06542" w:rsidDel="00805838" w:rsidRDefault="00A06542" w:rsidP="00A06542">
      <w:pPr>
        <w:tabs>
          <w:tab w:val="left" w:pos="1080"/>
        </w:tabs>
        <w:autoSpaceDE w:val="0"/>
        <w:autoSpaceDN w:val="0"/>
        <w:spacing w:after="0" w:line="240" w:lineRule="auto"/>
        <w:jc w:val="both"/>
        <w:rPr>
          <w:del w:id="174" w:author="Користувач" w:date="2018-10-26T08:52:00Z"/>
          <w:rFonts w:ascii="Times New Roman" w:eastAsia="Arial Unicode MS" w:hAnsi="Times New Roman" w:cs="Arial Unicode MS"/>
          <w:color w:val="000000"/>
          <w:sz w:val="28"/>
          <w:szCs w:val="28"/>
          <w:lang w:val="uk-UA" w:eastAsia="uk-UA"/>
        </w:rPr>
      </w:pPr>
      <w:del w:id="175" w:author="Користувач" w:date="2018-10-26T08:52:00Z">
        <w:r w:rsidRPr="00A06542" w:rsidDel="00805838">
          <w:rPr>
            <w:rFonts w:ascii="Times New Roman" w:hAnsi="Times New Roman"/>
            <w:sz w:val="28"/>
            <w:szCs w:val="28"/>
            <w:lang w:val="uk-UA"/>
          </w:rPr>
          <w:delText xml:space="preserve">3.  </w:delText>
        </w:r>
        <w:r w:rsidRPr="00A06542" w:rsidDel="00805838">
          <w:rPr>
            <w:rFonts w:ascii="Times New Roman" w:eastAsia="Arial Unicode MS" w:hAnsi="Times New Roman" w:cs="Arial Unicode MS"/>
            <w:color w:val="000000"/>
            <w:sz w:val="28"/>
            <w:szCs w:val="28"/>
            <w:lang w:val="uk-UA" w:eastAsia="uk-UA"/>
          </w:rPr>
          <w:delText xml:space="preserve">Контроль за виконанням даного рішення покласти на постійну комісію сільської ради </w:delText>
        </w:r>
        <w:r w:rsidRPr="00A06542" w:rsidDel="00805838">
          <w:rPr>
            <w:rFonts w:ascii="Times New Roman" w:hAnsi="Times New Roman"/>
            <w:sz w:val="28"/>
            <w:szCs w:val="28"/>
            <w:lang w:val="uk-UA"/>
          </w:rPr>
          <w:delText>з питань охорони здоров'я, соціального захисту</w:delText>
        </w:r>
        <w:r w:rsidRPr="00A06542" w:rsidDel="00805838">
          <w:rPr>
            <w:rFonts w:ascii="Times New Roman" w:hAnsi="Times New Roman"/>
            <w:sz w:val="28"/>
            <w:szCs w:val="28"/>
            <w:lang w:val="uk-UA"/>
            <w:rPrChange w:id="176" w:author="Користувач" w:date="2018-10-25T13:42:00Z">
              <w:rPr>
                <w:sz w:val="28"/>
                <w:szCs w:val="28"/>
              </w:rPr>
            </w:rPrChange>
          </w:rPr>
          <w:delText>, освіти, фізичного виховання, молоді, культури, депутатської етики та регламенту.</w:delText>
        </w:r>
      </w:del>
    </w:p>
    <w:p w:rsidR="00A06542" w:rsidRPr="00A06542" w:rsidDel="00805838" w:rsidRDefault="00A06542" w:rsidP="00A06542">
      <w:pPr>
        <w:tabs>
          <w:tab w:val="left" w:pos="1080"/>
        </w:tabs>
        <w:autoSpaceDE w:val="0"/>
        <w:autoSpaceDN w:val="0"/>
        <w:spacing w:after="0" w:line="240" w:lineRule="auto"/>
        <w:jc w:val="both"/>
        <w:rPr>
          <w:del w:id="177" w:author="Користувач" w:date="2018-10-26T08:52:00Z"/>
          <w:rFonts w:ascii="Times New Roman" w:hAnsi="Times New Roman"/>
          <w:sz w:val="28"/>
          <w:szCs w:val="28"/>
          <w:lang w:val="uk-UA" w:eastAsia="en-US"/>
          <w:rPrChange w:id="178" w:author="Користувач" w:date="2018-10-25T13:42:00Z">
            <w:rPr>
              <w:del w:id="179" w:author="Користувач" w:date="2018-10-26T08:52:00Z"/>
              <w:sz w:val="28"/>
              <w:szCs w:val="28"/>
              <w:lang w:eastAsia="en-US"/>
            </w:rPr>
          </w:rPrChange>
        </w:rPr>
      </w:pPr>
    </w:p>
    <w:p w:rsidR="00A06542" w:rsidRPr="00A06542" w:rsidDel="00805838" w:rsidRDefault="00A06542" w:rsidP="00A06542">
      <w:pPr>
        <w:tabs>
          <w:tab w:val="left" w:pos="1080"/>
        </w:tabs>
        <w:autoSpaceDE w:val="0"/>
        <w:autoSpaceDN w:val="0"/>
        <w:spacing w:after="0" w:line="240" w:lineRule="auto"/>
        <w:jc w:val="both"/>
        <w:rPr>
          <w:del w:id="180" w:author="Користувач" w:date="2018-10-26T08:52:00Z"/>
          <w:rFonts w:ascii="Times New Roman" w:eastAsia="Arial Unicode MS" w:hAnsi="Times New Roman" w:cs="Arial Unicode MS"/>
          <w:color w:val="000000"/>
          <w:sz w:val="28"/>
          <w:szCs w:val="28"/>
          <w:lang w:val="uk-UA" w:eastAsia="uk-UA"/>
        </w:rPr>
      </w:pPr>
    </w:p>
    <w:p w:rsidR="00A06542" w:rsidRPr="00A06542" w:rsidDel="00805838" w:rsidRDefault="00A06542" w:rsidP="00A06542">
      <w:pPr>
        <w:tabs>
          <w:tab w:val="left" w:pos="1080"/>
        </w:tabs>
        <w:autoSpaceDE w:val="0"/>
        <w:autoSpaceDN w:val="0"/>
        <w:spacing w:after="0" w:line="240" w:lineRule="auto"/>
        <w:jc w:val="both"/>
        <w:rPr>
          <w:del w:id="181" w:author="Користувач" w:date="2018-10-26T08:52:00Z"/>
          <w:rFonts w:ascii="Times New Roman" w:eastAsia="Arial Unicode MS" w:hAnsi="Times New Roman" w:cs="Arial Unicode MS"/>
          <w:color w:val="000000"/>
          <w:sz w:val="28"/>
          <w:szCs w:val="28"/>
          <w:lang w:val="uk-UA" w:eastAsia="uk-UA"/>
        </w:rPr>
      </w:pPr>
    </w:p>
    <w:p w:rsidR="00A06542" w:rsidRPr="00A06542" w:rsidDel="00805838" w:rsidRDefault="00A06542" w:rsidP="00A06542">
      <w:pPr>
        <w:tabs>
          <w:tab w:val="left" w:pos="1080"/>
        </w:tabs>
        <w:autoSpaceDE w:val="0"/>
        <w:autoSpaceDN w:val="0"/>
        <w:spacing w:after="0" w:line="240" w:lineRule="auto"/>
        <w:jc w:val="both"/>
        <w:rPr>
          <w:del w:id="182" w:author="Користувач" w:date="2018-10-26T08:52:00Z"/>
          <w:rFonts w:ascii="Times New Roman" w:eastAsia="Arial Unicode MS" w:hAnsi="Times New Roman" w:cs="Arial Unicode MS"/>
          <w:b/>
          <w:bCs/>
          <w:color w:val="000000"/>
          <w:sz w:val="28"/>
          <w:szCs w:val="28"/>
          <w:lang w:val="uk-UA" w:eastAsia="uk-UA"/>
        </w:rPr>
      </w:pPr>
      <w:del w:id="183" w:author="Користувач" w:date="2018-10-26T08:52:00Z">
        <w:r w:rsidRPr="00A06542" w:rsidDel="00805838">
          <w:rPr>
            <w:rFonts w:ascii="Times New Roman" w:eastAsia="Arial Unicode MS" w:hAnsi="Times New Roman" w:cs="Arial Unicode MS"/>
            <w:b/>
            <w:bCs/>
            <w:color w:val="000000"/>
            <w:sz w:val="28"/>
            <w:szCs w:val="28"/>
            <w:lang w:val="uk-UA" w:eastAsia="uk-UA"/>
          </w:rPr>
          <w:delText>Сільський голова                                                                       М.О. Лях</w:delText>
        </w:r>
      </w:del>
    </w:p>
    <w:p w:rsidR="00A06542" w:rsidRPr="00A06542" w:rsidDel="00805838" w:rsidRDefault="00A06542" w:rsidP="00A06542">
      <w:pPr>
        <w:tabs>
          <w:tab w:val="left" w:pos="1080"/>
        </w:tabs>
        <w:autoSpaceDE w:val="0"/>
        <w:autoSpaceDN w:val="0"/>
        <w:spacing w:after="0" w:line="240" w:lineRule="auto"/>
        <w:jc w:val="both"/>
        <w:rPr>
          <w:del w:id="184" w:author="Користувач" w:date="2018-10-26T08:52:00Z"/>
          <w:rFonts w:ascii="Times New Roman" w:eastAsia="Arial Unicode MS" w:hAnsi="Times New Roman" w:cs="Arial Unicode MS"/>
          <w:b/>
          <w:bCs/>
          <w:color w:val="000000"/>
          <w:sz w:val="28"/>
          <w:szCs w:val="28"/>
          <w:lang w:val="uk-UA" w:eastAsia="uk-UA"/>
        </w:rPr>
      </w:pPr>
    </w:p>
    <w:p w:rsidR="00A06542" w:rsidRPr="00A06542" w:rsidDel="00805838" w:rsidRDefault="00A06542" w:rsidP="00A06542">
      <w:pPr>
        <w:tabs>
          <w:tab w:val="left" w:pos="1080"/>
        </w:tabs>
        <w:autoSpaceDE w:val="0"/>
        <w:autoSpaceDN w:val="0"/>
        <w:spacing w:after="0" w:line="240" w:lineRule="auto"/>
        <w:jc w:val="both"/>
        <w:rPr>
          <w:del w:id="185" w:author="Користувач" w:date="2018-10-26T08:52:00Z"/>
          <w:rFonts w:ascii="Times New Roman" w:eastAsia="Arial Unicode MS" w:hAnsi="Times New Roman" w:cs="Arial Unicode MS"/>
          <w:b/>
          <w:bCs/>
          <w:color w:val="000000"/>
          <w:sz w:val="28"/>
          <w:szCs w:val="28"/>
          <w:lang w:val="uk-UA" w:eastAsia="uk-UA"/>
        </w:rPr>
      </w:pPr>
      <w:del w:id="186" w:author="Користувач" w:date="2018-10-26T08:52:00Z">
        <w:r w:rsidRPr="00A06542" w:rsidDel="00805838">
          <w:rPr>
            <w:rFonts w:ascii="Times New Roman" w:eastAsia="Arial Unicode MS" w:hAnsi="Times New Roman" w:cs="Arial Unicode MS"/>
            <w:b/>
            <w:bCs/>
            <w:color w:val="000000"/>
            <w:sz w:val="28"/>
            <w:szCs w:val="28"/>
            <w:lang w:val="uk-UA" w:eastAsia="uk-UA"/>
          </w:rPr>
          <w:delText>с. Студеники</w:delText>
        </w:r>
      </w:del>
    </w:p>
    <w:p w:rsidR="00A06542" w:rsidRPr="00A06542" w:rsidDel="00805838" w:rsidRDefault="00A06542" w:rsidP="00A06542">
      <w:pPr>
        <w:tabs>
          <w:tab w:val="left" w:pos="1080"/>
        </w:tabs>
        <w:autoSpaceDE w:val="0"/>
        <w:autoSpaceDN w:val="0"/>
        <w:spacing w:after="0" w:line="240" w:lineRule="auto"/>
        <w:jc w:val="both"/>
        <w:rPr>
          <w:del w:id="187" w:author="Користувач" w:date="2018-10-26T08:52:00Z"/>
          <w:rFonts w:ascii="Times New Roman" w:eastAsia="Arial Unicode MS" w:hAnsi="Times New Roman" w:cs="Arial Unicode MS"/>
          <w:b/>
          <w:bCs/>
          <w:color w:val="000000"/>
          <w:sz w:val="28"/>
          <w:szCs w:val="28"/>
          <w:lang w:val="uk-UA" w:eastAsia="uk-UA"/>
        </w:rPr>
      </w:pPr>
      <w:del w:id="188" w:author="Користувач" w:date="2018-10-26T08:52:00Z">
        <w:r w:rsidRPr="00A06542" w:rsidDel="00805838">
          <w:rPr>
            <w:rFonts w:ascii="Times New Roman" w:eastAsia="Arial Unicode MS" w:hAnsi="Times New Roman" w:cs="Arial Unicode MS"/>
            <w:b/>
            <w:bCs/>
            <w:color w:val="000000"/>
            <w:sz w:val="28"/>
            <w:szCs w:val="28"/>
            <w:lang w:val="uk-UA" w:eastAsia="uk-UA"/>
          </w:rPr>
          <w:delText>№  -ХІУ-УІІ</w:delText>
        </w:r>
      </w:del>
    </w:p>
    <w:p w:rsidR="00A06542" w:rsidRPr="00A06542" w:rsidDel="00805838" w:rsidRDefault="00A06542" w:rsidP="00A06542">
      <w:pPr>
        <w:tabs>
          <w:tab w:val="left" w:pos="1080"/>
        </w:tabs>
        <w:autoSpaceDE w:val="0"/>
        <w:autoSpaceDN w:val="0"/>
        <w:spacing w:after="0" w:line="240" w:lineRule="auto"/>
        <w:jc w:val="both"/>
        <w:rPr>
          <w:del w:id="189" w:author="Користувач" w:date="2018-10-26T08:52:00Z"/>
          <w:rFonts w:ascii="Times New Roman" w:eastAsia="Arial Unicode MS" w:hAnsi="Times New Roman" w:cs="Arial Unicode MS"/>
          <w:b/>
          <w:bCs/>
          <w:color w:val="000000"/>
          <w:sz w:val="28"/>
          <w:szCs w:val="28"/>
          <w:lang w:val="uk-UA" w:eastAsia="uk-UA"/>
        </w:rPr>
      </w:pPr>
      <w:del w:id="190" w:author="Користувач" w:date="2018-10-26T08:52:00Z">
        <w:r w:rsidRPr="00A06542" w:rsidDel="00805838">
          <w:rPr>
            <w:rFonts w:ascii="Times New Roman" w:eastAsia="Arial Unicode MS" w:hAnsi="Times New Roman" w:cs="Arial Unicode MS"/>
            <w:b/>
            <w:bCs/>
            <w:color w:val="000000"/>
            <w:sz w:val="28"/>
            <w:szCs w:val="28"/>
            <w:lang w:val="uk-UA" w:eastAsia="uk-UA"/>
          </w:rPr>
          <w:delText>11.10.2018</w:delText>
        </w:r>
      </w:del>
    </w:p>
    <w:p w:rsidR="00A06542" w:rsidRPr="00A06542" w:rsidRDefault="00A06542" w:rsidP="00A06542">
      <w:pPr>
        <w:tabs>
          <w:tab w:val="left" w:pos="1080"/>
        </w:tabs>
        <w:autoSpaceDE w:val="0"/>
        <w:autoSpaceDN w:val="0"/>
        <w:spacing w:after="0" w:line="240" w:lineRule="auto"/>
        <w:jc w:val="both"/>
        <w:rPr>
          <w:rFonts w:ascii="Times New Roman" w:eastAsiaTheme="minorEastAsia" w:hAnsi="Times New Roman"/>
          <w:sz w:val="28"/>
          <w:szCs w:val="28"/>
          <w:lang w:val="uk-UA"/>
        </w:rPr>
      </w:pPr>
    </w:p>
    <w:p w:rsidR="00A06542" w:rsidRPr="00A06542" w:rsidRDefault="00A06542" w:rsidP="00A06542">
      <w:pPr>
        <w:autoSpaceDE w:val="0"/>
        <w:autoSpaceDN w:val="0"/>
        <w:spacing w:after="0" w:line="240" w:lineRule="auto"/>
        <w:rPr>
          <w:rFonts w:ascii="Times New Roman" w:hAnsi="Times New Roman"/>
          <w:sz w:val="28"/>
          <w:szCs w:val="28"/>
        </w:rPr>
      </w:pPr>
    </w:p>
    <w:p w:rsidR="00A06542" w:rsidRPr="00A06542" w:rsidRDefault="00A06542" w:rsidP="00A06542">
      <w:pPr>
        <w:autoSpaceDE w:val="0"/>
        <w:autoSpaceDN w:val="0"/>
        <w:spacing w:after="0" w:line="240" w:lineRule="auto"/>
        <w:rPr>
          <w:rFonts w:ascii="Times New Roman" w:hAnsi="Times New Roman"/>
          <w:sz w:val="28"/>
          <w:szCs w:val="28"/>
          <w:lang w:val="uk-UA"/>
        </w:rPr>
      </w:pPr>
      <w:r w:rsidRPr="00A06542">
        <w:rPr>
          <w:rFonts w:ascii="Times New Roman" w:hAnsi="Times New Roman"/>
          <w:sz w:val="28"/>
          <w:szCs w:val="28"/>
          <w:lang w:val="uk-UA"/>
        </w:rPr>
        <w:t xml:space="preserve">   Секретар с/ради :                                                            Н.Г. Стрижак</w:t>
      </w:r>
    </w:p>
    <w:p w:rsidR="00A06542" w:rsidRDefault="00A06542" w:rsidP="007624E3">
      <w:pPr>
        <w:spacing w:after="0"/>
        <w:rPr>
          <w:rFonts w:ascii="Times New Roman" w:hAnsi="Times New Roman"/>
          <w:b/>
          <w:sz w:val="24"/>
          <w:szCs w:val="24"/>
          <w:lang w:val="uk-UA"/>
        </w:rPr>
      </w:pPr>
    </w:p>
    <w:p w:rsidR="00A06542" w:rsidRPr="007624E3" w:rsidRDefault="00A06542" w:rsidP="007624E3">
      <w:pPr>
        <w:spacing w:after="0"/>
        <w:rPr>
          <w:rFonts w:ascii="Times New Roman" w:hAnsi="Times New Roman"/>
          <w:b/>
          <w:sz w:val="24"/>
          <w:szCs w:val="24"/>
          <w:lang w:val="uk-UA"/>
        </w:rPr>
      </w:pPr>
    </w:p>
    <w:sectPr w:rsidR="00A06542" w:rsidRPr="007624E3" w:rsidSect="00161A67">
      <w:headerReference w:type="even" r:id="rId13"/>
      <w:footerReference w:type="even" r:id="rId14"/>
      <w:pgSz w:w="11906" w:h="16838"/>
      <w:pgMar w:top="851" w:right="851" w:bottom="851" w:left="155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907" w:rsidRDefault="00165907">
      <w:pPr>
        <w:spacing w:after="0" w:line="240" w:lineRule="auto"/>
      </w:pPr>
      <w:r>
        <w:separator/>
      </w:r>
    </w:p>
  </w:endnote>
  <w:endnote w:type="continuationSeparator" w:id="0">
    <w:p w:rsidR="00165907" w:rsidRDefault="00165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Courier New"/>
    <w:charset w:val="00"/>
    <w:family w:val="swiss"/>
    <w:pitch w:val="variable"/>
    <w:sig w:usb0="00000001"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96A" w:rsidRDefault="003C596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C596A" w:rsidRDefault="003C596A">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907" w:rsidRDefault="00165907">
      <w:pPr>
        <w:spacing w:after="0" w:line="240" w:lineRule="auto"/>
      </w:pPr>
      <w:r>
        <w:separator/>
      </w:r>
    </w:p>
  </w:footnote>
  <w:footnote w:type="continuationSeparator" w:id="0">
    <w:p w:rsidR="00165907" w:rsidRDefault="001659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96A" w:rsidRDefault="003C596A">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C596A" w:rsidRDefault="003C596A">
    <w:pPr>
      <w:pStyle w:val="a5"/>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D74D4C4"/>
    <w:lvl w:ilvl="0">
      <w:numFmt w:val="decimal"/>
      <w:lvlText w:val="*"/>
      <w:lvlJc w:val="left"/>
    </w:lvl>
  </w:abstractNum>
  <w:abstractNum w:abstractNumId="1" w15:restartNumberingAfterBreak="0">
    <w:nsid w:val="00EE6933"/>
    <w:multiLevelType w:val="hybridMultilevel"/>
    <w:tmpl w:val="5F2A61B8"/>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101274B"/>
    <w:multiLevelType w:val="hybridMultilevel"/>
    <w:tmpl w:val="C2F0E79E"/>
    <w:lvl w:ilvl="0" w:tplc="9780B2BA">
      <w:start w:val="1"/>
      <w:numFmt w:val="decimal"/>
      <w:lvlText w:val="%1."/>
      <w:lvlJc w:val="left"/>
      <w:pPr>
        <w:ind w:left="480" w:hanging="360"/>
      </w:pPr>
      <w:rPr>
        <w:rFonts w:hint="default"/>
      </w:rPr>
    </w:lvl>
    <w:lvl w:ilvl="1" w:tplc="04220019" w:tentative="1">
      <w:start w:val="1"/>
      <w:numFmt w:val="lowerLetter"/>
      <w:lvlText w:val="%2."/>
      <w:lvlJc w:val="left"/>
      <w:pPr>
        <w:ind w:left="1200" w:hanging="360"/>
      </w:pPr>
    </w:lvl>
    <w:lvl w:ilvl="2" w:tplc="0422001B" w:tentative="1">
      <w:start w:val="1"/>
      <w:numFmt w:val="lowerRoman"/>
      <w:lvlText w:val="%3."/>
      <w:lvlJc w:val="right"/>
      <w:pPr>
        <w:ind w:left="1920" w:hanging="180"/>
      </w:pPr>
    </w:lvl>
    <w:lvl w:ilvl="3" w:tplc="0422000F" w:tentative="1">
      <w:start w:val="1"/>
      <w:numFmt w:val="decimal"/>
      <w:lvlText w:val="%4."/>
      <w:lvlJc w:val="left"/>
      <w:pPr>
        <w:ind w:left="2640" w:hanging="360"/>
      </w:pPr>
    </w:lvl>
    <w:lvl w:ilvl="4" w:tplc="04220019" w:tentative="1">
      <w:start w:val="1"/>
      <w:numFmt w:val="lowerLetter"/>
      <w:lvlText w:val="%5."/>
      <w:lvlJc w:val="left"/>
      <w:pPr>
        <w:ind w:left="3360" w:hanging="360"/>
      </w:pPr>
    </w:lvl>
    <w:lvl w:ilvl="5" w:tplc="0422001B" w:tentative="1">
      <w:start w:val="1"/>
      <w:numFmt w:val="lowerRoman"/>
      <w:lvlText w:val="%6."/>
      <w:lvlJc w:val="right"/>
      <w:pPr>
        <w:ind w:left="4080" w:hanging="180"/>
      </w:pPr>
    </w:lvl>
    <w:lvl w:ilvl="6" w:tplc="0422000F" w:tentative="1">
      <w:start w:val="1"/>
      <w:numFmt w:val="decimal"/>
      <w:lvlText w:val="%7."/>
      <w:lvlJc w:val="left"/>
      <w:pPr>
        <w:ind w:left="4800" w:hanging="360"/>
      </w:pPr>
    </w:lvl>
    <w:lvl w:ilvl="7" w:tplc="04220019" w:tentative="1">
      <w:start w:val="1"/>
      <w:numFmt w:val="lowerLetter"/>
      <w:lvlText w:val="%8."/>
      <w:lvlJc w:val="left"/>
      <w:pPr>
        <w:ind w:left="5520" w:hanging="360"/>
      </w:pPr>
    </w:lvl>
    <w:lvl w:ilvl="8" w:tplc="0422001B" w:tentative="1">
      <w:start w:val="1"/>
      <w:numFmt w:val="lowerRoman"/>
      <w:lvlText w:val="%9."/>
      <w:lvlJc w:val="right"/>
      <w:pPr>
        <w:ind w:left="6240" w:hanging="180"/>
      </w:pPr>
    </w:lvl>
  </w:abstractNum>
  <w:abstractNum w:abstractNumId="3" w15:restartNumberingAfterBreak="0">
    <w:nsid w:val="0283095A"/>
    <w:multiLevelType w:val="hybridMultilevel"/>
    <w:tmpl w:val="9AC282C6"/>
    <w:lvl w:ilvl="0" w:tplc="C4B28E68">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03255BE7"/>
    <w:multiLevelType w:val="hybridMultilevel"/>
    <w:tmpl w:val="2D78AC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40D1AE8"/>
    <w:multiLevelType w:val="hybridMultilevel"/>
    <w:tmpl w:val="45CE46B8"/>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7B84B2E"/>
    <w:multiLevelType w:val="hybridMultilevel"/>
    <w:tmpl w:val="6D0E2F3C"/>
    <w:lvl w:ilvl="0" w:tplc="29F0202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90068D9"/>
    <w:multiLevelType w:val="hybridMultilevel"/>
    <w:tmpl w:val="5512EF0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FD503D5"/>
    <w:multiLevelType w:val="hybridMultilevel"/>
    <w:tmpl w:val="97C60144"/>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107712F"/>
    <w:multiLevelType w:val="hybridMultilevel"/>
    <w:tmpl w:val="F6A6E128"/>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11E5C83"/>
    <w:multiLevelType w:val="hybridMultilevel"/>
    <w:tmpl w:val="C8A87CA2"/>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72050D6"/>
    <w:multiLevelType w:val="hybridMultilevel"/>
    <w:tmpl w:val="4628DBA6"/>
    <w:lvl w:ilvl="0" w:tplc="FD288E08">
      <w:start w:val="24"/>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8867DEB"/>
    <w:multiLevelType w:val="multilevel"/>
    <w:tmpl w:val="21F8AB20"/>
    <w:lvl w:ilvl="0">
      <w:start w:val="4"/>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A420717"/>
    <w:multiLevelType w:val="hybridMultilevel"/>
    <w:tmpl w:val="35427BB8"/>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B536C76"/>
    <w:multiLevelType w:val="hybridMultilevel"/>
    <w:tmpl w:val="951A74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0AD3E3D"/>
    <w:multiLevelType w:val="hybridMultilevel"/>
    <w:tmpl w:val="64FC9BEE"/>
    <w:lvl w:ilvl="0" w:tplc="63369186">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9142AC5"/>
    <w:multiLevelType w:val="hybridMultilevel"/>
    <w:tmpl w:val="C498A5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A442091"/>
    <w:multiLevelType w:val="hybridMultilevel"/>
    <w:tmpl w:val="804446E4"/>
    <w:lvl w:ilvl="0" w:tplc="2948F65A">
      <w:start w:val="1"/>
      <w:numFmt w:val="decimal"/>
      <w:lvlText w:val="%1."/>
      <w:lvlJc w:val="left"/>
      <w:pPr>
        <w:ind w:left="480" w:hanging="360"/>
      </w:pPr>
      <w:rPr>
        <w:rFonts w:hint="default"/>
        <w:b w:val="0"/>
      </w:rPr>
    </w:lvl>
    <w:lvl w:ilvl="1" w:tplc="04220019" w:tentative="1">
      <w:start w:val="1"/>
      <w:numFmt w:val="lowerLetter"/>
      <w:lvlText w:val="%2."/>
      <w:lvlJc w:val="left"/>
      <w:pPr>
        <w:ind w:left="1200" w:hanging="360"/>
      </w:pPr>
    </w:lvl>
    <w:lvl w:ilvl="2" w:tplc="0422001B" w:tentative="1">
      <w:start w:val="1"/>
      <w:numFmt w:val="lowerRoman"/>
      <w:lvlText w:val="%3."/>
      <w:lvlJc w:val="right"/>
      <w:pPr>
        <w:ind w:left="1920" w:hanging="180"/>
      </w:pPr>
    </w:lvl>
    <w:lvl w:ilvl="3" w:tplc="0422000F" w:tentative="1">
      <w:start w:val="1"/>
      <w:numFmt w:val="decimal"/>
      <w:lvlText w:val="%4."/>
      <w:lvlJc w:val="left"/>
      <w:pPr>
        <w:ind w:left="2640" w:hanging="360"/>
      </w:pPr>
    </w:lvl>
    <w:lvl w:ilvl="4" w:tplc="04220019" w:tentative="1">
      <w:start w:val="1"/>
      <w:numFmt w:val="lowerLetter"/>
      <w:lvlText w:val="%5."/>
      <w:lvlJc w:val="left"/>
      <w:pPr>
        <w:ind w:left="3360" w:hanging="360"/>
      </w:pPr>
    </w:lvl>
    <w:lvl w:ilvl="5" w:tplc="0422001B" w:tentative="1">
      <w:start w:val="1"/>
      <w:numFmt w:val="lowerRoman"/>
      <w:lvlText w:val="%6."/>
      <w:lvlJc w:val="right"/>
      <w:pPr>
        <w:ind w:left="4080" w:hanging="180"/>
      </w:pPr>
    </w:lvl>
    <w:lvl w:ilvl="6" w:tplc="0422000F" w:tentative="1">
      <w:start w:val="1"/>
      <w:numFmt w:val="decimal"/>
      <w:lvlText w:val="%7."/>
      <w:lvlJc w:val="left"/>
      <w:pPr>
        <w:ind w:left="4800" w:hanging="360"/>
      </w:pPr>
    </w:lvl>
    <w:lvl w:ilvl="7" w:tplc="04220019" w:tentative="1">
      <w:start w:val="1"/>
      <w:numFmt w:val="lowerLetter"/>
      <w:lvlText w:val="%8."/>
      <w:lvlJc w:val="left"/>
      <w:pPr>
        <w:ind w:left="5520" w:hanging="360"/>
      </w:pPr>
    </w:lvl>
    <w:lvl w:ilvl="8" w:tplc="0422001B" w:tentative="1">
      <w:start w:val="1"/>
      <w:numFmt w:val="lowerRoman"/>
      <w:lvlText w:val="%9."/>
      <w:lvlJc w:val="right"/>
      <w:pPr>
        <w:ind w:left="6240" w:hanging="180"/>
      </w:pPr>
    </w:lvl>
  </w:abstractNum>
  <w:abstractNum w:abstractNumId="18" w15:restartNumberingAfterBreak="0">
    <w:nsid w:val="2BE8205E"/>
    <w:multiLevelType w:val="hybridMultilevel"/>
    <w:tmpl w:val="B6E6271E"/>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EE77FC0"/>
    <w:multiLevelType w:val="hybridMultilevel"/>
    <w:tmpl w:val="69BA9D9E"/>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7EE69E9"/>
    <w:multiLevelType w:val="hybridMultilevel"/>
    <w:tmpl w:val="22DA78D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9F641AE"/>
    <w:multiLevelType w:val="hybridMultilevel"/>
    <w:tmpl w:val="E6529894"/>
    <w:lvl w:ilvl="0" w:tplc="9780B2BA">
      <w:start w:val="1"/>
      <w:numFmt w:val="decimal"/>
      <w:lvlText w:val="%1."/>
      <w:lvlJc w:val="left"/>
      <w:pPr>
        <w:ind w:left="480" w:hanging="360"/>
      </w:pPr>
      <w:rPr>
        <w:rFonts w:hint="default"/>
        <w:b w:val="0"/>
      </w:rPr>
    </w:lvl>
    <w:lvl w:ilvl="1" w:tplc="04190019">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2" w15:restartNumberingAfterBreak="0">
    <w:nsid w:val="3C1D536A"/>
    <w:multiLevelType w:val="hybridMultilevel"/>
    <w:tmpl w:val="851ABC04"/>
    <w:lvl w:ilvl="0" w:tplc="A3EE5BA6">
      <w:start w:val="2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3" w15:restartNumberingAfterBreak="0">
    <w:nsid w:val="3CD211AA"/>
    <w:multiLevelType w:val="hybridMultilevel"/>
    <w:tmpl w:val="1466CA2A"/>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3351457"/>
    <w:multiLevelType w:val="hybridMultilevel"/>
    <w:tmpl w:val="A5F65EC4"/>
    <w:lvl w:ilvl="0" w:tplc="111257A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4E26573"/>
    <w:multiLevelType w:val="hybridMultilevel"/>
    <w:tmpl w:val="B0426234"/>
    <w:lvl w:ilvl="0" w:tplc="F9028BCC">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26" w15:restartNumberingAfterBreak="0">
    <w:nsid w:val="46D52C7F"/>
    <w:multiLevelType w:val="hybridMultilevel"/>
    <w:tmpl w:val="A86226A2"/>
    <w:lvl w:ilvl="0" w:tplc="FFFFFFFF">
      <w:start w:val="1"/>
      <w:numFmt w:val="decimal"/>
      <w:lvlText w:val="%1."/>
      <w:lvlJc w:val="left"/>
      <w:pPr>
        <w:tabs>
          <w:tab w:val="num" w:pos="1467"/>
        </w:tabs>
        <w:ind w:left="1467" w:hanging="90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27" w15:restartNumberingAfterBreak="0">
    <w:nsid w:val="4794335F"/>
    <w:multiLevelType w:val="hybridMultilevel"/>
    <w:tmpl w:val="A58A47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4A3B0B5F"/>
    <w:multiLevelType w:val="hybridMultilevel"/>
    <w:tmpl w:val="4DF2C44C"/>
    <w:lvl w:ilvl="0" w:tplc="15A0E4F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73140AC"/>
    <w:multiLevelType w:val="hybridMultilevel"/>
    <w:tmpl w:val="52249B68"/>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7ED6CA7"/>
    <w:multiLevelType w:val="hybridMultilevel"/>
    <w:tmpl w:val="3484FB12"/>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58F440C0"/>
    <w:multiLevelType w:val="multilevel"/>
    <w:tmpl w:val="9ED4AA8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436"/>
        </w:tabs>
        <w:ind w:left="436" w:hanging="360"/>
      </w:pPr>
      <w:rPr>
        <w:rFonts w:hint="default"/>
      </w:rPr>
    </w:lvl>
    <w:lvl w:ilvl="2">
      <w:start w:val="1"/>
      <w:numFmt w:val="decimal"/>
      <w:lvlText w:val="%1.%2.%3"/>
      <w:lvlJc w:val="left"/>
      <w:pPr>
        <w:tabs>
          <w:tab w:val="num" w:pos="872"/>
        </w:tabs>
        <w:ind w:left="872" w:hanging="720"/>
      </w:pPr>
      <w:rPr>
        <w:rFonts w:hint="default"/>
      </w:rPr>
    </w:lvl>
    <w:lvl w:ilvl="3">
      <w:start w:val="1"/>
      <w:numFmt w:val="decimal"/>
      <w:lvlText w:val="%1.%2.%3.%4"/>
      <w:lvlJc w:val="left"/>
      <w:pPr>
        <w:tabs>
          <w:tab w:val="num" w:pos="948"/>
        </w:tabs>
        <w:ind w:left="948" w:hanging="720"/>
      </w:pPr>
      <w:rPr>
        <w:rFonts w:hint="default"/>
      </w:rPr>
    </w:lvl>
    <w:lvl w:ilvl="4">
      <w:start w:val="1"/>
      <w:numFmt w:val="decimal"/>
      <w:lvlText w:val="%1.%2.%3.%4.%5"/>
      <w:lvlJc w:val="left"/>
      <w:pPr>
        <w:tabs>
          <w:tab w:val="num" w:pos="1384"/>
        </w:tabs>
        <w:ind w:left="1384" w:hanging="1080"/>
      </w:pPr>
      <w:rPr>
        <w:rFonts w:hint="default"/>
      </w:rPr>
    </w:lvl>
    <w:lvl w:ilvl="5">
      <w:start w:val="1"/>
      <w:numFmt w:val="decimal"/>
      <w:lvlText w:val="%1.%2.%3.%4.%5.%6"/>
      <w:lvlJc w:val="left"/>
      <w:pPr>
        <w:tabs>
          <w:tab w:val="num" w:pos="1820"/>
        </w:tabs>
        <w:ind w:left="1820" w:hanging="1440"/>
      </w:pPr>
      <w:rPr>
        <w:rFonts w:hint="default"/>
      </w:rPr>
    </w:lvl>
    <w:lvl w:ilvl="6">
      <w:start w:val="1"/>
      <w:numFmt w:val="decimal"/>
      <w:lvlText w:val="%1.%2.%3.%4.%5.%6.%7"/>
      <w:lvlJc w:val="left"/>
      <w:pPr>
        <w:tabs>
          <w:tab w:val="num" w:pos="1896"/>
        </w:tabs>
        <w:ind w:left="1896" w:hanging="1440"/>
      </w:pPr>
      <w:rPr>
        <w:rFonts w:hint="default"/>
      </w:rPr>
    </w:lvl>
    <w:lvl w:ilvl="7">
      <w:start w:val="1"/>
      <w:numFmt w:val="decimal"/>
      <w:lvlText w:val="%1.%2.%3.%4.%5.%6.%7.%8"/>
      <w:lvlJc w:val="left"/>
      <w:pPr>
        <w:tabs>
          <w:tab w:val="num" w:pos="2332"/>
        </w:tabs>
        <w:ind w:left="2332" w:hanging="1800"/>
      </w:pPr>
      <w:rPr>
        <w:rFonts w:hint="default"/>
      </w:rPr>
    </w:lvl>
    <w:lvl w:ilvl="8">
      <w:start w:val="1"/>
      <w:numFmt w:val="decimal"/>
      <w:lvlText w:val="%1.%2.%3.%4.%5.%6.%7.%8.%9"/>
      <w:lvlJc w:val="left"/>
      <w:pPr>
        <w:tabs>
          <w:tab w:val="num" w:pos="2408"/>
        </w:tabs>
        <w:ind w:left="2408" w:hanging="1800"/>
      </w:pPr>
      <w:rPr>
        <w:rFonts w:hint="default"/>
      </w:rPr>
    </w:lvl>
  </w:abstractNum>
  <w:abstractNum w:abstractNumId="32" w15:restartNumberingAfterBreak="0">
    <w:nsid w:val="62897474"/>
    <w:multiLevelType w:val="hybridMultilevel"/>
    <w:tmpl w:val="4EB4E984"/>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2C30F39"/>
    <w:multiLevelType w:val="hybridMultilevel"/>
    <w:tmpl w:val="E0828F96"/>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47E782F"/>
    <w:multiLevelType w:val="singleLevel"/>
    <w:tmpl w:val="EDA42A46"/>
    <w:lvl w:ilvl="0">
      <w:start w:val="1"/>
      <w:numFmt w:val="decimal"/>
      <w:lvlText w:val="5.%1"/>
      <w:legacy w:legacy="1" w:legacySpace="0" w:legacyIndent="403"/>
      <w:lvlJc w:val="left"/>
      <w:rPr>
        <w:rFonts w:ascii="Times New Roman" w:hAnsi="Times New Roman" w:cs="Times New Roman" w:hint="default"/>
      </w:rPr>
    </w:lvl>
  </w:abstractNum>
  <w:abstractNum w:abstractNumId="35" w15:restartNumberingAfterBreak="0">
    <w:nsid w:val="65391A56"/>
    <w:multiLevelType w:val="hybridMultilevel"/>
    <w:tmpl w:val="33FEE7C8"/>
    <w:lvl w:ilvl="0" w:tplc="9754D64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6" w15:restartNumberingAfterBreak="0">
    <w:nsid w:val="66046782"/>
    <w:multiLevelType w:val="hybridMultilevel"/>
    <w:tmpl w:val="EC66973C"/>
    <w:lvl w:ilvl="0" w:tplc="5590F3BA">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66063953"/>
    <w:multiLevelType w:val="hybridMultilevel"/>
    <w:tmpl w:val="75E6994C"/>
    <w:lvl w:ilvl="0" w:tplc="E7F65252">
      <w:start w:val="7"/>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8" w15:restartNumberingAfterBreak="0">
    <w:nsid w:val="66DB2ADD"/>
    <w:multiLevelType w:val="hybridMultilevel"/>
    <w:tmpl w:val="954AA966"/>
    <w:lvl w:ilvl="0" w:tplc="D0CCA9F4">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9" w15:restartNumberingAfterBreak="0">
    <w:nsid w:val="68084995"/>
    <w:multiLevelType w:val="hybridMultilevel"/>
    <w:tmpl w:val="8C0C3352"/>
    <w:lvl w:ilvl="0" w:tplc="EFD8E65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6E8029E"/>
    <w:multiLevelType w:val="hybridMultilevel"/>
    <w:tmpl w:val="D1DC8EB0"/>
    <w:lvl w:ilvl="0" w:tplc="81A621C4">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78A3697"/>
    <w:multiLevelType w:val="multilevel"/>
    <w:tmpl w:val="0AB074A4"/>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DD3C4D"/>
    <w:multiLevelType w:val="multilevel"/>
    <w:tmpl w:val="186643C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B523F51"/>
    <w:multiLevelType w:val="hybridMultilevel"/>
    <w:tmpl w:val="2116D094"/>
    <w:lvl w:ilvl="0" w:tplc="8954DA80">
      <w:start w:val="2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26"/>
  </w:num>
  <w:num w:numId="2">
    <w:abstractNumId w:val="38"/>
  </w:num>
  <w:num w:numId="3">
    <w:abstractNumId w:val="37"/>
  </w:num>
  <w:num w:numId="4">
    <w:abstractNumId w:val="14"/>
  </w:num>
  <w:num w:numId="5">
    <w:abstractNumId w:val="27"/>
  </w:num>
  <w:num w:numId="6">
    <w:abstractNumId w:val="21"/>
  </w:num>
  <w:num w:numId="7">
    <w:abstractNumId w:val="44"/>
  </w:num>
  <w:num w:numId="8">
    <w:abstractNumId w:val="22"/>
  </w:num>
  <w:num w:numId="9">
    <w:abstractNumId w:val="17"/>
  </w:num>
  <w:num w:numId="10">
    <w:abstractNumId w:val="2"/>
  </w:num>
  <w:num w:numId="11">
    <w:abstractNumId w:val="23"/>
  </w:num>
  <w:num w:numId="12">
    <w:abstractNumId w:val="4"/>
  </w:num>
  <w:num w:numId="13">
    <w:abstractNumId w:val="16"/>
  </w:num>
  <w:num w:numId="14">
    <w:abstractNumId w:val="1"/>
  </w:num>
  <w:num w:numId="15">
    <w:abstractNumId w:val="13"/>
  </w:num>
  <w:num w:numId="16">
    <w:abstractNumId w:val="40"/>
  </w:num>
  <w:num w:numId="17">
    <w:abstractNumId w:val="20"/>
  </w:num>
  <w:num w:numId="18">
    <w:abstractNumId w:val="9"/>
  </w:num>
  <w:num w:numId="19">
    <w:abstractNumId w:val="32"/>
  </w:num>
  <w:num w:numId="20">
    <w:abstractNumId w:val="33"/>
  </w:num>
  <w:num w:numId="21">
    <w:abstractNumId w:val="5"/>
  </w:num>
  <w:num w:numId="22">
    <w:abstractNumId w:val="30"/>
  </w:num>
  <w:num w:numId="23">
    <w:abstractNumId w:val="19"/>
  </w:num>
  <w:num w:numId="24">
    <w:abstractNumId w:val="18"/>
  </w:num>
  <w:num w:numId="25">
    <w:abstractNumId w:val="29"/>
  </w:num>
  <w:num w:numId="26">
    <w:abstractNumId w:val="7"/>
  </w:num>
  <w:num w:numId="27">
    <w:abstractNumId w:val="10"/>
  </w:num>
  <w:num w:numId="28">
    <w:abstractNumId w:val="39"/>
  </w:num>
  <w:num w:numId="29">
    <w:abstractNumId w:val="15"/>
  </w:num>
  <w:num w:numId="30">
    <w:abstractNumId w:val="28"/>
  </w:num>
  <w:num w:numId="31">
    <w:abstractNumId w:val="24"/>
  </w:num>
  <w:num w:numId="32">
    <w:abstractNumId w:val="8"/>
  </w:num>
  <w:num w:numId="33">
    <w:abstractNumId w:val="6"/>
  </w:num>
  <w:num w:numId="34">
    <w:abstractNumId w:val="36"/>
  </w:num>
  <w:num w:numId="35">
    <w:abstractNumId w:val="11"/>
  </w:num>
  <w:num w:numId="36">
    <w:abstractNumId w:val="42"/>
  </w:num>
  <w:num w:numId="37">
    <w:abstractNumId w:val="25"/>
  </w:num>
  <w:num w:numId="38">
    <w:abstractNumId w:val="34"/>
  </w:num>
  <w:num w:numId="39">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40">
    <w:abstractNumId w:val="43"/>
  </w:num>
  <w:num w:numId="41">
    <w:abstractNumId w:val="12"/>
  </w:num>
  <w:num w:numId="42">
    <w:abstractNumId w:val="31"/>
  </w:num>
  <w:num w:numId="43">
    <w:abstractNumId w:val="41"/>
  </w:num>
  <w:num w:numId="44">
    <w:abstractNumId w:val="35"/>
  </w:num>
  <w:num w:numId="45">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Користувач">
    <w15:presenceInfo w15:providerId="None" w15:userId="Користува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6B6"/>
    <w:rsid w:val="000416D0"/>
    <w:rsid w:val="000A74F9"/>
    <w:rsid w:val="00107533"/>
    <w:rsid w:val="00161A67"/>
    <w:rsid w:val="00165907"/>
    <w:rsid w:val="001D636F"/>
    <w:rsid w:val="001F7CCA"/>
    <w:rsid w:val="002154DF"/>
    <w:rsid w:val="00287E78"/>
    <w:rsid w:val="002A498A"/>
    <w:rsid w:val="002E31E7"/>
    <w:rsid w:val="00314813"/>
    <w:rsid w:val="00391534"/>
    <w:rsid w:val="003C596A"/>
    <w:rsid w:val="004B581E"/>
    <w:rsid w:val="00502AC6"/>
    <w:rsid w:val="00567B19"/>
    <w:rsid w:val="00586EBE"/>
    <w:rsid w:val="005C14CC"/>
    <w:rsid w:val="0061610E"/>
    <w:rsid w:val="00750D61"/>
    <w:rsid w:val="007523ED"/>
    <w:rsid w:val="007624E3"/>
    <w:rsid w:val="0078114D"/>
    <w:rsid w:val="0078298E"/>
    <w:rsid w:val="007F3D5C"/>
    <w:rsid w:val="0080756A"/>
    <w:rsid w:val="00830D97"/>
    <w:rsid w:val="008419E0"/>
    <w:rsid w:val="00887793"/>
    <w:rsid w:val="008938AB"/>
    <w:rsid w:val="00954E2A"/>
    <w:rsid w:val="00962188"/>
    <w:rsid w:val="00977189"/>
    <w:rsid w:val="009836B6"/>
    <w:rsid w:val="009D673C"/>
    <w:rsid w:val="009E5B37"/>
    <w:rsid w:val="009E66CE"/>
    <w:rsid w:val="00A06542"/>
    <w:rsid w:val="00B04DAD"/>
    <w:rsid w:val="00BD223C"/>
    <w:rsid w:val="00BD647F"/>
    <w:rsid w:val="00BF5F1E"/>
    <w:rsid w:val="00C10F50"/>
    <w:rsid w:val="00C14EFF"/>
    <w:rsid w:val="00C23E9B"/>
    <w:rsid w:val="00C35E00"/>
    <w:rsid w:val="00C60B73"/>
    <w:rsid w:val="00D1682A"/>
    <w:rsid w:val="00D3472C"/>
    <w:rsid w:val="00E00E19"/>
    <w:rsid w:val="00E2423C"/>
    <w:rsid w:val="00E94F6D"/>
    <w:rsid w:val="00ED2E8E"/>
    <w:rsid w:val="00EF0418"/>
    <w:rsid w:val="00EF0633"/>
    <w:rsid w:val="00EF0E2B"/>
    <w:rsid w:val="00F3252B"/>
    <w:rsid w:val="00F37A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C72839-24DA-4BAB-ADF7-3A5E740FD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6B6"/>
    <w:pPr>
      <w:spacing w:after="200" w:line="276" w:lineRule="auto"/>
    </w:pPr>
    <w:rPr>
      <w:rFonts w:ascii="Calibri" w:eastAsia="Times New Roman" w:hAnsi="Calibri" w:cs="Times New Roman"/>
      <w:lang w:val="ru-RU" w:eastAsia="ru-RU"/>
    </w:rPr>
  </w:style>
  <w:style w:type="paragraph" w:styleId="1">
    <w:name w:val="heading 1"/>
    <w:basedOn w:val="a"/>
    <w:next w:val="a"/>
    <w:link w:val="10"/>
    <w:uiPriority w:val="99"/>
    <w:qFormat/>
    <w:rsid w:val="009836B6"/>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9836B6"/>
    <w:pPr>
      <w:keepNext/>
      <w:keepLines/>
      <w:spacing w:before="200" w:after="0"/>
      <w:outlineLvl w:val="1"/>
    </w:pPr>
    <w:rPr>
      <w:rFonts w:ascii="Cambria" w:hAnsi="Cambria"/>
      <w:b/>
      <w:bCs/>
      <w:color w:val="4F81BD"/>
      <w:sz w:val="26"/>
      <w:szCs w:val="26"/>
    </w:rPr>
  </w:style>
  <w:style w:type="paragraph" w:styleId="4">
    <w:name w:val="heading 4"/>
    <w:basedOn w:val="a"/>
    <w:next w:val="a"/>
    <w:link w:val="40"/>
    <w:uiPriority w:val="99"/>
    <w:qFormat/>
    <w:rsid w:val="009836B6"/>
    <w:pPr>
      <w:keepNext/>
      <w:tabs>
        <w:tab w:val="left" w:pos="6096"/>
      </w:tabs>
      <w:spacing w:after="0" w:line="240" w:lineRule="auto"/>
      <w:ind w:firstLine="567"/>
      <w:jc w:val="center"/>
      <w:outlineLvl w:val="3"/>
    </w:pPr>
    <w:rPr>
      <w:rFonts w:ascii="Times New Roman" w:hAnsi="Times New Roman"/>
      <w:b/>
      <w:bCs/>
      <w:sz w:val="24"/>
      <w:szCs w:val="20"/>
      <w:lang w:val="uk-UA"/>
    </w:rPr>
  </w:style>
  <w:style w:type="paragraph" w:styleId="5">
    <w:name w:val="heading 5"/>
    <w:basedOn w:val="a"/>
    <w:next w:val="a"/>
    <w:link w:val="50"/>
    <w:uiPriority w:val="99"/>
    <w:qFormat/>
    <w:rsid w:val="009836B6"/>
    <w:pPr>
      <w:keepNext/>
      <w:tabs>
        <w:tab w:val="left" w:pos="6096"/>
      </w:tabs>
      <w:spacing w:after="0" w:line="240" w:lineRule="auto"/>
      <w:ind w:firstLine="567"/>
      <w:jc w:val="center"/>
      <w:outlineLvl w:val="4"/>
    </w:pPr>
    <w:rPr>
      <w:rFonts w:ascii="Times New Roman" w:hAnsi="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836B6"/>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uiPriority w:val="99"/>
    <w:rsid w:val="009836B6"/>
    <w:rPr>
      <w:rFonts w:ascii="Cambria" w:eastAsia="Times New Roman" w:hAnsi="Cambria" w:cs="Times New Roman"/>
      <w:b/>
      <w:bCs/>
      <w:color w:val="4F81BD"/>
      <w:sz w:val="26"/>
      <w:szCs w:val="26"/>
      <w:lang w:val="ru-RU" w:eastAsia="ru-RU"/>
    </w:rPr>
  </w:style>
  <w:style w:type="character" w:customStyle="1" w:styleId="40">
    <w:name w:val="Заголовок 4 Знак"/>
    <w:basedOn w:val="a0"/>
    <w:link w:val="4"/>
    <w:uiPriority w:val="99"/>
    <w:rsid w:val="009836B6"/>
    <w:rPr>
      <w:rFonts w:ascii="Times New Roman" w:eastAsia="Times New Roman" w:hAnsi="Times New Roman" w:cs="Times New Roman"/>
      <w:b/>
      <w:bCs/>
      <w:sz w:val="24"/>
      <w:szCs w:val="20"/>
      <w:lang w:eastAsia="ru-RU"/>
    </w:rPr>
  </w:style>
  <w:style w:type="character" w:customStyle="1" w:styleId="50">
    <w:name w:val="Заголовок 5 Знак"/>
    <w:basedOn w:val="a0"/>
    <w:link w:val="5"/>
    <w:uiPriority w:val="99"/>
    <w:rsid w:val="009836B6"/>
    <w:rPr>
      <w:rFonts w:ascii="Times New Roman" w:eastAsia="Times New Roman" w:hAnsi="Times New Roman" w:cs="Times New Roman"/>
      <w:sz w:val="24"/>
      <w:szCs w:val="20"/>
      <w:lang w:eastAsia="ru-RU"/>
    </w:rPr>
  </w:style>
  <w:style w:type="paragraph" w:styleId="a3">
    <w:name w:val="Body Text Indent"/>
    <w:basedOn w:val="a"/>
    <w:link w:val="a4"/>
    <w:uiPriority w:val="99"/>
    <w:rsid w:val="009836B6"/>
    <w:pPr>
      <w:spacing w:after="0" w:line="240" w:lineRule="auto"/>
      <w:ind w:firstLine="567"/>
      <w:jc w:val="both"/>
    </w:pPr>
    <w:rPr>
      <w:rFonts w:ascii="Times New Roman" w:hAnsi="Times New Roman"/>
      <w:sz w:val="20"/>
      <w:szCs w:val="20"/>
      <w:lang w:val="uk-UA"/>
    </w:rPr>
  </w:style>
  <w:style w:type="character" w:customStyle="1" w:styleId="a4">
    <w:name w:val="Основной текст с отступом Знак"/>
    <w:basedOn w:val="a0"/>
    <w:link w:val="a3"/>
    <w:uiPriority w:val="99"/>
    <w:rsid w:val="009836B6"/>
    <w:rPr>
      <w:rFonts w:ascii="Times New Roman" w:eastAsia="Times New Roman" w:hAnsi="Times New Roman" w:cs="Times New Roman"/>
      <w:sz w:val="20"/>
      <w:szCs w:val="20"/>
      <w:lang w:eastAsia="ru-RU"/>
    </w:rPr>
  </w:style>
  <w:style w:type="paragraph" w:styleId="3">
    <w:name w:val="Body Text Indent 3"/>
    <w:basedOn w:val="a"/>
    <w:link w:val="30"/>
    <w:uiPriority w:val="99"/>
    <w:rsid w:val="009836B6"/>
    <w:pPr>
      <w:spacing w:after="0" w:line="240" w:lineRule="auto"/>
      <w:ind w:left="993" w:hanging="426"/>
      <w:jc w:val="both"/>
    </w:pPr>
    <w:rPr>
      <w:rFonts w:ascii="Times New Roman" w:hAnsi="Times New Roman"/>
      <w:sz w:val="24"/>
      <w:szCs w:val="20"/>
      <w:lang w:val="uk-UA"/>
    </w:rPr>
  </w:style>
  <w:style w:type="character" w:customStyle="1" w:styleId="30">
    <w:name w:val="Основной текст с отступом 3 Знак"/>
    <w:basedOn w:val="a0"/>
    <w:link w:val="3"/>
    <w:uiPriority w:val="99"/>
    <w:rsid w:val="009836B6"/>
    <w:rPr>
      <w:rFonts w:ascii="Times New Roman" w:eastAsia="Times New Roman" w:hAnsi="Times New Roman" w:cs="Times New Roman"/>
      <w:sz w:val="24"/>
      <w:szCs w:val="20"/>
      <w:lang w:eastAsia="ru-RU"/>
    </w:rPr>
  </w:style>
  <w:style w:type="paragraph" w:styleId="21">
    <w:name w:val="Body Text Indent 2"/>
    <w:basedOn w:val="a"/>
    <w:link w:val="22"/>
    <w:uiPriority w:val="99"/>
    <w:rsid w:val="009836B6"/>
    <w:pPr>
      <w:tabs>
        <w:tab w:val="left" w:pos="6096"/>
      </w:tabs>
      <w:spacing w:after="0" w:line="240" w:lineRule="auto"/>
      <w:ind w:firstLine="567"/>
      <w:jc w:val="both"/>
    </w:pPr>
    <w:rPr>
      <w:rFonts w:ascii="Times New Roman" w:hAnsi="Times New Roman"/>
      <w:sz w:val="24"/>
      <w:szCs w:val="20"/>
      <w:lang w:val="uk-UA"/>
    </w:rPr>
  </w:style>
  <w:style w:type="character" w:customStyle="1" w:styleId="22">
    <w:name w:val="Основной текст с отступом 2 Знак"/>
    <w:basedOn w:val="a0"/>
    <w:link w:val="21"/>
    <w:uiPriority w:val="99"/>
    <w:rsid w:val="009836B6"/>
    <w:rPr>
      <w:rFonts w:ascii="Times New Roman" w:eastAsia="Times New Roman" w:hAnsi="Times New Roman" w:cs="Times New Roman"/>
      <w:sz w:val="24"/>
      <w:szCs w:val="20"/>
      <w:lang w:eastAsia="ru-RU"/>
    </w:rPr>
  </w:style>
  <w:style w:type="paragraph" w:styleId="a5">
    <w:name w:val="header"/>
    <w:basedOn w:val="a"/>
    <w:link w:val="a6"/>
    <w:uiPriority w:val="99"/>
    <w:rsid w:val="009836B6"/>
    <w:pPr>
      <w:tabs>
        <w:tab w:val="center" w:pos="4153"/>
        <w:tab w:val="right" w:pos="8306"/>
      </w:tabs>
      <w:spacing w:after="0" w:line="240" w:lineRule="auto"/>
    </w:pPr>
    <w:rPr>
      <w:rFonts w:ascii="Times New Roman" w:hAnsi="Times New Roman"/>
      <w:sz w:val="20"/>
      <w:szCs w:val="20"/>
    </w:rPr>
  </w:style>
  <w:style w:type="character" w:customStyle="1" w:styleId="a6">
    <w:name w:val="Верхний колонтитул Знак"/>
    <w:basedOn w:val="a0"/>
    <w:link w:val="a5"/>
    <w:uiPriority w:val="99"/>
    <w:rsid w:val="009836B6"/>
    <w:rPr>
      <w:rFonts w:ascii="Times New Roman" w:eastAsia="Times New Roman" w:hAnsi="Times New Roman" w:cs="Times New Roman"/>
      <w:sz w:val="20"/>
      <w:szCs w:val="20"/>
      <w:lang w:val="ru-RU" w:eastAsia="ru-RU"/>
    </w:rPr>
  </w:style>
  <w:style w:type="paragraph" w:styleId="a7">
    <w:name w:val="footer"/>
    <w:basedOn w:val="a"/>
    <w:link w:val="a8"/>
    <w:uiPriority w:val="99"/>
    <w:rsid w:val="009836B6"/>
    <w:pPr>
      <w:tabs>
        <w:tab w:val="center" w:pos="4153"/>
        <w:tab w:val="right" w:pos="8306"/>
      </w:tabs>
      <w:spacing w:after="0" w:line="240" w:lineRule="auto"/>
    </w:pPr>
    <w:rPr>
      <w:rFonts w:ascii="Times New Roman" w:hAnsi="Times New Roman"/>
      <w:sz w:val="20"/>
      <w:szCs w:val="20"/>
    </w:rPr>
  </w:style>
  <w:style w:type="character" w:customStyle="1" w:styleId="a8">
    <w:name w:val="Нижний колонтитул Знак"/>
    <w:basedOn w:val="a0"/>
    <w:link w:val="a7"/>
    <w:uiPriority w:val="99"/>
    <w:rsid w:val="009836B6"/>
    <w:rPr>
      <w:rFonts w:ascii="Times New Roman" w:eastAsia="Times New Roman" w:hAnsi="Times New Roman" w:cs="Times New Roman"/>
      <w:sz w:val="20"/>
      <w:szCs w:val="20"/>
      <w:lang w:val="ru-RU" w:eastAsia="ru-RU"/>
    </w:rPr>
  </w:style>
  <w:style w:type="character" w:styleId="a9">
    <w:name w:val="page number"/>
    <w:basedOn w:val="a0"/>
    <w:uiPriority w:val="99"/>
    <w:rsid w:val="009836B6"/>
    <w:rPr>
      <w:rFonts w:cs="Times New Roman"/>
    </w:rPr>
  </w:style>
  <w:style w:type="paragraph" w:styleId="aa">
    <w:name w:val="List Paragraph"/>
    <w:basedOn w:val="a"/>
    <w:uiPriority w:val="34"/>
    <w:qFormat/>
    <w:rsid w:val="009836B6"/>
    <w:pPr>
      <w:ind w:left="720"/>
      <w:contextualSpacing/>
    </w:pPr>
    <w:rPr>
      <w:lang w:val="uk-UA" w:eastAsia="en-US"/>
    </w:rPr>
  </w:style>
  <w:style w:type="paragraph" w:styleId="ab">
    <w:name w:val="Body Text"/>
    <w:basedOn w:val="a"/>
    <w:link w:val="ac"/>
    <w:uiPriority w:val="99"/>
    <w:semiHidden/>
    <w:rsid w:val="009836B6"/>
    <w:pPr>
      <w:spacing w:after="120"/>
    </w:pPr>
  </w:style>
  <w:style w:type="character" w:customStyle="1" w:styleId="ac">
    <w:name w:val="Основной текст Знак"/>
    <w:basedOn w:val="a0"/>
    <w:link w:val="ab"/>
    <w:uiPriority w:val="99"/>
    <w:semiHidden/>
    <w:rsid w:val="009836B6"/>
    <w:rPr>
      <w:rFonts w:ascii="Calibri" w:eastAsia="Times New Roman" w:hAnsi="Calibri" w:cs="Times New Roman"/>
      <w:lang w:val="ru-RU" w:eastAsia="ru-RU"/>
    </w:rPr>
  </w:style>
  <w:style w:type="character" w:styleId="ad">
    <w:name w:val="Strong"/>
    <w:basedOn w:val="a0"/>
    <w:uiPriority w:val="99"/>
    <w:qFormat/>
    <w:rsid w:val="009836B6"/>
    <w:rPr>
      <w:rFonts w:cs="Times New Roman"/>
      <w:b/>
      <w:bCs/>
    </w:rPr>
  </w:style>
  <w:style w:type="paragraph" w:styleId="ae">
    <w:name w:val="No Spacing"/>
    <w:qFormat/>
    <w:rsid w:val="009836B6"/>
    <w:pPr>
      <w:spacing w:after="0" w:line="240" w:lineRule="auto"/>
    </w:pPr>
    <w:rPr>
      <w:rFonts w:ascii="Calibri" w:eastAsia="Times New Roman" w:hAnsi="Calibri" w:cs="Times New Roman"/>
      <w:lang w:val="ru-RU" w:eastAsia="ru-RU"/>
    </w:rPr>
  </w:style>
  <w:style w:type="paragraph" w:styleId="af">
    <w:name w:val="Balloon Text"/>
    <w:basedOn w:val="a"/>
    <w:link w:val="af0"/>
    <w:uiPriority w:val="99"/>
    <w:semiHidden/>
    <w:unhideWhenUsed/>
    <w:rsid w:val="00107533"/>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07533"/>
    <w:rPr>
      <w:rFonts w:ascii="Segoe UI" w:eastAsia="Times New Roman" w:hAnsi="Segoe UI" w:cs="Segoe UI"/>
      <w:sz w:val="18"/>
      <w:szCs w:val="18"/>
      <w:lang w:val="ru-RU" w:eastAsia="ru-RU"/>
    </w:rPr>
  </w:style>
  <w:style w:type="table" w:styleId="af1">
    <w:name w:val="Table Grid"/>
    <w:basedOn w:val="a1"/>
    <w:uiPriority w:val="39"/>
    <w:rsid w:val="005C1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ий текст_"/>
    <w:link w:val="11"/>
    <w:locked/>
    <w:rsid w:val="00A06542"/>
    <w:rPr>
      <w:sz w:val="16"/>
      <w:shd w:val="clear" w:color="auto" w:fill="FFFFFF"/>
    </w:rPr>
  </w:style>
  <w:style w:type="paragraph" w:customStyle="1" w:styleId="11">
    <w:name w:val="Основний текст1"/>
    <w:basedOn w:val="a"/>
    <w:link w:val="af2"/>
    <w:rsid w:val="00A06542"/>
    <w:pPr>
      <w:widowControl w:val="0"/>
      <w:shd w:val="clear" w:color="auto" w:fill="FFFFFF"/>
      <w:spacing w:before="120" w:after="300" w:line="240" w:lineRule="atLeast"/>
      <w:jc w:val="both"/>
    </w:pPr>
    <w:rPr>
      <w:rFonts w:asciiTheme="minorHAnsi" w:eastAsiaTheme="minorHAnsi" w:hAnsiTheme="minorHAnsi" w:cstheme="minorBidi"/>
      <w:sz w:val="1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2E25F-09F2-465B-A358-46BA94239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53</Pages>
  <Words>70256</Words>
  <Characters>40047</Characters>
  <Application>Microsoft Office Word</Application>
  <DocSecurity>0</DocSecurity>
  <Lines>333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29</cp:revision>
  <cp:lastPrinted>2019-03-25T14:36:00Z</cp:lastPrinted>
  <dcterms:created xsi:type="dcterms:W3CDTF">2019-02-14T14:43:00Z</dcterms:created>
  <dcterms:modified xsi:type="dcterms:W3CDTF">2019-09-03T07:14:00Z</dcterms:modified>
</cp:coreProperties>
</file>