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F36" w:rsidRPr="00020BAE" w:rsidRDefault="00736F36" w:rsidP="00736F36">
      <w:pPr>
        <w:spacing w:line="259" w:lineRule="auto"/>
        <w:rPr>
          <w:b/>
          <w:lang w:val="uk-UA" w:eastAsia="uk-UA"/>
        </w:rPr>
      </w:pPr>
    </w:p>
    <w:p w:rsidR="00A20533" w:rsidRPr="00020BAE" w:rsidRDefault="00A20533" w:rsidP="00A20533">
      <w:pPr>
        <w:spacing w:before="120" w:after="120"/>
        <w:jc w:val="both"/>
        <w:rPr>
          <w:bCs/>
          <w:sz w:val="28"/>
          <w:szCs w:val="28"/>
          <w:lang w:val="uk-UA"/>
        </w:rPr>
      </w:pPr>
    </w:p>
    <w:p w:rsidR="00A20533" w:rsidRPr="00020BAE" w:rsidRDefault="00A20533" w:rsidP="00A20533">
      <w:pPr>
        <w:spacing w:line="288" w:lineRule="auto"/>
        <w:jc w:val="center"/>
        <w:rPr>
          <w:rFonts w:ascii="Arial" w:eastAsiaTheme="minorHAnsi" w:hAnsi="Arial" w:cstheme="minorBidi"/>
          <w:iCs/>
          <w:sz w:val="28"/>
          <w:szCs w:val="28"/>
          <w:lang w:val="uk-UA" w:eastAsia="en-US"/>
          <w:rPrChange w:id="0" w:author="Користувач" w:date="2018-12-18T11:35:00Z">
            <w:rPr>
              <w:rFonts w:ascii="Arial" w:eastAsiaTheme="minorHAnsi" w:hAnsi="Arial" w:cstheme="minorBidi"/>
              <w:iCs/>
              <w:sz w:val="28"/>
              <w:szCs w:val="28"/>
              <w:lang w:eastAsia="en-US"/>
            </w:rPr>
          </w:rPrChange>
        </w:rPr>
      </w:pPr>
      <w:r w:rsidRPr="00020BAE">
        <w:rPr>
          <w:rFonts w:ascii="Arial" w:eastAsiaTheme="minorHAnsi" w:hAnsi="Arial" w:cstheme="minorBidi"/>
          <w:iCs/>
          <w:noProof/>
          <w:sz w:val="28"/>
          <w:szCs w:val="28"/>
          <w:lang w:val="uk-UA" w:eastAsia="uk-UA"/>
        </w:rPr>
        <w:drawing>
          <wp:inline distT="0" distB="0" distL="0" distR="0">
            <wp:extent cx="485775" cy="714375"/>
            <wp:effectExtent l="0" t="0" r="9525" b="9525"/>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714375"/>
                    </a:xfrm>
                    <a:prstGeom prst="rect">
                      <a:avLst/>
                    </a:prstGeom>
                    <a:noFill/>
                    <a:ln>
                      <a:noFill/>
                    </a:ln>
                  </pic:spPr>
                </pic:pic>
              </a:graphicData>
            </a:graphic>
          </wp:inline>
        </w:drawing>
      </w:r>
    </w:p>
    <w:p w:rsidR="00A20533" w:rsidRPr="00020BAE" w:rsidRDefault="00A20533" w:rsidP="00A20533">
      <w:pPr>
        <w:spacing w:line="288" w:lineRule="auto"/>
        <w:jc w:val="center"/>
        <w:rPr>
          <w:rFonts w:eastAsiaTheme="minorHAnsi"/>
          <w:b/>
          <w:iCs/>
          <w:sz w:val="28"/>
          <w:szCs w:val="28"/>
          <w:lang w:val="uk-UA" w:eastAsia="en-US"/>
          <w:rPrChange w:id="1" w:author="Користувач" w:date="2018-12-18T11:35:00Z">
            <w:rPr>
              <w:rFonts w:eastAsiaTheme="minorHAnsi"/>
              <w:b/>
              <w:iCs/>
              <w:sz w:val="28"/>
              <w:szCs w:val="28"/>
              <w:lang w:eastAsia="en-US"/>
            </w:rPr>
          </w:rPrChange>
        </w:rPr>
      </w:pPr>
    </w:p>
    <w:p w:rsidR="00A20533" w:rsidRPr="00020BAE" w:rsidRDefault="00AB6437" w:rsidP="00A20533">
      <w:pPr>
        <w:spacing w:line="288" w:lineRule="auto"/>
        <w:jc w:val="center"/>
        <w:rPr>
          <w:rFonts w:eastAsiaTheme="minorHAnsi"/>
          <w:b/>
          <w:iCs/>
          <w:sz w:val="28"/>
          <w:szCs w:val="28"/>
          <w:lang w:val="uk-UA" w:eastAsia="en-US"/>
          <w:rPrChange w:id="2" w:author="Користувач" w:date="2018-12-18T11:35:00Z">
            <w:rPr>
              <w:rFonts w:eastAsiaTheme="minorHAnsi"/>
              <w:b/>
              <w:iCs/>
              <w:sz w:val="28"/>
              <w:szCs w:val="28"/>
              <w:lang w:eastAsia="en-US"/>
            </w:rPr>
          </w:rPrChange>
        </w:rPr>
      </w:pPr>
      <w:r w:rsidRPr="00AB6437">
        <w:rPr>
          <w:rFonts w:eastAsiaTheme="minorHAnsi"/>
          <w:b/>
          <w:iCs/>
          <w:sz w:val="28"/>
          <w:szCs w:val="28"/>
          <w:lang w:val="uk-UA" w:eastAsia="en-US"/>
          <w:rPrChange w:id="3" w:author="Користувач" w:date="2018-12-18T11:35:00Z">
            <w:rPr>
              <w:rFonts w:eastAsiaTheme="minorHAnsi"/>
              <w:b/>
              <w:iCs/>
              <w:sz w:val="28"/>
              <w:szCs w:val="28"/>
              <w:lang w:eastAsia="en-US"/>
            </w:rPr>
          </w:rPrChange>
        </w:rPr>
        <w:t xml:space="preserve"> </w:t>
      </w:r>
      <w:r w:rsidRPr="00AB6437">
        <w:rPr>
          <w:rFonts w:eastAsiaTheme="minorHAnsi"/>
          <w:iCs/>
          <w:sz w:val="28"/>
          <w:szCs w:val="28"/>
          <w:lang w:val="uk-UA" w:eastAsia="en-US"/>
          <w:rPrChange w:id="4" w:author="Користувач" w:date="2018-12-18T11:35:00Z">
            <w:rPr>
              <w:rFonts w:eastAsiaTheme="minorHAnsi"/>
              <w:iCs/>
              <w:sz w:val="28"/>
              <w:szCs w:val="28"/>
              <w:lang w:eastAsia="en-US"/>
            </w:rPr>
          </w:rPrChange>
        </w:rPr>
        <w:t xml:space="preserve"> </w:t>
      </w:r>
      <w:r w:rsidR="00A20533" w:rsidRPr="00020BAE">
        <w:rPr>
          <w:rFonts w:eastAsiaTheme="minorHAnsi"/>
          <w:iCs/>
          <w:sz w:val="28"/>
          <w:szCs w:val="28"/>
          <w:lang w:val="uk-UA" w:eastAsia="en-US"/>
        </w:rPr>
        <w:t xml:space="preserve"> </w:t>
      </w:r>
      <w:r w:rsidRPr="00AB6437">
        <w:rPr>
          <w:rFonts w:eastAsiaTheme="minorHAnsi"/>
          <w:b/>
          <w:iCs/>
          <w:sz w:val="28"/>
          <w:szCs w:val="28"/>
          <w:lang w:val="uk-UA" w:eastAsia="en-US"/>
          <w:rPrChange w:id="5" w:author="Користувач" w:date="2018-12-18T11:35:00Z">
            <w:rPr>
              <w:rFonts w:eastAsiaTheme="minorHAnsi"/>
              <w:b/>
              <w:iCs/>
              <w:sz w:val="28"/>
              <w:szCs w:val="28"/>
              <w:lang w:eastAsia="en-US"/>
            </w:rPr>
          </w:rPrChange>
        </w:rPr>
        <w:t>СТУДЕНИКІВСЬКА  СІЛЬСЬКА РАДА</w:t>
      </w:r>
    </w:p>
    <w:p w:rsidR="00A20533" w:rsidRPr="00020BAE" w:rsidRDefault="00AB6437" w:rsidP="00A20533">
      <w:pPr>
        <w:spacing w:line="288" w:lineRule="auto"/>
        <w:ind w:left="-360"/>
        <w:jc w:val="center"/>
        <w:rPr>
          <w:rFonts w:eastAsiaTheme="minorHAnsi"/>
          <w:b/>
          <w:iCs/>
          <w:sz w:val="28"/>
          <w:szCs w:val="28"/>
          <w:lang w:val="uk-UA" w:eastAsia="en-US"/>
          <w:rPrChange w:id="6" w:author="Користувач" w:date="2018-12-18T11:35:00Z">
            <w:rPr>
              <w:rFonts w:eastAsiaTheme="minorHAnsi"/>
              <w:b/>
              <w:iCs/>
              <w:sz w:val="28"/>
              <w:szCs w:val="28"/>
              <w:lang w:eastAsia="en-US"/>
            </w:rPr>
          </w:rPrChange>
        </w:rPr>
      </w:pPr>
      <w:r w:rsidRPr="00AB6437">
        <w:rPr>
          <w:rFonts w:eastAsiaTheme="minorHAnsi"/>
          <w:b/>
          <w:iCs/>
          <w:sz w:val="28"/>
          <w:szCs w:val="28"/>
          <w:lang w:val="uk-UA" w:eastAsia="en-US"/>
          <w:rPrChange w:id="7" w:author="Користувач" w:date="2018-12-18T11:35:00Z">
            <w:rPr>
              <w:rFonts w:eastAsiaTheme="minorHAnsi"/>
              <w:b/>
              <w:iCs/>
              <w:sz w:val="28"/>
              <w:szCs w:val="28"/>
              <w:lang w:eastAsia="en-US"/>
            </w:rPr>
          </w:rPrChange>
        </w:rPr>
        <w:t xml:space="preserve">ПЕРЕЯСЛАВ-ХМЕЛЬНИЦЬКОГО РАЙОНУ </w:t>
      </w:r>
    </w:p>
    <w:p w:rsidR="00A20533" w:rsidRPr="00020BAE" w:rsidRDefault="00AB6437" w:rsidP="00A20533">
      <w:pPr>
        <w:spacing w:line="288" w:lineRule="auto"/>
        <w:ind w:left="-360"/>
        <w:jc w:val="center"/>
        <w:rPr>
          <w:rFonts w:eastAsiaTheme="minorHAnsi"/>
          <w:b/>
          <w:iCs/>
          <w:sz w:val="28"/>
          <w:szCs w:val="28"/>
          <w:lang w:val="uk-UA" w:eastAsia="en-US"/>
          <w:rPrChange w:id="8" w:author="Користувач" w:date="2018-12-18T11:35:00Z">
            <w:rPr>
              <w:rFonts w:eastAsiaTheme="minorHAnsi"/>
              <w:b/>
              <w:iCs/>
              <w:sz w:val="28"/>
              <w:szCs w:val="28"/>
              <w:lang w:eastAsia="en-US"/>
            </w:rPr>
          </w:rPrChange>
        </w:rPr>
      </w:pPr>
      <w:r w:rsidRPr="00AB6437">
        <w:rPr>
          <w:rFonts w:eastAsiaTheme="minorHAnsi"/>
          <w:b/>
          <w:iCs/>
          <w:sz w:val="28"/>
          <w:szCs w:val="28"/>
          <w:lang w:val="uk-UA" w:eastAsia="en-US"/>
          <w:rPrChange w:id="9" w:author="Користувач" w:date="2018-12-18T11:35:00Z">
            <w:rPr>
              <w:rFonts w:eastAsiaTheme="minorHAnsi"/>
              <w:b/>
              <w:iCs/>
              <w:sz w:val="28"/>
              <w:szCs w:val="28"/>
              <w:lang w:eastAsia="en-US"/>
            </w:rPr>
          </w:rPrChange>
        </w:rPr>
        <w:t xml:space="preserve"> КИЇВСЬКОЇ ОБЛАСТІ</w:t>
      </w:r>
    </w:p>
    <w:p w:rsidR="00A20533" w:rsidRPr="00020BAE" w:rsidRDefault="00A20533" w:rsidP="00A20533">
      <w:pPr>
        <w:spacing w:line="288" w:lineRule="auto"/>
        <w:jc w:val="center"/>
        <w:rPr>
          <w:rFonts w:eastAsiaTheme="minorHAnsi"/>
          <w:b/>
          <w:iCs/>
          <w:sz w:val="28"/>
          <w:szCs w:val="28"/>
          <w:lang w:val="uk-UA" w:eastAsia="en-US"/>
          <w:rPrChange w:id="10" w:author="Користувач" w:date="2018-12-18T11:35:00Z">
            <w:rPr>
              <w:rFonts w:eastAsiaTheme="minorHAnsi"/>
              <w:b/>
              <w:iCs/>
              <w:sz w:val="28"/>
              <w:szCs w:val="28"/>
              <w:lang w:eastAsia="en-US"/>
            </w:rPr>
          </w:rPrChange>
        </w:rPr>
      </w:pPr>
    </w:p>
    <w:p w:rsidR="00A20533" w:rsidRPr="00020BAE" w:rsidRDefault="00AB6437" w:rsidP="00A20533">
      <w:pPr>
        <w:spacing w:after="200" w:line="288" w:lineRule="auto"/>
        <w:jc w:val="center"/>
        <w:rPr>
          <w:rFonts w:eastAsiaTheme="minorHAnsi"/>
          <w:b/>
          <w:iCs/>
          <w:sz w:val="28"/>
          <w:szCs w:val="28"/>
          <w:lang w:val="uk-UA" w:eastAsia="en-US"/>
          <w:rPrChange w:id="11" w:author="Користувач" w:date="2018-12-18T11:35:00Z">
            <w:rPr>
              <w:rFonts w:eastAsiaTheme="minorHAnsi"/>
              <w:b/>
              <w:iCs/>
              <w:sz w:val="28"/>
              <w:szCs w:val="28"/>
              <w:lang w:eastAsia="en-US"/>
            </w:rPr>
          </w:rPrChange>
        </w:rPr>
      </w:pPr>
      <w:r w:rsidRPr="00AB6437">
        <w:rPr>
          <w:rFonts w:eastAsiaTheme="minorHAnsi"/>
          <w:b/>
          <w:iCs/>
          <w:sz w:val="28"/>
          <w:szCs w:val="28"/>
          <w:lang w:val="uk-UA" w:eastAsia="en-US"/>
          <w:rPrChange w:id="12" w:author="Користувач" w:date="2018-12-18T11:35:00Z">
            <w:rPr>
              <w:rFonts w:eastAsiaTheme="minorHAnsi"/>
              <w:b/>
              <w:iCs/>
              <w:sz w:val="28"/>
              <w:szCs w:val="28"/>
              <w:lang w:eastAsia="en-US"/>
            </w:rPr>
          </w:rPrChange>
        </w:rPr>
        <w:t>РІШЕННЯ</w:t>
      </w:r>
    </w:p>
    <w:p w:rsidR="00A20533" w:rsidRPr="00020BAE" w:rsidRDefault="00A20533" w:rsidP="00A20533">
      <w:pPr>
        <w:spacing w:after="200" w:line="288" w:lineRule="auto"/>
        <w:jc w:val="center"/>
        <w:rPr>
          <w:rFonts w:eastAsiaTheme="minorHAnsi"/>
          <w:iCs/>
          <w:sz w:val="28"/>
          <w:szCs w:val="28"/>
          <w:lang w:val="uk-UA" w:eastAsia="en-US"/>
          <w:rPrChange w:id="13" w:author="Користувач" w:date="2018-12-18T11:35:00Z">
            <w:rPr>
              <w:rFonts w:eastAsiaTheme="minorHAnsi"/>
              <w:iCs/>
              <w:sz w:val="28"/>
              <w:szCs w:val="28"/>
              <w:lang w:eastAsia="en-US"/>
            </w:rPr>
          </w:rPrChange>
        </w:rPr>
      </w:pPr>
    </w:p>
    <w:p w:rsidR="00A20533" w:rsidRPr="00020BAE" w:rsidRDefault="00AB6437" w:rsidP="00A20533">
      <w:pPr>
        <w:spacing w:after="200" w:line="288" w:lineRule="auto"/>
        <w:ind w:left="-900"/>
        <w:rPr>
          <w:rFonts w:eastAsiaTheme="minorHAnsi"/>
          <w:b/>
          <w:iCs/>
          <w:sz w:val="28"/>
          <w:szCs w:val="28"/>
          <w:lang w:val="uk-UA" w:eastAsia="en-US"/>
        </w:rPr>
      </w:pPr>
      <w:r w:rsidRPr="00AB6437">
        <w:rPr>
          <w:rFonts w:eastAsiaTheme="minorHAnsi"/>
          <w:b/>
          <w:iCs/>
          <w:sz w:val="28"/>
          <w:szCs w:val="28"/>
          <w:lang w:val="uk-UA" w:eastAsia="en-US"/>
          <w:rPrChange w:id="14" w:author="Користувач" w:date="2018-12-18T11:35:00Z">
            <w:rPr>
              <w:rFonts w:eastAsiaTheme="minorHAnsi"/>
              <w:b/>
              <w:iCs/>
              <w:sz w:val="28"/>
              <w:szCs w:val="28"/>
              <w:lang w:eastAsia="en-US"/>
            </w:rPr>
          </w:rPrChange>
        </w:rPr>
        <w:t xml:space="preserve">        </w:t>
      </w:r>
    </w:p>
    <w:p w:rsidR="00A20533" w:rsidRPr="00020BAE" w:rsidRDefault="00AB6437" w:rsidP="00A20533">
      <w:pPr>
        <w:spacing w:line="288" w:lineRule="auto"/>
        <w:rPr>
          <w:rFonts w:eastAsiaTheme="minorHAnsi"/>
          <w:b/>
          <w:iCs/>
          <w:sz w:val="28"/>
          <w:szCs w:val="28"/>
          <w:lang w:val="uk-UA" w:eastAsia="en-US"/>
          <w:rPrChange w:id="15" w:author="Користувач" w:date="2018-12-18T11:35:00Z">
            <w:rPr>
              <w:rFonts w:eastAsiaTheme="minorHAnsi"/>
              <w:b/>
              <w:iCs/>
              <w:sz w:val="28"/>
              <w:szCs w:val="28"/>
              <w:lang w:eastAsia="en-US"/>
            </w:rPr>
          </w:rPrChange>
        </w:rPr>
      </w:pPr>
      <w:r w:rsidRPr="00AB6437">
        <w:rPr>
          <w:rFonts w:eastAsiaTheme="minorHAnsi"/>
          <w:b/>
          <w:iCs/>
          <w:sz w:val="28"/>
          <w:szCs w:val="28"/>
          <w:lang w:val="uk-UA" w:eastAsia="en-US"/>
          <w:rPrChange w:id="16" w:author="Користувач" w:date="2018-12-18T11:35:00Z">
            <w:rPr>
              <w:rFonts w:eastAsiaTheme="minorHAnsi"/>
              <w:b/>
              <w:iCs/>
              <w:sz w:val="28"/>
              <w:szCs w:val="28"/>
              <w:lang w:eastAsia="en-US"/>
            </w:rPr>
          </w:rPrChange>
        </w:rPr>
        <w:t>Про затвердження порядку денного</w:t>
      </w:r>
    </w:p>
    <w:p w:rsidR="00A20533" w:rsidRPr="00020BAE" w:rsidRDefault="002030FE" w:rsidP="00A20533">
      <w:pPr>
        <w:spacing w:line="288" w:lineRule="auto"/>
        <w:rPr>
          <w:rFonts w:eastAsiaTheme="minorHAnsi"/>
          <w:b/>
          <w:iCs/>
          <w:sz w:val="28"/>
          <w:szCs w:val="28"/>
          <w:lang w:val="uk-UA" w:eastAsia="en-US"/>
          <w:rPrChange w:id="17" w:author="Користувач" w:date="2018-12-18T11:35:00Z">
            <w:rPr>
              <w:rFonts w:eastAsiaTheme="minorHAnsi"/>
              <w:b/>
              <w:iCs/>
              <w:sz w:val="28"/>
              <w:szCs w:val="28"/>
              <w:lang w:eastAsia="en-US"/>
            </w:rPr>
          </w:rPrChange>
        </w:rPr>
      </w:pPr>
      <w:r w:rsidRPr="00020BAE">
        <w:rPr>
          <w:rFonts w:eastAsiaTheme="minorHAnsi"/>
          <w:b/>
          <w:iCs/>
          <w:sz w:val="28"/>
          <w:szCs w:val="28"/>
          <w:lang w:val="uk-UA" w:eastAsia="en-US"/>
        </w:rPr>
        <w:t>шістнадц</w:t>
      </w:r>
      <w:r w:rsidR="00A20533" w:rsidRPr="00020BAE">
        <w:rPr>
          <w:rFonts w:eastAsiaTheme="minorHAnsi"/>
          <w:b/>
          <w:iCs/>
          <w:sz w:val="28"/>
          <w:szCs w:val="28"/>
          <w:lang w:val="uk-UA" w:eastAsia="en-US"/>
        </w:rPr>
        <w:t>ятої</w:t>
      </w:r>
      <w:r w:rsidR="00AB6437" w:rsidRPr="00AB6437">
        <w:rPr>
          <w:rFonts w:eastAsiaTheme="minorHAnsi"/>
          <w:b/>
          <w:iCs/>
          <w:sz w:val="28"/>
          <w:szCs w:val="28"/>
          <w:lang w:val="uk-UA" w:eastAsia="en-US"/>
          <w:rPrChange w:id="18" w:author="Користувач" w:date="2018-12-18T11:35:00Z">
            <w:rPr>
              <w:rFonts w:eastAsiaTheme="minorHAnsi"/>
              <w:b/>
              <w:iCs/>
              <w:sz w:val="28"/>
              <w:szCs w:val="28"/>
              <w:lang w:eastAsia="en-US"/>
            </w:rPr>
          </w:rPrChange>
        </w:rPr>
        <w:t xml:space="preserve">  сесії сільської ради</w:t>
      </w:r>
    </w:p>
    <w:p w:rsidR="00A20533" w:rsidRPr="00020BAE" w:rsidRDefault="00AB6437" w:rsidP="00A20533">
      <w:pPr>
        <w:spacing w:line="288" w:lineRule="auto"/>
        <w:rPr>
          <w:rFonts w:eastAsiaTheme="minorHAnsi"/>
          <w:iCs/>
          <w:sz w:val="28"/>
          <w:szCs w:val="28"/>
          <w:lang w:val="uk-UA" w:eastAsia="en-US"/>
          <w:rPrChange w:id="19" w:author="Користувач" w:date="2018-12-18T11:35:00Z">
            <w:rPr>
              <w:rFonts w:eastAsiaTheme="minorHAnsi"/>
              <w:iCs/>
              <w:sz w:val="28"/>
              <w:szCs w:val="28"/>
              <w:lang w:eastAsia="en-US"/>
            </w:rPr>
          </w:rPrChange>
        </w:rPr>
      </w:pPr>
      <w:r w:rsidRPr="00AB6437">
        <w:rPr>
          <w:rFonts w:eastAsiaTheme="minorHAnsi"/>
          <w:b/>
          <w:iCs/>
          <w:sz w:val="28"/>
          <w:szCs w:val="28"/>
          <w:lang w:val="uk-UA" w:eastAsia="en-US"/>
          <w:rPrChange w:id="20" w:author="Користувач" w:date="2018-12-18T11:35:00Z">
            <w:rPr>
              <w:rFonts w:eastAsiaTheme="minorHAnsi"/>
              <w:b/>
              <w:iCs/>
              <w:sz w:val="28"/>
              <w:szCs w:val="28"/>
              <w:lang w:eastAsia="en-US"/>
            </w:rPr>
          </w:rPrChange>
        </w:rPr>
        <w:t>сьомого скликання</w:t>
      </w:r>
    </w:p>
    <w:p w:rsidR="00A20533" w:rsidRPr="00020BAE" w:rsidRDefault="00A20533" w:rsidP="00A20533">
      <w:pPr>
        <w:spacing w:after="200" w:line="288" w:lineRule="auto"/>
        <w:rPr>
          <w:rFonts w:eastAsiaTheme="minorHAnsi"/>
          <w:iCs/>
          <w:sz w:val="28"/>
          <w:szCs w:val="28"/>
          <w:lang w:val="uk-UA" w:eastAsia="en-US"/>
          <w:rPrChange w:id="21" w:author="Користувач" w:date="2018-12-18T11:35:00Z">
            <w:rPr>
              <w:rFonts w:eastAsiaTheme="minorHAnsi"/>
              <w:iCs/>
              <w:sz w:val="28"/>
              <w:szCs w:val="28"/>
              <w:lang w:eastAsia="en-US"/>
            </w:rPr>
          </w:rPrChange>
        </w:rPr>
      </w:pPr>
    </w:p>
    <w:p w:rsidR="00A20533" w:rsidRPr="00020BAE" w:rsidRDefault="00AB6437" w:rsidP="00A20533">
      <w:pPr>
        <w:spacing w:after="200" w:line="288" w:lineRule="auto"/>
        <w:ind w:firstLine="708"/>
        <w:jc w:val="both"/>
        <w:rPr>
          <w:rFonts w:eastAsiaTheme="minorHAnsi"/>
          <w:iCs/>
          <w:sz w:val="28"/>
          <w:szCs w:val="28"/>
          <w:lang w:val="uk-UA" w:eastAsia="en-US"/>
          <w:rPrChange w:id="22" w:author="Користувач" w:date="2018-12-18T11:35:00Z">
            <w:rPr>
              <w:rFonts w:eastAsiaTheme="minorHAnsi"/>
              <w:iCs/>
              <w:sz w:val="28"/>
              <w:szCs w:val="28"/>
              <w:lang w:eastAsia="en-US"/>
            </w:rPr>
          </w:rPrChange>
        </w:rPr>
      </w:pPr>
      <w:r w:rsidRPr="00AB6437">
        <w:rPr>
          <w:rFonts w:eastAsiaTheme="minorHAnsi"/>
          <w:iCs/>
          <w:sz w:val="28"/>
          <w:szCs w:val="28"/>
          <w:lang w:val="uk-UA" w:eastAsia="en-US"/>
          <w:rPrChange w:id="23" w:author="Користувач" w:date="2018-12-18T11:35:00Z">
            <w:rPr>
              <w:rFonts w:eastAsiaTheme="minorHAnsi"/>
              <w:iCs/>
              <w:sz w:val="28"/>
              <w:szCs w:val="28"/>
              <w:lang w:eastAsia="en-US"/>
            </w:rPr>
          </w:rPrChange>
        </w:rPr>
        <w:t xml:space="preserve">Відповідно до п.14 ст. 46 Закону України  „Про місцеве самоврядування в Україні” Студениківська    сільська рада  </w:t>
      </w:r>
    </w:p>
    <w:p w:rsidR="00A20533" w:rsidRPr="00020BAE" w:rsidRDefault="00AB6437" w:rsidP="00A20533">
      <w:pPr>
        <w:spacing w:after="200" w:line="288" w:lineRule="auto"/>
        <w:jc w:val="both"/>
        <w:rPr>
          <w:rFonts w:eastAsiaTheme="minorHAnsi"/>
          <w:iCs/>
          <w:sz w:val="28"/>
          <w:szCs w:val="28"/>
          <w:lang w:val="uk-UA" w:eastAsia="en-US"/>
          <w:rPrChange w:id="24" w:author="Користувач" w:date="2018-12-18T11:35:00Z">
            <w:rPr>
              <w:rFonts w:eastAsiaTheme="minorHAnsi"/>
              <w:iCs/>
              <w:sz w:val="28"/>
              <w:szCs w:val="28"/>
              <w:lang w:eastAsia="en-US"/>
            </w:rPr>
          </w:rPrChange>
        </w:rPr>
      </w:pPr>
      <w:r w:rsidRPr="00AB6437">
        <w:rPr>
          <w:rFonts w:eastAsiaTheme="minorHAnsi"/>
          <w:iCs/>
          <w:sz w:val="28"/>
          <w:szCs w:val="28"/>
          <w:lang w:val="uk-UA" w:eastAsia="en-US"/>
          <w:rPrChange w:id="25" w:author="Користувач" w:date="2018-12-18T11:35:00Z">
            <w:rPr>
              <w:rFonts w:eastAsiaTheme="minorHAnsi"/>
              <w:iCs/>
              <w:sz w:val="28"/>
              <w:szCs w:val="28"/>
              <w:lang w:eastAsia="en-US"/>
            </w:rPr>
          </w:rPrChange>
        </w:rPr>
        <w:t>ВИРІШИЛА:</w:t>
      </w:r>
    </w:p>
    <w:p w:rsidR="00A20533" w:rsidRPr="00020BAE" w:rsidRDefault="00A20533" w:rsidP="00A20533">
      <w:pPr>
        <w:spacing w:after="200" w:line="288" w:lineRule="auto"/>
        <w:ind w:firstLine="708"/>
        <w:rPr>
          <w:rFonts w:eastAsiaTheme="minorHAnsi"/>
          <w:iCs/>
          <w:sz w:val="28"/>
          <w:szCs w:val="28"/>
          <w:lang w:val="uk-UA" w:eastAsia="en-US"/>
          <w:rPrChange w:id="26" w:author="Користувач" w:date="2018-12-18T11:35:00Z">
            <w:rPr>
              <w:rFonts w:eastAsiaTheme="minorHAnsi"/>
              <w:iCs/>
              <w:sz w:val="28"/>
              <w:szCs w:val="28"/>
              <w:lang w:eastAsia="en-US"/>
            </w:rPr>
          </w:rPrChange>
        </w:rPr>
      </w:pPr>
    </w:p>
    <w:p w:rsidR="00A20533" w:rsidRPr="00020BAE" w:rsidRDefault="00A20533" w:rsidP="00A20533">
      <w:pPr>
        <w:spacing w:after="200" w:line="288" w:lineRule="auto"/>
        <w:ind w:firstLine="708"/>
        <w:rPr>
          <w:rFonts w:eastAsiaTheme="minorHAnsi"/>
          <w:iCs/>
          <w:sz w:val="28"/>
          <w:szCs w:val="28"/>
          <w:lang w:val="uk-UA" w:eastAsia="en-US"/>
          <w:rPrChange w:id="27" w:author="Користувач" w:date="2018-12-18T11:35:00Z">
            <w:rPr>
              <w:rFonts w:eastAsiaTheme="minorHAnsi"/>
              <w:iCs/>
              <w:sz w:val="28"/>
              <w:szCs w:val="28"/>
              <w:lang w:eastAsia="en-US"/>
            </w:rPr>
          </w:rPrChange>
        </w:rPr>
      </w:pPr>
    </w:p>
    <w:p w:rsidR="00A20533" w:rsidRPr="00020BAE" w:rsidRDefault="00AB6437" w:rsidP="00A20533">
      <w:pPr>
        <w:spacing w:after="200" w:line="288" w:lineRule="auto"/>
        <w:jc w:val="both"/>
        <w:rPr>
          <w:rFonts w:eastAsiaTheme="minorHAnsi"/>
          <w:iCs/>
          <w:sz w:val="28"/>
          <w:szCs w:val="28"/>
          <w:lang w:val="uk-UA" w:eastAsia="en-US"/>
          <w:rPrChange w:id="28" w:author="Користувач" w:date="2018-12-18T11:35:00Z">
            <w:rPr>
              <w:rFonts w:eastAsiaTheme="minorHAnsi"/>
              <w:iCs/>
              <w:sz w:val="28"/>
              <w:szCs w:val="28"/>
              <w:lang w:eastAsia="en-US"/>
            </w:rPr>
          </w:rPrChange>
        </w:rPr>
      </w:pPr>
      <w:r w:rsidRPr="00AB6437">
        <w:rPr>
          <w:rFonts w:eastAsiaTheme="minorHAnsi"/>
          <w:iCs/>
          <w:sz w:val="28"/>
          <w:szCs w:val="28"/>
          <w:lang w:val="uk-UA" w:eastAsia="en-US"/>
          <w:rPrChange w:id="29" w:author="Користувач" w:date="2018-12-18T11:35:00Z">
            <w:rPr>
              <w:rFonts w:eastAsiaTheme="minorHAnsi"/>
              <w:iCs/>
              <w:sz w:val="28"/>
              <w:szCs w:val="28"/>
              <w:lang w:eastAsia="en-US"/>
            </w:rPr>
          </w:rPrChange>
        </w:rPr>
        <w:t xml:space="preserve">І. Затвердити до розгляду порядок денний </w:t>
      </w:r>
      <w:r w:rsidR="00A20533" w:rsidRPr="00020BAE">
        <w:rPr>
          <w:rFonts w:eastAsiaTheme="minorHAnsi"/>
          <w:iCs/>
          <w:sz w:val="28"/>
          <w:szCs w:val="28"/>
          <w:lang w:val="uk-UA" w:eastAsia="en-US"/>
        </w:rPr>
        <w:t>шістнадцятої</w:t>
      </w:r>
      <w:r w:rsidRPr="00AB6437">
        <w:rPr>
          <w:rFonts w:eastAsiaTheme="minorHAnsi"/>
          <w:iCs/>
          <w:sz w:val="28"/>
          <w:szCs w:val="28"/>
          <w:lang w:val="uk-UA" w:eastAsia="en-US"/>
          <w:rPrChange w:id="30" w:author="Користувач" w:date="2018-12-18T11:35:00Z">
            <w:rPr>
              <w:rFonts w:eastAsiaTheme="minorHAnsi"/>
              <w:iCs/>
              <w:sz w:val="28"/>
              <w:szCs w:val="28"/>
              <w:lang w:eastAsia="en-US"/>
            </w:rPr>
          </w:rPrChange>
        </w:rPr>
        <w:t xml:space="preserve"> сесії сільської ради сьомого скликання</w:t>
      </w:r>
      <w:r w:rsidR="00A20533" w:rsidRPr="00020BAE">
        <w:rPr>
          <w:rFonts w:eastAsiaTheme="minorHAnsi"/>
          <w:iCs/>
          <w:sz w:val="28"/>
          <w:szCs w:val="28"/>
          <w:lang w:val="uk-UA" w:eastAsia="en-US"/>
        </w:rPr>
        <w:t xml:space="preserve"> </w:t>
      </w:r>
      <w:r w:rsidRPr="00AB6437">
        <w:rPr>
          <w:rFonts w:eastAsiaTheme="minorHAnsi"/>
          <w:iCs/>
          <w:sz w:val="28"/>
          <w:szCs w:val="28"/>
          <w:lang w:val="uk-UA" w:eastAsia="en-US"/>
          <w:rPrChange w:id="31" w:author="Користувач" w:date="2018-12-18T11:35:00Z">
            <w:rPr>
              <w:rFonts w:eastAsiaTheme="minorHAnsi"/>
              <w:iCs/>
              <w:sz w:val="28"/>
              <w:szCs w:val="28"/>
              <w:lang w:eastAsia="en-US"/>
            </w:rPr>
          </w:rPrChange>
        </w:rPr>
        <w:t xml:space="preserve"> . ( Додається).</w:t>
      </w:r>
    </w:p>
    <w:p w:rsidR="00A20533" w:rsidRPr="00020BAE" w:rsidRDefault="00A20533" w:rsidP="00A20533">
      <w:pPr>
        <w:spacing w:after="200" w:line="288" w:lineRule="auto"/>
        <w:jc w:val="both"/>
        <w:rPr>
          <w:rFonts w:eastAsiaTheme="minorHAnsi"/>
          <w:iCs/>
          <w:sz w:val="28"/>
          <w:szCs w:val="28"/>
          <w:lang w:val="uk-UA" w:eastAsia="en-US"/>
          <w:rPrChange w:id="32" w:author="Користувач" w:date="2018-12-18T11:35:00Z">
            <w:rPr>
              <w:rFonts w:eastAsiaTheme="minorHAnsi"/>
              <w:iCs/>
              <w:sz w:val="28"/>
              <w:szCs w:val="28"/>
              <w:lang w:eastAsia="en-US"/>
            </w:rPr>
          </w:rPrChange>
        </w:rPr>
      </w:pPr>
    </w:p>
    <w:p w:rsidR="00A20533" w:rsidRPr="00020BAE" w:rsidRDefault="00A20533" w:rsidP="00A20533">
      <w:pPr>
        <w:spacing w:after="200" w:line="288" w:lineRule="auto"/>
        <w:jc w:val="both"/>
        <w:rPr>
          <w:rFonts w:eastAsiaTheme="minorHAnsi"/>
          <w:iCs/>
          <w:sz w:val="28"/>
          <w:szCs w:val="28"/>
          <w:lang w:val="uk-UA" w:eastAsia="en-US"/>
          <w:rPrChange w:id="33" w:author="Користувач" w:date="2018-12-18T11:35:00Z">
            <w:rPr>
              <w:rFonts w:eastAsiaTheme="minorHAnsi"/>
              <w:iCs/>
              <w:sz w:val="28"/>
              <w:szCs w:val="28"/>
              <w:lang w:eastAsia="en-US"/>
            </w:rPr>
          </w:rPrChange>
        </w:rPr>
      </w:pPr>
    </w:p>
    <w:p w:rsidR="00A20533" w:rsidRPr="00020BAE" w:rsidRDefault="00AB6437" w:rsidP="00A20533">
      <w:pPr>
        <w:spacing w:after="200" w:line="288" w:lineRule="auto"/>
        <w:jc w:val="both"/>
        <w:rPr>
          <w:rFonts w:eastAsiaTheme="minorHAnsi"/>
          <w:iCs/>
          <w:sz w:val="28"/>
          <w:szCs w:val="28"/>
          <w:lang w:val="uk-UA" w:eastAsia="en-US"/>
        </w:rPr>
      </w:pPr>
      <w:r w:rsidRPr="00AB6437">
        <w:rPr>
          <w:rFonts w:eastAsiaTheme="minorHAnsi"/>
          <w:iCs/>
          <w:sz w:val="28"/>
          <w:szCs w:val="28"/>
          <w:lang w:val="uk-UA" w:eastAsia="en-US"/>
          <w:rPrChange w:id="34" w:author="Користувач" w:date="2018-12-18T11:35:00Z">
            <w:rPr>
              <w:rFonts w:eastAsiaTheme="minorHAnsi"/>
              <w:iCs/>
              <w:sz w:val="28"/>
              <w:szCs w:val="28"/>
              <w:lang w:eastAsia="en-US"/>
            </w:rPr>
          </w:rPrChange>
        </w:rPr>
        <w:t xml:space="preserve">                 Сільський голова:                                                М. О. Лях  </w:t>
      </w:r>
    </w:p>
    <w:p w:rsidR="00A20533" w:rsidRPr="00020BAE" w:rsidRDefault="00A20533" w:rsidP="00A20533">
      <w:pPr>
        <w:rPr>
          <w:rFonts w:eastAsiaTheme="minorHAnsi"/>
          <w:b/>
          <w:iCs/>
          <w:sz w:val="28"/>
          <w:szCs w:val="28"/>
          <w:lang w:val="uk-UA" w:eastAsia="en-US"/>
        </w:rPr>
      </w:pPr>
      <w:r w:rsidRPr="00020BAE">
        <w:rPr>
          <w:rFonts w:eastAsiaTheme="minorHAnsi"/>
          <w:b/>
          <w:iCs/>
          <w:sz w:val="28"/>
          <w:szCs w:val="28"/>
          <w:lang w:val="uk-UA" w:eastAsia="en-US"/>
        </w:rPr>
        <w:t>с. Студеники</w:t>
      </w:r>
    </w:p>
    <w:p w:rsidR="00A20533" w:rsidRPr="00020BAE" w:rsidRDefault="00A20533" w:rsidP="00A20533">
      <w:pPr>
        <w:rPr>
          <w:rFonts w:eastAsiaTheme="minorHAnsi"/>
          <w:b/>
          <w:iCs/>
          <w:sz w:val="28"/>
          <w:szCs w:val="28"/>
          <w:lang w:val="uk-UA" w:eastAsia="en-US"/>
        </w:rPr>
      </w:pPr>
      <w:r w:rsidRPr="00020BAE">
        <w:rPr>
          <w:rFonts w:eastAsiaTheme="minorHAnsi"/>
          <w:b/>
          <w:iCs/>
          <w:sz w:val="28"/>
          <w:szCs w:val="28"/>
          <w:lang w:val="uk-UA" w:eastAsia="en-US"/>
        </w:rPr>
        <w:t>№ 411-ХУІ-УІІ</w:t>
      </w:r>
    </w:p>
    <w:p w:rsidR="00A20533" w:rsidRPr="00020BAE" w:rsidRDefault="00A20533" w:rsidP="00A20533">
      <w:pPr>
        <w:rPr>
          <w:rFonts w:eastAsiaTheme="minorHAnsi"/>
          <w:b/>
          <w:iCs/>
          <w:sz w:val="28"/>
          <w:szCs w:val="28"/>
          <w:lang w:val="uk-UA" w:eastAsia="en-US"/>
        </w:rPr>
      </w:pPr>
      <w:r w:rsidRPr="00020BAE">
        <w:rPr>
          <w:rFonts w:eastAsiaTheme="minorHAnsi"/>
          <w:b/>
          <w:iCs/>
          <w:sz w:val="28"/>
          <w:szCs w:val="28"/>
          <w:lang w:val="uk-UA" w:eastAsia="en-US"/>
        </w:rPr>
        <w:t>20.11.2018</w:t>
      </w:r>
    </w:p>
    <w:p w:rsidR="001F505F" w:rsidRPr="00020BAE" w:rsidRDefault="001F505F" w:rsidP="00736F36">
      <w:pPr>
        <w:spacing w:line="259" w:lineRule="auto"/>
        <w:rPr>
          <w:b/>
          <w:lang w:val="uk-UA" w:eastAsia="uk-UA"/>
        </w:rPr>
      </w:pPr>
    </w:p>
    <w:p w:rsidR="001F505F" w:rsidRPr="00020BAE" w:rsidRDefault="001F505F" w:rsidP="00736F36">
      <w:pPr>
        <w:spacing w:line="259" w:lineRule="auto"/>
        <w:rPr>
          <w:b/>
          <w:lang w:val="uk-UA" w:eastAsia="uk-UA"/>
        </w:rPr>
      </w:pPr>
    </w:p>
    <w:p w:rsidR="001F505F" w:rsidRPr="00020BAE" w:rsidRDefault="001F505F" w:rsidP="00736F36">
      <w:pPr>
        <w:spacing w:line="259" w:lineRule="auto"/>
        <w:rPr>
          <w:b/>
          <w:lang w:val="uk-UA" w:eastAsia="uk-UA"/>
        </w:rPr>
      </w:pPr>
    </w:p>
    <w:p w:rsidR="00A20533" w:rsidRPr="00020BAE" w:rsidRDefault="00A20533" w:rsidP="00736F36">
      <w:pPr>
        <w:spacing w:line="259" w:lineRule="auto"/>
        <w:rPr>
          <w:b/>
          <w:lang w:val="uk-UA" w:eastAsia="uk-UA"/>
        </w:rPr>
      </w:pPr>
    </w:p>
    <w:p w:rsidR="001F505F" w:rsidRPr="00020BAE" w:rsidRDefault="001F505F" w:rsidP="00736F36">
      <w:pPr>
        <w:spacing w:line="259" w:lineRule="auto"/>
        <w:rPr>
          <w:b/>
          <w:lang w:val="uk-UA" w:eastAsia="uk-UA"/>
        </w:rPr>
      </w:pPr>
    </w:p>
    <w:p w:rsidR="00A20533" w:rsidRPr="00020BAE" w:rsidRDefault="00A20533" w:rsidP="00A20533">
      <w:pPr>
        <w:jc w:val="center"/>
        <w:rPr>
          <w:b/>
          <w:lang w:val="uk-UA"/>
        </w:rPr>
      </w:pPr>
      <w:r w:rsidRPr="00020BAE">
        <w:rPr>
          <w:b/>
          <w:lang w:val="uk-UA"/>
        </w:rPr>
        <w:t xml:space="preserve">П О Р Я Д О К     Д Е Н </w:t>
      </w:r>
      <w:proofErr w:type="spellStart"/>
      <w:r w:rsidRPr="00020BAE">
        <w:rPr>
          <w:b/>
          <w:lang w:val="uk-UA"/>
        </w:rPr>
        <w:t>Н</w:t>
      </w:r>
      <w:proofErr w:type="spellEnd"/>
      <w:r w:rsidRPr="00020BAE">
        <w:rPr>
          <w:b/>
          <w:lang w:val="uk-UA"/>
        </w:rPr>
        <w:t xml:space="preserve"> И Й</w:t>
      </w:r>
    </w:p>
    <w:p w:rsidR="00A20533" w:rsidRPr="00020BAE" w:rsidRDefault="00A20533" w:rsidP="00A20533">
      <w:pPr>
        <w:jc w:val="center"/>
        <w:rPr>
          <w:b/>
          <w:lang w:val="uk-UA"/>
        </w:rPr>
      </w:pPr>
      <w:r w:rsidRPr="00020BAE">
        <w:rPr>
          <w:lang w:val="uk-UA"/>
        </w:rPr>
        <w:t>16  сесії сільської ради   .</w:t>
      </w:r>
    </w:p>
    <w:p w:rsidR="00A20533" w:rsidRPr="00020BAE" w:rsidRDefault="00A20533" w:rsidP="00A20533">
      <w:pPr>
        <w:pStyle w:val="a3"/>
        <w:ind w:left="0" w:right="-185"/>
        <w:jc w:val="both"/>
        <w:rPr>
          <w:lang w:val="uk-UA"/>
        </w:rPr>
      </w:pPr>
      <w:r w:rsidRPr="00020BAE">
        <w:rPr>
          <w:b/>
          <w:lang w:val="uk-UA"/>
        </w:rPr>
        <w:t xml:space="preserve">1. </w:t>
      </w:r>
      <w:r w:rsidRPr="00020BAE">
        <w:rPr>
          <w:lang w:val="uk-UA"/>
        </w:rPr>
        <w:t xml:space="preserve"> Про затвердження звіту про виконання Студениківського сільського бюджету за 9 місяців 2018 року.</w:t>
      </w:r>
    </w:p>
    <w:p w:rsidR="00A20533" w:rsidRPr="00020BAE" w:rsidRDefault="00A20533" w:rsidP="00A20533">
      <w:pPr>
        <w:pStyle w:val="a3"/>
        <w:ind w:left="0" w:right="-185"/>
        <w:jc w:val="both"/>
        <w:rPr>
          <w:lang w:val="uk-UA"/>
        </w:rPr>
      </w:pPr>
      <w:r w:rsidRPr="00020BAE">
        <w:rPr>
          <w:lang w:val="uk-UA"/>
        </w:rPr>
        <w:t>ДОПОВІДАЧ: Крюкова Т.І. -  начальник відділу фінансів, бухгалтерського обліку та звітності.</w:t>
      </w:r>
    </w:p>
    <w:p w:rsidR="00A20533" w:rsidRPr="00020BAE" w:rsidRDefault="00A20533" w:rsidP="00A20533">
      <w:pPr>
        <w:pStyle w:val="a3"/>
        <w:ind w:left="0" w:right="-185"/>
        <w:jc w:val="both"/>
        <w:rPr>
          <w:lang w:val="uk-UA"/>
        </w:rPr>
      </w:pPr>
      <w:r w:rsidRPr="00020BAE">
        <w:rPr>
          <w:b/>
          <w:lang w:val="uk-UA"/>
        </w:rPr>
        <w:t xml:space="preserve">2. </w:t>
      </w:r>
      <w:r w:rsidRPr="00020BAE">
        <w:rPr>
          <w:lang w:val="uk-UA"/>
        </w:rPr>
        <w:t>Про внесення змін до рішення Студениківської сільської ради  VІІ    скликання від 15.01.2018 № 22-03-</w:t>
      </w:r>
      <w:r w:rsidR="00AB6437" w:rsidRPr="00AB6437">
        <w:rPr>
          <w:lang w:val="uk-UA"/>
          <w:rPrChange w:id="35" w:author="Користувач" w:date="2018-12-18T11:35:00Z">
            <w:rPr>
              <w:lang w:val="en-US"/>
            </w:rPr>
          </w:rPrChange>
        </w:rPr>
        <w:t>V</w:t>
      </w:r>
      <w:r w:rsidRPr="00020BAE">
        <w:rPr>
          <w:lang w:val="uk-UA"/>
        </w:rPr>
        <w:t>І</w:t>
      </w:r>
      <w:r w:rsidR="00AB6437" w:rsidRPr="00AB6437">
        <w:rPr>
          <w:lang w:val="uk-UA"/>
          <w:rPrChange w:id="36" w:author="Користувач" w:date="2018-12-18T11:35:00Z">
            <w:rPr>
              <w:lang w:val="en-US"/>
            </w:rPr>
          </w:rPrChange>
        </w:rPr>
        <w:t>I</w:t>
      </w:r>
      <w:r w:rsidRPr="00020BAE">
        <w:rPr>
          <w:lang w:val="uk-UA"/>
        </w:rPr>
        <w:t xml:space="preserve"> „ Про бюджет сільської ради на 2018 рік” (із наступними змінами) та додатків до нього.</w:t>
      </w:r>
    </w:p>
    <w:p w:rsidR="00A20533" w:rsidRPr="00020BAE" w:rsidRDefault="00A20533" w:rsidP="00A20533">
      <w:pPr>
        <w:pStyle w:val="a3"/>
        <w:ind w:left="0" w:right="-185"/>
        <w:jc w:val="both"/>
        <w:rPr>
          <w:lang w:val="uk-UA"/>
        </w:rPr>
      </w:pPr>
      <w:r w:rsidRPr="00020BAE">
        <w:rPr>
          <w:lang w:val="uk-UA"/>
        </w:rPr>
        <w:t>ДОПОВІДАЧ : Крюкова Т.І. -  начальник відділу фінансів, бухгалтерського обліку та звітності.</w:t>
      </w:r>
    </w:p>
    <w:p w:rsidR="00A20533" w:rsidRPr="00020BAE" w:rsidRDefault="00A20533" w:rsidP="00A20533">
      <w:pPr>
        <w:spacing w:line="276" w:lineRule="auto"/>
        <w:ind w:right="-185"/>
        <w:contextualSpacing/>
        <w:jc w:val="both"/>
        <w:rPr>
          <w:b/>
          <w:lang w:val="uk-UA"/>
        </w:rPr>
      </w:pPr>
      <w:r w:rsidRPr="00020BAE">
        <w:rPr>
          <w:b/>
          <w:lang w:val="uk-UA"/>
        </w:rPr>
        <w:t xml:space="preserve">3.  </w:t>
      </w:r>
      <w:r w:rsidRPr="00020BAE">
        <w:rPr>
          <w:lang w:val="uk-UA"/>
        </w:rPr>
        <w:t>Про внесення змін до програми «Турбота»</w:t>
      </w:r>
    </w:p>
    <w:p w:rsidR="00A20533" w:rsidRPr="00020BAE" w:rsidRDefault="00A20533" w:rsidP="00A20533">
      <w:pPr>
        <w:spacing w:line="276" w:lineRule="auto"/>
        <w:ind w:right="-185"/>
        <w:contextualSpacing/>
        <w:jc w:val="both"/>
        <w:rPr>
          <w:lang w:val="uk-UA"/>
        </w:rPr>
      </w:pPr>
      <w:r w:rsidRPr="00020BAE">
        <w:rPr>
          <w:lang w:val="uk-UA"/>
        </w:rPr>
        <w:t>ДОПОВІДАЧ: Крюкова Т.І. – начальник відділу фінансів, бухгалтерського обліку та звітності.</w:t>
      </w:r>
    </w:p>
    <w:p w:rsidR="00A20533" w:rsidRPr="00020BAE" w:rsidRDefault="00A20533" w:rsidP="00A20533">
      <w:pPr>
        <w:tabs>
          <w:tab w:val="left" w:pos="10490"/>
        </w:tabs>
        <w:autoSpaceDE w:val="0"/>
        <w:autoSpaceDN w:val="0"/>
        <w:adjustRightInd w:val="0"/>
        <w:spacing w:before="10" w:line="326" w:lineRule="exact"/>
        <w:ind w:right="92"/>
        <w:jc w:val="both"/>
        <w:rPr>
          <w:bCs/>
          <w:lang w:val="uk-UA" w:eastAsia="uk-UA"/>
        </w:rPr>
      </w:pPr>
      <w:r w:rsidRPr="00020BAE">
        <w:rPr>
          <w:b/>
          <w:lang w:val="uk-UA"/>
        </w:rPr>
        <w:t xml:space="preserve">4. </w:t>
      </w:r>
      <w:r w:rsidRPr="00020BAE">
        <w:rPr>
          <w:noProof/>
          <w:lang w:val="uk-UA"/>
        </w:rPr>
        <w:t>Про внесення змін до рішення № 114-05-УІІ від 30.03.2018 року «</w:t>
      </w:r>
      <w:r w:rsidRPr="00020BAE">
        <w:rPr>
          <w:lang w:val="uk-UA"/>
        </w:rPr>
        <w:t>Про затвердження  програми ві</w:t>
      </w:r>
      <w:r w:rsidRPr="00020BAE">
        <w:rPr>
          <w:bCs/>
          <w:lang w:val="uk-UA" w:eastAsia="uk-UA"/>
        </w:rPr>
        <w:t xml:space="preserve">дзначення державних, </w:t>
      </w:r>
      <w:r w:rsidRPr="00020BAE">
        <w:rPr>
          <w:lang w:val="uk-UA" w:eastAsia="uk-UA"/>
        </w:rPr>
        <w:t>обласних, сільських</w:t>
      </w:r>
      <w:r w:rsidRPr="00020BAE">
        <w:rPr>
          <w:bCs/>
          <w:lang w:val="uk-UA" w:eastAsia="uk-UA"/>
        </w:rPr>
        <w:t xml:space="preserve"> та професійних свят, ювілейних дат, заохочення за заслуги перед об’єднаною територіальною громадою с. Студеники, здійснення представницьких та інших заходів на 2018-2020 роки</w:t>
      </w:r>
    </w:p>
    <w:p w:rsidR="00A20533" w:rsidRPr="00020BAE" w:rsidRDefault="00A20533" w:rsidP="00A20533">
      <w:pPr>
        <w:jc w:val="both"/>
        <w:rPr>
          <w:lang w:val="uk-UA"/>
        </w:rPr>
      </w:pPr>
      <w:r w:rsidRPr="00020BAE">
        <w:rPr>
          <w:lang w:val="uk-UA"/>
        </w:rPr>
        <w:t xml:space="preserve">ДОПОВІДАЧ : </w:t>
      </w:r>
      <w:proofErr w:type="spellStart"/>
      <w:r w:rsidRPr="00020BAE">
        <w:rPr>
          <w:lang w:val="uk-UA"/>
        </w:rPr>
        <w:t>Усик</w:t>
      </w:r>
      <w:proofErr w:type="spellEnd"/>
      <w:r w:rsidRPr="00020BAE">
        <w:rPr>
          <w:lang w:val="uk-UA"/>
        </w:rPr>
        <w:t xml:space="preserve"> В.Г.- провідний спеціаліст відділу освіти, охорони здоров’я,  молоді і спорту, культури, туризму та соціального захисту населення.</w:t>
      </w:r>
    </w:p>
    <w:p w:rsidR="00A20533" w:rsidRPr="00020BAE" w:rsidRDefault="00A20533" w:rsidP="00A20533">
      <w:pPr>
        <w:pStyle w:val="a3"/>
        <w:ind w:left="0" w:right="-185"/>
        <w:jc w:val="both"/>
        <w:rPr>
          <w:lang w:val="uk-UA"/>
        </w:rPr>
      </w:pPr>
      <w:r w:rsidRPr="00020BAE">
        <w:rPr>
          <w:b/>
          <w:lang w:val="uk-UA"/>
        </w:rPr>
        <w:t xml:space="preserve">5. </w:t>
      </w:r>
      <w:r w:rsidRPr="00020BAE">
        <w:rPr>
          <w:lang w:val="uk-UA"/>
        </w:rPr>
        <w:t>Про створення Студениківського  центру безпеки.</w:t>
      </w:r>
    </w:p>
    <w:p w:rsidR="00A20533" w:rsidRPr="00020BAE" w:rsidRDefault="00A20533" w:rsidP="00A20533">
      <w:pPr>
        <w:pStyle w:val="a3"/>
        <w:ind w:left="0" w:right="-185"/>
        <w:jc w:val="both"/>
        <w:rPr>
          <w:lang w:val="uk-UA"/>
        </w:rPr>
      </w:pPr>
      <w:r w:rsidRPr="00020BAE">
        <w:rPr>
          <w:lang w:val="uk-UA"/>
        </w:rPr>
        <w:t xml:space="preserve">ДОПОВІДАЧ: </w:t>
      </w:r>
      <w:proofErr w:type="spellStart"/>
      <w:r w:rsidRPr="00020BAE">
        <w:rPr>
          <w:lang w:val="uk-UA"/>
        </w:rPr>
        <w:t>Крисько</w:t>
      </w:r>
      <w:proofErr w:type="spellEnd"/>
      <w:r w:rsidRPr="00020BAE">
        <w:rPr>
          <w:lang w:val="uk-UA"/>
        </w:rPr>
        <w:t xml:space="preserve"> Л.В. – начальник відділу з юридичних питань.</w:t>
      </w:r>
    </w:p>
    <w:p w:rsidR="00A20533" w:rsidRPr="00020BAE" w:rsidRDefault="00A20533" w:rsidP="00A20533">
      <w:pPr>
        <w:pStyle w:val="a3"/>
        <w:ind w:left="0" w:right="-185"/>
        <w:jc w:val="both"/>
        <w:rPr>
          <w:lang w:val="uk-UA"/>
        </w:rPr>
      </w:pPr>
      <w:r w:rsidRPr="00020BAE">
        <w:rPr>
          <w:b/>
          <w:lang w:val="uk-UA"/>
        </w:rPr>
        <w:t xml:space="preserve">6. </w:t>
      </w:r>
      <w:r w:rsidRPr="00020BAE">
        <w:rPr>
          <w:lang w:val="uk-UA"/>
        </w:rPr>
        <w:t>Про затвердження</w:t>
      </w:r>
      <w:r w:rsidRPr="00020BAE">
        <w:rPr>
          <w:b/>
          <w:lang w:val="uk-UA"/>
        </w:rPr>
        <w:t xml:space="preserve"> </w:t>
      </w:r>
      <w:r w:rsidRPr="00020BAE">
        <w:rPr>
          <w:lang w:val="uk-UA"/>
        </w:rPr>
        <w:t>Положення про комісію з питань техногенно-екологічної безпеки та надзвичайних ситуацій об’єднаної територіальної громади Студениківської сільської ради.</w:t>
      </w:r>
    </w:p>
    <w:p w:rsidR="00A20533" w:rsidRPr="00020BAE" w:rsidRDefault="00A20533" w:rsidP="00A20533">
      <w:pPr>
        <w:pStyle w:val="a3"/>
        <w:ind w:left="0" w:right="-185"/>
        <w:jc w:val="both"/>
        <w:rPr>
          <w:lang w:val="uk-UA"/>
        </w:rPr>
      </w:pPr>
      <w:r w:rsidRPr="00020BAE">
        <w:rPr>
          <w:lang w:val="uk-UA"/>
        </w:rPr>
        <w:t xml:space="preserve">ДОПОВІДАЧ: </w:t>
      </w:r>
      <w:proofErr w:type="spellStart"/>
      <w:r w:rsidRPr="00020BAE">
        <w:rPr>
          <w:lang w:val="uk-UA"/>
        </w:rPr>
        <w:t>Крисько</w:t>
      </w:r>
      <w:proofErr w:type="spellEnd"/>
      <w:r w:rsidRPr="00020BAE">
        <w:rPr>
          <w:lang w:val="uk-UA"/>
        </w:rPr>
        <w:t xml:space="preserve"> Л.В. – начальник відділу з юридичних питань.</w:t>
      </w:r>
    </w:p>
    <w:p w:rsidR="00A20533" w:rsidRPr="00020BAE" w:rsidRDefault="00A20533" w:rsidP="00A20533">
      <w:pPr>
        <w:pStyle w:val="a3"/>
        <w:ind w:left="0" w:right="-185"/>
        <w:jc w:val="both"/>
        <w:rPr>
          <w:lang w:val="uk-UA"/>
        </w:rPr>
      </w:pPr>
      <w:r w:rsidRPr="00020BAE">
        <w:rPr>
          <w:b/>
          <w:lang w:val="uk-UA"/>
        </w:rPr>
        <w:t xml:space="preserve">7. </w:t>
      </w:r>
      <w:r w:rsidRPr="00020BAE">
        <w:rPr>
          <w:lang w:val="uk-UA"/>
        </w:rPr>
        <w:t>Про затвердження Положення про Студениківську ланку об’єднаної територіальної громади територіальної підсистеми єдиної державної системи цивільного захисту Київської області.</w:t>
      </w:r>
    </w:p>
    <w:p w:rsidR="00A20533" w:rsidRPr="00020BAE" w:rsidRDefault="00A20533" w:rsidP="00A20533">
      <w:pPr>
        <w:pStyle w:val="a3"/>
        <w:ind w:left="0" w:right="-185"/>
        <w:jc w:val="both"/>
        <w:rPr>
          <w:lang w:val="uk-UA"/>
        </w:rPr>
      </w:pPr>
      <w:r w:rsidRPr="00020BAE">
        <w:rPr>
          <w:lang w:val="uk-UA"/>
        </w:rPr>
        <w:t xml:space="preserve"> ДОПОВІДАЧ: </w:t>
      </w:r>
      <w:proofErr w:type="spellStart"/>
      <w:r w:rsidRPr="00020BAE">
        <w:rPr>
          <w:lang w:val="uk-UA"/>
        </w:rPr>
        <w:t>Крисько</w:t>
      </w:r>
      <w:proofErr w:type="spellEnd"/>
      <w:r w:rsidRPr="00020BAE">
        <w:rPr>
          <w:lang w:val="uk-UA"/>
        </w:rPr>
        <w:t xml:space="preserve"> Л.В. – начальник відділу з юридичних питань.</w:t>
      </w:r>
    </w:p>
    <w:p w:rsidR="00A20533" w:rsidRPr="00020BAE" w:rsidRDefault="00A20533" w:rsidP="00A20533">
      <w:pPr>
        <w:pStyle w:val="a3"/>
        <w:ind w:left="0" w:right="-185"/>
        <w:jc w:val="both"/>
        <w:rPr>
          <w:lang w:val="uk-UA"/>
        </w:rPr>
      </w:pPr>
      <w:r w:rsidRPr="00020BAE">
        <w:rPr>
          <w:b/>
          <w:lang w:val="uk-UA"/>
        </w:rPr>
        <w:t xml:space="preserve">8. </w:t>
      </w:r>
      <w:r w:rsidRPr="00020BAE">
        <w:rPr>
          <w:lang w:val="uk-UA"/>
        </w:rPr>
        <w:t>Про створення Студениківського освітнього округу.</w:t>
      </w:r>
    </w:p>
    <w:p w:rsidR="00A20533" w:rsidRPr="00020BAE" w:rsidRDefault="00A20533" w:rsidP="00A20533">
      <w:pPr>
        <w:pStyle w:val="a3"/>
        <w:ind w:left="0" w:right="-185"/>
        <w:jc w:val="both"/>
        <w:rPr>
          <w:b/>
          <w:lang w:val="uk-UA"/>
        </w:rPr>
      </w:pPr>
      <w:r w:rsidRPr="00020BAE">
        <w:rPr>
          <w:lang w:val="uk-UA"/>
        </w:rPr>
        <w:t xml:space="preserve">ДОПОВІДАЧ: </w:t>
      </w:r>
      <w:proofErr w:type="spellStart"/>
      <w:r w:rsidRPr="00020BAE">
        <w:rPr>
          <w:lang w:val="uk-UA"/>
        </w:rPr>
        <w:t>Кийко</w:t>
      </w:r>
      <w:proofErr w:type="spellEnd"/>
      <w:r w:rsidRPr="00020BAE">
        <w:rPr>
          <w:lang w:val="uk-UA"/>
        </w:rPr>
        <w:t xml:space="preserve"> Н.А.- директор </w:t>
      </w:r>
      <w:proofErr w:type="spellStart"/>
      <w:r w:rsidRPr="00020BAE">
        <w:rPr>
          <w:lang w:val="uk-UA"/>
        </w:rPr>
        <w:t>Студениківського</w:t>
      </w:r>
      <w:proofErr w:type="spellEnd"/>
      <w:r w:rsidRPr="00020BAE">
        <w:rPr>
          <w:lang w:val="uk-UA"/>
        </w:rPr>
        <w:t xml:space="preserve"> ОЗ</w:t>
      </w:r>
    </w:p>
    <w:p w:rsidR="00A20533" w:rsidRPr="00020BAE" w:rsidRDefault="00A20533" w:rsidP="00A20533">
      <w:pPr>
        <w:jc w:val="both"/>
        <w:rPr>
          <w:lang w:val="uk-UA"/>
        </w:rPr>
      </w:pPr>
      <w:r w:rsidRPr="00020BAE">
        <w:rPr>
          <w:b/>
          <w:lang w:val="uk-UA"/>
        </w:rPr>
        <w:t xml:space="preserve">9. </w:t>
      </w:r>
      <w:r w:rsidRPr="00020BAE">
        <w:rPr>
          <w:lang w:val="uk-UA"/>
        </w:rPr>
        <w:t>Про затвердження Положення про опорний заклад освітнього округу об’єднаної територіальної громади Студениківської сільської ради.</w:t>
      </w:r>
    </w:p>
    <w:p w:rsidR="00A20533" w:rsidRPr="00020BAE" w:rsidRDefault="00A20533" w:rsidP="00A20533">
      <w:pPr>
        <w:jc w:val="both"/>
        <w:rPr>
          <w:lang w:val="uk-UA"/>
        </w:rPr>
      </w:pPr>
      <w:r w:rsidRPr="00020BAE">
        <w:rPr>
          <w:lang w:val="uk-UA"/>
        </w:rPr>
        <w:t xml:space="preserve">ДОПОВІДАЧ: </w:t>
      </w:r>
      <w:proofErr w:type="spellStart"/>
      <w:r w:rsidRPr="00020BAE">
        <w:rPr>
          <w:lang w:val="uk-UA"/>
        </w:rPr>
        <w:t>Кийко</w:t>
      </w:r>
      <w:proofErr w:type="spellEnd"/>
      <w:r w:rsidRPr="00020BAE">
        <w:rPr>
          <w:lang w:val="uk-UA"/>
        </w:rPr>
        <w:t xml:space="preserve"> Н.А.- директор </w:t>
      </w:r>
      <w:proofErr w:type="spellStart"/>
      <w:r w:rsidRPr="00020BAE">
        <w:rPr>
          <w:lang w:val="uk-UA"/>
        </w:rPr>
        <w:t>Студениківського</w:t>
      </w:r>
      <w:proofErr w:type="spellEnd"/>
      <w:r w:rsidRPr="00020BAE">
        <w:rPr>
          <w:lang w:val="uk-UA"/>
        </w:rPr>
        <w:t xml:space="preserve"> ОЗ</w:t>
      </w:r>
    </w:p>
    <w:p w:rsidR="00A20533" w:rsidRPr="00020BAE" w:rsidRDefault="00A20533" w:rsidP="00A20533">
      <w:pPr>
        <w:jc w:val="both"/>
        <w:rPr>
          <w:lang w:val="uk-UA"/>
        </w:rPr>
      </w:pPr>
      <w:r w:rsidRPr="00020BAE">
        <w:rPr>
          <w:b/>
          <w:lang w:val="uk-UA"/>
        </w:rPr>
        <w:t>10.</w:t>
      </w:r>
      <w:r w:rsidRPr="00020BAE">
        <w:rPr>
          <w:lang w:val="uk-UA"/>
        </w:rPr>
        <w:t xml:space="preserve"> Про зміну назви та затвердження Статуту в новій редакції   Студениківського опорного закладу загальної середньої освіти  І-ІІІ ст.</w:t>
      </w:r>
    </w:p>
    <w:p w:rsidR="00A20533" w:rsidRPr="00020BAE" w:rsidRDefault="00A20533" w:rsidP="00A20533">
      <w:pPr>
        <w:jc w:val="both"/>
        <w:rPr>
          <w:lang w:val="uk-UA"/>
        </w:rPr>
      </w:pPr>
      <w:r w:rsidRPr="00020BAE">
        <w:rPr>
          <w:lang w:val="uk-UA"/>
        </w:rPr>
        <w:t xml:space="preserve">ДОПОВІДАЧ : </w:t>
      </w:r>
      <w:proofErr w:type="spellStart"/>
      <w:r w:rsidRPr="00020BAE">
        <w:rPr>
          <w:lang w:val="uk-UA"/>
        </w:rPr>
        <w:t>Кийко</w:t>
      </w:r>
      <w:proofErr w:type="spellEnd"/>
      <w:r w:rsidRPr="00020BAE">
        <w:rPr>
          <w:lang w:val="uk-UA"/>
        </w:rPr>
        <w:t xml:space="preserve"> Н.А. – директор Студениківського ОЗ.</w:t>
      </w:r>
    </w:p>
    <w:p w:rsidR="00A20533" w:rsidRPr="00020BAE" w:rsidRDefault="00A20533" w:rsidP="00A20533">
      <w:pPr>
        <w:autoSpaceDE w:val="0"/>
        <w:autoSpaceDN w:val="0"/>
        <w:adjustRightInd w:val="0"/>
        <w:jc w:val="both"/>
        <w:rPr>
          <w:lang w:val="uk-UA" w:eastAsia="uk-UA"/>
        </w:rPr>
      </w:pPr>
      <w:r w:rsidRPr="00020BAE">
        <w:rPr>
          <w:b/>
          <w:lang w:val="uk-UA"/>
        </w:rPr>
        <w:t xml:space="preserve">11. </w:t>
      </w:r>
      <w:r w:rsidRPr="00020BAE">
        <w:rPr>
          <w:lang w:val="uk-UA" w:eastAsia="uk-UA"/>
        </w:rPr>
        <w:t xml:space="preserve">Про зміну назви та затвердження Статуту </w:t>
      </w:r>
      <w:r w:rsidRPr="00020BAE">
        <w:rPr>
          <w:lang w:val="uk-UA"/>
        </w:rPr>
        <w:t xml:space="preserve">Переяславського  навчально-виховного об'єднання </w:t>
      </w:r>
      <w:r w:rsidRPr="00020BAE">
        <w:rPr>
          <w:lang w:val="uk-UA" w:eastAsia="uk-UA"/>
        </w:rPr>
        <w:t>«З</w:t>
      </w:r>
      <w:r w:rsidRPr="00020BAE">
        <w:rPr>
          <w:lang w:val="uk-UA"/>
        </w:rPr>
        <w:t>аклад загальної середньої освіти І-ІІ ступенів-</w:t>
      </w:r>
    </w:p>
    <w:p w:rsidR="00A20533" w:rsidRPr="00020BAE" w:rsidRDefault="00A20533" w:rsidP="00A20533">
      <w:pPr>
        <w:autoSpaceDE w:val="0"/>
        <w:autoSpaceDN w:val="0"/>
        <w:adjustRightInd w:val="0"/>
        <w:jc w:val="both"/>
        <w:rPr>
          <w:lang w:val="uk-UA" w:eastAsia="uk-UA"/>
        </w:rPr>
      </w:pPr>
      <w:r w:rsidRPr="00020BAE">
        <w:rPr>
          <w:lang w:val="uk-UA"/>
        </w:rPr>
        <w:t xml:space="preserve">заклад дошкільної освіти» </w:t>
      </w:r>
      <w:r w:rsidRPr="00020BAE">
        <w:rPr>
          <w:lang w:val="uk-UA" w:eastAsia="uk-UA"/>
        </w:rPr>
        <w:t>у новій редакції.</w:t>
      </w:r>
    </w:p>
    <w:p w:rsidR="00A20533" w:rsidRPr="00020BAE" w:rsidRDefault="00A20533" w:rsidP="00A20533">
      <w:pPr>
        <w:spacing w:line="276" w:lineRule="auto"/>
        <w:ind w:right="-185"/>
        <w:contextualSpacing/>
        <w:jc w:val="both"/>
        <w:rPr>
          <w:lang w:val="uk-UA"/>
        </w:rPr>
      </w:pPr>
      <w:r w:rsidRPr="00020BAE">
        <w:rPr>
          <w:lang w:val="uk-UA"/>
        </w:rPr>
        <w:t>ДОПОВІДАЧ: Шевченко Л.О. – начальний відділу освіти, культури, охорони здоров’я,  молоді і спорту, культури, туризму та соціального захисту населення.</w:t>
      </w:r>
    </w:p>
    <w:p w:rsidR="00A20533" w:rsidRPr="00020BAE" w:rsidRDefault="00A20533" w:rsidP="00A20533">
      <w:pPr>
        <w:autoSpaceDE w:val="0"/>
        <w:autoSpaceDN w:val="0"/>
        <w:adjustRightInd w:val="0"/>
        <w:jc w:val="both"/>
        <w:rPr>
          <w:lang w:val="uk-UA" w:eastAsia="uk-UA"/>
        </w:rPr>
      </w:pPr>
      <w:r w:rsidRPr="00020BAE">
        <w:rPr>
          <w:b/>
          <w:lang w:val="uk-UA"/>
        </w:rPr>
        <w:t xml:space="preserve">12. </w:t>
      </w:r>
      <w:r w:rsidRPr="00020BAE">
        <w:rPr>
          <w:lang w:val="uk-UA" w:eastAsia="uk-UA"/>
        </w:rPr>
        <w:t xml:space="preserve">Про зміну назви та затвердження Статуту </w:t>
      </w:r>
      <w:proofErr w:type="spellStart"/>
      <w:r w:rsidR="00AB6437" w:rsidRPr="00AB6437">
        <w:rPr>
          <w:lang w:val="uk-UA"/>
          <w:rPrChange w:id="37" w:author="Користувач" w:date="2018-12-18T11:35:00Z">
            <w:rPr/>
          </w:rPrChange>
        </w:rPr>
        <w:t>Соснівського</w:t>
      </w:r>
      <w:proofErr w:type="spellEnd"/>
      <w:r w:rsidRPr="00020BAE">
        <w:rPr>
          <w:lang w:val="uk-UA"/>
        </w:rPr>
        <w:t xml:space="preserve">  навчально-виховного об'єднання </w:t>
      </w:r>
      <w:r w:rsidRPr="00020BAE">
        <w:rPr>
          <w:lang w:val="uk-UA" w:eastAsia="uk-UA"/>
        </w:rPr>
        <w:t xml:space="preserve"> </w:t>
      </w:r>
      <w:r w:rsidRPr="00020BAE">
        <w:rPr>
          <w:lang w:val="uk-UA"/>
        </w:rPr>
        <w:t>«Заклад загальної середньої освіти І-ІІІ ступенів-</w:t>
      </w:r>
    </w:p>
    <w:p w:rsidR="00A20533" w:rsidRPr="00020BAE" w:rsidRDefault="00A20533" w:rsidP="00A20533">
      <w:pPr>
        <w:autoSpaceDE w:val="0"/>
        <w:autoSpaceDN w:val="0"/>
        <w:adjustRightInd w:val="0"/>
        <w:jc w:val="both"/>
        <w:rPr>
          <w:lang w:val="uk-UA" w:eastAsia="uk-UA"/>
        </w:rPr>
      </w:pPr>
      <w:r w:rsidRPr="00020BAE">
        <w:rPr>
          <w:lang w:val="uk-UA"/>
        </w:rPr>
        <w:t xml:space="preserve">заклад дошкільної освіти» </w:t>
      </w:r>
      <w:r w:rsidRPr="00020BAE">
        <w:rPr>
          <w:lang w:val="uk-UA" w:eastAsia="uk-UA"/>
        </w:rPr>
        <w:t>у новій редакції.</w:t>
      </w:r>
    </w:p>
    <w:p w:rsidR="00A20533" w:rsidRPr="00020BAE" w:rsidRDefault="00A20533" w:rsidP="00A20533">
      <w:pPr>
        <w:spacing w:line="276" w:lineRule="auto"/>
        <w:ind w:right="-185"/>
        <w:contextualSpacing/>
        <w:jc w:val="both"/>
        <w:rPr>
          <w:lang w:val="uk-UA"/>
        </w:rPr>
      </w:pPr>
      <w:r w:rsidRPr="00020BAE">
        <w:rPr>
          <w:lang w:val="uk-UA"/>
        </w:rPr>
        <w:t>ДОПОВІДАЧ: Шевченко Л.О. - начальний відділу освіти, культури, охорони здоров’я,  молоді і спорту, культури, туризму та соціального захисту населення.</w:t>
      </w:r>
    </w:p>
    <w:p w:rsidR="00A20533" w:rsidRPr="00020BAE" w:rsidRDefault="00A20533" w:rsidP="00A20533">
      <w:pPr>
        <w:jc w:val="both"/>
        <w:rPr>
          <w:lang w:val="uk-UA"/>
        </w:rPr>
      </w:pPr>
      <w:r w:rsidRPr="00020BAE">
        <w:rPr>
          <w:b/>
          <w:lang w:val="uk-UA"/>
        </w:rPr>
        <w:t xml:space="preserve">13. </w:t>
      </w:r>
      <w:r w:rsidRPr="00020BAE">
        <w:rPr>
          <w:lang w:val="uk-UA"/>
        </w:rPr>
        <w:t>Про зміну назви та затвердження  Статуту  закладу дошкільної освіти «Малятко» в новій редакції.</w:t>
      </w:r>
    </w:p>
    <w:p w:rsidR="00A20533" w:rsidRPr="00020BAE" w:rsidRDefault="00A20533" w:rsidP="00A20533">
      <w:pPr>
        <w:jc w:val="both"/>
        <w:rPr>
          <w:lang w:val="uk-UA"/>
        </w:rPr>
      </w:pPr>
      <w:r w:rsidRPr="00020BAE">
        <w:rPr>
          <w:lang w:val="uk-UA"/>
        </w:rPr>
        <w:t>ДОПОВІДАЧ : Шевченко Л.О. - начальний відділу освіти, культури, охорони здоров’я,  молоді і спорту, культури, туризму та соціального захисту населення.</w:t>
      </w:r>
    </w:p>
    <w:p w:rsidR="00A20533" w:rsidRPr="00020BAE" w:rsidRDefault="00A20533" w:rsidP="00A20533">
      <w:pPr>
        <w:pStyle w:val="a3"/>
        <w:ind w:left="0" w:right="-185"/>
        <w:jc w:val="both"/>
        <w:rPr>
          <w:lang w:val="uk-UA"/>
        </w:rPr>
      </w:pPr>
      <w:r w:rsidRPr="00020BAE">
        <w:rPr>
          <w:b/>
          <w:lang w:val="uk-UA"/>
        </w:rPr>
        <w:t>14</w:t>
      </w:r>
      <w:r w:rsidRPr="00020BAE">
        <w:rPr>
          <w:lang w:val="uk-UA"/>
        </w:rPr>
        <w:t>.  Про покладання обов’язків щодо вчинення нотаріальних дій .</w:t>
      </w:r>
    </w:p>
    <w:p w:rsidR="00A20533" w:rsidRPr="00020BAE" w:rsidRDefault="00A20533" w:rsidP="00A20533">
      <w:pPr>
        <w:pStyle w:val="a3"/>
        <w:ind w:left="0" w:right="-185"/>
        <w:jc w:val="both"/>
        <w:rPr>
          <w:lang w:val="uk-UA"/>
        </w:rPr>
      </w:pPr>
      <w:r w:rsidRPr="00020BAE">
        <w:rPr>
          <w:lang w:val="uk-UA"/>
        </w:rPr>
        <w:t>ДОПОВІДАЧ : Стрижак Н.Г. – секретар сільської ради.</w:t>
      </w:r>
    </w:p>
    <w:p w:rsidR="00883FEE" w:rsidRDefault="00883FEE" w:rsidP="00A20533">
      <w:pPr>
        <w:spacing w:line="276" w:lineRule="auto"/>
        <w:ind w:right="-185"/>
        <w:contextualSpacing/>
        <w:jc w:val="both"/>
        <w:rPr>
          <w:ins w:id="38" w:author="Користувач" w:date="2018-12-19T15:56:00Z"/>
          <w:b/>
          <w:lang w:val="uk-UA"/>
        </w:rPr>
      </w:pPr>
    </w:p>
    <w:p w:rsidR="00883FEE" w:rsidRDefault="00883FEE" w:rsidP="00A20533">
      <w:pPr>
        <w:spacing w:line="276" w:lineRule="auto"/>
        <w:ind w:right="-185"/>
        <w:contextualSpacing/>
        <w:jc w:val="both"/>
        <w:rPr>
          <w:ins w:id="39" w:author="Користувач" w:date="2018-12-19T15:56:00Z"/>
          <w:b/>
          <w:lang w:val="uk-UA"/>
        </w:rPr>
      </w:pPr>
    </w:p>
    <w:p w:rsidR="00A20533" w:rsidRPr="00020BAE" w:rsidRDefault="00A20533" w:rsidP="00A20533">
      <w:pPr>
        <w:spacing w:line="276" w:lineRule="auto"/>
        <w:ind w:right="-185"/>
        <w:contextualSpacing/>
        <w:jc w:val="both"/>
        <w:rPr>
          <w:lang w:val="uk-UA"/>
        </w:rPr>
      </w:pPr>
      <w:r w:rsidRPr="00020BAE">
        <w:rPr>
          <w:b/>
          <w:lang w:val="uk-UA"/>
        </w:rPr>
        <w:t xml:space="preserve">15. </w:t>
      </w:r>
      <w:r w:rsidRPr="00020BAE">
        <w:rPr>
          <w:lang w:val="uk-UA"/>
        </w:rPr>
        <w:t>Про розгляд клопотання ФОП Близнюк Людмили Олександрівни.</w:t>
      </w:r>
    </w:p>
    <w:p w:rsidR="00A20533" w:rsidRPr="00020BAE" w:rsidRDefault="00A20533" w:rsidP="00A20533">
      <w:pPr>
        <w:spacing w:line="276" w:lineRule="auto"/>
        <w:ind w:right="-185"/>
        <w:contextualSpacing/>
        <w:jc w:val="both"/>
        <w:rPr>
          <w:lang w:val="uk-UA"/>
        </w:rPr>
      </w:pPr>
      <w:r w:rsidRPr="00020BAE">
        <w:rPr>
          <w:lang w:val="uk-UA"/>
        </w:rPr>
        <w:t xml:space="preserve">ДОПОВІДАЧ: </w:t>
      </w:r>
      <w:proofErr w:type="spellStart"/>
      <w:r w:rsidRPr="00020BAE">
        <w:rPr>
          <w:lang w:val="uk-UA"/>
        </w:rPr>
        <w:t>Крисько</w:t>
      </w:r>
      <w:proofErr w:type="spellEnd"/>
      <w:r w:rsidRPr="00020BAE">
        <w:rPr>
          <w:lang w:val="uk-UA"/>
        </w:rPr>
        <w:t xml:space="preserve"> Л.В. – начальник відділу з юридичних питань</w:t>
      </w:r>
    </w:p>
    <w:p w:rsidR="00A20533" w:rsidRPr="00020BAE" w:rsidRDefault="00A20533" w:rsidP="00A20533">
      <w:pPr>
        <w:pStyle w:val="a3"/>
        <w:ind w:left="0" w:right="-185"/>
        <w:jc w:val="both"/>
        <w:rPr>
          <w:lang w:val="uk-UA"/>
        </w:rPr>
      </w:pPr>
      <w:r w:rsidRPr="00020BAE">
        <w:rPr>
          <w:b/>
          <w:lang w:val="uk-UA"/>
        </w:rPr>
        <w:t xml:space="preserve">16. </w:t>
      </w:r>
      <w:r w:rsidRPr="00020BAE">
        <w:rPr>
          <w:lang w:val="uk-UA"/>
        </w:rPr>
        <w:t xml:space="preserve">Про передачу Студениківському інклюзивно-ресурсному центру приміщення в оперативне управління. </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sz w:val="24"/>
          <w:szCs w:val="24"/>
        </w:rPr>
        <w:t xml:space="preserve">ДОПОВІДАЧ: </w:t>
      </w:r>
      <w:proofErr w:type="spellStart"/>
      <w:r w:rsidRPr="00020BAE">
        <w:rPr>
          <w:rFonts w:ascii="Times New Roman" w:hAnsi="Times New Roman"/>
          <w:color w:val="000000"/>
          <w:sz w:val="24"/>
          <w:szCs w:val="24"/>
        </w:rPr>
        <w:t>Крисько</w:t>
      </w:r>
      <w:proofErr w:type="spellEnd"/>
      <w:r w:rsidRPr="00020BAE">
        <w:rPr>
          <w:rFonts w:ascii="Times New Roman" w:hAnsi="Times New Roman"/>
          <w:color w:val="000000"/>
          <w:sz w:val="24"/>
          <w:szCs w:val="24"/>
        </w:rPr>
        <w:t xml:space="preserve"> Л.В.</w:t>
      </w:r>
      <w:r w:rsidRPr="00020BAE">
        <w:rPr>
          <w:rFonts w:ascii="Times New Roman" w:hAnsi="Times New Roman"/>
          <w:sz w:val="24"/>
          <w:szCs w:val="24"/>
        </w:rPr>
        <w:t xml:space="preserve"> </w:t>
      </w:r>
      <w:proofErr w:type="spellStart"/>
      <w:r w:rsidRPr="00020BAE">
        <w:rPr>
          <w:rFonts w:ascii="Times New Roman" w:hAnsi="Times New Roman"/>
          <w:sz w:val="24"/>
          <w:szCs w:val="24"/>
        </w:rPr>
        <w:t>-начальник</w:t>
      </w:r>
      <w:proofErr w:type="spellEnd"/>
      <w:r w:rsidRPr="00020BAE">
        <w:rPr>
          <w:rFonts w:ascii="Times New Roman" w:hAnsi="Times New Roman"/>
          <w:sz w:val="24"/>
          <w:szCs w:val="24"/>
        </w:rPr>
        <w:t xml:space="preserve"> відділу з юридичних питань.</w:t>
      </w:r>
    </w:p>
    <w:p w:rsidR="00A20533" w:rsidRPr="00020BAE" w:rsidRDefault="00A20533" w:rsidP="00A20533">
      <w:pPr>
        <w:spacing w:line="276" w:lineRule="auto"/>
        <w:ind w:right="-185"/>
        <w:contextualSpacing/>
        <w:jc w:val="both"/>
        <w:rPr>
          <w:lang w:val="uk-UA"/>
        </w:rPr>
      </w:pPr>
      <w:r w:rsidRPr="00020BAE">
        <w:rPr>
          <w:b/>
          <w:lang w:val="uk-UA"/>
        </w:rPr>
        <w:t xml:space="preserve">17. </w:t>
      </w:r>
      <w:r w:rsidRPr="00020BAE">
        <w:rPr>
          <w:lang w:val="uk-UA"/>
        </w:rPr>
        <w:t>Про</w:t>
      </w:r>
      <w:r w:rsidRPr="00020BAE">
        <w:rPr>
          <w:b/>
          <w:lang w:val="uk-UA"/>
        </w:rPr>
        <w:t xml:space="preserve"> </w:t>
      </w:r>
      <w:r w:rsidRPr="00020BAE">
        <w:rPr>
          <w:lang w:val="uk-UA"/>
        </w:rPr>
        <w:t>звіт директора КП «Господар» про роботу підприємства.</w:t>
      </w:r>
    </w:p>
    <w:p w:rsidR="00A20533" w:rsidRPr="00020BAE" w:rsidRDefault="00A20533" w:rsidP="00A20533">
      <w:pPr>
        <w:spacing w:line="276" w:lineRule="auto"/>
        <w:ind w:right="-185"/>
        <w:contextualSpacing/>
        <w:jc w:val="both"/>
        <w:rPr>
          <w:lang w:val="uk-UA"/>
        </w:rPr>
      </w:pPr>
      <w:r w:rsidRPr="00020BAE">
        <w:rPr>
          <w:lang w:val="uk-UA"/>
        </w:rPr>
        <w:t xml:space="preserve"> ДОПОВІДАЧ: Гуменюк Г.Т.  – директор КП «Господар».</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b/>
          <w:sz w:val="24"/>
          <w:szCs w:val="24"/>
        </w:rPr>
        <w:t xml:space="preserve">18. </w:t>
      </w:r>
      <w:r w:rsidRPr="00020BAE">
        <w:rPr>
          <w:rFonts w:ascii="Times New Roman" w:hAnsi="Times New Roman"/>
          <w:sz w:val="24"/>
          <w:szCs w:val="24"/>
        </w:rPr>
        <w:t xml:space="preserve"> Про затвердження технічної документації із  землеустрою щодо встановлення (відновлення) меж земельної ділянки в натурі (на місцевості)  </w:t>
      </w:r>
      <w:r w:rsidRPr="00020BAE">
        <w:rPr>
          <w:rFonts w:ascii="Times New Roman" w:hAnsi="Times New Roman"/>
          <w:b/>
          <w:sz w:val="24"/>
          <w:szCs w:val="24"/>
        </w:rPr>
        <w:t xml:space="preserve">гр. </w:t>
      </w:r>
      <w:proofErr w:type="spellStart"/>
      <w:r w:rsidRPr="00020BAE">
        <w:rPr>
          <w:rFonts w:ascii="Times New Roman" w:hAnsi="Times New Roman"/>
          <w:b/>
          <w:sz w:val="24"/>
          <w:szCs w:val="24"/>
        </w:rPr>
        <w:t>Рокочому</w:t>
      </w:r>
      <w:proofErr w:type="spellEnd"/>
      <w:r w:rsidRPr="00020BAE">
        <w:rPr>
          <w:rFonts w:ascii="Times New Roman" w:hAnsi="Times New Roman"/>
          <w:b/>
          <w:sz w:val="24"/>
          <w:szCs w:val="24"/>
        </w:rPr>
        <w:t xml:space="preserve"> Олексію Миколайовичу  </w:t>
      </w:r>
      <w:r w:rsidRPr="00020BAE">
        <w:rPr>
          <w:rFonts w:ascii="Times New Roman" w:hAnsi="Times New Roman"/>
          <w:sz w:val="24"/>
          <w:szCs w:val="24"/>
        </w:rPr>
        <w:t>для будівництва і обслуговування житлового будинку, господарських будівель і споруд  (присадибна ділянка) площею 0,2500 га, за адресою:Київська область, Переяслав-Хмельницький район, село Студеники, вулиця Лісова, 87.</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sz w:val="24"/>
          <w:szCs w:val="24"/>
        </w:rPr>
        <w:t xml:space="preserve">ДОПОВІДАЧ: </w:t>
      </w:r>
      <w:proofErr w:type="spellStart"/>
      <w:r w:rsidRPr="00020BAE">
        <w:rPr>
          <w:rFonts w:ascii="Times New Roman" w:hAnsi="Times New Roman"/>
          <w:color w:val="000000"/>
          <w:sz w:val="24"/>
          <w:szCs w:val="24"/>
        </w:rPr>
        <w:t>Дейнега</w:t>
      </w:r>
      <w:proofErr w:type="spellEnd"/>
      <w:r w:rsidRPr="00020BAE">
        <w:rPr>
          <w:rFonts w:ascii="Times New Roman" w:hAnsi="Times New Roman"/>
          <w:color w:val="000000"/>
          <w:sz w:val="24"/>
          <w:szCs w:val="24"/>
        </w:rPr>
        <w:t xml:space="preserve"> М.П. - голова постійної комісії  </w:t>
      </w:r>
      <w:r w:rsidRPr="00020BAE">
        <w:rPr>
          <w:rFonts w:ascii="Times New Roman" w:hAnsi="Times New Roman"/>
          <w:sz w:val="24"/>
          <w:szCs w:val="24"/>
        </w:rPr>
        <w:t>з питань земельних відносин, благоустрою та екології .</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b/>
          <w:sz w:val="24"/>
          <w:szCs w:val="24"/>
        </w:rPr>
        <w:t xml:space="preserve">19. </w:t>
      </w:r>
      <w:r w:rsidRPr="00020BAE">
        <w:rPr>
          <w:rFonts w:ascii="Times New Roman" w:hAnsi="Times New Roman"/>
          <w:sz w:val="24"/>
          <w:szCs w:val="24"/>
        </w:rPr>
        <w:t xml:space="preserve">Про затвердження технічної документації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площею 0,2500 га  гр. </w:t>
      </w:r>
      <w:r w:rsidRPr="00020BAE">
        <w:rPr>
          <w:rFonts w:ascii="Times New Roman" w:hAnsi="Times New Roman"/>
          <w:b/>
          <w:sz w:val="24"/>
          <w:szCs w:val="24"/>
        </w:rPr>
        <w:t>Середі Оксані Михайлівні</w:t>
      </w:r>
      <w:r w:rsidRPr="00020BAE">
        <w:rPr>
          <w:rFonts w:ascii="Times New Roman" w:hAnsi="Times New Roman"/>
          <w:sz w:val="24"/>
          <w:szCs w:val="24"/>
        </w:rPr>
        <w:t xml:space="preserve">, розташовану  в с. Переяславське Переяслав-Хмельницького району Київської області по вул. Дружби, 7. </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sz w:val="24"/>
          <w:szCs w:val="24"/>
        </w:rPr>
        <w:t xml:space="preserve">ДОПОВІДАЧ: </w:t>
      </w:r>
      <w:proofErr w:type="spellStart"/>
      <w:r w:rsidRPr="00020BAE">
        <w:rPr>
          <w:rFonts w:ascii="Times New Roman" w:hAnsi="Times New Roman"/>
          <w:color w:val="000000"/>
          <w:sz w:val="24"/>
          <w:szCs w:val="24"/>
        </w:rPr>
        <w:t>Дейнега</w:t>
      </w:r>
      <w:proofErr w:type="spellEnd"/>
      <w:r w:rsidRPr="00020BAE">
        <w:rPr>
          <w:rFonts w:ascii="Times New Roman" w:hAnsi="Times New Roman"/>
          <w:color w:val="000000"/>
          <w:sz w:val="24"/>
          <w:szCs w:val="24"/>
        </w:rPr>
        <w:t xml:space="preserve"> М.П. - голова постійної комісії  </w:t>
      </w:r>
      <w:r w:rsidRPr="00020BAE">
        <w:rPr>
          <w:rFonts w:ascii="Times New Roman" w:hAnsi="Times New Roman"/>
          <w:sz w:val="24"/>
          <w:szCs w:val="24"/>
        </w:rPr>
        <w:t>з питань земельних відносин, благоустрою та екології .</w:t>
      </w:r>
    </w:p>
    <w:p w:rsidR="00A20533" w:rsidRPr="00020BAE" w:rsidRDefault="00A20533" w:rsidP="00A20533">
      <w:pPr>
        <w:pStyle w:val="a4"/>
        <w:jc w:val="both"/>
        <w:rPr>
          <w:rFonts w:ascii="Times New Roman" w:hAnsi="Times New Roman"/>
          <w:b/>
          <w:sz w:val="24"/>
          <w:szCs w:val="24"/>
        </w:rPr>
      </w:pPr>
      <w:r w:rsidRPr="00020BAE">
        <w:rPr>
          <w:rFonts w:ascii="Times New Roman" w:hAnsi="Times New Roman"/>
          <w:b/>
          <w:sz w:val="24"/>
          <w:szCs w:val="24"/>
        </w:rPr>
        <w:t xml:space="preserve">20. </w:t>
      </w:r>
      <w:r w:rsidRPr="00020BAE">
        <w:rPr>
          <w:rFonts w:ascii="Times New Roman" w:hAnsi="Times New Roman"/>
          <w:sz w:val="24"/>
          <w:szCs w:val="24"/>
        </w:rPr>
        <w:t xml:space="preserve"> Про затвердження проекту із  землеустрою щодо відведення земельної ділянки у власність </w:t>
      </w:r>
      <w:r w:rsidRPr="00020BAE">
        <w:rPr>
          <w:rFonts w:ascii="Times New Roman" w:hAnsi="Times New Roman"/>
          <w:b/>
          <w:sz w:val="24"/>
          <w:szCs w:val="24"/>
        </w:rPr>
        <w:t xml:space="preserve">гр. </w:t>
      </w:r>
      <w:proofErr w:type="spellStart"/>
      <w:r w:rsidRPr="00020BAE">
        <w:rPr>
          <w:rFonts w:ascii="Times New Roman" w:hAnsi="Times New Roman"/>
          <w:b/>
          <w:sz w:val="24"/>
          <w:szCs w:val="24"/>
        </w:rPr>
        <w:t>Карабіневич</w:t>
      </w:r>
      <w:proofErr w:type="spellEnd"/>
      <w:r w:rsidRPr="00020BAE">
        <w:rPr>
          <w:rFonts w:ascii="Times New Roman" w:hAnsi="Times New Roman"/>
          <w:b/>
          <w:sz w:val="24"/>
          <w:szCs w:val="24"/>
        </w:rPr>
        <w:t xml:space="preserve"> Аллі Валеріївні  </w:t>
      </w:r>
      <w:r w:rsidRPr="00020BAE">
        <w:rPr>
          <w:rFonts w:ascii="Times New Roman" w:hAnsi="Times New Roman"/>
          <w:sz w:val="24"/>
          <w:szCs w:val="24"/>
        </w:rPr>
        <w:t xml:space="preserve">для будівництва і обслуговування житлового будинку, господарських будівель і споруд  (присадибна ділянка) площею 0,1500 га, за адресою: Київська область, Переяслав-Хмельницький район, село </w:t>
      </w:r>
      <w:proofErr w:type="spellStart"/>
      <w:r w:rsidRPr="00020BAE">
        <w:rPr>
          <w:rFonts w:ascii="Times New Roman" w:hAnsi="Times New Roman"/>
          <w:sz w:val="24"/>
          <w:szCs w:val="24"/>
        </w:rPr>
        <w:t>Студеники</w:t>
      </w:r>
      <w:proofErr w:type="spellEnd"/>
      <w:r w:rsidRPr="00020BAE">
        <w:rPr>
          <w:rFonts w:ascii="Times New Roman" w:hAnsi="Times New Roman"/>
          <w:sz w:val="24"/>
          <w:szCs w:val="24"/>
        </w:rPr>
        <w:t xml:space="preserve">, вулиця </w:t>
      </w:r>
      <w:proofErr w:type="spellStart"/>
      <w:r w:rsidRPr="00020BAE">
        <w:rPr>
          <w:rFonts w:ascii="Times New Roman" w:hAnsi="Times New Roman"/>
          <w:sz w:val="24"/>
          <w:szCs w:val="24"/>
        </w:rPr>
        <w:t>Якушева</w:t>
      </w:r>
      <w:proofErr w:type="spellEnd"/>
      <w:r w:rsidRPr="00020BAE">
        <w:rPr>
          <w:rFonts w:ascii="Times New Roman" w:hAnsi="Times New Roman"/>
          <w:sz w:val="24"/>
          <w:szCs w:val="24"/>
        </w:rPr>
        <w:t>, 39а.</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sz w:val="24"/>
          <w:szCs w:val="24"/>
        </w:rPr>
        <w:t xml:space="preserve">ДОПОВІДАЧ: </w:t>
      </w:r>
      <w:proofErr w:type="spellStart"/>
      <w:r w:rsidRPr="00020BAE">
        <w:rPr>
          <w:rFonts w:ascii="Times New Roman" w:hAnsi="Times New Roman"/>
          <w:color w:val="000000"/>
          <w:sz w:val="24"/>
          <w:szCs w:val="24"/>
        </w:rPr>
        <w:t>Дейнега</w:t>
      </w:r>
      <w:proofErr w:type="spellEnd"/>
      <w:r w:rsidRPr="00020BAE">
        <w:rPr>
          <w:rFonts w:ascii="Times New Roman" w:hAnsi="Times New Roman"/>
          <w:color w:val="000000"/>
          <w:sz w:val="24"/>
          <w:szCs w:val="24"/>
        </w:rPr>
        <w:t xml:space="preserve"> М.П. - голова постійної комісії  </w:t>
      </w:r>
      <w:r w:rsidRPr="00020BAE">
        <w:rPr>
          <w:rFonts w:ascii="Times New Roman" w:hAnsi="Times New Roman"/>
          <w:sz w:val="24"/>
          <w:szCs w:val="24"/>
        </w:rPr>
        <w:t>з питань земельних відносин, благоустрою та екології.</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b/>
          <w:sz w:val="24"/>
          <w:szCs w:val="24"/>
        </w:rPr>
        <w:t xml:space="preserve">21. </w:t>
      </w:r>
      <w:r w:rsidRPr="00020BAE">
        <w:rPr>
          <w:rFonts w:ascii="Times New Roman" w:hAnsi="Times New Roman"/>
          <w:sz w:val="24"/>
          <w:szCs w:val="24"/>
        </w:rPr>
        <w:t xml:space="preserve"> Про затвердження проекту із  землеустрою щодо відведення земельної ділянки у власність </w:t>
      </w:r>
      <w:r w:rsidRPr="00020BAE">
        <w:rPr>
          <w:rFonts w:ascii="Times New Roman" w:hAnsi="Times New Roman"/>
          <w:b/>
          <w:sz w:val="24"/>
          <w:szCs w:val="24"/>
        </w:rPr>
        <w:t xml:space="preserve">гр. Бойку Андрію Григоровичу  </w:t>
      </w:r>
      <w:r w:rsidRPr="00020BAE">
        <w:rPr>
          <w:rFonts w:ascii="Times New Roman" w:hAnsi="Times New Roman"/>
          <w:sz w:val="24"/>
          <w:szCs w:val="24"/>
        </w:rPr>
        <w:t>для будівництва і обслуговування житлового будинку, господарських будівель і споруд  (присадибна ділянка) площею 0,1800 га, за адресою: Київська область, Переяслав-Хмельницький район, село Переяславське, вулиця Вишнева, 23.</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sz w:val="24"/>
          <w:szCs w:val="24"/>
        </w:rPr>
        <w:t xml:space="preserve">ДОПОВІДАЧ: </w:t>
      </w:r>
      <w:proofErr w:type="spellStart"/>
      <w:r w:rsidRPr="00020BAE">
        <w:rPr>
          <w:rFonts w:ascii="Times New Roman" w:hAnsi="Times New Roman"/>
          <w:color w:val="000000"/>
          <w:sz w:val="24"/>
          <w:szCs w:val="24"/>
        </w:rPr>
        <w:t>Дейнега</w:t>
      </w:r>
      <w:proofErr w:type="spellEnd"/>
      <w:r w:rsidRPr="00020BAE">
        <w:rPr>
          <w:rFonts w:ascii="Times New Roman" w:hAnsi="Times New Roman"/>
          <w:color w:val="000000"/>
          <w:sz w:val="24"/>
          <w:szCs w:val="24"/>
        </w:rPr>
        <w:t xml:space="preserve"> М.П. - голова постійної комісії  </w:t>
      </w:r>
      <w:r w:rsidRPr="00020BAE">
        <w:rPr>
          <w:rFonts w:ascii="Times New Roman" w:hAnsi="Times New Roman"/>
          <w:sz w:val="24"/>
          <w:szCs w:val="24"/>
        </w:rPr>
        <w:t>з питань земельних відносин, благоустрою та екології.</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b/>
          <w:sz w:val="24"/>
          <w:szCs w:val="24"/>
        </w:rPr>
        <w:t xml:space="preserve">22. </w:t>
      </w:r>
      <w:r w:rsidRPr="00020BAE">
        <w:rPr>
          <w:rFonts w:ascii="Times New Roman" w:hAnsi="Times New Roman"/>
          <w:sz w:val="24"/>
          <w:szCs w:val="24"/>
        </w:rPr>
        <w:t xml:space="preserve">Про затвердження технічної документації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площею 0,2500 га  гр. </w:t>
      </w:r>
      <w:r w:rsidRPr="00020BAE">
        <w:rPr>
          <w:rFonts w:ascii="Times New Roman" w:hAnsi="Times New Roman"/>
          <w:b/>
          <w:sz w:val="24"/>
          <w:szCs w:val="24"/>
        </w:rPr>
        <w:t>Черниш Надії Михайлівні</w:t>
      </w:r>
      <w:r w:rsidRPr="00020BAE">
        <w:rPr>
          <w:rFonts w:ascii="Times New Roman" w:hAnsi="Times New Roman"/>
          <w:sz w:val="24"/>
          <w:szCs w:val="24"/>
        </w:rPr>
        <w:t xml:space="preserve">, розташовану  в с. Студеники Переяслав-Хмельницького району Київської області по вул. </w:t>
      </w:r>
      <w:proofErr w:type="spellStart"/>
      <w:r w:rsidRPr="00020BAE">
        <w:rPr>
          <w:rFonts w:ascii="Times New Roman" w:hAnsi="Times New Roman"/>
          <w:sz w:val="24"/>
          <w:szCs w:val="24"/>
        </w:rPr>
        <w:t>Якушева</w:t>
      </w:r>
      <w:proofErr w:type="spellEnd"/>
      <w:r w:rsidRPr="00020BAE">
        <w:rPr>
          <w:rFonts w:ascii="Times New Roman" w:hAnsi="Times New Roman"/>
          <w:sz w:val="24"/>
          <w:szCs w:val="24"/>
        </w:rPr>
        <w:t xml:space="preserve">, 39. </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sz w:val="24"/>
          <w:szCs w:val="24"/>
        </w:rPr>
        <w:t xml:space="preserve">ДОПОВІДАЧ: </w:t>
      </w:r>
      <w:proofErr w:type="spellStart"/>
      <w:r w:rsidRPr="00020BAE">
        <w:rPr>
          <w:rFonts w:ascii="Times New Roman" w:hAnsi="Times New Roman"/>
          <w:color w:val="000000"/>
          <w:sz w:val="24"/>
          <w:szCs w:val="24"/>
        </w:rPr>
        <w:t>Дейнега</w:t>
      </w:r>
      <w:proofErr w:type="spellEnd"/>
      <w:r w:rsidRPr="00020BAE">
        <w:rPr>
          <w:rFonts w:ascii="Times New Roman" w:hAnsi="Times New Roman"/>
          <w:color w:val="000000"/>
          <w:sz w:val="24"/>
          <w:szCs w:val="24"/>
        </w:rPr>
        <w:t xml:space="preserve"> М.П. - голова постійної комісії  </w:t>
      </w:r>
      <w:r w:rsidRPr="00020BAE">
        <w:rPr>
          <w:rFonts w:ascii="Times New Roman" w:hAnsi="Times New Roman"/>
          <w:sz w:val="24"/>
          <w:szCs w:val="24"/>
        </w:rPr>
        <w:t>з питань земельних відносин, благоустрою та екології .</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b/>
          <w:sz w:val="24"/>
          <w:szCs w:val="24"/>
        </w:rPr>
        <w:t xml:space="preserve">23. </w:t>
      </w:r>
      <w:r w:rsidRPr="00020BAE">
        <w:rPr>
          <w:rFonts w:ascii="Times New Roman" w:hAnsi="Times New Roman"/>
          <w:sz w:val="24"/>
          <w:szCs w:val="24"/>
        </w:rPr>
        <w:t xml:space="preserve">Про затвердження технічної документації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площею 0,2500 га  гр. </w:t>
      </w:r>
      <w:r w:rsidRPr="00020BAE">
        <w:rPr>
          <w:rFonts w:ascii="Times New Roman" w:hAnsi="Times New Roman"/>
          <w:b/>
          <w:sz w:val="24"/>
          <w:szCs w:val="24"/>
        </w:rPr>
        <w:t>Серзі Олені Михайлівні</w:t>
      </w:r>
      <w:r w:rsidRPr="00020BAE">
        <w:rPr>
          <w:rFonts w:ascii="Times New Roman" w:hAnsi="Times New Roman"/>
          <w:sz w:val="24"/>
          <w:szCs w:val="24"/>
        </w:rPr>
        <w:t xml:space="preserve">, розташовану  в с. Студеники Переяслав-Хмельницького району Київської області по вул. Лісова, 95. </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sz w:val="24"/>
          <w:szCs w:val="24"/>
        </w:rPr>
        <w:t xml:space="preserve">ДОПОВІДАЧ: </w:t>
      </w:r>
      <w:proofErr w:type="spellStart"/>
      <w:r w:rsidRPr="00020BAE">
        <w:rPr>
          <w:rFonts w:ascii="Times New Roman" w:hAnsi="Times New Roman"/>
          <w:color w:val="000000"/>
          <w:sz w:val="24"/>
          <w:szCs w:val="24"/>
        </w:rPr>
        <w:t>Дейнега</w:t>
      </w:r>
      <w:proofErr w:type="spellEnd"/>
      <w:r w:rsidRPr="00020BAE">
        <w:rPr>
          <w:rFonts w:ascii="Times New Roman" w:hAnsi="Times New Roman"/>
          <w:color w:val="000000"/>
          <w:sz w:val="24"/>
          <w:szCs w:val="24"/>
        </w:rPr>
        <w:t xml:space="preserve"> М.П. - голова постійної комісії  </w:t>
      </w:r>
      <w:r w:rsidRPr="00020BAE">
        <w:rPr>
          <w:rFonts w:ascii="Times New Roman" w:hAnsi="Times New Roman"/>
          <w:sz w:val="24"/>
          <w:szCs w:val="24"/>
        </w:rPr>
        <w:t>з питань земельних відносин, благоустрою та екології .</w:t>
      </w:r>
    </w:p>
    <w:p w:rsidR="00883FEE" w:rsidRDefault="00A20533" w:rsidP="00A20533">
      <w:pPr>
        <w:pStyle w:val="a4"/>
        <w:jc w:val="both"/>
        <w:rPr>
          <w:ins w:id="40" w:author="Користувач" w:date="2018-12-19T15:56:00Z"/>
          <w:rFonts w:ascii="Times New Roman" w:hAnsi="Times New Roman"/>
          <w:sz w:val="24"/>
          <w:szCs w:val="24"/>
        </w:rPr>
      </w:pPr>
      <w:r w:rsidRPr="00020BAE">
        <w:rPr>
          <w:rFonts w:ascii="Times New Roman" w:hAnsi="Times New Roman"/>
          <w:b/>
          <w:sz w:val="24"/>
          <w:szCs w:val="24"/>
        </w:rPr>
        <w:t xml:space="preserve">24. </w:t>
      </w:r>
      <w:r w:rsidRPr="00020BAE">
        <w:rPr>
          <w:rFonts w:ascii="Times New Roman" w:hAnsi="Times New Roman"/>
          <w:sz w:val="24"/>
          <w:szCs w:val="24"/>
        </w:rPr>
        <w:t xml:space="preserve"> Про затвердження проекту із  землеустрою щодо відведення земельної ділянки у власність </w:t>
      </w:r>
      <w:r w:rsidRPr="00020BAE">
        <w:rPr>
          <w:rFonts w:ascii="Times New Roman" w:hAnsi="Times New Roman"/>
          <w:b/>
          <w:sz w:val="24"/>
          <w:szCs w:val="24"/>
        </w:rPr>
        <w:t xml:space="preserve">гр. </w:t>
      </w:r>
      <w:proofErr w:type="spellStart"/>
      <w:r w:rsidRPr="00020BAE">
        <w:rPr>
          <w:rFonts w:ascii="Times New Roman" w:hAnsi="Times New Roman"/>
          <w:b/>
          <w:sz w:val="24"/>
          <w:szCs w:val="24"/>
        </w:rPr>
        <w:t>Ліщук</w:t>
      </w:r>
      <w:proofErr w:type="spellEnd"/>
      <w:r w:rsidRPr="00020BAE">
        <w:rPr>
          <w:rFonts w:ascii="Times New Roman" w:hAnsi="Times New Roman"/>
          <w:b/>
          <w:sz w:val="24"/>
          <w:szCs w:val="24"/>
        </w:rPr>
        <w:t xml:space="preserve"> Любові Григорівні  </w:t>
      </w:r>
      <w:r w:rsidRPr="00020BAE">
        <w:rPr>
          <w:rFonts w:ascii="Times New Roman" w:hAnsi="Times New Roman"/>
          <w:sz w:val="24"/>
          <w:szCs w:val="24"/>
        </w:rPr>
        <w:t xml:space="preserve">для будівництва і обслуговування житлового будинку, </w:t>
      </w:r>
    </w:p>
    <w:p w:rsidR="00883FEE" w:rsidRDefault="00883FEE" w:rsidP="00A20533">
      <w:pPr>
        <w:pStyle w:val="a4"/>
        <w:jc w:val="both"/>
        <w:rPr>
          <w:ins w:id="41" w:author="Користувач" w:date="2018-12-19T15:56:00Z"/>
          <w:rFonts w:ascii="Times New Roman" w:hAnsi="Times New Roman"/>
          <w:sz w:val="24"/>
          <w:szCs w:val="24"/>
        </w:rPr>
      </w:pPr>
    </w:p>
    <w:p w:rsidR="00883FEE" w:rsidRDefault="00883FEE" w:rsidP="00A20533">
      <w:pPr>
        <w:pStyle w:val="a4"/>
        <w:jc w:val="both"/>
        <w:rPr>
          <w:ins w:id="42" w:author="Користувач" w:date="2018-12-19T15:56:00Z"/>
          <w:rFonts w:ascii="Times New Roman" w:hAnsi="Times New Roman"/>
          <w:sz w:val="24"/>
          <w:szCs w:val="24"/>
        </w:rPr>
      </w:pPr>
    </w:p>
    <w:p w:rsidR="00883FEE" w:rsidRDefault="00883FEE" w:rsidP="00A20533">
      <w:pPr>
        <w:pStyle w:val="a4"/>
        <w:jc w:val="both"/>
        <w:rPr>
          <w:ins w:id="43" w:author="Користувач" w:date="2018-12-19T15:56:00Z"/>
          <w:rFonts w:ascii="Times New Roman" w:hAnsi="Times New Roman"/>
          <w:sz w:val="24"/>
          <w:szCs w:val="24"/>
        </w:rPr>
      </w:pPr>
    </w:p>
    <w:p w:rsidR="00883FEE" w:rsidRDefault="00883FEE" w:rsidP="00A20533">
      <w:pPr>
        <w:pStyle w:val="a4"/>
        <w:jc w:val="both"/>
        <w:rPr>
          <w:ins w:id="44" w:author="Користувач" w:date="2018-12-19T15:56:00Z"/>
          <w:rFonts w:ascii="Times New Roman" w:hAnsi="Times New Roman"/>
          <w:sz w:val="24"/>
          <w:szCs w:val="24"/>
        </w:rPr>
      </w:pPr>
    </w:p>
    <w:p w:rsidR="00A20533" w:rsidRPr="00020BAE" w:rsidRDefault="00A20533" w:rsidP="00A20533">
      <w:pPr>
        <w:pStyle w:val="a4"/>
        <w:jc w:val="both"/>
        <w:rPr>
          <w:rFonts w:ascii="Times New Roman" w:hAnsi="Times New Roman"/>
          <w:b/>
          <w:sz w:val="24"/>
          <w:szCs w:val="24"/>
        </w:rPr>
      </w:pPr>
      <w:r w:rsidRPr="00020BAE">
        <w:rPr>
          <w:rFonts w:ascii="Times New Roman" w:hAnsi="Times New Roman"/>
          <w:sz w:val="24"/>
          <w:szCs w:val="24"/>
        </w:rPr>
        <w:t>господарських будівель і споруд  (присадибна ділянка) площею 0,2500 га, за адресою: Київська область, Переяслав-Хмельницький район, село Переяславське, вулиця Центральна, 85.</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sz w:val="24"/>
          <w:szCs w:val="24"/>
        </w:rPr>
        <w:t xml:space="preserve">ДОПОВІДАЧ: </w:t>
      </w:r>
      <w:proofErr w:type="spellStart"/>
      <w:r w:rsidRPr="00020BAE">
        <w:rPr>
          <w:rFonts w:ascii="Times New Roman" w:hAnsi="Times New Roman"/>
          <w:color w:val="000000"/>
          <w:sz w:val="24"/>
          <w:szCs w:val="24"/>
        </w:rPr>
        <w:t>Дейнега</w:t>
      </w:r>
      <w:proofErr w:type="spellEnd"/>
      <w:r w:rsidRPr="00020BAE">
        <w:rPr>
          <w:rFonts w:ascii="Times New Roman" w:hAnsi="Times New Roman"/>
          <w:color w:val="000000"/>
          <w:sz w:val="24"/>
          <w:szCs w:val="24"/>
        </w:rPr>
        <w:t xml:space="preserve"> М.П. - голова постійної комісії  </w:t>
      </w:r>
      <w:r w:rsidRPr="00020BAE">
        <w:rPr>
          <w:rFonts w:ascii="Times New Roman" w:hAnsi="Times New Roman"/>
          <w:sz w:val="24"/>
          <w:szCs w:val="24"/>
        </w:rPr>
        <w:t>з питань земельних відносин, благоустрою та екології.</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b/>
          <w:sz w:val="24"/>
          <w:szCs w:val="24"/>
        </w:rPr>
        <w:t xml:space="preserve">25. </w:t>
      </w:r>
      <w:r w:rsidRPr="00020BAE">
        <w:rPr>
          <w:rFonts w:ascii="Times New Roman" w:hAnsi="Times New Roman"/>
          <w:sz w:val="24"/>
          <w:szCs w:val="24"/>
        </w:rPr>
        <w:t xml:space="preserve">Про затвердження технічної документації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площею 0,1500 га  гр. </w:t>
      </w:r>
      <w:proofErr w:type="spellStart"/>
      <w:r w:rsidRPr="00020BAE">
        <w:rPr>
          <w:rFonts w:ascii="Times New Roman" w:hAnsi="Times New Roman"/>
          <w:b/>
          <w:sz w:val="24"/>
          <w:szCs w:val="24"/>
        </w:rPr>
        <w:t>Блощинській</w:t>
      </w:r>
      <w:proofErr w:type="spellEnd"/>
      <w:r w:rsidRPr="00020BAE">
        <w:rPr>
          <w:rFonts w:ascii="Times New Roman" w:hAnsi="Times New Roman"/>
          <w:b/>
          <w:sz w:val="24"/>
          <w:szCs w:val="24"/>
        </w:rPr>
        <w:t xml:space="preserve"> Ніні Павлівні</w:t>
      </w:r>
      <w:r w:rsidRPr="00020BAE">
        <w:rPr>
          <w:rFonts w:ascii="Times New Roman" w:hAnsi="Times New Roman"/>
          <w:sz w:val="24"/>
          <w:szCs w:val="24"/>
        </w:rPr>
        <w:t xml:space="preserve">, розташовану  в с. Студеники Переяслав-Хмельницького району Київської області по вул. Шкільна, 17. </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sz w:val="24"/>
          <w:szCs w:val="24"/>
        </w:rPr>
        <w:t xml:space="preserve">ДОПОВІДАЧ: </w:t>
      </w:r>
      <w:proofErr w:type="spellStart"/>
      <w:r w:rsidRPr="00020BAE">
        <w:rPr>
          <w:rFonts w:ascii="Times New Roman" w:hAnsi="Times New Roman"/>
          <w:color w:val="000000"/>
          <w:sz w:val="24"/>
          <w:szCs w:val="24"/>
        </w:rPr>
        <w:t>Дейнега</w:t>
      </w:r>
      <w:proofErr w:type="spellEnd"/>
      <w:r w:rsidRPr="00020BAE">
        <w:rPr>
          <w:rFonts w:ascii="Times New Roman" w:hAnsi="Times New Roman"/>
          <w:color w:val="000000"/>
          <w:sz w:val="24"/>
          <w:szCs w:val="24"/>
        </w:rPr>
        <w:t xml:space="preserve"> М.П. - голова постійної комісії  </w:t>
      </w:r>
      <w:r w:rsidRPr="00020BAE">
        <w:rPr>
          <w:rFonts w:ascii="Times New Roman" w:hAnsi="Times New Roman"/>
          <w:sz w:val="24"/>
          <w:szCs w:val="24"/>
        </w:rPr>
        <w:t>з питань земельних відносин, благоустрою та екології .</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b/>
          <w:sz w:val="24"/>
          <w:szCs w:val="24"/>
        </w:rPr>
        <w:t xml:space="preserve">26. </w:t>
      </w:r>
      <w:r w:rsidRPr="00020BAE">
        <w:rPr>
          <w:rFonts w:ascii="Times New Roman" w:hAnsi="Times New Roman"/>
          <w:sz w:val="24"/>
          <w:szCs w:val="24"/>
        </w:rPr>
        <w:t xml:space="preserve">Про затвердження технічної документації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площею 0,2500 га  гр. </w:t>
      </w:r>
      <w:proofErr w:type="spellStart"/>
      <w:r w:rsidRPr="00020BAE">
        <w:rPr>
          <w:rFonts w:ascii="Times New Roman" w:hAnsi="Times New Roman"/>
          <w:b/>
          <w:sz w:val="24"/>
          <w:szCs w:val="24"/>
        </w:rPr>
        <w:t>Горяєву</w:t>
      </w:r>
      <w:proofErr w:type="spellEnd"/>
      <w:r w:rsidRPr="00020BAE">
        <w:rPr>
          <w:rFonts w:ascii="Times New Roman" w:hAnsi="Times New Roman"/>
          <w:b/>
          <w:sz w:val="24"/>
          <w:szCs w:val="24"/>
        </w:rPr>
        <w:t xml:space="preserve"> Михайлу Михайловичу</w:t>
      </w:r>
      <w:r w:rsidRPr="00020BAE">
        <w:rPr>
          <w:rFonts w:ascii="Times New Roman" w:hAnsi="Times New Roman"/>
          <w:sz w:val="24"/>
          <w:szCs w:val="24"/>
        </w:rPr>
        <w:t xml:space="preserve">, розташовану  в с. </w:t>
      </w:r>
      <w:proofErr w:type="spellStart"/>
      <w:r w:rsidRPr="00020BAE">
        <w:rPr>
          <w:rFonts w:ascii="Times New Roman" w:hAnsi="Times New Roman"/>
          <w:sz w:val="24"/>
          <w:szCs w:val="24"/>
        </w:rPr>
        <w:t>Сомкова</w:t>
      </w:r>
      <w:proofErr w:type="spellEnd"/>
      <w:r w:rsidRPr="00020BAE">
        <w:rPr>
          <w:rFonts w:ascii="Times New Roman" w:hAnsi="Times New Roman"/>
          <w:sz w:val="24"/>
          <w:szCs w:val="24"/>
        </w:rPr>
        <w:t xml:space="preserve"> Долина Переяслав-Хмельницького району Київської області по вул. Христини </w:t>
      </w:r>
      <w:proofErr w:type="spellStart"/>
      <w:r w:rsidRPr="00020BAE">
        <w:rPr>
          <w:rFonts w:ascii="Times New Roman" w:hAnsi="Times New Roman"/>
          <w:sz w:val="24"/>
          <w:szCs w:val="24"/>
        </w:rPr>
        <w:t>Цуприк</w:t>
      </w:r>
      <w:proofErr w:type="spellEnd"/>
      <w:r w:rsidRPr="00020BAE">
        <w:rPr>
          <w:rFonts w:ascii="Times New Roman" w:hAnsi="Times New Roman"/>
          <w:sz w:val="24"/>
          <w:szCs w:val="24"/>
        </w:rPr>
        <w:t xml:space="preserve">, 41. </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sz w:val="24"/>
          <w:szCs w:val="24"/>
        </w:rPr>
        <w:t xml:space="preserve">ДОПОВІДАЧ: </w:t>
      </w:r>
      <w:proofErr w:type="spellStart"/>
      <w:r w:rsidRPr="00020BAE">
        <w:rPr>
          <w:rFonts w:ascii="Times New Roman" w:hAnsi="Times New Roman"/>
          <w:color w:val="000000"/>
          <w:sz w:val="24"/>
          <w:szCs w:val="24"/>
        </w:rPr>
        <w:t>Дейнега</w:t>
      </w:r>
      <w:proofErr w:type="spellEnd"/>
      <w:r w:rsidRPr="00020BAE">
        <w:rPr>
          <w:rFonts w:ascii="Times New Roman" w:hAnsi="Times New Roman"/>
          <w:color w:val="000000"/>
          <w:sz w:val="24"/>
          <w:szCs w:val="24"/>
        </w:rPr>
        <w:t xml:space="preserve"> М.П. - голова постійної комісії  </w:t>
      </w:r>
      <w:r w:rsidRPr="00020BAE">
        <w:rPr>
          <w:rFonts w:ascii="Times New Roman" w:hAnsi="Times New Roman"/>
          <w:sz w:val="24"/>
          <w:szCs w:val="24"/>
        </w:rPr>
        <w:t>з питань земельних відносин, благоустрою та екології .</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b/>
          <w:sz w:val="24"/>
          <w:szCs w:val="24"/>
        </w:rPr>
        <w:t xml:space="preserve">27. </w:t>
      </w:r>
      <w:r w:rsidRPr="00020BAE">
        <w:rPr>
          <w:rFonts w:ascii="Times New Roman" w:hAnsi="Times New Roman"/>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0,6000 га  гр. </w:t>
      </w:r>
      <w:r w:rsidRPr="00020BAE">
        <w:rPr>
          <w:rFonts w:ascii="Times New Roman" w:hAnsi="Times New Roman"/>
          <w:b/>
          <w:sz w:val="24"/>
          <w:szCs w:val="24"/>
        </w:rPr>
        <w:t>Матюсі Віталію Миколайовичу</w:t>
      </w:r>
      <w:r w:rsidRPr="00020BAE">
        <w:rPr>
          <w:rFonts w:ascii="Times New Roman" w:hAnsi="Times New Roman"/>
          <w:sz w:val="24"/>
          <w:szCs w:val="24"/>
        </w:rPr>
        <w:t xml:space="preserve">, розташовану  в с. Соснова Переяслав-Хмельницького району Київської області . </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sz w:val="24"/>
          <w:szCs w:val="24"/>
        </w:rPr>
        <w:t xml:space="preserve">ДОПОВІДАЧ: </w:t>
      </w:r>
      <w:proofErr w:type="spellStart"/>
      <w:r w:rsidRPr="00020BAE">
        <w:rPr>
          <w:rFonts w:ascii="Times New Roman" w:hAnsi="Times New Roman"/>
          <w:color w:val="000000"/>
          <w:sz w:val="24"/>
          <w:szCs w:val="24"/>
        </w:rPr>
        <w:t>Дейнега</w:t>
      </w:r>
      <w:proofErr w:type="spellEnd"/>
      <w:r w:rsidRPr="00020BAE">
        <w:rPr>
          <w:rFonts w:ascii="Times New Roman" w:hAnsi="Times New Roman"/>
          <w:color w:val="000000"/>
          <w:sz w:val="24"/>
          <w:szCs w:val="24"/>
        </w:rPr>
        <w:t xml:space="preserve"> М.П. - голова постійної комісії  </w:t>
      </w:r>
      <w:r w:rsidRPr="00020BAE">
        <w:rPr>
          <w:rFonts w:ascii="Times New Roman" w:hAnsi="Times New Roman"/>
          <w:sz w:val="24"/>
          <w:szCs w:val="24"/>
        </w:rPr>
        <w:t>з питань земельних відносин, благоустрою та екології .</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b/>
          <w:sz w:val="24"/>
          <w:szCs w:val="24"/>
        </w:rPr>
        <w:t xml:space="preserve">28. </w:t>
      </w:r>
      <w:r w:rsidRPr="00020BAE">
        <w:rPr>
          <w:rFonts w:ascii="Times New Roman" w:hAnsi="Times New Roman"/>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0,4000 га  гр. </w:t>
      </w:r>
      <w:r w:rsidRPr="00020BAE">
        <w:rPr>
          <w:rFonts w:ascii="Times New Roman" w:hAnsi="Times New Roman"/>
          <w:b/>
          <w:sz w:val="24"/>
          <w:szCs w:val="24"/>
        </w:rPr>
        <w:t>Серзі Василю Івановичу</w:t>
      </w:r>
      <w:r w:rsidRPr="00020BAE">
        <w:rPr>
          <w:rFonts w:ascii="Times New Roman" w:hAnsi="Times New Roman"/>
          <w:sz w:val="24"/>
          <w:szCs w:val="24"/>
        </w:rPr>
        <w:t xml:space="preserve">, розташовану  в с. Студеники Переяслав-Хмельницького району Київської області </w:t>
      </w:r>
      <w:del w:id="45" w:author="Користувач" w:date="2018-12-19T15:56:00Z">
        <w:r w:rsidRPr="00020BAE" w:rsidDel="00883FEE">
          <w:rPr>
            <w:rFonts w:ascii="Times New Roman" w:hAnsi="Times New Roman"/>
            <w:sz w:val="24"/>
            <w:szCs w:val="24"/>
          </w:rPr>
          <w:delText xml:space="preserve">. </w:delText>
        </w:r>
      </w:del>
    </w:p>
    <w:p w:rsidR="00A20533" w:rsidRPr="00020BAE" w:rsidRDefault="00A20533" w:rsidP="00A20533">
      <w:pPr>
        <w:pStyle w:val="a4"/>
        <w:jc w:val="both"/>
        <w:rPr>
          <w:rFonts w:ascii="Times New Roman" w:hAnsi="Times New Roman"/>
          <w:sz w:val="24"/>
          <w:szCs w:val="24"/>
        </w:rPr>
      </w:pPr>
      <w:r w:rsidRPr="00020BAE">
        <w:rPr>
          <w:rFonts w:ascii="Times New Roman" w:hAnsi="Times New Roman"/>
          <w:sz w:val="24"/>
          <w:szCs w:val="24"/>
        </w:rPr>
        <w:t xml:space="preserve">ДОПОВІДАЧ: </w:t>
      </w:r>
      <w:proofErr w:type="spellStart"/>
      <w:r w:rsidRPr="00020BAE">
        <w:rPr>
          <w:rFonts w:ascii="Times New Roman" w:hAnsi="Times New Roman"/>
          <w:color w:val="000000"/>
          <w:sz w:val="24"/>
          <w:szCs w:val="24"/>
        </w:rPr>
        <w:t>Дейнега</w:t>
      </w:r>
      <w:proofErr w:type="spellEnd"/>
      <w:r w:rsidRPr="00020BAE">
        <w:rPr>
          <w:rFonts w:ascii="Times New Roman" w:hAnsi="Times New Roman"/>
          <w:color w:val="000000"/>
          <w:sz w:val="24"/>
          <w:szCs w:val="24"/>
        </w:rPr>
        <w:t xml:space="preserve"> М.П. - голова постійної комісії  </w:t>
      </w:r>
      <w:r w:rsidRPr="00020BAE">
        <w:rPr>
          <w:rFonts w:ascii="Times New Roman" w:hAnsi="Times New Roman"/>
          <w:sz w:val="24"/>
          <w:szCs w:val="24"/>
        </w:rPr>
        <w:t>з питань земельних відносин, благоустрою та екології .</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b/>
          <w:sz w:val="24"/>
          <w:szCs w:val="24"/>
        </w:rPr>
        <w:t xml:space="preserve">29. </w:t>
      </w:r>
      <w:r w:rsidRPr="00020BAE">
        <w:rPr>
          <w:rFonts w:ascii="Times New Roman" w:hAnsi="Times New Roman"/>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0,1000 га  гр. </w:t>
      </w:r>
      <w:r w:rsidRPr="00020BAE">
        <w:rPr>
          <w:rFonts w:ascii="Times New Roman" w:hAnsi="Times New Roman"/>
          <w:b/>
          <w:sz w:val="24"/>
          <w:szCs w:val="24"/>
        </w:rPr>
        <w:t>Серзі Олені Михайлівні</w:t>
      </w:r>
      <w:r w:rsidRPr="00020BAE">
        <w:rPr>
          <w:rFonts w:ascii="Times New Roman" w:hAnsi="Times New Roman"/>
          <w:sz w:val="24"/>
          <w:szCs w:val="24"/>
        </w:rPr>
        <w:t xml:space="preserve">, розташовану  в с. Студеники Переяслав-Хмельницького району Київської області по вул. Лісова, 95. </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sz w:val="24"/>
          <w:szCs w:val="24"/>
        </w:rPr>
        <w:t xml:space="preserve">ДОПОВІДАЧ: </w:t>
      </w:r>
      <w:proofErr w:type="spellStart"/>
      <w:r w:rsidRPr="00020BAE">
        <w:rPr>
          <w:rFonts w:ascii="Times New Roman" w:hAnsi="Times New Roman"/>
          <w:color w:val="000000"/>
          <w:sz w:val="24"/>
          <w:szCs w:val="24"/>
        </w:rPr>
        <w:t>Дейнега</w:t>
      </w:r>
      <w:proofErr w:type="spellEnd"/>
      <w:r w:rsidRPr="00020BAE">
        <w:rPr>
          <w:rFonts w:ascii="Times New Roman" w:hAnsi="Times New Roman"/>
          <w:color w:val="000000"/>
          <w:sz w:val="24"/>
          <w:szCs w:val="24"/>
        </w:rPr>
        <w:t xml:space="preserve"> М.П. - голова постійної комісії  </w:t>
      </w:r>
      <w:r w:rsidRPr="00020BAE">
        <w:rPr>
          <w:rFonts w:ascii="Times New Roman" w:hAnsi="Times New Roman"/>
          <w:sz w:val="24"/>
          <w:szCs w:val="24"/>
        </w:rPr>
        <w:t>з питань земельних відносин, благоустрою та екології .</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b/>
          <w:sz w:val="24"/>
          <w:szCs w:val="24"/>
        </w:rPr>
        <w:t xml:space="preserve">30. </w:t>
      </w:r>
      <w:r w:rsidRPr="00020BAE">
        <w:rPr>
          <w:rFonts w:ascii="Times New Roman" w:hAnsi="Times New Roman"/>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0,5500 га  гр. </w:t>
      </w:r>
      <w:proofErr w:type="spellStart"/>
      <w:r w:rsidRPr="00020BAE">
        <w:rPr>
          <w:rFonts w:ascii="Times New Roman" w:hAnsi="Times New Roman"/>
          <w:b/>
          <w:sz w:val="24"/>
          <w:szCs w:val="24"/>
        </w:rPr>
        <w:t>Тіхонову</w:t>
      </w:r>
      <w:proofErr w:type="spellEnd"/>
      <w:r w:rsidRPr="00020BAE">
        <w:rPr>
          <w:rFonts w:ascii="Times New Roman" w:hAnsi="Times New Roman"/>
          <w:b/>
          <w:sz w:val="24"/>
          <w:szCs w:val="24"/>
        </w:rPr>
        <w:t xml:space="preserve"> Миколі Григоровичу</w:t>
      </w:r>
      <w:r w:rsidRPr="00020BAE">
        <w:rPr>
          <w:rFonts w:ascii="Times New Roman" w:hAnsi="Times New Roman"/>
          <w:sz w:val="24"/>
          <w:szCs w:val="24"/>
        </w:rPr>
        <w:t xml:space="preserve">, розташовану  в с. Студеники Переяслав-Хмельницького району Київської області . </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sz w:val="24"/>
          <w:szCs w:val="24"/>
        </w:rPr>
        <w:t xml:space="preserve">ДОПОВІДАЧ: </w:t>
      </w:r>
      <w:proofErr w:type="spellStart"/>
      <w:r w:rsidRPr="00020BAE">
        <w:rPr>
          <w:rFonts w:ascii="Times New Roman" w:hAnsi="Times New Roman"/>
          <w:color w:val="000000"/>
          <w:sz w:val="24"/>
          <w:szCs w:val="24"/>
        </w:rPr>
        <w:t>Дейнега</w:t>
      </w:r>
      <w:proofErr w:type="spellEnd"/>
      <w:r w:rsidRPr="00020BAE">
        <w:rPr>
          <w:rFonts w:ascii="Times New Roman" w:hAnsi="Times New Roman"/>
          <w:color w:val="000000"/>
          <w:sz w:val="24"/>
          <w:szCs w:val="24"/>
        </w:rPr>
        <w:t xml:space="preserve"> М.П. - голова постійної комісії  </w:t>
      </w:r>
      <w:r w:rsidRPr="00020BAE">
        <w:rPr>
          <w:rFonts w:ascii="Times New Roman" w:hAnsi="Times New Roman"/>
          <w:sz w:val="24"/>
          <w:szCs w:val="24"/>
        </w:rPr>
        <w:t xml:space="preserve">з питань земельних відносин, благоустрою та екології. </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b/>
          <w:sz w:val="24"/>
          <w:szCs w:val="24"/>
        </w:rPr>
        <w:t xml:space="preserve">31. </w:t>
      </w:r>
      <w:r w:rsidRPr="00020BAE">
        <w:rPr>
          <w:rFonts w:ascii="Times New Roman" w:hAnsi="Times New Roman"/>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0,6000 га  гр. </w:t>
      </w:r>
      <w:proofErr w:type="spellStart"/>
      <w:r w:rsidRPr="00020BAE">
        <w:rPr>
          <w:rFonts w:ascii="Times New Roman" w:hAnsi="Times New Roman"/>
          <w:b/>
          <w:sz w:val="24"/>
          <w:szCs w:val="24"/>
        </w:rPr>
        <w:t>Горяєву</w:t>
      </w:r>
      <w:proofErr w:type="spellEnd"/>
      <w:r w:rsidRPr="00020BAE">
        <w:rPr>
          <w:rFonts w:ascii="Times New Roman" w:hAnsi="Times New Roman"/>
          <w:b/>
          <w:sz w:val="24"/>
          <w:szCs w:val="24"/>
        </w:rPr>
        <w:t xml:space="preserve"> Михайлу  Михайловичу</w:t>
      </w:r>
      <w:r w:rsidRPr="00020BAE">
        <w:rPr>
          <w:rFonts w:ascii="Times New Roman" w:hAnsi="Times New Roman"/>
          <w:sz w:val="24"/>
          <w:szCs w:val="24"/>
        </w:rPr>
        <w:t xml:space="preserve">, розташовану  в с. </w:t>
      </w:r>
      <w:proofErr w:type="spellStart"/>
      <w:r w:rsidRPr="00020BAE">
        <w:rPr>
          <w:rFonts w:ascii="Times New Roman" w:hAnsi="Times New Roman"/>
          <w:sz w:val="24"/>
          <w:szCs w:val="24"/>
        </w:rPr>
        <w:t>Сомкова</w:t>
      </w:r>
      <w:proofErr w:type="spellEnd"/>
      <w:r w:rsidRPr="00020BAE">
        <w:rPr>
          <w:rFonts w:ascii="Times New Roman" w:hAnsi="Times New Roman"/>
          <w:sz w:val="24"/>
          <w:szCs w:val="24"/>
        </w:rPr>
        <w:t xml:space="preserve"> Долина Переяслав-Хмельницького району Київської області по вул. Христини </w:t>
      </w:r>
      <w:proofErr w:type="spellStart"/>
      <w:r w:rsidRPr="00020BAE">
        <w:rPr>
          <w:rFonts w:ascii="Times New Roman" w:hAnsi="Times New Roman"/>
          <w:sz w:val="24"/>
          <w:szCs w:val="24"/>
        </w:rPr>
        <w:t>Цуприк</w:t>
      </w:r>
      <w:proofErr w:type="spellEnd"/>
      <w:r w:rsidRPr="00020BAE">
        <w:rPr>
          <w:rFonts w:ascii="Times New Roman" w:hAnsi="Times New Roman"/>
          <w:sz w:val="24"/>
          <w:szCs w:val="24"/>
        </w:rPr>
        <w:t xml:space="preserve">, 41 . </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sz w:val="24"/>
          <w:szCs w:val="24"/>
        </w:rPr>
        <w:t xml:space="preserve">ДОПОВІДАЧ: </w:t>
      </w:r>
      <w:proofErr w:type="spellStart"/>
      <w:r w:rsidRPr="00020BAE">
        <w:rPr>
          <w:rFonts w:ascii="Times New Roman" w:hAnsi="Times New Roman"/>
          <w:color w:val="000000"/>
          <w:sz w:val="24"/>
          <w:szCs w:val="24"/>
        </w:rPr>
        <w:t>Дейнега</w:t>
      </w:r>
      <w:proofErr w:type="spellEnd"/>
      <w:r w:rsidRPr="00020BAE">
        <w:rPr>
          <w:rFonts w:ascii="Times New Roman" w:hAnsi="Times New Roman"/>
          <w:color w:val="000000"/>
          <w:sz w:val="24"/>
          <w:szCs w:val="24"/>
        </w:rPr>
        <w:t xml:space="preserve"> М.П. - голова постійної комісії  </w:t>
      </w:r>
      <w:r w:rsidRPr="00020BAE">
        <w:rPr>
          <w:rFonts w:ascii="Times New Roman" w:hAnsi="Times New Roman"/>
          <w:sz w:val="24"/>
          <w:szCs w:val="24"/>
        </w:rPr>
        <w:t>з питань земельних відносин, благоустрою та екології .</w:t>
      </w:r>
    </w:p>
    <w:p w:rsidR="00A20533" w:rsidRPr="00020BAE" w:rsidDel="00C62B22" w:rsidRDefault="00A20533" w:rsidP="00A20533">
      <w:pPr>
        <w:pStyle w:val="a4"/>
        <w:jc w:val="both"/>
        <w:rPr>
          <w:del w:id="46" w:author="g" w:date="2019-09-05T18:51:00Z"/>
          <w:rFonts w:ascii="Times New Roman" w:hAnsi="Times New Roman"/>
          <w:sz w:val="24"/>
          <w:szCs w:val="24"/>
        </w:rPr>
      </w:pPr>
      <w:r w:rsidRPr="00020BAE">
        <w:rPr>
          <w:rFonts w:ascii="Times New Roman" w:hAnsi="Times New Roman"/>
          <w:b/>
          <w:sz w:val="24"/>
          <w:szCs w:val="24"/>
        </w:rPr>
        <w:lastRenderedPageBreak/>
        <w:t xml:space="preserve">32. </w:t>
      </w:r>
      <w:r w:rsidRPr="00020BAE">
        <w:rPr>
          <w:rFonts w:ascii="Times New Roman" w:hAnsi="Times New Roman"/>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0,6000 га  гр. </w:t>
      </w:r>
      <w:proofErr w:type="spellStart"/>
      <w:r w:rsidRPr="00020BAE">
        <w:rPr>
          <w:rFonts w:ascii="Times New Roman" w:hAnsi="Times New Roman"/>
          <w:b/>
          <w:sz w:val="24"/>
          <w:szCs w:val="24"/>
        </w:rPr>
        <w:t>Горяєвій</w:t>
      </w:r>
      <w:proofErr w:type="spellEnd"/>
      <w:r w:rsidRPr="00020BAE">
        <w:rPr>
          <w:rFonts w:ascii="Times New Roman" w:hAnsi="Times New Roman"/>
          <w:b/>
          <w:sz w:val="24"/>
          <w:szCs w:val="24"/>
        </w:rPr>
        <w:t xml:space="preserve">  Надії Федорівні</w:t>
      </w:r>
      <w:r w:rsidRPr="00020BAE">
        <w:rPr>
          <w:rFonts w:ascii="Times New Roman" w:hAnsi="Times New Roman"/>
          <w:sz w:val="24"/>
          <w:szCs w:val="24"/>
        </w:rPr>
        <w:t xml:space="preserve">, розташовану  в с. </w:t>
      </w:r>
      <w:proofErr w:type="spellStart"/>
      <w:r w:rsidRPr="00020BAE">
        <w:rPr>
          <w:rFonts w:ascii="Times New Roman" w:hAnsi="Times New Roman"/>
          <w:sz w:val="24"/>
          <w:szCs w:val="24"/>
        </w:rPr>
        <w:t>Сомкова</w:t>
      </w:r>
      <w:proofErr w:type="spellEnd"/>
      <w:r w:rsidRPr="00020BAE">
        <w:rPr>
          <w:rFonts w:ascii="Times New Roman" w:hAnsi="Times New Roman"/>
          <w:sz w:val="24"/>
          <w:szCs w:val="24"/>
        </w:rPr>
        <w:t xml:space="preserve"> Долина Переяслав-Хмельницького району Київської області . </w:t>
      </w:r>
    </w:p>
    <w:p w:rsidR="00883FEE" w:rsidDel="00C62B22" w:rsidRDefault="00883FEE" w:rsidP="00A20533">
      <w:pPr>
        <w:pStyle w:val="a4"/>
        <w:jc w:val="both"/>
        <w:rPr>
          <w:ins w:id="47" w:author="Користувач" w:date="2018-12-19T15:57:00Z"/>
          <w:del w:id="48" w:author="g" w:date="2019-09-05T18:51:00Z"/>
          <w:rFonts w:ascii="Times New Roman" w:hAnsi="Times New Roman"/>
          <w:sz w:val="24"/>
          <w:szCs w:val="24"/>
        </w:rPr>
      </w:pPr>
    </w:p>
    <w:p w:rsidR="00883FEE" w:rsidDel="00C62B22" w:rsidRDefault="00883FEE" w:rsidP="00A20533">
      <w:pPr>
        <w:pStyle w:val="a4"/>
        <w:jc w:val="both"/>
        <w:rPr>
          <w:ins w:id="49" w:author="Користувач" w:date="2018-12-19T15:57:00Z"/>
          <w:del w:id="50" w:author="g" w:date="2019-09-05T18:51:00Z"/>
          <w:rFonts w:ascii="Times New Roman" w:hAnsi="Times New Roman"/>
          <w:sz w:val="24"/>
          <w:szCs w:val="24"/>
        </w:rPr>
      </w:pPr>
    </w:p>
    <w:p w:rsidR="00883FEE" w:rsidRPr="00C62B22" w:rsidRDefault="00883FEE" w:rsidP="00C62B22">
      <w:pPr>
        <w:pStyle w:val="a4"/>
        <w:rPr>
          <w:ins w:id="51" w:author="Користувач" w:date="2018-12-19T15:57:00Z"/>
          <w:rPrChange w:id="52" w:author="g" w:date="2019-09-05T18:51:00Z">
            <w:rPr>
              <w:ins w:id="53" w:author="Користувач" w:date="2018-12-19T15:57:00Z"/>
              <w:rFonts w:ascii="Times New Roman" w:hAnsi="Times New Roman"/>
              <w:sz w:val="24"/>
              <w:szCs w:val="24"/>
            </w:rPr>
          </w:rPrChange>
        </w:rPr>
        <w:pPrChange w:id="54" w:author="g" w:date="2019-09-05T18:51:00Z">
          <w:pPr>
            <w:pStyle w:val="a4"/>
            <w:jc w:val="both"/>
          </w:pPr>
        </w:pPrChange>
      </w:pPr>
    </w:p>
    <w:p w:rsidR="00883FEE" w:rsidRDefault="00883FEE" w:rsidP="00A20533">
      <w:pPr>
        <w:pStyle w:val="a4"/>
        <w:jc w:val="both"/>
        <w:rPr>
          <w:ins w:id="55" w:author="Користувач" w:date="2018-12-19T15:57:00Z"/>
          <w:rFonts w:ascii="Times New Roman" w:hAnsi="Times New Roman"/>
          <w:sz w:val="24"/>
          <w:szCs w:val="24"/>
        </w:rPr>
      </w:pPr>
    </w:p>
    <w:p w:rsidR="00A20533" w:rsidRPr="00020BAE" w:rsidRDefault="00A20533" w:rsidP="00A20533">
      <w:pPr>
        <w:pStyle w:val="a4"/>
        <w:jc w:val="both"/>
        <w:rPr>
          <w:rFonts w:ascii="Times New Roman" w:hAnsi="Times New Roman"/>
          <w:sz w:val="24"/>
          <w:szCs w:val="24"/>
        </w:rPr>
      </w:pPr>
      <w:r w:rsidRPr="00020BAE">
        <w:rPr>
          <w:rFonts w:ascii="Times New Roman" w:hAnsi="Times New Roman"/>
          <w:sz w:val="24"/>
          <w:szCs w:val="24"/>
        </w:rPr>
        <w:t xml:space="preserve">ДОПОВІДАЧ: </w:t>
      </w:r>
      <w:proofErr w:type="spellStart"/>
      <w:r w:rsidRPr="00020BAE">
        <w:rPr>
          <w:rFonts w:ascii="Times New Roman" w:hAnsi="Times New Roman"/>
          <w:color w:val="000000"/>
          <w:sz w:val="24"/>
          <w:szCs w:val="24"/>
        </w:rPr>
        <w:t>Дейнега</w:t>
      </w:r>
      <w:proofErr w:type="spellEnd"/>
      <w:r w:rsidRPr="00020BAE">
        <w:rPr>
          <w:rFonts w:ascii="Times New Roman" w:hAnsi="Times New Roman"/>
          <w:color w:val="000000"/>
          <w:sz w:val="24"/>
          <w:szCs w:val="24"/>
        </w:rPr>
        <w:t xml:space="preserve"> М.П. - голова постійної комісії  </w:t>
      </w:r>
      <w:r w:rsidRPr="00020BAE">
        <w:rPr>
          <w:rFonts w:ascii="Times New Roman" w:hAnsi="Times New Roman"/>
          <w:sz w:val="24"/>
          <w:szCs w:val="24"/>
        </w:rPr>
        <w:t>з питань земельних відносин, благоустрою та екології .</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b/>
          <w:sz w:val="24"/>
          <w:szCs w:val="24"/>
        </w:rPr>
        <w:t xml:space="preserve">33. </w:t>
      </w:r>
      <w:r w:rsidRPr="00020BAE">
        <w:rPr>
          <w:rFonts w:ascii="Times New Roman" w:hAnsi="Times New Roman"/>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0,1328 га  гр. </w:t>
      </w:r>
      <w:r w:rsidRPr="00020BAE">
        <w:rPr>
          <w:rFonts w:ascii="Times New Roman" w:hAnsi="Times New Roman"/>
          <w:b/>
          <w:sz w:val="24"/>
          <w:szCs w:val="24"/>
        </w:rPr>
        <w:t>Черниш Надії Михайлівні</w:t>
      </w:r>
      <w:r w:rsidRPr="00020BAE">
        <w:rPr>
          <w:rFonts w:ascii="Times New Roman" w:hAnsi="Times New Roman"/>
          <w:sz w:val="24"/>
          <w:szCs w:val="24"/>
        </w:rPr>
        <w:t xml:space="preserve">, розташовану  в с. Студеники Переяслав-Хмельницького району Київської області по вул. </w:t>
      </w:r>
      <w:proofErr w:type="spellStart"/>
      <w:r w:rsidRPr="00020BAE">
        <w:rPr>
          <w:rFonts w:ascii="Times New Roman" w:hAnsi="Times New Roman"/>
          <w:sz w:val="24"/>
          <w:szCs w:val="24"/>
        </w:rPr>
        <w:t>Якушева</w:t>
      </w:r>
      <w:proofErr w:type="spellEnd"/>
      <w:r w:rsidRPr="00020BAE">
        <w:rPr>
          <w:rFonts w:ascii="Times New Roman" w:hAnsi="Times New Roman"/>
          <w:sz w:val="24"/>
          <w:szCs w:val="24"/>
        </w:rPr>
        <w:t xml:space="preserve">, 39 . </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sz w:val="24"/>
          <w:szCs w:val="24"/>
        </w:rPr>
        <w:t xml:space="preserve">ДОПОВІДАЧ: </w:t>
      </w:r>
      <w:proofErr w:type="spellStart"/>
      <w:r w:rsidRPr="00020BAE">
        <w:rPr>
          <w:rFonts w:ascii="Times New Roman" w:hAnsi="Times New Roman"/>
          <w:color w:val="000000"/>
          <w:sz w:val="24"/>
          <w:szCs w:val="24"/>
        </w:rPr>
        <w:t>Дейнега</w:t>
      </w:r>
      <w:proofErr w:type="spellEnd"/>
      <w:r w:rsidRPr="00020BAE">
        <w:rPr>
          <w:rFonts w:ascii="Times New Roman" w:hAnsi="Times New Roman"/>
          <w:color w:val="000000"/>
          <w:sz w:val="24"/>
          <w:szCs w:val="24"/>
        </w:rPr>
        <w:t xml:space="preserve"> М.П. - голова постійної комісії  </w:t>
      </w:r>
      <w:r w:rsidRPr="00020BAE">
        <w:rPr>
          <w:rFonts w:ascii="Times New Roman" w:hAnsi="Times New Roman"/>
          <w:sz w:val="24"/>
          <w:szCs w:val="24"/>
        </w:rPr>
        <w:t>з питань земельних відносин, благоустрою та екології.</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b/>
          <w:sz w:val="24"/>
          <w:szCs w:val="24"/>
        </w:rPr>
        <w:t xml:space="preserve">34. </w:t>
      </w:r>
      <w:r w:rsidRPr="00020BAE">
        <w:rPr>
          <w:rFonts w:ascii="Times New Roman" w:hAnsi="Times New Roman"/>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0,1000 га  гр. </w:t>
      </w:r>
      <w:proofErr w:type="spellStart"/>
      <w:r w:rsidRPr="00020BAE">
        <w:rPr>
          <w:rFonts w:ascii="Times New Roman" w:hAnsi="Times New Roman"/>
          <w:b/>
          <w:sz w:val="24"/>
          <w:szCs w:val="24"/>
        </w:rPr>
        <w:t>Лой</w:t>
      </w:r>
      <w:proofErr w:type="spellEnd"/>
      <w:r w:rsidRPr="00020BAE">
        <w:rPr>
          <w:rFonts w:ascii="Times New Roman" w:hAnsi="Times New Roman"/>
          <w:b/>
          <w:sz w:val="24"/>
          <w:szCs w:val="24"/>
        </w:rPr>
        <w:t xml:space="preserve"> Вірі Семенівні</w:t>
      </w:r>
      <w:r w:rsidRPr="00020BAE">
        <w:rPr>
          <w:rFonts w:ascii="Times New Roman" w:hAnsi="Times New Roman"/>
          <w:sz w:val="24"/>
          <w:szCs w:val="24"/>
        </w:rPr>
        <w:t xml:space="preserve">, розташовану  в с. Переяславське Переяслав-Хмельницького району Київської області . </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sz w:val="24"/>
          <w:szCs w:val="24"/>
        </w:rPr>
        <w:t xml:space="preserve">ДОПОВІДАЧ: </w:t>
      </w:r>
      <w:proofErr w:type="spellStart"/>
      <w:r w:rsidRPr="00020BAE">
        <w:rPr>
          <w:rFonts w:ascii="Times New Roman" w:hAnsi="Times New Roman"/>
          <w:color w:val="000000"/>
          <w:sz w:val="24"/>
          <w:szCs w:val="24"/>
        </w:rPr>
        <w:t>Дейнега</w:t>
      </w:r>
      <w:proofErr w:type="spellEnd"/>
      <w:r w:rsidRPr="00020BAE">
        <w:rPr>
          <w:rFonts w:ascii="Times New Roman" w:hAnsi="Times New Roman"/>
          <w:color w:val="000000"/>
          <w:sz w:val="24"/>
          <w:szCs w:val="24"/>
        </w:rPr>
        <w:t xml:space="preserve"> М.П. - голова постійної комісії  </w:t>
      </w:r>
      <w:r w:rsidRPr="00020BAE">
        <w:rPr>
          <w:rFonts w:ascii="Times New Roman" w:hAnsi="Times New Roman"/>
          <w:sz w:val="24"/>
          <w:szCs w:val="24"/>
        </w:rPr>
        <w:t>з питань земельних відносин, благоустрою та екології.</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b/>
          <w:sz w:val="24"/>
          <w:szCs w:val="24"/>
        </w:rPr>
        <w:t xml:space="preserve">35. </w:t>
      </w:r>
      <w:r w:rsidRPr="00020BAE">
        <w:rPr>
          <w:rFonts w:ascii="Times New Roman" w:hAnsi="Times New Roman"/>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0,3500 га  гр. </w:t>
      </w:r>
      <w:r w:rsidRPr="00020BAE">
        <w:rPr>
          <w:rFonts w:ascii="Times New Roman" w:hAnsi="Times New Roman"/>
          <w:b/>
          <w:sz w:val="24"/>
          <w:szCs w:val="24"/>
        </w:rPr>
        <w:t>Шульц Наталії Володимирівні</w:t>
      </w:r>
      <w:r w:rsidRPr="00020BAE">
        <w:rPr>
          <w:rFonts w:ascii="Times New Roman" w:hAnsi="Times New Roman"/>
          <w:sz w:val="24"/>
          <w:szCs w:val="24"/>
        </w:rPr>
        <w:t xml:space="preserve">, розташовану  в с. </w:t>
      </w:r>
      <w:proofErr w:type="spellStart"/>
      <w:r w:rsidRPr="00020BAE">
        <w:rPr>
          <w:rFonts w:ascii="Times New Roman" w:hAnsi="Times New Roman"/>
          <w:sz w:val="24"/>
          <w:szCs w:val="24"/>
        </w:rPr>
        <w:t>Сомкова</w:t>
      </w:r>
      <w:proofErr w:type="spellEnd"/>
      <w:r w:rsidRPr="00020BAE">
        <w:rPr>
          <w:rFonts w:ascii="Times New Roman" w:hAnsi="Times New Roman"/>
          <w:sz w:val="24"/>
          <w:szCs w:val="24"/>
        </w:rPr>
        <w:t xml:space="preserve"> Долина Переяслав-Хмельницького району Київської області, вул. </w:t>
      </w:r>
      <w:proofErr w:type="spellStart"/>
      <w:r w:rsidRPr="00020BAE">
        <w:rPr>
          <w:rFonts w:ascii="Times New Roman" w:hAnsi="Times New Roman"/>
          <w:sz w:val="24"/>
          <w:szCs w:val="24"/>
        </w:rPr>
        <w:t>Пухівська</w:t>
      </w:r>
      <w:proofErr w:type="spellEnd"/>
      <w:r w:rsidRPr="00020BAE">
        <w:rPr>
          <w:rFonts w:ascii="Times New Roman" w:hAnsi="Times New Roman"/>
          <w:sz w:val="24"/>
          <w:szCs w:val="24"/>
        </w:rPr>
        <w:t xml:space="preserve"> . </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sz w:val="24"/>
          <w:szCs w:val="24"/>
        </w:rPr>
        <w:t xml:space="preserve">ДОПОВІДАЧ: </w:t>
      </w:r>
      <w:proofErr w:type="spellStart"/>
      <w:r w:rsidRPr="00020BAE">
        <w:rPr>
          <w:rFonts w:ascii="Times New Roman" w:hAnsi="Times New Roman"/>
          <w:color w:val="000000"/>
          <w:sz w:val="24"/>
          <w:szCs w:val="24"/>
        </w:rPr>
        <w:t>Дейнега</w:t>
      </w:r>
      <w:proofErr w:type="spellEnd"/>
      <w:r w:rsidRPr="00020BAE">
        <w:rPr>
          <w:rFonts w:ascii="Times New Roman" w:hAnsi="Times New Roman"/>
          <w:color w:val="000000"/>
          <w:sz w:val="24"/>
          <w:szCs w:val="24"/>
        </w:rPr>
        <w:t xml:space="preserve"> М.П. - голова постійної комісії  </w:t>
      </w:r>
      <w:r w:rsidRPr="00020BAE">
        <w:rPr>
          <w:rFonts w:ascii="Times New Roman" w:hAnsi="Times New Roman"/>
          <w:sz w:val="24"/>
          <w:szCs w:val="24"/>
        </w:rPr>
        <w:t>з питань земельних відносин, благоустрою та екології.</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b/>
          <w:sz w:val="24"/>
          <w:szCs w:val="24"/>
        </w:rPr>
        <w:t xml:space="preserve">36. </w:t>
      </w:r>
      <w:r w:rsidRPr="00020BAE">
        <w:rPr>
          <w:rFonts w:ascii="Times New Roman" w:hAnsi="Times New Roman"/>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0,2000 га  гр. </w:t>
      </w:r>
      <w:proofErr w:type="spellStart"/>
      <w:r w:rsidRPr="00020BAE">
        <w:rPr>
          <w:rFonts w:ascii="Times New Roman" w:hAnsi="Times New Roman"/>
          <w:b/>
          <w:sz w:val="24"/>
          <w:szCs w:val="24"/>
        </w:rPr>
        <w:t>Козелецькому</w:t>
      </w:r>
      <w:proofErr w:type="spellEnd"/>
      <w:r w:rsidRPr="00020BAE">
        <w:rPr>
          <w:rFonts w:ascii="Times New Roman" w:hAnsi="Times New Roman"/>
          <w:b/>
          <w:sz w:val="24"/>
          <w:szCs w:val="24"/>
        </w:rPr>
        <w:t xml:space="preserve"> Федору Івановичу</w:t>
      </w:r>
      <w:r w:rsidRPr="00020BAE">
        <w:rPr>
          <w:rFonts w:ascii="Times New Roman" w:hAnsi="Times New Roman"/>
          <w:sz w:val="24"/>
          <w:szCs w:val="24"/>
        </w:rPr>
        <w:t xml:space="preserve">, розташовану  в с. Студеники Переяслав-Хмельницького району Київської області  . </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sz w:val="24"/>
          <w:szCs w:val="24"/>
        </w:rPr>
        <w:t xml:space="preserve">ДОПОВІДАЧ: </w:t>
      </w:r>
      <w:proofErr w:type="spellStart"/>
      <w:r w:rsidRPr="00020BAE">
        <w:rPr>
          <w:rFonts w:ascii="Times New Roman" w:hAnsi="Times New Roman"/>
          <w:color w:val="000000"/>
          <w:sz w:val="24"/>
          <w:szCs w:val="24"/>
        </w:rPr>
        <w:t>Дейнега</w:t>
      </w:r>
      <w:proofErr w:type="spellEnd"/>
      <w:r w:rsidRPr="00020BAE">
        <w:rPr>
          <w:rFonts w:ascii="Times New Roman" w:hAnsi="Times New Roman"/>
          <w:color w:val="000000"/>
          <w:sz w:val="24"/>
          <w:szCs w:val="24"/>
        </w:rPr>
        <w:t xml:space="preserve"> М.П. - голова постійної комісії  </w:t>
      </w:r>
      <w:r w:rsidRPr="00020BAE">
        <w:rPr>
          <w:rFonts w:ascii="Times New Roman" w:hAnsi="Times New Roman"/>
          <w:sz w:val="24"/>
          <w:szCs w:val="24"/>
        </w:rPr>
        <w:t>з питань земельних відносин, благоустрою та екології.</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b/>
          <w:sz w:val="24"/>
          <w:szCs w:val="24"/>
        </w:rPr>
        <w:t xml:space="preserve">37. </w:t>
      </w:r>
      <w:r w:rsidRPr="00020BAE">
        <w:rPr>
          <w:rFonts w:ascii="Times New Roman" w:hAnsi="Times New Roman"/>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0,1552 га  гр. </w:t>
      </w:r>
      <w:proofErr w:type="spellStart"/>
      <w:r w:rsidRPr="00020BAE">
        <w:rPr>
          <w:rFonts w:ascii="Times New Roman" w:hAnsi="Times New Roman"/>
          <w:b/>
          <w:sz w:val="24"/>
          <w:szCs w:val="24"/>
        </w:rPr>
        <w:t>Вакулович</w:t>
      </w:r>
      <w:proofErr w:type="spellEnd"/>
      <w:r w:rsidRPr="00020BAE">
        <w:rPr>
          <w:rFonts w:ascii="Times New Roman" w:hAnsi="Times New Roman"/>
          <w:b/>
          <w:sz w:val="24"/>
          <w:szCs w:val="24"/>
        </w:rPr>
        <w:t xml:space="preserve">  Ларисі Леонідівні</w:t>
      </w:r>
      <w:r w:rsidRPr="00020BAE">
        <w:rPr>
          <w:rFonts w:ascii="Times New Roman" w:hAnsi="Times New Roman"/>
          <w:sz w:val="24"/>
          <w:szCs w:val="24"/>
        </w:rPr>
        <w:t xml:space="preserve">, розташовану  в с. Переяславське Переяслав-Хмельницького району Київської області . </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sz w:val="24"/>
          <w:szCs w:val="24"/>
        </w:rPr>
        <w:t xml:space="preserve">ДОПОВІДАЧ: </w:t>
      </w:r>
      <w:proofErr w:type="spellStart"/>
      <w:r w:rsidRPr="00020BAE">
        <w:rPr>
          <w:rFonts w:ascii="Times New Roman" w:hAnsi="Times New Roman"/>
          <w:color w:val="000000"/>
          <w:sz w:val="24"/>
          <w:szCs w:val="24"/>
        </w:rPr>
        <w:t>Дейнега</w:t>
      </w:r>
      <w:proofErr w:type="spellEnd"/>
      <w:r w:rsidRPr="00020BAE">
        <w:rPr>
          <w:rFonts w:ascii="Times New Roman" w:hAnsi="Times New Roman"/>
          <w:color w:val="000000"/>
          <w:sz w:val="24"/>
          <w:szCs w:val="24"/>
        </w:rPr>
        <w:t xml:space="preserve"> М.П. - голова постійної комісії  </w:t>
      </w:r>
      <w:r w:rsidRPr="00020BAE">
        <w:rPr>
          <w:rFonts w:ascii="Times New Roman" w:hAnsi="Times New Roman"/>
          <w:sz w:val="24"/>
          <w:szCs w:val="24"/>
        </w:rPr>
        <w:t>з питань земельних відносин, благоустрою та екології</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b/>
          <w:sz w:val="24"/>
          <w:szCs w:val="24"/>
        </w:rPr>
        <w:t xml:space="preserve">38. </w:t>
      </w:r>
      <w:r w:rsidRPr="00020BAE">
        <w:rPr>
          <w:rFonts w:ascii="Times New Roman" w:hAnsi="Times New Roman"/>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0,1000 га  гр. </w:t>
      </w:r>
      <w:proofErr w:type="spellStart"/>
      <w:r w:rsidRPr="00020BAE">
        <w:rPr>
          <w:rFonts w:ascii="Times New Roman" w:hAnsi="Times New Roman"/>
          <w:b/>
          <w:sz w:val="24"/>
          <w:szCs w:val="24"/>
        </w:rPr>
        <w:t>Сідей</w:t>
      </w:r>
      <w:proofErr w:type="spellEnd"/>
      <w:r w:rsidRPr="00020BAE">
        <w:rPr>
          <w:rFonts w:ascii="Times New Roman" w:hAnsi="Times New Roman"/>
          <w:b/>
          <w:sz w:val="24"/>
          <w:szCs w:val="24"/>
        </w:rPr>
        <w:t xml:space="preserve"> Юрію Васильовичу</w:t>
      </w:r>
      <w:r w:rsidRPr="00020BAE">
        <w:rPr>
          <w:rFonts w:ascii="Times New Roman" w:hAnsi="Times New Roman"/>
          <w:sz w:val="24"/>
          <w:szCs w:val="24"/>
        </w:rPr>
        <w:t xml:space="preserve">, розташовану  в с. Переяславське Переяслав-Хмельницького району Київської області . </w:t>
      </w:r>
    </w:p>
    <w:p w:rsidR="00A20533" w:rsidRPr="00020BAE" w:rsidRDefault="00A20533" w:rsidP="00A20533">
      <w:pPr>
        <w:pStyle w:val="a4"/>
        <w:jc w:val="both"/>
        <w:rPr>
          <w:rFonts w:ascii="Times New Roman" w:hAnsi="Times New Roman"/>
          <w:sz w:val="24"/>
          <w:szCs w:val="24"/>
        </w:rPr>
      </w:pPr>
      <w:r w:rsidRPr="00020BAE">
        <w:rPr>
          <w:rFonts w:ascii="Times New Roman" w:hAnsi="Times New Roman"/>
          <w:sz w:val="24"/>
          <w:szCs w:val="24"/>
        </w:rPr>
        <w:t xml:space="preserve">ДОПОВІДАЧ: </w:t>
      </w:r>
      <w:proofErr w:type="spellStart"/>
      <w:r w:rsidRPr="00020BAE">
        <w:rPr>
          <w:rFonts w:ascii="Times New Roman" w:hAnsi="Times New Roman"/>
          <w:color w:val="000000"/>
          <w:sz w:val="24"/>
          <w:szCs w:val="24"/>
        </w:rPr>
        <w:t>Дейнега</w:t>
      </w:r>
      <w:proofErr w:type="spellEnd"/>
      <w:r w:rsidRPr="00020BAE">
        <w:rPr>
          <w:rFonts w:ascii="Times New Roman" w:hAnsi="Times New Roman"/>
          <w:color w:val="000000"/>
          <w:sz w:val="24"/>
          <w:szCs w:val="24"/>
        </w:rPr>
        <w:t xml:space="preserve"> М.П. - голова постійної комісії  </w:t>
      </w:r>
      <w:r w:rsidRPr="00020BAE">
        <w:rPr>
          <w:rFonts w:ascii="Times New Roman" w:hAnsi="Times New Roman"/>
          <w:sz w:val="24"/>
          <w:szCs w:val="24"/>
        </w:rPr>
        <w:t>з питань земельних відносин, благоустрою та екології</w:t>
      </w:r>
    </w:p>
    <w:p w:rsidR="00A20533" w:rsidRPr="00020BAE" w:rsidRDefault="00A20533" w:rsidP="00A20533">
      <w:pPr>
        <w:jc w:val="both"/>
        <w:rPr>
          <w:lang w:val="uk-UA"/>
        </w:rPr>
      </w:pPr>
      <w:r w:rsidRPr="00020BAE">
        <w:rPr>
          <w:b/>
          <w:lang w:val="uk-UA"/>
        </w:rPr>
        <w:t>39.</w:t>
      </w:r>
      <w:r w:rsidRPr="00020BAE">
        <w:rPr>
          <w:lang w:val="uk-UA"/>
        </w:rPr>
        <w:t xml:space="preserve"> Про надання дозволу на виготовлення технічної документації із землеустрою щодо встановлення (відновлення) земельної ділянки в натурі (на місцевості) орієнтовною  площею 0,25 га гр.  </w:t>
      </w:r>
      <w:r w:rsidRPr="00020BAE">
        <w:rPr>
          <w:b/>
          <w:lang w:val="uk-UA"/>
        </w:rPr>
        <w:t>Кухаренко Аллі Миколаївні</w:t>
      </w:r>
      <w:r w:rsidRPr="00020BAE">
        <w:rPr>
          <w:lang w:val="uk-UA"/>
        </w:rPr>
        <w:t xml:space="preserve"> в с . Соснова, вул. Центральна, 33.</w:t>
      </w:r>
    </w:p>
    <w:p w:rsidR="00A20533" w:rsidRPr="00020BAE" w:rsidRDefault="00A20533" w:rsidP="00A20533">
      <w:pPr>
        <w:jc w:val="both"/>
        <w:rPr>
          <w:lang w:val="uk-UA"/>
        </w:rPr>
      </w:pPr>
      <w:r w:rsidRPr="00020BAE">
        <w:rPr>
          <w:lang w:val="uk-UA"/>
        </w:rPr>
        <w:t xml:space="preserve">ДОПОВІДАЧ:  </w:t>
      </w:r>
      <w:proofErr w:type="spellStart"/>
      <w:r w:rsidRPr="00020BAE">
        <w:rPr>
          <w:color w:val="000000"/>
          <w:lang w:val="uk-UA"/>
        </w:rPr>
        <w:t>Дейнега</w:t>
      </w:r>
      <w:proofErr w:type="spellEnd"/>
      <w:r w:rsidRPr="00020BAE">
        <w:rPr>
          <w:color w:val="000000"/>
          <w:lang w:val="uk-UA"/>
        </w:rPr>
        <w:t xml:space="preserve"> М.П. - голова постійної комісії  </w:t>
      </w:r>
      <w:r w:rsidRPr="00020BAE">
        <w:rPr>
          <w:lang w:val="uk-UA"/>
        </w:rPr>
        <w:t>з питань земельних відносин, благоустрою та екології.</w:t>
      </w:r>
    </w:p>
    <w:p w:rsidR="00A20533" w:rsidRPr="00020BAE" w:rsidRDefault="00A20533" w:rsidP="00A20533">
      <w:pPr>
        <w:jc w:val="both"/>
        <w:rPr>
          <w:lang w:val="uk-UA"/>
        </w:rPr>
      </w:pPr>
      <w:r w:rsidRPr="00020BAE">
        <w:rPr>
          <w:b/>
          <w:lang w:val="uk-UA"/>
        </w:rPr>
        <w:t>40.</w:t>
      </w:r>
      <w:r w:rsidRPr="00020BAE">
        <w:rPr>
          <w:lang w:val="uk-UA"/>
        </w:rPr>
        <w:t xml:space="preserve"> Про надання дозволу на виготовлення технічної документації із землеустрою щодо встановлення (відновлення) земельної ділянки в натурі (на місцевості) орієнтовною  площею 0,15 га гр.  </w:t>
      </w:r>
      <w:proofErr w:type="spellStart"/>
      <w:r w:rsidRPr="00020BAE">
        <w:rPr>
          <w:b/>
          <w:lang w:val="uk-UA"/>
        </w:rPr>
        <w:t>Лой</w:t>
      </w:r>
      <w:proofErr w:type="spellEnd"/>
      <w:r w:rsidRPr="00020BAE">
        <w:rPr>
          <w:b/>
          <w:lang w:val="uk-UA"/>
        </w:rPr>
        <w:t xml:space="preserve"> Борису Івановичу</w:t>
      </w:r>
      <w:r w:rsidRPr="00020BAE">
        <w:rPr>
          <w:lang w:val="uk-UA"/>
        </w:rPr>
        <w:t xml:space="preserve"> в с . Студеники, вул. Шкільна, 42.</w:t>
      </w:r>
    </w:p>
    <w:p w:rsidR="00A20533" w:rsidRPr="00020BAE" w:rsidRDefault="00A20533" w:rsidP="00A20533">
      <w:pPr>
        <w:jc w:val="both"/>
        <w:rPr>
          <w:lang w:val="uk-UA"/>
        </w:rPr>
      </w:pPr>
      <w:r w:rsidRPr="00020BAE">
        <w:rPr>
          <w:lang w:val="uk-UA"/>
        </w:rPr>
        <w:lastRenderedPageBreak/>
        <w:t xml:space="preserve">ДОПОВІДАЧ:  </w:t>
      </w:r>
      <w:proofErr w:type="spellStart"/>
      <w:r w:rsidRPr="00020BAE">
        <w:rPr>
          <w:color w:val="000000"/>
          <w:lang w:val="uk-UA"/>
        </w:rPr>
        <w:t>Дейнега</w:t>
      </w:r>
      <w:proofErr w:type="spellEnd"/>
      <w:r w:rsidRPr="00020BAE">
        <w:rPr>
          <w:color w:val="000000"/>
          <w:lang w:val="uk-UA"/>
        </w:rPr>
        <w:t xml:space="preserve"> М.П. - голова постійної комісії  </w:t>
      </w:r>
      <w:r w:rsidRPr="00020BAE">
        <w:rPr>
          <w:lang w:val="uk-UA"/>
        </w:rPr>
        <w:t>з питань земельних відносин, благоустрою та екології.</w:t>
      </w:r>
    </w:p>
    <w:p w:rsidR="00A20533" w:rsidRPr="00020BAE" w:rsidRDefault="00A20533" w:rsidP="00A20533">
      <w:pPr>
        <w:jc w:val="both"/>
        <w:rPr>
          <w:b/>
          <w:lang w:val="uk-UA"/>
        </w:rPr>
      </w:pPr>
      <w:r w:rsidRPr="00020BAE">
        <w:rPr>
          <w:b/>
          <w:lang w:val="uk-UA"/>
        </w:rPr>
        <w:t>41.</w:t>
      </w:r>
      <w:r w:rsidRPr="00020BAE">
        <w:rPr>
          <w:lang w:val="uk-UA"/>
        </w:rPr>
        <w:t xml:space="preserve"> Про надання дозволу на виготовлення технічної документації із землеустрою щодо встановлення (відновлення) земельної ділянки в натурі (на місцевості) орієнтовною  площею 0,25 га гр.  </w:t>
      </w:r>
      <w:r w:rsidRPr="00020BAE">
        <w:rPr>
          <w:b/>
          <w:lang w:val="uk-UA"/>
        </w:rPr>
        <w:t xml:space="preserve">Діденку </w:t>
      </w:r>
      <w:proofErr w:type="spellStart"/>
      <w:r w:rsidRPr="00020BAE">
        <w:rPr>
          <w:b/>
          <w:lang w:val="uk-UA"/>
        </w:rPr>
        <w:t>Вячеславу</w:t>
      </w:r>
      <w:proofErr w:type="spellEnd"/>
      <w:r w:rsidRPr="00020BAE">
        <w:rPr>
          <w:b/>
          <w:lang w:val="uk-UA"/>
        </w:rPr>
        <w:t xml:space="preserve"> Олександровичу </w:t>
      </w:r>
      <w:r w:rsidRPr="00020BAE">
        <w:rPr>
          <w:lang w:val="uk-UA"/>
        </w:rPr>
        <w:t>в с . Соснова,  вул. Центральна, 26а .</w:t>
      </w:r>
    </w:p>
    <w:p w:rsidR="00883FEE" w:rsidRDefault="00883FEE" w:rsidP="00A20533">
      <w:pPr>
        <w:jc w:val="both"/>
        <w:rPr>
          <w:ins w:id="56" w:author="Користувач" w:date="2018-12-19T15:57:00Z"/>
          <w:lang w:val="uk-UA"/>
        </w:rPr>
      </w:pPr>
    </w:p>
    <w:p w:rsidR="00883FEE" w:rsidRDefault="00883FEE" w:rsidP="00A20533">
      <w:pPr>
        <w:jc w:val="both"/>
        <w:rPr>
          <w:ins w:id="57" w:author="Користувач" w:date="2018-12-19T15:57:00Z"/>
          <w:lang w:val="uk-UA"/>
        </w:rPr>
      </w:pPr>
    </w:p>
    <w:p w:rsidR="00883FEE" w:rsidRDefault="00883FEE" w:rsidP="00A20533">
      <w:pPr>
        <w:jc w:val="both"/>
        <w:rPr>
          <w:ins w:id="58" w:author="Користувач" w:date="2018-12-19T15:57:00Z"/>
          <w:lang w:val="uk-UA"/>
        </w:rPr>
      </w:pPr>
    </w:p>
    <w:p w:rsidR="00A20533" w:rsidRPr="00020BAE" w:rsidRDefault="00A20533" w:rsidP="00A20533">
      <w:pPr>
        <w:jc w:val="both"/>
        <w:rPr>
          <w:lang w:val="uk-UA"/>
        </w:rPr>
      </w:pPr>
      <w:r w:rsidRPr="00020BAE">
        <w:rPr>
          <w:lang w:val="uk-UA"/>
        </w:rPr>
        <w:t xml:space="preserve">ДОПОВІДАЧ:  </w:t>
      </w:r>
      <w:proofErr w:type="spellStart"/>
      <w:r w:rsidRPr="00020BAE">
        <w:rPr>
          <w:color w:val="000000"/>
          <w:lang w:val="uk-UA"/>
        </w:rPr>
        <w:t>Дейнега</w:t>
      </w:r>
      <w:proofErr w:type="spellEnd"/>
      <w:r w:rsidRPr="00020BAE">
        <w:rPr>
          <w:color w:val="000000"/>
          <w:lang w:val="uk-UA"/>
        </w:rPr>
        <w:t xml:space="preserve"> М.П. - голова постійної комісії  </w:t>
      </w:r>
      <w:r w:rsidRPr="00020BAE">
        <w:rPr>
          <w:lang w:val="uk-UA"/>
        </w:rPr>
        <w:t>з питань земельних відносин, благоустрою та екології.</w:t>
      </w:r>
    </w:p>
    <w:p w:rsidR="00A20533" w:rsidRPr="00020BAE" w:rsidRDefault="00A20533" w:rsidP="00A20533">
      <w:pPr>
        <w:jc w:val="both"/>
        <w:rPr>
          <w:b/>
          <w:lang w:val="uk-UA"/>
        </w:rPr>
      </w:pPr>
      <w:r w:rsidRPr="00020BAE">
        <w:rPr>
          <w:b/>
          <w:lang w:val="uk-UA"/>
        </w:rPr>
        <w:t>42.</w:t>
      </w:r>
      <w:r w:rsidRPr="00020BAE">
        <w:rPr>
          <w:lang w:val="uk-UA"/>
        </w:rPr>
        <w:t xml:space="preserve"> Про надання дозволу на виготовлення технічної документації із землеустрою щодо встановлення (відновлення) земельної ділянки в натурі (на місцевості) орієнтовною  площею 0,15 га гр.  </w:t>
      </w:r>
      <w:proofErr w:type="spellStart"/>
      <w:r w:rsidRPr="00020BAE">
        <w:rPr>
          <w:b/>
          <w:lang w:val="uk-UA"/>
        </w:rPr>
        <w:t>Синявському</w:t>
      </w:r>
      <w:proofErr w:type="spellEnd"/>
      <w:r w:rsidRPr="00020BAE">
        <w:rPr>
          <w:b/>
          <w:lang w:val="uk-UA"/>
        </w:rPr>
        <w:t xml:space="preserve"> Олександру Васильовичу </w:t>
      </w:r>
      <w:r w:rsidRPr="00020BAE">
        <w:rPr>
          <w:lang w:val="uk-UA"/>
        </w:rPr>
        <w:t xml:space="preserve">в с . Соснова,  вул. </w:t>
      </w:r>
      <w:proofErr w:type="spellStart"/>
      <w:r w:rsidRPr="00020BAE">
        <w:rPr>
          <w:lang w:val="uk-UA"/>
        </w:rPr>
        <w:t>Новоселицька</w:t>
      </w:r>
      <w:proofErr w:type="spellEnd"/>
      <w:r w:rsidRPr="00020BAE">
        <w:rPr>
          <w:lang w:val="uk-UA"/>
        </w:rPr>
        <w:t xml:space="preserve"> .</w:t>
      </w:r>
    </w:p>
    <w:p w:rsidR="00A20533" w:rsidRPr="00020BAE" w:rsidRDefault="00A20533" w:rsidP="00A20533">
      <w:pPr>
        <w:jc w:val="both"/>
        <w:rPr>
          <w:lang w:val="uk-UA"/>
        </w:rPr>
      </w:pPr>
      <w:r w:rsidRPr="00020BAE">
        <w:rPr>
          <w:lang w:val="uk-UA"/>
        </w:rPr>
        <w:t xml:space="preserve">ДОПОВІДАЧ:  </w:t>
      </w:r>
      <w:proofErr w:type="spellStart"/>
      <w:r w:rsidRPr="00020BAE">
        <w:rPr>
          <w:color w:val="000000"/>
          <w:lang w:val="uk-UA"/>
        </w:rPr>
        <w:t>Дейнега</w:t>
      </w:r>
      <w:proofErr w:type="spellEnd"/>
      <w:r w:rsidRPr="00020BAE">
        <w:rPr>
          <w:color w:val="000000"/>
          <w:lang w:val="uk-UA"/>
        </w:rPr>
        <w:t xml:space="preserve"> М.П. - голова постійної комісії  </w:t>
      </w:r>
      <w:r w:rsidRPr="00020BAE">
        <w:rPr>
          <w:lang w:val="uk-UA"/>
        </w:rPr>
        <w:t>з питань земельних відносин, благоустрою та екології.</w:t>
      </w:r>
    </w:p>
    <w:p w:rsidR="00A20533" w:rsidRPr="00020BAE" w:rsidRDefault="00A20533" w:rsidP="00A20533">
      <w:pPr>
        <w:jc w:val="both"/>
        <w:rPr>
          <w:lang w:val="uk-UA"/>
        </w:rPr>
      </w:pPr>
      <w:r w:rsidRPr="00020BAE">
        <w:rPr>
          <w:b/>
          <w:lang w:val="uk-UA"/>
        </w:rPr>
        <w:t>43.</w:t>
      </w:r>
      <w:r w:rsidRPr="00020BAE">
        <w:rPr>
          <w:lang w:val="uk-UA"/>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площею 0,19 га гр.  </w:t>
      </w:r>
      <w:r w:rsidRPr="00020BAE">
        <w:rPr>
          <w:b/>
          <w:lang w:val="uk-UA"/>
        </w:rPr>
        <w:t xml:space="preserve">Діденку </w:t>
      </w:r>
      <w:proofErr w:type="spellStart"/>
      <w:r w:rsidRPr="00020BAE">
        <w:rPr>
          <w:b/>
          <w:lang w:val="uk-UA"/>
        </w:rPr>
        <w:t>Вячеславу</w:t>
      </w:r>
      <w:proofErr w:type="spellEnd"/>
      <w:r w:rsidRPr="00020BAE">
        <w:rPr>
          <w:b/>
          <w:lang w:val="uk-UA"/>
        </w:rPr>
        <w:t xml:space="preserve"> Олександровичу</w:t>
      </w:r>
      <w:r w:rsidRPr="00020BAE">
        <w:rPr>
          <w:lang w:val="uk-UA"/>
        </w:rPr>
        <w:t xml:space="preserve"> в  с.  Соснова Переяслав-Хмельницького району Київської області по вул. Центральна, 26а.</w:t>
      </w:r>
    </w:p>
    <w:p w:rsidR="00A20533" w:rsidRPr="00020BAE" w:rsidRDefault="00A20533" w:rsidP="00A20533">
      <w:pPr>
        <w:jc w:val="both"/>
        <w:rPr>
          <w:lang w:val="uk-UA"/>
        </w:rPr>
      </w:pPr>
      <w:r w:rsidRPr="00020BAE">
        <w:rPr>
          <w:lang w:val="uk-UA"/>
        </w:rPr>
        <w:t xml:space="preserve">ДОПОВІДАЧ:  </w:t>
      </w:r>
      <w:proofErr w:type="spellStart"/>
      <w:r w:rsidRPr="00020BAE">
        <w:rPr>
          <w:color w:val="000000"/>
          <w:lang w:val="uk-UA"/>
        </w:rPr>
        <w:t>Дейнега</w:t>
      </w:r>
      <w:proofErr w:type="spellEnd"/>
      <w:r w:rsidRPr="00020BAE">
        <w:rPr>
          <w:color w:val="000000"/>
          <w:lang w:val="uk-UA"/>
        </w:rPr>
        <w:t xml:space="preserve"> М.П. - голова постійної комісії  </w:t>
      </w:r>
      <w:r w:rsidRPr="00020BAE">
        <w:rPr>
          <w:lang w:val="uk-UA"/>
        </w:rPr>
        <w:t>з питань земельних відносин, благоустрою та екології.</w:t>
      </w:r>
    </w:p>
    <w:p w:rsidR="00A20533" w:rsidRPr="00020BAE" w:rsidRDefault="00A20533" w:rsidP="00A20533">
      <w:pPr>
        <w:jc w:val="both"/>
        <w:rPr>
          <w:lang w:val="uk-UA"/>
        </w:rPr>
      </w:pPr>
      <w:r w:rsidRPr="00020BAE">
        <w:rPr>
          <w:b/>
          <w:lang w:val="uk-UA"/>
        </w:rPr>
        <w:t>44.</w:t>
      </w:r>
      <w:r w:rsidRPr="00020BAE">
        <w:rPr>
          <w:lang w:val="uk-UA"/>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площею 0,10 га гр.  </w:t>
      </w:r>
      <w:r w:rsidRPr="00020BAE">
        <w:rPr>
          <w:b/>
          <w:lang w:val="uk-UA"/>
        </w:rPr>
        <w:t>Пилипчуку Дмитру Федоровичу</w:t>
      </w:r>
      <w:r w:rsidRPr="00020BAE">
        <w:rPr>
          <w:lang w:val="uk-UA"/>
        </w:rPr>
        <w:t xml:space="preserve"> в  с.  Соснова Переяслав-Хмельницького району Київської області .</w:t>
      </w:r>
    </w:p>
    <w:p w:rsidR="00A20533" w:rsidRPr="00020BAE" w:rsidRDefault="00A20533" w:rsidP="00A20533">
      <w:pPr>
        <w:jc w:val="both"/>
        <w:rPr>
          <w:lang w:val="uk-UA"/>
        </w:rPr>
      </w:pPr>
      <w:r w:rsidRPr="00020BAE">
        <w:rPr>
          <w:lang w:val="uk-UA"/>
        </w:rPr>
        <w:t xml:space="preserve">ДОПОВІДАЧ:  </w:t>
      </w:r>
      <w:proofErr w:type="spellStart"/>
      <w:r w:rsidRPr="00020BAE">
        <w:rPr>
          <w:color w:val="000000"/>
          <w:lang w:val="uk-UA"/>
        </w:rPr>
        <w:t>Дейнега</w:t>
      </w:r>
      <w:proofErr w:type="spellEnd"/>
      <w:r w:rsidRPr="00020BAE">
        <w:rPr>
          <w:color w:val="000000"/>
          <w:lang w:val="uk-UA"/>
        </w:rPr>
        <w:t xml:space="preserve"> М.П. - голова постійної комісії  </w:t>
      </w:r>
      <w:r w:rsidRPr="00020BAE">
        <w:rPr>
          <w:lang w:val="uk-UA"/>
        </w:rPr>
        <w:t>з питань земельних відносин, благоустрою та екології</w:t>
      </w:r>
    </w:p>
    <w:p w:rsidR="00A20533" w:rsidRPr="00020BAE" w:rsidRDefault="00A20533" w:rsidP="00A20533">
      <w:pPr>
        <w:jc w:val="both"/>
        <w:rPr>
          <w:lang w:val="uk-UA"/>
        </w:rPr>
      </w:pPr>
      <w:r w:rsidRPr="00020BAE">
        <w:rPr>
          <w:b/>
          <w:lang w:val="uk-UA"/>
        </w:rPr>
        <w:t xml:space="preserve">45. </w:t>
      </w:r>
      <w:r w:rsidRPr="00020BAE">
        <w:rPr>
          <w:lang w:val="uk-UA"/>
        </w:rPr>
        <w:t xml:space="preserve">Про надання дозволу на розробку проекту землеустрою щодо відведення земельної ділянки у власність площею 0,25 га для будівництва та обслуговування житлового будинку, господарських будівель та споруд  </w:t>
      </w:r>
      <w:r w:rsidRPr="00020BAE">
        <w:rPr>
          <w:b/>
          <w:lang w:val="uk-UA"/>
        </w:rPr>
        <w:t xml:space="preserve">гр. </w:t>
      </w:r>
      <w:proofErr w:type="spellStart"/>
      <w:r w:rsidRPr="00020BAE">
        <w:rPr>
          <w:b/>
          <w:lang w:val="uk-UA"/>
        </w:rPr>
        <w:t>Данюк</w:t>
      </w:r>
      <w:proofErr w:type="spellEnd"/>
      <w:r w:rsidRPr="00020BAE">
        <w:rPr>
          <w:b/>
          <w:lang w:val="uk-UA"/>
        </w:rPr>
        <w:t xml:space="preserve"> Тамарі Миколаївні</w:t>
      </w:r>
      <w:r w:rsidRPr="00020BAE">
        <w:rPr>
          <w:lang w:val="uk-UA"/>
        </w:rPr>
        <w:t xml:space="preserve"> в с. Переяславське Переяслав-Хмельницького району Київської області по вул. Поліська, 2</w:t>
      </w:r>
    </w:p>
    <w:p w:rsidR="00A20533" w:rsidRPr="00020BAE" w:rsidRDefault="00A20533" w:rsidP="00A20533">
      <w:pPr>
        <w:jc w:val="both"/>
        <w:rPr>
          <w:lang w:val="uk-UA"/>
        </w:rPr>
      </w:pPr>
      <w:r w:rsidRPr="00020BAE">
        <w:rPr>
          <w:lang w:val="uk-UA"/>
        </w:rPr>
        <w:t xml:space="preserve">ДОПОВІДАЧ:  </w:t>
      </w:r>
      <w:proofErr w:type="spellStart"/>
      <w:r w:rsidRPr="00020BAE">
        <w:rPr>
          <w:color w:val="000000"/>
          <w:lang w:val="uk-UA"/>
        </w:rPr>
        <w:t>Дейнега</w:t>
      </w:r>
      <w:proofErr w:type="spellEnd"/>
      <w:r w:rsidRPr="00020BAE">
        <w:rPr>
          <w:color w:val="000000"/>
          <w:lang w:val="uk-UA"/>
        </w:rPr>
        <w:t xml:space="preserve"> М.П. - голова постійної комісії  </w:t>
      </w:r>
      <w:r w:rsidRPr="00020BAE">
        <w:rPr>
          <w:lang w:val="uk-UA"/>
        </w:rPr>
        <w:t>з питань земельних відносин, благоустрою та екології.</w:t>
      </w:r>
    </w:p>
    <w:p w:rsidR="00A20533" w:rsidRPr="00020BAE" w:rsidRDefault="00A20533" w:rsidP="00A20533">
      <w:pPr>
        <w:jc w:val="both"/>
        <w:rPr>
          <w:lang w:val="uk-UA"/>
        </w:rPr>
      </w:pPr>
      <w:r w:rsidRPr="00020BAE">
        <w:rPr>
          <w:b/>
          <w:lang w:val="uk-UA"/>
        </w:rPr>
        <w:t xml:space="preserve">46. </w:t>
      </w:r>
      <w:r w:rsidRPr="00020BAE">
        <w:rPr>
          <w:lang w:val="uk-UA"/>
        </w:rPr>
        <w:t>Про виділення одноразової матеріальної допомоги на лікування.</w:t>
      </w:r>
    </w:p>
    <w:p w:rsidR="00A20533" w:rsidRPr="00020BAE" w:rsidRDefault="00A20533" w:rsidP="00A20533">
      <w:pPr>
        <w:jc w:val="both"/>
        <w:rPr>
          <w:lang w:val="uk-UA"/>
        </w:rPr>
      </w:pPr>
      <w:r w:rsidRPr="00020BAE">
        <w:rPr>
          <w:lang w:val="uk-UA"/>
        </w:rPr>
        <w:t>ДОПОВІДАЧ : Лях М.О. – сільський голова.</w:t>
      </w:r>
    </w:p>
    <w:p w:rsidR="00A20533" w:rsidRPr="00020BAE" w:rsidRDefault="00A20533" w:rsidP="00A20533">
      <w:pPr>
        <w:ind w:right="-185"/>
        <w:jc w:val="both"/>
        <w:rPr>
          <w:lang w:val="uk-UA"/>
        </w:rPr>
      </w:pPr>
      <w:r w:rsidRPr="00020BAE">
        <w:rPr>
          <w:b/>
          <w:lang w:val="uk-UA"/>
        </w:rPr>
        <w:t xml:space="preserve">47. </w:t>
      </w:r>
      <w:r w:rsidRPr="00020BAE">
        <w:rPr>
          <w:lang w:val="uk-UA"/>
        </w:rPr>
        <w:t>Про звернення до Переяслав-Хмельницької районної ради.</w:t>
      </w:r>
    </w:p>
    <w:p w:rsidR="00A20533" w:rsidRPr="00020BAE" w:rsidRDefault="00A20533" w:rsidP="00A20533">
      <w:pPr>
        <w:jc w:val="both"/>
        <w:rPr>
          <w:lang w:val="uk-UA"/>
        </w:rPr>
      </w:pPr>
      <w:r w:rsidRPr="00020BAE">
        <w:rPr>
          <w:lang w:val="uk-UA"/>
        </w:rPr>
        <w:t>ДОПОВІДАЧ : Лях М.О. – сільський голова.</w:t>
      </w:r>
    </w:p>
    <w:p w:rsidR="00A20533" w:rsidRPr="00020BAE" w:rsidRDefault="00A20533" w:rsidP="00A20533">
      <w:pPr>
        <w:ind w:right="-185"/>
        <w:jc w:val="both"/>
        <w:rPr>
          <w:lang w:val="uk-UA"/>
        </w:rPr>
      </w:pPr>
      <w:r w:rsidRPr="00020BAE">
        <w:rPr>
          <w:b/>
          <w:lang w:val="uk-UA"/>
        </w:rPr>
        <w:t>48.</w:t>
      </w:r>
      <w:r w:rsidRPr="00020BAE">
        <w:rPr>
          <w:lang w:val="uk-UA"/>
        </w:rPr>
        <w:t>Про внесення змін до Програми соціально-економічного розвитку Студениківської сільської ради.</w:t>
      </w:r>
    </w:p>
    <w:p w:rsidR="00A20533" w:rsidRPr="00020BAE" w:rsidRDefault="00A20533" w:rsidP="00A20533">
      <w:pPr>
        <w:jc w:val="both"/>
        <w:rPr>
          <w:rFonts w:eastAsia="Calibri"/>
          <w:lang w:val="uk-UA" w:eastAsia="en-US"/>
        </w:rPr>
      </w:pPr>
      <w:r w:rsidRPr="00020BAE">
        <w:rPr>
          <w:lang w:val="uk-UA"/>
        </w:rPr>
        <w:t xml:space="preserve">ДОПОВІДАЧ: </w:t>
      </w:r>
      <w:proofErr w:type="spellStart"/>
      <w:r w:rsidRPr="00020BAE">
        <w:rPr>
          <w:lang w:val="uk-UA"/>
        </w:rPr>
        <w:t>Козелецька</w:t>
      </w:r>
      <w:proofErr w:type="spellEnd"/>
      <w:r w:rsidRPr="00020BAE">
        <w:rPr>
          <w:lang w:val="uk-UA"/>
        </w:rPr>
        <w:t xml:space="preserve"> В.П. - головний спеціаліст </w:t>
      </w:r>
      <w:r w:rsidRPr="00020BAE">
        <w:rPr>
          <w:rFonts w:eastAsia="Calibri"/>
          <w:lang w:val="uk-UA" w:eastAsia="en-US"/>
        </w:rPr>
        <w:t>з регіонального розвитку</w:t>
      </w:r>
    </w:p>
    <w:p w:rsidR="00A20533" w:rsidRPr="00020BAE" w:rsidRDefault="00A20533" w:rsidP="00A20533">
      <w:pPr>
        <w:pStyle w:val="a3"/>
        <w:ind w:left="0" w:right="-185"/>
        <w:jc w:val="both"/>
        <w:rPr>
          <w:lang w:val="uk-UA"/>
        </w:rPr>
      </w:pPr>
      <w:r w:rsidRPr="00020BAE">
        <w:rPr>
          <w:b/>
          <w:lang w:val="uk-UA"/>
        </w:rPr>
        <w:t xml:space="preserve">49. </w:t>
      </w:r>
      <w:r w:rsidRPr="00020BAE">
        <w:rPr>
          <w:lang w:val="uk-UA"/>
        </w:rPr>
        <w:t>Різне.</w:t>
      </w:r>
    </w:p>
    <w:p w:rsidR="00A20533" w:rsidRPr="00020BAE" w:rsidRDefault="00A20533" w:rsidP="00A20533">
      <w:pPr>
        <w:jc w:val="both"/>
        <w:rPr>
          <w:lang w:val="uk-UA"/>
        </w:rPr>
      </w:pPr>
    </w:p>
    <w:p w:rsidR="001F505F" w:rsidRPr="00020BAE" w:rsidRDefault="001F505F" w:rsidP="00736F36">
      <w:pPr>
        <w:spacing w:line="259" w:lineRule="auto"/>
        <w:rPr>
          <w:b/>
          <w:lang w:val="uk-UA" w:eastAsia="uk-UA"/>
        </w:rPr>
      </w:pPr>
    </w:p>
    <w:p w:rsidR="001F505F" w:rsidRPr="00020BAE" w:rsidRDefault="001F505F" w:rsidP="00736F36">
      <w:pPr>
        <w:spacing w:line="259" w:lineRule="auto"/>
        <w:rPr>
          <w:b/>
          <w:lang w:val="uk-UA" w:eastAsia="uk-UA"/>
        </w:rPr>
      </w:pPr>
    </w:p>
    <w:p w:rsidR="001F505F" w:rsidRPr="00020BAE" w:rsidRDefault="001F505F" w:rsidP="00736F36">
      <w:pPr>
        <w:spacing w:line="259" w:lineRule="auto"/>
        <w:rPr>
          <w:b/>
          <w:lang w:val="uk-UA" w:eastAsia="uk-UA"/>
        </w:rPr>
      </w:pPr>
    </w:p>
    <w:p w:rsidR="001F505F" w:rsidRPr="00020BAE" w:rsidRDefault="001F505F" w:rsidP="00736F36">
      <w:pPr>
        <w:spacing w:line="259" w:lineRule="auto"/>
        <w:rPr>
          <w:b/>
          <w:lang w:val="uk-UA" w:eastAsia="uk-UA"/>
        </w:rPr>
      </w:pPr>
    </w:p>
    <w:p w:rsidR="001F505F" w:rsidRPr="00020BAE" w:rsidRDefault="001F505F" w:rsidP="00736F36">
      <w:pPr>
        <w:spacing w:line="259" w:lineRule="auto"/>
        <w:rPr>
          <w:b/>
          <w:lang w:val="uk-UA" w:eastAsia="uk-UA"/>
        </w:rPr>
      </w:pPr>
    </w:p>
    <w:p w:rsidR="001F505F" w:rsidRPr="00020BAE" w:rsidRDefault="001F505F" w:rsidP="00736F36">
      <w:pPr>
        <w:spacing w:line="259" w:lineRule="auto"/>
        <w:rPr>
          <w:b/>
          <w:lang w:val="uk-UA" w:eastAsia="uk-UA"/>
        </w:rPr>
      </w:pPr>
    </w:p>
    <w:p w:rsidR="00A20533" w:rsidRPr="00020BAE" w:rsidRDefault="00A20533" w:rsidP="00736F36">
      <w:pPr>
        <w:spacing w:line="259" w:lineRule="auto"/>
        <w:rPr>
          <w:b/>
          <w:lang w:val="uk-UA" w:eastAsia="uk-UA"/>
        </w:rPr>
      </w:pPr>
    </w:p>
    <w:p w:rsidR="00A20533" w:rsidRPr="00020BAE" w:rsidRDefault="00A20533" w:rsidP="00736F36">
      <w:pPr>
        <w:spacing w:line="259" w:lineRule="auto"/>
        <w:rPr>
          <w:b/>
          <w:lang w:val="uk-UA" w:eastAsia="uk-UA"/>
        </w:rPr>
      </w:pPr>
    </w:p>
    <w:p w:rsidR="00A20533" w:rsidRPr="00020BAE" w:rsidRDefault="00A20533" w:rsidP="00736F36">
      <w:pPr>
        <w:spacing w:line="259" w:lineRule="auto"/>
        <w:rPr>
          <w:b/>
          <w:lang w:val="uk-UA" w:eastAsia="uk-UA"/>
        </w:rPr>
      </w:pPr>
    </w:p>
    <w:p w:rsidR="00A20533" w:rsidRPr="00020BAE" w:rsidRDefault="00A20533" w:rsidP="00736F36">
      <w:pPr>
        <w:spacing w:line="259" w:lineRule="auto"/>
        <w:rPr>
          <w:b/>
          <w:lang w:val="uk-UA" w:eastAsia="uk-UA"/>
        </w:rPr>
      </w:pPr>
    </w:p>
    <w:p w:rsidR="00A20533" w:rsidRPr="00020BAE" w:rsidRDefault="00A20533" w:rsidP="00736F36">
      <w:pPr>
        <w:spacing w:line="259" w:lineRule="auto"/>
        <w:rPr>
          <w:b/>
          <w:lang w:val="uk-UA" w:eastAsia="uk-UA"/>
        </w:rPr>
      </w:pPr>
    </w:p>
    <w:p w:rsidR="00A20533" w:rsidRPr="00020BAE" w:rsidRDefault="00A20533" w:rsidP="00736F36">
      <w:pPr>
        <w:spacing w:line="259" w:lineRule="auto"/>
        <w:rPr>
          <w:b/>
          <w:lang w:val="uk-UA" w:eastAsia="uk-UA"/>
        </w:rPr>
      </w:pPr>
    </w:p>
    <w:p w:rsidR="00A20533" w:rsidRPr="00020BAE" w:rsidRDefault="00A20533" w:rsidP="00736F36">
      <w:pPr>
        <w:spacing w:line="259" w:lineRule="auto"/>
        <w:rPr>
          <w:b/>
          <w:lang w:val="uk-UA" w:eastAsia="uk-UA"/>
        </w:rPr>
      </w:pPr>
    </w:p>
    <w:p w:rsidR="00A20533" w:rsidRPr="00020BAE" w:rsidRDefault="00A20533" w:rsidP="00736F36">
      <w:pPr>
        <w:spacing w:line="259" w:lineRule="auto"/>
        <w:rPr>
          <w:b/>
          <w:lang w:val="uk-UA" w:eastAsia="uk-UA"/>
        </w:rPr>
      </w:pPr>
    </w:p>
    <w:p w:rsidR="00A20533" w:rsidDel="00883FEE" w:rsidRDefault="00A20533" w:rsidP="00736F36">
      <w:pPr>
        <w:spacing w:line="259" w:lineRule="auto"/>
        <w:rPr>
          <w:del w:id="59" w:author="Користувач" w:date="2018-12-19T15:57:00Z"/>
          <w:b/>
          <w:lang w:val="uk-UA" w:eastAsia="uk-UA"/>
        </w:rPr>
      </w:pPr>
    </w:p>
    <w:p w:rsidR="00883FEE" w:rsidRPr="00020BAE" w:rsidRDefault="00883FEE" w:rsidP="00736F36">
      <w:pPr>
        <w:spacing w:line="259" w:lineRule="auto"/>
        <w:rPr>
          <w:ins w:id="60" w:author="Користувач" w:date="2018-12-19T15:57:00Z"/>
          <w:b/>
          <w:lang w:val="uk-UA" w:eastAsia="uk-UA"/>
        </w:rPr>
      </w:pPr>
    </w:p>
    <w:p w:rsidR="00A20533" w:rsidRPr="00020BAE" w:rsidDel="00883FEE" w:rsidRDefault="00A20533" w:rsidP="00736F36">
      <w:pPr>
        <w:spacing w:line="259" w:lineRule="auto"/>
        <w:rPr>
          <w:del w:id="61" w:author="Користувач" w:date="2018-12-19T15:57:00Z"/>
          <w:b/>
          <w:lang w:val="uk-UA" w:eastAsia="uk-UA"/>
        </w:rPr>
      </w:pPr>
    </w:p>
    <w:p w:rsidR="00A20533" w:rsidRPr="00020BAE" w:rsidDel="00883FEE" w:rsidRDefault="00A20533" w:rsidP="00736F36">
      <w:pPr>
        <w:spacing w:line="259" w:lineRule="auto"/>
        <w:rPr>
          <w:del w:id="62" w:author="Користувач" w:date="2018-12-19T15:57:00Z"/>
          <w:b/>
          <w:lang w:val="uk-UA" w:eastAsia="uk-UA"/>
        </w:rPr>
      </w:pPr>
    </w:p>
    <w:p w:rsidR="00A20533" w:rsidRPr="00020BAE" w:rsidDel="00883FEE" w:rsidRDefault="00A20533" w:rsidP="00736F36">
      <w:pPr>
        <w:spacing w:line="259" w:lineRule="auto"/>
        <w:rPr>
          <w:del w:id="63" w:author="Користувач" w:date="2018-12-19T15:57:00Z"/>
          <w:b/>
          <w:lang w:val="uk-UA" w:eastAsia="uk-UA"/>
        </w:rPr>
      </w:pPr>
    </w:p>
    <w:p w:rsidR="002030FE" w:rsidRPr="00020BAE" w:rsidDel="00883FEE" w:rsidRDefault="002030FE" w:rsidP="00736F36">
      <w:pPr>
        <w:spacing w:line="259" w:lineRule="auto"/>
        <w:rPr>
          <w:del w:id="64" w:author="Користувач" w:date="2018-12-19T15:57:00Z"/>
          <w:b/>
          <w:lang w:val="uk-UA" w:eastAsia="uk-UA"/>
        </w:rPr>
      </w:pPr>
    </w:p>
    <w:p w:rsidR="002030FE" w:rsidRPr="00020BAE" w:rsidDel="00883FEE" w:rsidRDefault="002030FE" w:rsidP="00736F36">
      <w:pPr>
        <w:spacing w:line="259" w:lineRule="auto"/>
        <w:rPr>
          <w:del w:id="65" w:author="Користувач" w:date="2018-12-19T15:57:00Z"/>
          <w:b/>
          <w:lang w:val="uk-UA" w:eastAsia="uk-UA"/>
        </w:rPr>
      </w:pPr>
    </w:p>
    <w:p w:rsidR="002030FE" w:rsidRPr="00020BAE" w:rsidDel="00883FEE" w:rsidRDefault="002030FE" w:rsidP="00736F36">
      <w:pPr>
        <w:spacing w:line="259" w:lineRule="auto"/>
        <w:rPr>
          <w:del w:id="66" w:author="Користувач" w:date="2018-12-19T15:57:00Z"/>
          <w:b/>
          <w:lang w:val="uk-UA" w:eastAsia="uk-UA"/>
        </w:rPr>
      </w:pPr>
    </w:p>
    <w:p w:rsidR="002030FE" w:rsidRPr="00020BAE" w:rsidDel="00883FEE" w:rsidRDefault="002030FE" w:rsidP="00736F36">
      <w:pPr>
        <w:spacing w:line="259" w:lineRule="auto"/>
        <w:rPr>
          <w:del w:id="67" w:author="Користувач" w:date="2018-12-19T15:57:00Z"/>
          <w:b/>
          <w:lang w:val="uk-UA" w:eastAsia="uk-UA"/>
        </w:rPr>
      </w:pPr>
    </w:p>
    <w:p w:rsidR="002030FE" w:rsidRPr="00020BAE" w:rsidDel="00883FEE" w:rsidRDefault="002030FE" w:rsidP="00736F36">
      <w:pPr>
        <w:spacing w:line="259" w:lineRule="auto"/>
        <w:rPr>
          <w:del w:id="68" w:author="Користувач" w:date="2018-12-19T15:57:00Z"/>
          <w:b/>
          <w:lang w:val="uk-UA" w:eastAsia="uk-UA"/>
        </w:rPr>
      </w:pPr>
    </w:p>
    <w:p w:rsidR="002030FE" w:rsidRPr="00020BAE" w:rsidDel="00883FEE" w:rsidRDefault="002030FE" w:rsidP="00736F36">
      <w:pPr>
        <w:spacing w:line="259" w:lineRule="auto"/>
        <w:rPr>
          <w:del w:id="69" w:author="Користувач" w:date="2018-12-19T15:57:00Z"/>
          <w:b/>
          <w:lang w:val="uk-UA" w:eastAsia="uk-UA"/>
        </w:rPr>
      </w:pPr>
    </w:p>
    <w:p w:rsidR="002030FE" w:rsidRPr="00020BAE" w:rsidDel="00883FEE" w:rsidRDefault="002030FE" w:rsidP="00736F36">
      <w:pPr>
        <w:spacing w:line="259" w:lineRule="auto"/>
        <w:rPr>
          <w:del w:id="70" w:author="Користувач" w:date="2018-12-19T15:57:00Z"/>
          <w:b/>
          <w:lang w:val="uk-UA" w:eastAsia="uk-UA"/>
        </w:rPr>
      </w:pPr>
    </w:p>
    <w:p w:rsidR="00A20533" w:rsidRPr="00020BAE" w:rsidDel="00883FEE" w:rsidRDefault="00A20533" w:rsidP="00736F36">
      <w:pPr>
        <w:spacing w:line="259" w:lineRule="auto"/>
        <w:rPr>
          <w:del w:id="71" w:author="Користувач" w:date="2018-12-19T15:57:00Z"/>
          <w:b/>
          <w:lang w:val="uk-UA" w:eastAsia="uk-UA"/>
        </w:rPr>
      </w:pPr>
    </w:p>
    <w:p w:rsidR="00A20533" w:rsidRPr="00020BAE" w:rsidDel="00883FEE" w:rsidRDefault="00A20533" w:rsidP="00736F36">
      <w:pPr>
        <w:spacing w:line="259" w:lineRule="auto"/>
        <w:rPr>
          <w:del w:id="72" w:author="Користувач" w:date="2018-12-19T15:57:00Z"/>
          <w:b/>
          <w:lang w:val="uk-UA" w:eastAsia="uk-UA"/>
        </w:rPr>
      </w:pPr>
    </w:p>
    <w:p w:rsidR="00A20533" w:rsidRPr="00020BAE" w:rsidDel="00883FEE" w:rsidRDefault="00A20533" w:rsidP="00736F36">
      <w:pPr>
        <w:spacing w:line="259" w:lineRule="auto"/>
        <w:rPr>
          <w:del w:id="73" w:author="Користувач" w:date="2018-12-19T15:57:00Z"/>
          <w:b/>
          <w:lang w:val="uk-UA" w:eastAsia="uk-UA"/>
        </w:rPr>
      </w:pPr>
    </w:p>
    <w:p w:rsidR="00A20533" w:rsidRPr="00020BAE" w:rsidDel="00883FEE" w:rsidRDefault="00A20533" w:rsidP="00736F36">
      <w:pPr>
        <w:spacing w:line="259" w:lineRule="auto"/>
        <w:rPr>
          <w:del w:id="74" w:author="Користувач" w:date="2018-12-19T15:57:00Z"/>
          <w:b/>
          <w:lang w:val="uk-UA" w:eastAsia="uk-UA"/>
        </w:rPr>
      </w:pPr>
    </w:p>
    <w:p w:rsidR="00A20533" w:rsidRPr="00020BAE" w:rsidRDefault="00A20533" w:rsidP="00736F36">
      <w:pPr>
        <w:spacing w:line="259" w:lineRule="auto"/>
        <w:rPr>
          <w:b/>
          <w:lang w:val="uk-UA" w:eastAsia="uk-UA"/>
        </w:rPr>
      </w:pPr>
    </w:p>
    <w:p w:rsidR="00A20533" w:rsidRPr="00020BAE" w:rsidRDefault="00A20533" w:rsidP="00736F36">
      <w:pPr>
        <w:spacing w:line="259" w:lineRule="auto"/>
        <w:rPr>
          <w:b/>
          <w:lang w:val="uk-UA" w:eastAsia="uk-UA"/>
        </w:rPr>
      </w:pPr>
    </w:p>
    <w:p w:rsidR="00A20533" w:rsidRPr="00020BAE" w:rsidRDefault="00A20533" w:rsidP="00736F36">
      <w:pPr>
        <w:spacing w:line="259" w:lineRule="auto"/>
        <w:rPr>
          <w:b/>
          <w:lang w:val="uk-UA" w:eastAsia="uk-UA"/>
        </w:rPr>
      </w:pPr>
    </w:p>
    <w:p w:rsidR="00A20533" w:rsidRPr="00020BAE" w:rsidRDefault="00A20533" w:rsidP="00736F36">
      <w:pPr>
        <w:spacing w:line="259" w:lineRule="auto"/>
        <w:rPr>
          <w:b/>
          <w:lang w:val="uk-UA" w:eastAsia="uk-UA"/>
        </w:rPr>
      </w:pPr>
    </w:p>
    <w:p w:rsidR="002030FE" w:rsidRPr="00020BAE" w:rsidRDefault="002030FE" w:rsidP="002030FE">
      <w:pPr>
        <w:spacing w:line="288" w:lineRule="auto"/>
        <w:jc w:val="center"/>
        <w:rPr>
          <w:bCs/>
          <w:sz w:val="28"/>
          <w:szCs w:val="28"/>
          <w:lang w:val="uk-UA"/>
        </w:rPr>
      </w:pPr>
      <w:r w:rsidRPr="00020BAE">
        <w:rPr>
          <w:rFonts w:eastAsia="Calibri"/>
          <w:noProof/>
          <w:sz w:val="28"/>
          <w:szCs w:val="28"/>
          <w:lang w:val="uk-UA" w:eastAsia="uk-UA"/>
        </w:rPr>
        <w:drawing>
          <wp:inline distT="0" distB="0" distL="0" distR="0">
            <wp:extent cx="495300" cy="685800"/>
            <wp:effectExtent l="0" t="0" r="0" b="0"/>
            <wp:docPr id="40" name="Рисунок 40"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2030FE" w:rsidRPr="00020BAE" w:rsidRDefault="00AB6437" w:rsidP="002030FE">
      <w:pPr>
        <w:spacing w:line="288" w:lineRule="auto"/>
        <w:jc w:val="center"/>
        <w:rPr>
          <w:rFonts w:eastAsia="Calibri"/>
          <w:b/>
          <w:iCs/>
          <w:sz w:val="28"/>
          <w:szCs w:val="28"/>
          <w:lang w:val="uk-UA" w:eastAsia="en-US"/>
          <w:rPrChange w:id="75" w:author="Користувач" w:date="2018-12-18T11:35:00Z">
            <w:rPr>
              <w:rFonts w:eastAsia="Calibri"/>
              <w:b/>
              <w:iCs/>
              <w:sz w:val="28"/>
              <w:szCs w:val="28"/>
              <w:lang w:eastAsia="en-US"/>
            </w:rPr>
          </w:rPrChange>
        </w:rPr>
      </w:pPr>
      <w:r w:rsidRPr="00AB6437">
        <w:rPr>
          <w:rFonts w:eastAsia="Calibri"/>
          <w:b/>
          <w:iCs/>
          <w:sz w:val="28"/>
          <w:szCs w:val="28"/>
          <w:lang w:val="uk-UA" w:eastAsia="en-US"/>
          <w:rPrChange w:id="76" w:author="Користувач" w:date="2018-12-18T11:35:00Z">
            <w:rPr>
              <w:rFonts w:eastAsia="Calibri"/>
              <w:b/>
              <w:iCs/>
              <w:sz w:val="28"/>
              <w:szCs w:val="28"/>
              <w:lang w:eastAsia="en-US"/>
            </w:rPr>
          </w:rPrChange>
        </w:rPr>
        <w:t>СТУДЕНИКІВСЬКА   СІЛЬСЬКА  РАДА</w:t>
      </w:r>
    </w:p>
    <w:p w:rsidR="002030FE" w:rsidRPr="00020BAE" w:rsidRDefault="00AB6437" w:rsidP="002030FE">
      <w:pPr>
        <w:spacing w:line="288" w:lineRule="auto"/>
        <w:jc w:val="center"/>
        <w:rPr>
          <w:rFonts w:eastAsia="Calibri"/>
          <w:b/>
          <w:iCs/>
          <w:sz w:val="28"/>
          <w:szCs w:val="28"/>
          <w:lang w:val="uk-UA" w:eastAsia="en-US"/>
          <w:rPrChange w:id="77" w:author="Користувач" w:date="2018-12-18T11:35:00Z">
            <w:rPr>
              <w:rFonts w:eastAsia="Calibri"/>
              <w:b/>
              <w:iCs/>
              <w:sz w:val="28"/>
              <w:szCs w:val="28"/>
              <w:lang w:eastAsia="en-US"/>
            </w:rPr>
          </w:rPrChange>
        </w:rPr>
      </w:pPr>
      <w:r w:rsidRPr="00AB6437">
        <w:rPr>
          <w:rFonts w:eastAsia="Calibri"/>
          <w:b/>
          <w:iCs/>
          <w:sz w:val="28"/>
          <w:szCs w:val="28"/>
          <w:lang w:val="uk-UA" w:eastAsia="en-US"/>
          <w:rPrChange w:id="78" w:author="Користувач" w:date="2018-12-18T11:35:00Z">
            <w:rPr>
              <w:rFonts w:eastAsia="Calibri"/>
              <w:b/>
              <w:iCs/>
              <w:sz w:val="28"/>
              <w:szCs w:val="28"/>
              <w:lang w:eastAsia="en-US"/>
            </w:rPr>
          </w:rPrChange>
        </w:rPr>
        <w:t>ПЕРЕЯСЛАВ – ХМЕЛЬНИЦЬКОГО  РАЙОНУ</w:t>
      </w:r>
    </w:p>
    <w:p w:rsidR="002030FE" w:rsidRPr="00020BAE" w:rsidRDefault="00AB6437" w:rsidP="002030FE">
      <w:pPr>
        <w:spacing w:line="288" w:lineRule="auto"/>
        <w:jc w:val="center"/>
        <w:rPr>
          <w:rFonts w:eastAsia="Calibri"/>
          <w:b/>
          <w:iCs/>
          <w:sz w:val="28"/>
          <w:szCs w:val="28"/>
          <w:lang w:val="uk-UA" w:eastAsia="en-US"/>
          <w:rPrChange w:id="79" w:author="Користувач" w:date="2018-12-18T11:35:00Z">
            <w:rPr>
              <w:rFonts w:eastAsia="Calibri"/>
              <w:b/>
              <w:iCs/>
              <w:sz w:val="28"/>
              <w:szCs w:val="28"/>
              <w:lang w:eastAsia="en-US"/>
            </w:rPr>
          </w:rPrChange>
        </w:rPr>
      </w:pPr>
      <w:r w:rsidRPr="00AB6437">
        <w:rPr>
          <w:rFonts w:eastAsia="Calibri"/>
          <w:b/>
          <w:iCs/>
          <w:sz w:val="28"/>
          <w:szCs w:val="28"/>
          <w:lang w:val="uk-UA" w:eastAsia="en-US"/>
          <w:rPrChange w:id="80" w:author="Користувач" w:date="2018-12-18T11:35:00Z">
            <w:rPr>
              <w:rFonts w:eastAsia="Calibri"/>
              <w:b/>
              <w:iCs/>
              <w:sz w:val="28"/>
              <w:szCs w:val="28"/>
              <w:lang w:eastAsia="en-US"/>
            </w:rPr>
          </w:rPrChange>
        </w:rPr>
        <w:t>КИЇВСЬКОЇ  ОБЛАСТІ</w:t>
      </w:r>
    </w:p>
    <w:p w:rsidR="002030FE" w:rsidRPr="00020BAE" w:rsidRDefault="002030FE" w:rsidP="002030FE">
      <w:pPr>
        <w:spacing w:line="288" w:lineRule="auto"/>
        <w:jc w:val="center"/>
        <w:rPr>
          <w:rFonts w:eastAsia="Calibri"/>
          <w:b/>
          <w:iCs/>
          <w:sz w:val="28"/>
          <w:szCs w:val="28"/>
          <w:lang w:val="uk-UA" w:eastAsia="en-US"/>
          <w:rPrChange w:id="81" w:author="Користувач" w:date="2018-12-18T11:35:00Z">
            <w:rPr>
              <w:rFonts w:eastAsia="Calibri"/>
              <w:b/>
              <w:iCs/>
              <w:sz w:val="28"/>
              <w:szCs w:val="28"/>
              <w:lang w:eastAsia="en-US"/>
            </w:rPr>
          </w:rPrChange>
        </w:rPr>
      </w:pPr>
    </w:p>
    <w:p w:rsidR="002030FE" w:rsidRPr="00020BAE" w:rsidRDefault="00AB6437" w:rsidP="002030FE">
      <w:pPr>
        <w:spacing w:line="288" w:lineRule="auto"/>
        <w:jc w:val="center"/>
        <w:rPr>
          <w:rFonts w:eastAsia="Calibri"/>
          <w:b/>
          <w:iCs/>
          <w:sz w:val="28"/>
          <w:szCs w:val="28"/>
          <w:lang w:val="uk-UA" w:eastAsia="en-US"/>
        </w:rPr>
      </w:pPr>
      <w:r w:rsidRPr="00AB6437">
        <w:rPr>
          <w:rFonts w:eastAsia="Calibri"/>
          <w:b/>
          <w:iCs/>
          <w:sz w:val="28"/>
          <w:szCs w:val="28"/>
          <w:lang w:val="uk-UA" w:eastAsia="en-US"/>
          <w:rPrChange w:id="82" w:author="Користувач" w:date="2018-12-18T11:35:00Z">
            <w:rPr>
              <w:rFonts w:eastAsia="Calibri"/>
              <w:b/>
              <w:iCs/>
              <w:sz w:val="28"/>
              <w:szCs w:val="28"/>
              <w:lang w:eastAsia="en-US"/>
            </w:rPr>
          </w:rPrChange>
        </w:rPr>
        <w:t xml:space="preserve">Р І Ш Е Н </w:t>
      </w:r>
      <w:proofErr w:type="spellStart"/>
      <w:r w:rsidRPr="00AB6437">
        <w:rPr>
          <w:rFonts w:eastAsia="Calibri"/>
          <w:b/>
          <w:iCs/>
          <w:sz w:val="28"/>
          <w:szCs w:val="28"/>
          <w:lang w:val="uk-UA" w:eastAsia="en-US"/>
          <w:rPrChange w:id="83" w:author="Користувач" w:date="2018-12-18T11:35:00Z">
            <w:rPr>
              <w:rFonts w:eastAsia="Calibri"/>
              <w:b/>
              <w:iCs/>
              <w:sz w:val="28"/>
              <w:szCs w:val="28"/>
              <w:lang w:eastAsia="en-US"/>
            </w:rPr>
          </w:rPrChange>
        </w:rPr>
        <w:t>Н</w:t>
      </w:r>
      <w:proofErr w:type="spellEnd"/>
      <w:r w:rsidRPr="00AB6437">
        <w:rPr>
          <w:rFonts w:eastAsia="Calibri"/>
          <w:b/>
          <w:iCs/>
          <w:sz w:val="28"/>
          <w:szCs w:val="28"/>
          <w:lang w:val="uk-UA" w:eastAsia="en-US"/>
          <w:rPrChange w:id="84" w:author="Користувач" w:date="2018-12-18T11:35:00Z">
            <w:rPr>
              <w:rFonts w:eastAsia="Calibri"/>
              <w:b/>
              <w:iCs/>
              <w:sz w:val="28"/>
              <w:szCs w:val="28"/>
              <w:lang w:eastAsia="en-US"/>
            </w:rPr>
          </w:rPrChange>
        </w:rPr>
        <w:t xml:space="preserve"> Я</w:t>
      </w:r>
    </w:p>
    <w:p w:rsidR="002030FE" w:rsidRPr="00020BAE" w:rsidRDefault="002030FE" w:rsidP="002030FE">
      <w:pPr>
        <w:jc w:val="both"/>
        <w:rPr>
          <w:b/>
          <w:sz w:val="28"/>
          <w:szCs w:val="28"/>
          <w:lang w:val="uk-UA"/>
        </w:rPr>
      </w:pPr>
    </w:p>
    <w:p w:rsidR="002030FE" w:rsidRPr="00020BAE" w:rsidRDefault="002030FE" w:rsidP="002030FE">
      <w:pPr>
        <w:jc w:val="both"/>
        <w:rPr>
          <w:b/>
          <w:sz w:val="28"/>
          <w:szCs w:val="28"/>
          <w:lang w:val="uk-UA"/>
        </w:rPr>
      </w:pPr>
    </w:p>
    <w:p w:rsidR="002030FE" w:rsidRPr="00020BAE" w:rsidRDefault="002030FE" w:rsidP="002030FE">
      <w:pPr>
        <w:jc w:val="both"/>
        <w:rPr>
          <w:b/>
          <w:sz w:val="28"/>
          <w:szCs w:val="28"/>
          <w:lang w:val="uk-UA"/>
        </w:rPr>
      </w:pPr>
      <w:r w:rsidRPr="00020BAE">
        <w:rPr>
          <w:b/>
          <w:sz w:val="28"/>
          <w:szCs w:val="28"/>
          <w:lang w:val="uk-UA"/>
        </w:rPr>
        <w:t xml:space="preserve">Про внесення змін </w:t>
      </w:r>
    </w:p>
    <w:p w:rsidR="002030FE" w:rsidRPr="00020BAE" w:rsidRDefault="002030FE" w:rsidP="002030FE">
      <w:pPr>
        <w:jc w:val="both"/>
        <w:rPr>
          <w:b/>
          <w:sz w:val="28"/>
          <w:szCs w:val="28"/>
          <w:lang w:val="uk-UA"/>
        </w:rPr>
      </w:pPr>
      <w:r w:rsidRPr="00020BAE">
        <w:rPr>
          <w:b/>
          <w:sz w:val="28"/>
          <w:szCs w:val="28"/>
          <w:lang w:val="uk-UA"/>
        </w:rPr>
        <w:t>до програми «Турбота»</w:t>
      </w:r>
    </w:p>
    <w:p w:rsidR="002030FE" w:rsidRPr="00020BAE" w:rsidRDefault="002030FE" w:rsidP="002030FE">
      <w:pPr>
        <w:jc w:val="both"/>
        <w:rPr>
          <w:b/>
          <w:sz w:val="28"/>
          <w:szCs w:val="28"/>
          <w:lang w:val="uk-UA"/>
        </w:rPr>
      </w:pPr>
    </w:p>
    <w:p w:rsidR="002030FE" w:rsidRPr="00020BAE" w:rsidRDefault="002030FE" w:rsidP="002030FE">
      <w:pPr>
        <w:ind w:firstLine="708"/>
        <w:jc w:val="both"/>
        <w:rPr>
          <w:sz w:val="28"/>
          <w:szCs w:val="28"/>
          <w:lang w:val="uk-UA"/>
        </w:rPr>
      </w:pPr>
      <w:r w:rsidRPr="00020BAE">
        <w:rPr>
          <w:sz w:val="28"/>
          <w:szCs w:val="28"/>
          <w:lang w:val="uk-UA"/>
        </w:rPr>
        <w:t xml:space="preserve">Від імені та в інтересах членів територіальної громади, з метою збільшення розміру матеріальної допомоги особам, які потребують лікування або реабілітації, передбаченої заходами Студениківської сільської комплексної програми  на 2018 – 2020 роки «ТУРБОТА», затвердженої рішенням сільської  ради від 30.03.2018 </w:t>
      </w:r>
      <w:r w:rsidRPr="00020BAE">
        <w:rPr>
          <w:bCs/>
          <w:sz w:val="28"/>
          <w:szCs w:val="28"/>
          <w:lang w:val="uk-UA"/>
        </w:rPr>
        <w:t>року  №113-У-</w:t>
      </w:r>
      <w:r w:rsidR="00AB6437" w:rsidRPr="00AB6437">
        <w:rPr>
          <w:bCs/>
          <w:sz w:val="28"/>
          <w:szCs w:val="28"/>
          <w:lang w:val="uk-UA"/>
          <w:rPrChange w:id="85" w:author="Користувач" w:date="2018-12-18T11:35:00Z">
            <w:rPr>
              <w:bCs/>
              <w:sz w:val="28"/>
              <w:szCs w:val="28"/>
              <w:lang w:val="en-US"/>
            </w:rPr>
          </w:rPrChange>
        </w:rPr>
        <w:t>V</w:t>
      </w:r>
      <w:r w:rsidRPr="00020BAE">
        <w:rPr>
          <w:bCs/>
          <w:sz w:val="28"/>
          <w:szCs w:val="28"/>
          <w:lang w:val="uk-UA"/>
        </w:rPr>
        <w:t>І</w:t>
      </w:r>
      <w:r w:rsidR="00AB6437" w:rsidRPr="00AB6437">
        <w:rPr>
          <w:bCs/>
          <w:sz w:val="28"/>
          <w:szCs w:val="28"/>
          <w:lang w:val="uk-UA"/>
          <w:rPrChange w:id="86" w:author="Користувач" w:date="2018-12-18T11:35:00Z">
            <w:rPr>
              <w:bCs/>
              <w:sz w:val="28"/>
              <w:szCs w:val="28"/>
              <w:lang w:val="en-US"/>
            </w:rPr>
          </w:rPrChange>
        </w:rPr>
        <w:t>I</w:t>
      </w:r>
      <w:r w:rsidRPr="00020BAE">
        <w:rPr>
          <w:sz w:val="28"/>
          <w:szCs w:val="28"/>
          <w:lang w:val="uk-UA"/>
        </w:rPr>
        <w:t xml:space="preserve">, керуючись ст. 26 Закону України «Про місцеве самоврядування в Україні», сільська  рада </w:t>
      </w:r>
    </w:p>
    <w:p w:rsidR="002030FE" w:rsidRPr="00020BAE" w:rsidRDefault="002030FE" w:rsidP="002030FE">
      <w:pPr>
        <w:widowControl w:val="0"/>
        <w:suppressAutoHyphens/>
        <w:jc w:val="both"/>
        <w:rPr>
          <w:rFonts w:eastAsia="Lucida Sans Unicode"/>
          <w:b/>
          <w:sz w:val="28"/>
          <w:szCs w:val="28"/>
          <w:lang w:val="uk-UA"/>
        </w:rPr>
      </w:pPr>
      <w:r w:rsidRPr="00020BAE">
        <w:rPr>
          <w:rFonts w:eastAsia="Lucida Sans Unicode"/>
          <w:b/>
          <w:sz w:val="28"/>
          <w:szCs w:val="28"/>
          <w:lang w:val="uk-UA"/>
        </w:rPr>
        <w:t>ВИРІШИЛА:</w:t>
      </w:r>
    </w:p>
    <w:p w:rsidR="002030FE" w:rsidRPr="00020BAE" w:rsidRDefault="002030FE" w:rsidP="002030FE">
      <w:pPr>
        <w:widowControl w:val="0"/>
        <w:suppressAutoHyphens/>
        <w:jc w:val="both"/>
        <w:rPr>
          <w:rFonts w:eastAsia="Lucida Sans Unicode"/>
          <w:sz w:val="28"/>
          <w:szCs w:val="28"/>
          <w:lang w:val="uk-UA"/>
        </w:rPr>
      </w:pPr>
    </w:p>
    <w:p w:rsidR="002030FE" w:rsidRPr="00020BAE" w:rsidRDefault="002030FE" w:rsidP="002030FE">
      <w:pPr>
        <w:widowControl w:val="0"/>
        <w:suppressAutoHyphens/>
        <w:jc w:val="both"/>
        <w:rPr>
          <w:sz w:val="28"/>
          <w:szCs w:val="28"/>
          <w:lang w:val="uk-UA"/>
        </w:rPr>
      </w:pPr>
      <w:r w:rsidRPr="00020BAE">
        <w:rPr>
          <w:rFonts w:eastAsia="Lucida Sans Unicode"/>
          <w:sz w:val="28"/>
          <w:szCs w:val="28"/>
          <w:lang w:val="uk-UA"/>
        </w:rPr>
        <w:t xml:space="preserve">1. Внести зміни до п. 4.1.1 розділу ІУ </w:t>
      </w:r>
      <w:r w:rsidRPr="00020BAE">
        <w:rPr>
          <w:sz w:val="28"/>
          <w:szCs w:val="28"/>
          <w:lang w:val="uk-UA"/>
        </w:rPr>
        <w:t xml:space="preserve">Студениківської сільської комплексної програми  на 2018 – 2020 роки «ТУРБОТА», затвердженої рішенням сільської  </w:t>
      </w:r>
      <w:r w:rsidRPr="00020BAE">
        <w:rPr>
          <w:sz w:val="28"/>
          <w:szCs w:val="28"/>
          <w:lang w:val="uk-UA"/>
        </w:rPr>
        <w:lastRenderedPageBreak/>
        <w:t xml:space="preserve">ради від 30.03.2018 </w:t>
      </w:r>
      <w:r w:rsidRPr="00020BAE">
        <w:rPr>
          <w:bCs/>
          <w:sz w:val="28"/>
          <w:szCs w:val="28"/>
          <w:lang w:val="uk-UA"/>
        </w:rPr>
        <w:t>року  №113-У-</w:t>
      </w:r>
      <w:r w:rsidR="00AB6437" w:rsidRPr="00AB6437">
        <w:rPr>
          <w:bCs/>
          <w:sz w:val="28"/>
          <w:szCs w:val="28"/>
          <w:lang w:val="uk-UA"/>
          <w:rPrChange w:id="87" w:author="Користувач" w:date="2018-12-18T11:35:00Z">
            <w:rPr>
              <w:bCs/>
              <w:sz w:val="28"/>
              <w:szCs w:val="28"/>
              <w:lang w:val="en-US"/>
            </w:rPr>
          </w:rPrChange>
        </w:rPr>
        <w:t>V</w:t>
      </w:r>
      <w:r w:rsidRPr="00020BAE">
        <w:rPr>
          <w:bCs/>
          <w:sz w:val="28"/>
          <w:szCs w:val="28"/>
          <w:lang w:val="uk-UA"/>
        </w:rPr>
        <w:t>І</w:t>
      </w:r>
      <w:r w:rsidR="00AB6437" w:rsidRPr="00AB6437">
        <w:rPr>
          <w:bCs/>
          <w:sz w:val="28"/>
          <w:szCs w:val="28"/>
          <w:lang w:val="uk-UA"/>
          <w:rPrChange w:id="88" w:author="Користувач" w:date="2018-12-18T11:35:00Z">
            <w:rPr>
              <w:bCs/>
              <w:sz w:val="28"/>
              <w:szCs w:val="28"/>
              <w:lang w:val="en-US"/>
            </w:rPr>
          </w:rPrChange>
        </w:rPr>
        <w:t>I</w:t>
      </w:r>
      <w:r w:rsidRPr="00020BAE">
        <w:rPr>
          <w:bCs/>
          <w:sz w:val="28"/>
          <w:szCs w:val="28"/>
          <w:lang w:val="uk-UA"/>
        </w:rPr>
        <w:t>,</w:t>
      </w:r>
      <w:r w:rsidRPr="00020BAE">
        <w:rPr>
          <w:sz w:val="28"/>
          <w:szCs w:val="28"/>
          <w:lang w:val="uk-UA"/>
        </w:rPr>
        <w:t xml:space="preserve">  збільшивши орієнтовні об</w:t>
      </w:r>
      <w:r w:rsidR="003345D9" w:rsidRPr="00020BAE">
        <w:rPr>
          <w:sz w:val="28"/>
          <w:szCs w:val="28"/>
          <w:lang w:val="uk-UA"/>
        </w:rPr>
        <w:t>с</w:t>
      </w:r>
      <w:r w:rsidRPr="00020BAE">
        <w:rPr>
          <w:sz w:val="28"/>
          <w:szCs w:val="28"/>
          <w:lang w:val="uk-UA"/>
        </w:rPr>
        <w:t>яги фінансування на 2018</w:t>
      </w:r>
      <w:r w:rsidR="005F4CCC" w:rsidRPr="00020BAE">
        <w:rPr>
          <w:sz w:val="28"/>
          <w:szCs w:val="28"/>
          <w:lang w:val="uk-UA"/>
        </w:rPr>
        <w:t>-2019 ро</w:t>
      </w:r>
      <w:r w:rsidRPr="00020BAE">
        <w:rPr>
          <w:sz w:val="28"/>
          <w:szCs w:val="28"/>
          <w:lang w:val="uk-UA"/>
        </w:rPr>
        <w:t>к</w:t>
      </w:r>
      <w:r w:rsidR="005F4CCC" w:rsidRPr="00020BAE">
        <w:rPr>
          <w:sz w:val="28"/>
          <w:szCs w:val="28"/>
          <w:lang w:val="uk-UA"/>
        </w:rPr>
        <w:t>и</w:t>
      </w:r>
      <w:r w:rsidRPr="00020BAE">
        <w:rPr>
          <w:sz w:val="28"/>
          <w:szCs w:val="28"/>
          <w:lang w:val="uk-UA"/>
        </w:rPr>
        <w:t xml:space="preserve"> на </w:t>
      </w:r>
      <w:r w:rsidR="000E47F0" w:rsidRPr="00020BAE">
        <w:rPr>
          <w:sz w:val="28"/>
          <w:szCs w:val="28"/>
          <w:lang w:val="uk-UA"/>
        </w:rPr>
        <w:t>15</w:t>
      </w:r>
      <w:r w:rsidRPr="00020BAE">
        <w:rPr>
          <w:sz w:val="28"/>
          <w:szCs w:val="28"/>
          <w:lang w:val="uk-UA"/>
        </w:rPr>
        <w:t>0,00 тис. грн.</w:t>
      </w:r>
    </w:p>
    <w:p w:rsidR="002030FE" w:rsidRPr="00020BAE" w:rsidRDefault="002030FE" w:rsidP="002030FE">
      <w:pPr>
        <w:widowControl w:val="0"/>
        <w:suppressAutoHyphens/>
        <w:jc w:val="both"/>
        <w:rPr>
          <w:sz w:val="28"/>
          <w:szCs w:val="28"/>
          <w:lang w:val="uk-UA"/>
        </w:rPr>
      </w:pPr>
      <w:r w:rsidRPr="00020BAE">
        <w:rPr>
          <w:sz w:val="28"/>
          <w:szCs w:val="28"/>
          <w:lang w:val="uk-UA"/>
        </w:rPr>
        <w:t>2. Контроль за виконанн</w:t>
      </w:r>
      <w:r w:rsidR="003345D9" w:rsidRPr="00020BAE">
        <w:rPr>
          <w:sz w:val="28"/>
          <w:szCs w:val="28"/>
          <w:lang w:val="uk-UA"/>
        </w:rPr>
        <w:t>я</w:t>
      </w:r>
      <w:r w:rsidRPr="00020BAE">
        <w:rPr>
          <w:sz w:val="28"/>
          <w:szCs w:val="28"/>
          <w:lang w:val="uk-UA"/>
        </w:rPr>
        <w:t>м рішення покла</w:t>
      </w:r>
      <w:r w:rsidR="003345D9" w:rsidRPr="00020BAE">
        <w:rPr>
          <w:sz w:val="28"/>
          <w:szCs w:val="28"/>
          <w:lang w:val="uk-UA"/>
        </w:rPr>
        <w:t>с</w:t>
      </w:r>
      <w:r w:rsidRPr="00020BAE">
        <w:rPr>
          <w:sz w:val="28"/>
          <w:szCs w:val="28"/>
          <w:lang w:val="uk-UA"/>
        </w:rPr>
        <w:t>ти на постійну комісію з питань фінансів, бюджету та планування соціально-економічного розвитку.</w:t>
      </w:r>
    </w:p>
    <w:p w:rsidR="002030FE" w:rsidRPr="00020BAE" w:rsidRDefault="002030FE" w:rsidP="002030FE">
      <w:pPr>
        <w:widowControl w:val="0"/>
        <w:suppressAutoHyphens/>
        <w:jc w:val="both"/>
        <w:rPr>
          <w:sz w:val="28"/>
          <w:szCs w:val="28"/>
          <w:lang w:val="uk-UA"/>
        </w:rPr>
      </w:pPr>
    </w:p>
    <w:p w:rsidR="002030FE" w:rsidRPr="00020BAE" w:rsidRDefault="002030FE" w:rsidP="002030FE">
      <w:pPr>
        <w:widowControl w:val="0"/>
        <w:suppressAutoHyphens/>
        <w:jc w:val="both"/>
        <w:rPr>
          <w:sz w:val="28"/>
          <w:szCs w:val="28"/>
          <w:lang w:val="uk-UA"/>
        </w:rPr>
      </w:pPr>
    </w:p>
    <w:p w:rsidR="002030FE" w:rsidRPr="00020BAE" w:rsidRDefault="002030FE" w:rsidP="002030FE">
      <w:pPr>
        <w:widowControl w:val="0"/>
        <w:suppressAutoHyphens/>
        <w:jc w:val="both"/>
        <w:rPr>
          <w:sz w:val="28"/>
          <w:szCs w:val="28"/>
          <w:lang w:val="uk-UA"/>
        </w:rPr>
      </w:pPr>
    </w:p>
    <w:p w:rsidR="002030FE" w:rsidRPr="00020BAE" w:rsidRDefault="002030FE" w:rsidP="002030FE">
      <w:pPr>
        <w:widowControl w:val="0"/>
        <w:suppressAutoHyphens/>
        <w:jc w:val="both"/>
        <w:rPr>
          <w:sz w:val="28"/>
          <w:szCs w:val="28"/>
          <w:lang w:val="uk-UA"/>
        </w:rPr>
      </w:pPr>
      <w:r w:rsidRPr="00020BAE">
        <w:rPr>
          <w:sz w:val="28"/>
          <w:szCs w:val="28"/>
          <w:lang w:val="uk-UA"/>
        </w:rPr>
        <w:t xml:space="preserve">        Сільський голова:                                              М.О. Лях</w:t>
      </w:r>
    </w:p>
    <w:p w:rsidR="002030FE" w:rsidRPr="00020BAE" w:rsidRDefault="002030FE" w:rsidP="002030FE">
      <w:pPr>
        <w:widowControl w:val="0"/>
        <w:suppressAutoHyphens/>
        <w:jc w:val="both"/>
        <w:rPr>
          <w:sz w:val="28"/>
          <w:szCs w:val="28"/>
          <w:lang w:val="uk-UA"/>
        </w:rPr>
      </w:pPr>
    </w:p>
    <w:p w:rsidR="002030FE" w:rsidRPr="00020BAE" w:rsidRDefault="002030FE" w:rsidP="002030FE">
      <w:pPr>
        <w:widowControl w:val="0"/>
        <w:suppressAutoHyphens/>
        <w:jc w:val="both"/>
        <w:rPr>
          <w:sz w:val="28"/>
          <w:szCs w:val="28"/>
          <w:lang w:val="uk-UA"/>
        </w:rPr>
      </w:pPr>
    </w:p>
    <w:p w:rsidR="002030FE" w:rsidRPr="00020BAE" w:rsidRDefault="002030FE" w:rsidP="002030FE">
      <w:pPr>
        <w:widowControl w:val="0"/>
        <w:suppressAutoHyphens/>
        <w:jc w:val="both"/>
        <w:rPr>
          <w:b/>
          <w:sz w:val="28"/>
          <w:szCs w:val="28"/>
          <w:lang w:val="uk-UA"/>
        </w:rPr>
      </w:pPr>
      <w:r w:rsidRPr="00020BAE">
        <w:rPr>
          <w:b/>
          <w:sz w:val="28"/>
          <w:szCs w:val="28"/>
          <w:lang w:val="uk-UA"/>
        </w:rPr>
        <w:t>с. Студеники</w:t>
      </w:r>
    </w:p>
    <w:p w:rsidR="002030FE" w:rsidRPr="00020BAE" w:rsidRDefault="002030FE" w:rsidP="002030FE">
      <w:pPr>
        <w:widowControl w:val="0"/>
        <w:suppressAutoHyphens/>
        <w:jc w:val="both"/>
        <w:rPr>
          <w:b/>
          <w:sz w:val="28"/>
          <w:szCs w:val="28"/>
          <w:lang w:val="uk-UA"/>
        </w:rPr>
      </w:pPr>
      <w:r w:rsidRPr="00020BAE">
        <w:rPr>
          <w:b/>
          <w:sz w:val="28"/>
          <w:szCs w:val="28"/>
          <w:lang w:val="uk-UA"/>
        </w:rPr>
        <w:t>№ 414-ХУІ-УІІ</w:t>
      </w:r>
    </w:p>
    <w:p w:rsidR="002030FE" w:rsidRPr="00020BAE" w:rsidRDefault="005F4CCC" w:rsidP="002030FE">
      <w:pPr>
        <w:widowControl w:val="0"/>
        <w:suppressAutoHyphens/>
        <w:jc w:val="both"/>
        <w:rPr>
          <w:b/>
          <w:sz w:val="28"/>
          <w:szCs w:val="28"/>
          <w:lang w:val="uk-UA"/>
        </w:rPr>
      </w:pPr>
      <w:r w:rsidRPr="00020BAE">
        <w:rPr>
          <w:b/>
          <w:sz w:val="28"/>
          <w:szCs w:val="28"/>
          <w:lang w:val="uk-UA"/>
        </w:rPr>
        <w:t>20.11</w:t>
      </w:r>
      <w:r w:rsidR="002030FE" w:rsidRPr="00020BAE">
        <w:rPr>
          <w:b/>
          <w:sz w:val="28"/>
          <w:szCs w:val="28"/>
          <w:lang w:val="uk-UA"/>
        </w:rPr>
        <w:t>.2018</w:t>
      </w:r>
    </w:p>
    <w:p w:rsidR="00A20533" w:rsidRPr="00020BAE" w:rsidRDefault="00A20533" w:rsidP="00736F36">
      <w:pPr>
        <w:spacing w:line="259" w:lineRule="auto"/>
        <w:rPr>
          <w:b/>
          <w:lang w:val="uk-UA" w:eastAsia="uk-UA"/>
        </w:rPr>
      </w:pPr>
    </w:p>
    <w:p w:rsidR="00A20533" w:rsidRPr="00020BAE" w:rsidRDefault="00A20533" w:rsidP="00736F36">
      <w:pPr>
        <w:spacing w:line="259" w:lineRule="auto"/>
        <w:rPr>
          <w:b/>
          <w:lang w:val="uk-UA" w:eastAsia="uk-UA"/>
        </w:rPr>
      </w:pPr>
    </w:p>
    <w:p w:rsidR="00A20533" w:rsidRPr="00020BAE" w:rsidRDefault="00A20533" w:rsidP="00736F36">
      <w:pPr>
        <w:spacing w:line="259" w:lineRule="auto"/>
        <w:rPr>
          <w:b/>
          <w:lang w:val="uk-UA" w:eastAsia="uk-UA"/>
        </w:rPr>
      </w:pPr>
    </w:p>
    <w:p w:rsidR="005F4CCC" w:rsidRPr="00020BAE" w:rsidRDefault="005F4CCC" w:rsidP="00736F36">
      <w:pPr>
        <w:spacing w:line="259" w:lineRule="auto"/>
        <w:rPr>
          <w:b/>
          <w:lang w:val="uk-UA" w:eastAsia="uk-UA"/>
        </w:rPr>
      </w:pPr>
    </w:p>
    <w:p w:rsidR="005F4CCC" w:rsidRPr="00020BAE" w:rsidRDefault="005F4CCC" w:rsidP="00736F36">
      <w:pPr>
        <w:spacing w:line="259" w:lineRule="auto"/>
        <w:rPr>
          <w:b/>
          <w:lang w:val="uk-UA" w:eastAsia="uk-UA"/>
        </w:rPr>
      </w:pPr>
    </w:p>
    <w:p w:rsidR="005F4CCC" w:rsidRPr="00020BAE" w:rsidRDefault="005F4CCC" w:rsidP="00736F36">
      <w:pPr>
        <w:spacing w:line="259" w:lineRule="auto"/>
        <w:rPr>
          <w:b/>
          <w:lang w:val="uk-UA" w:eastAsia="uk-UA"/>
        </w:rPr>
      </w:pPr>
    </w:p>
    <w:p w:rsidR="005F4CCC" w:rsidRPr="00020BAE" w:rsidRDefault="005F4CCC" w:rsidP="00736F36">
      <w:pPr>
        <w:spacing w:line="259" w:lineRule="auto"/>
        <w:rPr>
          <w:b/>
          <w:lang w:val="uk-UA" w:eastAsia="uk-UA"/>
        </w:rPr>
      </w:pPr>
    </w:p>
    <w:p w:rsidR="005F4CCC" w:rsidRPr="00020BAE" w:rsidRDefault="005F4CCC" w:rsidP="00736F36">
      <w:pPr>
        <w:spacing w:line="259" w:lineRule="auto"/>
        <w:rPr>
          <w:b/>
          <w:lang w:val="uk-UA" w:eastAsia="uk-UA"/>
        </w:rPr>
      </w:pPr>
    </w:p>
    <w:p w:rsidR="00134F0D" w:rsidRPr="00020BAE" w:rsidRDefault="00134F0D" w:rsidP="00134F0D">
      <w:pPr>
        <w:rPr>
          <w:sz w:val="28"/>
          <w:szCs w:val="28"/>
          <w:lang w:val="uk-UA"/>
        </w:rPr>
      </w:pPr>
    </w:p>
    <w:p w:rsidR="00134F0D" w:rsidRPr="00020BAE" w:rsidRDefault="00AB6437" w:rsidP="00134F0D">
      <w:pPr>
        <w:pStyle w:val="a4"/>
        <w:jc w:val="center"/>
        <w:rPr>
          <w:rFonts w:ascii="Times New Roman" w:hAnsi="Times New Roman"/>
          <w:b/>
          <w:sz w:val="24"/>
          <w:szCs w:val="24"/>
        </w:rPr>
      </w:pPr>
      <w:r w:rsidRPr="00020BAE">
        <w:rPr>
          <w:rFonts w:ascii="Times New Roman" w:hAnsi="Times New Roman"/>
          <w:b/>
          <w:sz w:val="24"/>
          <w:szCs w:val="24"/>
        </w:rPr>
        <w:fldChar w:fldCharType="begin"/>
      </w:r>
      <w:r w:rsidR="00134F0D" w:rsidRPr="00020BAE">
        <w:rPr>
          <w:rFonts w:ascii="Times New Roman" w:hAnsi="Times New Roman"/>
          <w:b/>
          <w:sz w:val="24"/>
          <w:szCs w:val="24"/>
        </w:rPr>
        <w:instrText xml:space="preserve"> INCLUDEPICTURE  "http://0" \* MERGEFORMATINET </w:instrText>
      </w:r>
      <w:r w:rsidRPr="00020BAE">
        <w:rPr>
          <w:rFonts w:ascii="Times New Roman" w:hAnsi="Times New Roman"/>
          <w:b/>
          <w:sz w:val="24"/>
          <w:szCs w:val="24"/>
        </w:rPr>
        <w:fldChar w:fldCharType="separate"/>
      </w:r>
      <w:r w:rsidR="00DD1285">
        <w:rPr>
          <w:rFonts w:ascii="Times New Roman" w:hAnsi="Times New Roman"/>
          <w:b/>
          <w:noProof/>
          <w:sz w:val="24"/>
          <w:szCs w:val="24"/>
        </w:rPr>
        <w:drawing>
          <wp:anchor distT="0" distB="0" distL="114300" distR="114300" simplePos="0" relativeHeight="251669504"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39" name="Рисунок 39"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8" r:link="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r w:rsidRPr="00020BAE">
        <w:rPr>
          <w:rFonts w:ascii="Times New Roman" w:hAnsi="Times New Roman"/>
          <w:b/>
          <w:sz w:val="24"/>
          <w:szCs w:val="24"/>
        </w:rPr>
        <w:fldChar w:fldCharType="end"/>
      </w:r>
    </w:p>
    <w:p w:rsidR="00134F0D" w:rsidRPr="00020BAE" w:rsidRDefault="00134F0D" w:rsidP="00134F0D">
      <w:pPr>
        <w:pStyle w:val="a4"/>
        <w:jc w:val="center"/>
        <w:rPr>
          <w:rFonts w:ascii="Times New Roman" w:hAnsi="Times New Roman"/>
          <w:b/>
          <w:sz w:val="24"/>
          <w:szCs w:val="24"/>
        </w:rPr>
      </w:pPr>
    </w:p>
    <w:p w:rsidR="00134F0D" w:rsidRPr="00020BAE" w:rsidRDefault="00134F0D" w:rsidP="00134F0D">
      <w:pPr>
        <w:pStyle w:val="a4"/>
        <w:jc w:val="center"/>
        <w:rPr>
          <w:rFonts w:ascii="Times New Roman" w:hAnsi="Times New Roman"/>
          <w:b/>
          <w:sz w:val="24"/>
          <w:szCs w:val="24"/>
        </w:rPr>
      </w:pPr>
    </w:p>
    <w:p w:rsidR="00134F0D" w:rsidRPr="00020BAE" w:rsidRDefault="00134F0D" w:rsidP="00134F0D">
      <w:pPr>
        <w:pStyle w:val="a4"/>
        <w:jc w:val="center"/>
        <w:rPr>
          <w:rFonts w:ascii="Times New Roman" w:hAnsi="Times New Roman"/>
          <w:b/>
          <w:sz w:val="24"/>
          <w:szCs w:val="24"/>
        </w:rPr>
      </w:pPr>
    </w:p>
    <w:p w:rsidR="00134F0D" w:rsidRPr="00020BAE" w:rsidRDefault="00134F0D" w:rsidP="00134F0D">
      <w:pPr>
        <w:pStyle w:val="a4"/>
        <w:jc w:val="center"/>
        <w:rPr>
          <w:rFonts w:ascii="Times New Roman" w:hAnsi="Times New Roman"/>
          <w:b/>
          <w:sz w:val="28"/>
          <w:szCs w:val="28"/>
        </w:rPr>
      </w:pPr>
      <w:r w:rsidRPr="00020BAE">
        <w:rPr>
          <w:rFonts w:ascii="Times New Roman" w:hAnsi="Times New Roman"/>
          <w:b/>
          <w:sz w:val="28"/>
          <w:szCs w:val="28"/>
        </w:rPr>
        <w:t>УКРАЇНА</w:t>
      </w:r>
    </w:p>
    <w:p w:rsidR="00134F0D" w:rsidRPr="00020BAE" w:rsidRDefault="00134F0D" w:rsidP="00134F0D">
      <w:pPr>
        <w:pStyle w:val="a4"/>
        <w:jc w:val="center"/>
        <w:rPr>
          <w:rFonts w:ascii="Times New Roman" w:hAnsi="Times New Roman"/>
          <w:b/>
          <w:sz w:val="28"/>
          <w:szCs w:val="28"/>
        </w:rPr>
      </w:pPr>
      <w:r w:rsidRPr="00020BAE">
        <w:rPr>
          <w:rFonts w:ascii="Times New Roman" w:hAnsi="Times New Roman"/>
          <w:b/>
          <w:sz w:val="28"/>
          <w:szCs w:val="28"/>
        </w:rPr>
        <w:t>СТУДЕНИКІВСЬКА  СІЛЬСЬКА  РАДА</w:t>
      </w:r>
    </w:p>
    <w:p w:rsidR="00134F0D" w:rsidRPr="00020BAE" w:rsidRDefault="00134F0D" w:rsidP="00134F0D">
      <w:pPr>
        <w:pStyle w:val="a4"/>
        <w:jc w:val="center"/>
        <w:rPr>
          <w:rFonts w:ascii="Times New Roman" w:hAnsi="Times New Roman"/>
          <w:b/>
          <w:sz w:val="28"/>
          <w:szCs w:val="28"/>
        </w:rPr>
      </w:pPr>
      <w:r w:rsidRPr="00020BAE">
        <w:rPr>
          <w:rFonts w:ascii="Times New Roman" w:hAnsi="Times New Roman"/>
          <w:b/>
          <w:sz w:val="28"/>
          <w:szCs w:val="28"/>
        </w:rPr>
        <w:t>ПЕРЕЯСЛАВ-ХМЕЛЬНИЦЬКИЙ РАЙОН</w:t>
      </w:r>
    </w:p>
    <w:p w:rsidR="00134F0D" w:rsidRPr="00020BAE" w:rsidRDefault="00134F0D" w:rsidP="00134F0D">
      <w:pPr>
        <w:pStyle w:val="a4"/>
        <w:jc w:val="center"/>
        <w:rPr>
          <w:rFonts w:ascii="Times New Roman" w:hAnsi="Times New Roman"/>
          <w:b/>
          <w:sz w:val="28"/>
          <w:szCs w:val="28"/>
        </w:rPr>
      </w:pPr>
      <w:r w:rsidRPr="00020BAE">
        <w:rPr>
          <w:rFonts w:ascii="Times New Roman" w:hAnsi="Times New Roman"/>
          <w:b/>
          <w:sz w:val="28"/>
          <w:szCs w:val="28"/>
        </w:rPr>
        <w:t>КИЇВСЬКА  ОБЛАСТЬ</w:t>
      </w:r>
    </w:p>
    <w:p w:rsidR="00134F0D" w:rsidRPr="00020BAE" w:rsidRDefault="00134F0D" w:rsidP="00134F0D">
      <w:pPr>
        <w:pStyle w:val="a4"/>
        <w:jc w:val="center"/>
        <w:rPr>
          <w:rFonts w:ascii="Times New Roman" w:hAnsi="Times New Roman"/>
          <w:b/>
          <w:sz w:val="28"/>
          <w:szCs w:val="28"/>
        </w:rPr>
      </w:pPr>
    </w:p>
    <w:p w:rsidR="00134F0D" w:rsidRPr="00020BAE" w:rsidRDefault="00134F0D" w:rsidP="00134F0D">
      <w:pPr>
        <w:pStyle w:val="a4"/>
        <w:jc w:val="center"/>
        <w:rPr>
          <w:rFonts w:ascii="Times New Roman" w:hAnsi="Times New Roman"/>
          <w:b/>
          <w:sz w:val="28"/>
          <w:szCs w:val="28"/>
        </w:rPr>
      </w:pPr>
      <w:r w:rsidRPr="00020BAE">
        <w:rPr>
          <w:rFonts w:ascii="Times New Roman" w:hAnsi="Times New Roman"/>
          <w:b/>
          <w:sz w:val="28"/>
          <w:szCs w:val="28"/>
        </w:rPr>
        <w:t xml:space="preserve">Р І Ш Е Н </w:t>
      </w:r>
      <w:proofErr w:type="spellStart"/>
      <w:r w:rsidRPr="00020BAE">
        <w:rPr>
          <w:rFonts w:ascii="Times New Roman" w:hAnsi="Times New Roman"/>
          <w:b/>
          <w:sz w:val="28"/>
          <w:szCs w:val="28"/>
        </w:rPr>
        <w:t>Н</w:t>
      </w:r>
      <w:proofErr w:type="spellEnd"/>
      <w:r w:rsidRPr="00020BAE">
        <w:rPr>
          <w:rFonts w:ascii="Times New Roman" w:hAnsi="Times New Roman"/>
          <w:b/>
          <w:sz w:val="28"/>
          <w:szCs w:val="28"/>
        </w:rPr>
        <w:t xml:space="preserve"> Я</w:t>
      </w:r>
    </w:p>
    <w:p w:rsidR="00134F0D" w:rsidRPr="00020BAE" w:rsidRDefault="00134F0D" w:rsidP="00134F0D">
      <w:pPr>
        <w:jc w:val="center"/>
        <w:rPr>
          <w:b/>
          <w:sz w:val="32"/>
          <w:szCs w:val="32"/>
          <w:lang w:val="uk-UA"/>
        </w:rPr>
      </w:pPr>
    </w:p>
    <w:p w:rsidR="00134F0D" w:rsidRPr="00020BAE" w:rsidRDefault="00134F0D" w:rsidP="00134F0D">
      <w:pPr>
        <w:rPr>
          <w:b/>
          <w:sz w:val="28"/>
          <w:szCs w:val="28"/>
          <w:lang w:val="uk-UA"/>
        </w:rPr>
      </w:pPr>
      <w:r w:rsidRPr="00020BAE">
        <w:rPr>
          <w:b/>
          <w:sz w:val="28"/>
          <w:szCs w:val="28"/>
          <w:lang w:val="uk-UA"/>
        </w:rPr>
        <w:t>Про внесення змін</w:t>
      </w:r>
      <w:r w:rsidRPr="00020BAE">
        <w:rPr>
          <w:noProof/>
          <w:sz w:val="28"/>
          <w:szCs w:val="28"/>
          <w:lang w:val="uk-UA"/>
        </w:rPr>
        <w:t xml:space="preserve"> </w:t>
      </w:r>
      <w:r w:rsidRPr="00020BAE">
        <w:rPr>
          <w:b/>
          <w:noProof/>
          <w:sz w:val="28"/>
          <w:szCs w:val="28"/>
          <w:lang w:val="uk-UA"/>
        </w:rPr>
        <w:t>до рішення № 114-05-УІІ від 30.03.2018 року «</w:t>
      </w:r>
      <w:r w:rsidRPr="00020BAE">
        <w:rPr>
          <w:b/>
          <w:sz w:val="28"/>
          <w:lang w:val="uk-UA"/>
        </w:rPr>
        <w:t>Про затвердження  програми ві</w:t>
      </w:r>
      <w:r w:rsidRPr="00020BAE">
        <w:rPr>
          <w:b/>
          <w:bCs/>
          <w:sz w:val="28"/>
          <w:szCs w:val="28"/>
          <w:lang w:val="uk-UA" w:eastAsia="uk-UA"/>
        </w:rPr>
        <w:t xml:space="preserve">дзначення державних, </w:t>
      </w:r>
      <w:r w:rsidRPr="00020BAE">
        <w:rPr>
          <w:b/>
          <w:sz w:val="28"/>
          <w:szCs w:val="28"/>
          <w:lang w:val="uk-UA" w:eastAsia="uk-UA"/>
        </w:rPr>
        <w:t>обласних, сільських</w:t>
      </w:r>
      <w:r w:rsidRPr="00020BAE">
        <w:rPr>
          <w:b/>
          <w:bCs/>
          <w:sz w:val="28"/>
          <w:szCs w:val="28"/>
          <w:lang w:val="uk-UA" w:eastAsia="uk-UA"/>
        </w:rPr>
        <w:t xml:space="preserve"> та професійних свят, ювілейних дат, заохочення за заслуги перед об’єднаною територіальною громадою с.</w:t>
      </w:r>
      <w:r w:rsidR="000E47F0" w:rsidRPr="00020BAE">
        <w:rPr>
          <w:b/>
          <w:bCs/>
          <w:sz w:val="28"/>
          <w:szCs w:val="28"/>
          <w:lang w:val="uk-UA" w:eastAsia="uk-UA"/>
        </w:rPr>
        <w:t xml:space="preserve"> </w:t>
      </w:r>
      <w:r w:rsidRPr="00020BAE">
        <w:rPr>
          <w:b/>
          <w:bCs/>
          <w:sz w:val="28"/>
          <w:szCs w:val="28"/>
          <w:lang w:val="uk-UA" w:eastAsia="uk-UA"/>
        </w:rPr>
        <w:t>Студеники, здійснення представницьких та інших заходів на 2018-2020 роки</w:t>
      </w:r>
    </w:p>
    <w:p w:rsidR="007F71D7" w:rsidRPr="00020BAE" w:rsidRDefault="00134F0D" w:rsidP="00134F0D">
      <w:pPr>
        <w:jc w:val="both"/>
        <w:rPr>
          <w:sz w:val="28"/>
          <w:szCs w:val="28"/>
          <w:lang w:val="uk-UA"/>
        </w:rPr>
      </w:pPr>
      <w:r w:rsidRPr="00020BAE">
        <w:rPr>
          <w:b/>
          <w:sz w:val="28"/>
          <w:szCs w:val="28"/>
          <w:lang w:val="uk-UA"/>
        </w:rPr>
        <w:tab/>
      </w:r>
      <w:r w:rsidRPr="00020BAE">
        <w:rPr>
          <w:sz w:val="28"/>
          <w:szCs w:val="28"/>
          <w:lang w:val="uk-UA"/>
        </w:rPr>
        <w:t>Від імені та в інтересах членів Студениківської територіальної громади, з метою проведення культурно-мистецьких заходів та відзначення державних  та професійних свят, передбачених заходами Програми відзначення державних, обласних, сільських та професійних свят, ювілейних дат, заохочення за заслуги перед об’єднаною територіальною громадою с. Студеники, здійснення представницьких та інших заходів на 2018-2020 роки, затвердженої рішенням сільської ради від 30.03.20181 №114-05-</w:t>
      </w:r>
      <w:r w:rsidR="00AB6437" w:rsidRPr="00AB6437">
        <w:rPr>
          <w:sz w:val="28"/>
          <w:szCs w:val="28"/>
          <w:lang w:val="uk-UA"/>
          <w:rPrChange w:id="89" w:author="Користувач" w:date="2018-12-18T11:35:00Z">
            <w:rPr>
              <w:sz w:val="28"/>
              <w:szCs w:val="28"/>
              <w:lang w:val="en-US"/>
            </w:rPr>
          </w:rPrChange>
        </w:rPr>
        <w:t>VII</w:t>
      </w:r>
      <w:r w:rsidRPr="00020BAE">
        <w:rPr>
          <w:sz w:val="28"/>
          <w:szCs w:val="28"/>
          <w:lang w:val="uk-UA"/>
        </w:rPr>
        <w:t xml:space="preserve">, керуючись ст. 26 Закону України «Про місцеве самоврядування», сільська рада </w:t>
      </w:r>
    </w:p>
    <w:p w:rsidR="00134F0D" w:rsidRPr="00020BAE" w:rsidRDefault="00134F0D" w:rsidP="00134F0D">
      <w:pPr>
        <w:jc w:val="both"/>
        <w:rPr>
          <w:sz w:val="28"/>
          <w:szCs w:val="28"/>
          <w:lang w:val="uk-UA"/>
        </w:rPr>
      </w:pPr>
      <w:r w:rsidRPr="00020BAE">
        <w:rPr>
          <w:b/>
          <w:sz w:val="28"/>
          <w:szCs w:val="28"/>
          <w:lang w:val="uk-UA"/>
        </w:rPr>
        <w:t>ВИРІШИЛА:</w:t>
      </w:r>
    </w:p>
    <w:p w:rsidR="00134F0D" w:rsidRPr="00020BAE" w:rsidRDefault="00134F0D" w:rsidP="00134F0D">
      <w:pPr>
        <w:pStyle w:val="a3"/>
        <w:numPr>
          <w:ilvl w:val="0"/>
          <w:numId w:val="13"/>
        </w:numPr>
        <w:spacing w:after="200" w:line="276" w:lineRule="auto"/>
        <w:jc w:val="both"/>
        <w:rPr>
          <w:sz w:val="28"/>
          <w:szCs w:val="28"/>
          <w:lang w:val="uk-UA"/>
        </w:rPr>
      </w:pPr>
      <w:r w:rsidRPr="00020BAE">
        <w:rPr>
          <w:sz w:val="28"/>
          <w:szCs w:val="28"/>
          <w:lang w:val="uk-UA"/>
        </w:rPr>
        <w:lastRenderedPageBreak/>
        <w:t>Внести зміни  до п.1 розділу 7 Програми відзначення державних, обласних, сільських та професійних свят, ювілейних дат, заохочення за заслуги перед об’єднаною територіальною громадою с. Студеники, здійснення представницьких та інших заходів на 2018-2020 роки, затвердженої рішенням сільської ради від 30.03.20181 №114-05-</w:t>
      </w:r>
      <w:r w:rsidR="00AB6437" w:rsidRPr="00AB6437">
        <w:rPr>
          <w:sz w:val="28"/>
          <w:szCs w:val="28"/>
          <w:lang w:val="uk-UA"/>
          <w:rPrChange w:id="90" w:author="Користувач" w:date="2018-12-18T11:35:00Z">
            <w:rPr>
              <w:sz w:val="28"/>
              <w:szCs w:val="28"/>
              <w:lang w:val="en-US"/>
            </w:rPr>
          </w:rPrChange>
        </w:rPr>
        <w:t>VII</w:t>
      </w:r>
      <w:r w:rsidRPr="00020BAE">
        <w:rPr>
          <w:sz w:val="28"/>
          <w:szCs w:val="28"/>
          <w:lang w:val="uk-UA"/>
        </w:rPr>
        <w:t>, збільшивши орієнтовні обсяги фінансування на 2018 рік на 50.00 тис. грн.</w:t>
      </w:r>
    </w:p>
    <w:p w:rsidR="00134F0D" w:rsidRPr="00020BAE" w:rsidRDefault="00134F0D" w:rsidP="00134F0D">
      <w:pPr>
        <w:pStyle w:val="a3"/>
        <w:numPr>
          <w:ilvl w:val="0"/>
          <w:numId w:val="13"/>
        </w:numPr>
        <w:spacing w:after="200" w:line="276" w:lineRule="auto"/>
        <w:jc w:val="both"/>
        <w:rPr>
          <w:sz w:val="28"/>
          <w:szCs w:val="28"/>
          <w:lang w:val="uk-UA"/>
        </w:rPr>
      </w:pPr>
      <w:r w:rsidRPr="00020BAE">
        <w:rPr>
          <w:sz w:val="28"/>
          <w:szCs w:val="28"/>
          <w:lang w:val="uk-UA"/>
        </w:rPr>
        <w:t>Контроль за виконання рішення покласти на постійну комісію з питань охорони здоров</w:t>
      </w:r>
      <w:r w:rsidR="00AB6437" w:rsidRPr="00AB6437">
        <w:rPr>
          <w:sz w:val="28"/>
          <w:szCs w:val="28"/>
          <w:lang w:val="uk-UA"/>
          <w:rPrChange w:id="91" w:author="Користувач" w:date="2018-12-18T11:35:00Z">
            <w:rPr>
              <w:sz w:val="28"/>
              <w:szCs w:val="28"/>
            </w:rPr>
          </w:rPrChange>
        </w:rPr>
        <w:t>’</w:t>
      </w:r>
      <w:r w:rsidRPr="00020BAE">
        <w:rPr>
          <w:sz w:val="28"/>
          <w:szCs w:val="28"/>
          <w:lang w:val="uk-UA"/>
        </w:rPr>
        <w:t>я, соціального захисту, освіти, фізичного виховання, молоді, культури, депутатської етики та регламенту.</w:t>
      </w:r>
    </w:p>
    <w:p w:rsidR="00134F0D" w:rsidRPr="00020BAE" w:rsidRDefault="00134F0D" w:rsidP="00134F0D">
      <w:pPr>
        <w:jc w:val="both"/>
        <w:rPr>
          <w:sz w:val="28"/>
          <w:szCs w:val="28"/>
          <w:lang w:val="uk-UA"/>
        </w:rPr>
      </w:pPr>
      <w:r w:rsidRPr="00020BAE">
        <w:rPr>
          <w:sz w:val="28"/>
          <w:szCs w:val="28"/>
          <w:lang w:val="uk-UA"/>
        </w:rPr>
        <w:t>Сільський голова                                                    М.О. Лях</w:t>
      </w:r>
    </w:p>
    <w:p w:rsidR="00134F0D" w:rsidRPr="00020BAE" w:rsidRDefault="00134F0D" w:rsidP="00134F0D">
      <w:pPr>
        <w:jc w:val="both"/>
        <w:rPr>
          <w:b/>
          <w:sz w:val="28"/>
          <w:szCs w:val="28"/>
          <w:lang w:val="uk-UA"/>
        </w:rPr>
      </w:pPr>
      <w:r w:rsidRPr="00020BAE">
        <w:rPr>
          <w:b/>
          <w:sz w:val="28"/>
          <w:szCs w:val="28"/>
          <w:lang w:val="uk-UA"/>
        </w:rPr>
        <w:t>с. Студеники</w:t>
      </w:r>
    </w:p>
    <w:p w:rsidR="00134F0D" w:rsidRPr="00020BAE" w:rsidRDefault="00134F0D" w:rsidP="00134F0D">
      <w:pPr>
        <w:jc w:val="both"/>
        <w:rPr>
          <w:b/>
          <w:sz w:val="28"/>
          <w:szCs w:val="28"/>
          <w:lang w:val="uk-UA"/>
        </w:rPr>
      </w:pPr>
      <w:r w:rsidRPr="00020BAE">
        <w:rPr>
          <w:b/>
          <w:sz w:val="28"/>
          <w:szCs w:val="28"/>
          <w:lang w:val="uk-UA"/>
        </w:rPr>
        <w:t>№415-ХІІІ-УІІ</w:t>
      </w:r>
    </w:p>
    <w:p w:rsidR="00134F0D" w:rsidRPr="00020BAE" w:rsidRDefault="00134F0D" w:rsidP="00134F0D">
      <w:pPr>
        <w:jc w:val="both"/>
        <w:rPr>
          <w:b/>
          <w:sz w:val="28"/>
          <w:szCs w:val="28"/>
          <w:lang w:val="uk-UA"/>
        </w:rPr>
      </w:pPr>
      <w:r w:rsidRPr="00020BAE">
        <w:rPr>
          <w:b/>
          <w:sz w:val="28"/>
          <w:szCs w:val="28"/>
          <w:lang w:val="uk-UA"/>
        </w:rPr>
        <w:t>20.11.2018</w:t>
      </w:r>
    </w:p>
    <w:p w:rsidR="005F4CCC" w:rsidRPr="00020BAE" w:rsidRDefault="005F4CCC" w:rsidP="00736F36">
      <w:pPr>
        <w:spacing w:line="259" w:lineRule="auto"/>
        <w:rPr>
          <w:b/>
          <w:lang w:val="uk-UA" w:eastAsia="uk-UA"/>
        </w:rPr>
      </w:pPr>
    </w:p>
    <w:p w:rsidR="005F4CCC" w:rsidRPr="00020BAE" w:rsidRDefault="005F4CCC" w:rsidP="00736F36">
      <w:pPr>
        <w:spacing w:line="259" w:lineRule="auto"/>
        <w:rPr>
          <w:b/>
          <w:lang w:val="uk-UA" w:eastAsia="uk-UA"/>
        </w:rPr>
      </w:pPr>
    </w:p>
    <w:p w:rsidR="00134F0D" w:rsidRPr="00020BAE" w:rsidRDefault="00134F0D" w:rsidP="00736F36">
      <w:pPr>
        <w:spacing w:line="259" w:lineRule="auto"/>
        <w:rPr>
          <w:b/>
          <w:lang w:val="uk-UA" w:eastAsia="uk-UA"/>
        </w:rPr>
      </w:pPr>
    </w:p>
    <w:p w:rsidR="00134F0D" w:rsidRPr="00020BAE" w:rsidRDefault="00134F0D" w:rsidP="00736F36">
      <w:pPr>
        <w:spacing w:line="259" w:lineRule="auto"/>
        <w:rPr>
          <w:b/>
          <w:lang w:val="uk-UA" w:eastAsia="uk-UA"/>
        </w:rPr>
      </w:pPr>
    </w:p>
    <w:p w:rsidR="00134F0D" w:rsidRPr="00020BAE" w:rsidRDefault="00134F0D" w:rsidP="00736F36">
      <w:pPr>
        <w:spacing w:line="259" w:lineRule="auto"/>
        <w:rPr>
          <w:b/>
          <w:lang w:val="uk-UA" w:eastAsia="uk-UA"/>
        </w:rPr>
      </w:pPr>
    </w:p>
    <w:p w:rsidR="00134F0D" w:rsidRPr="00020BAE" w:rsidRDefault="00134F0D" w:rsidP="00736F36">
      <w:pPr>
        <w:spacing w:line="259" w:lineRule="auto"/>
        <w:rPr>
          <w:b/>
          <w:lang w:val="uk-UA" w:eastAsia="uk-UA"/>
        </w:rPr>
      </w:pPr>
    </w:p>
    <w:p w:rsidR="00134F0D" w:rsidRPr="00020BAE" w:rsidRDefault="00134F0D" w:rsidP="00736F36">
      <w:pPr>
        <w:spacing w:line="259" w:lineRule="auto"/>
        <w:rPr>
          <w:b/>
          <w:lang w:val="uk-UA" w:eastAsia="uk-UA"/>
        </w:rPr>
      </w:pPr>
    </w:p>
    <w:p w:rsidR="00134F0D" w:rsidRPr="00020BAE" w:rsidRDefault="00134F0D" w:rsidP="00736F36">
      <w:pPr>
        <w:spacing w:line="259" w:lineRule="auto"/>
        <w:rPr>
          <w:b/>
          <w:lang w:val="uk-UA" w:eastAsia="uk-UA"/>
        </w:rPr>
      </w:pPr>
    </w:p>
    <w:p w:rsidR="00134F0D" w:rsidRPr="00020BAE" w:rsidRDefault="00AB6437" w:rsidP="00134F0D">
      <w:pPr>
        <w:pStyle w:val="a4"/>
        <w:jc w:val="center"/>
        <w:rPr>
          <w:rFonts w:ascii="Times New Roman" w:hAnsi="Times New Roman"/>
          <w:b/>
          <w:sz w:val="24"/>
          <w:szCs w:val="24"/>
        </w:rPr>
      </w:pPr>
      <w:r w:rsidRPr="00020BAE">
        <w:rPr>
          <w:rFonts w:ascii="Times New Roman" w:hAnsi="Times New Roman"/>
          <w:b/>
          <w:sz w:val="24"/>
          <w:szCs w:val="24"/>
        </w:rPr>
        <w:fldChar w:fldCharType="begin"/>
      </w:r>
      <w:r w:rsidR="00134F0D" w:rsidRPr="00020BAE">
        <w:rPr>
          <w:rFonts w:ascii="Times New Roman" w:hAnsi="Times New Roman"/>
          <w:b/>
          <w:sz w:val="24"/>
          <w:szCs w:val="24"/>
        </w:rPr>
        <w:instrText xml:space="preserve"> INCLUDEPICTURE  "http://0" \* MERGEFORMATINET </w:instrText>
      </w:r>
      <w:r w:rsidRPr="00020BAE">
        <w:rPr>
          <w:rFonts w:ascii="Times New Roman" w:hAnsi="Times New Roman"/>
          <w:b/>
          <w:sz w:val="24"/>
          <w:szCs w:val="24"/>
        </w:rPr>
        <w:fldChar w:fldCharType="separate"/>
      </w:r>
      <w:r w:rsidR="00DD1285">
        <w:rPr>
          <w:rFonts w:ascii="Times New Roman" w:hAnsi="Times New Roman"/>
          <w:b/>
          <w:noProof/>
          <w:sz w:val="24"/>
          <w:szCs w:val="24"/>
        </w:rPr>
        <w:drawing>
          <wp:anchor distT="0" distB="0" distL="114300" distR="114300" simplePos="0" relativeHeight="251671552"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41" name="Рисунок 41"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8" r:link="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r w:rsidRPr="00020BAE">
        <w:rPr>
          <w:rFonts w:ascii="Times New Roman" w:hAnsi="Times New Roman"/>
          <w:b/>
          <w:sz w:val="24"/>
          <w:szCs w:val="24"/>
        </w:rPr>
        <w:fldChar w:fldCharType="end"/>
      </w:r>
    </w:p>
    <w:p w:rsidR="00134F0D" w:rsidRPr="00020BAE" w:rsidRDefault="00134F0D" w:rsidP="00134F0D">
      <w:pPr>
        <w:pStyle w:val="a4"/>
        <w:jc w:val="center"/>
        <w:rPr>
          <w:rFonts w:ascii="Times New Roman" w:hAnsi="Times New Roman"/>
          <w:b/>
          <w:sz w:val="24"/>
          <w:szCs w:val="24"/>
        </w:rPr>
      </w:pPr>
    </w:p>
    <w:p w:rsidR="00134F0D" w:rsidRPr="00020BAE" w:rsidRDefault="00134F0D" w:rsidP="00134F0D">
      <w:pPr>
        <w:pStyle w:val="a4"/>
        <w:jc w:val="center"/>
        <w:rPr>
          <w:rFonts w:ascii="Times New Roman" w:hAnsi="Times New Roman"/>
          <w:b/>
          <w:sz w:val="24"/>
          <w:szCs w:val="24"/>
        </w:rPr>
      </w:pPr>
    </w:p>
    <w:p w:rsidR="00134F0D" w:rsidRPr="00020BAE" w:rsidRDefault="00134F0D" w:rsidP="00134F0D">
      <w:pPr>
        <w:pStyle w:val="a4"/>
        <w:jc w:val="center"/>
        <w:rPr>
          <w:rFonts w:ascii="Times New Roman" w:hAnsi="Times New Roman"/>
          <w:b/>
          <w:sz w:val="24"/>
          <w:szCs w:val="24"/>
        </w:rPr>
      </w:pPr>
    </w:p>
    <w:p w:rsidR="00134F0D" w:rsidRPr="00020BAE" w:rsidRDefault="00134F0D" w:rsidP="00134F0D">
      <w:pPr>
        <w:pStyle w:val="a4"/>
        <w:jc w:val="center"/>
        <w:rPr>
          <w:rFonts w:ascii="Times New Roman" w:hAnsi="Times New Roman"/>
          <w:b/>
          <w:sz w:val="28"/>
          <w:szCs w:val="28"/>
        </w:rPr>
      </w:pPr>
      <w:r w:rsidRPr="00020BAE">
        <w:rPr>
          <w:rFonts w:ascii="Times New Roman" w:hAnsi="Times New Roman"/>
          <w:b/>
          <w:sz w:val="28"/>
          <w:szCs w:val="28"/>
        </w:rPr>
        <w:t>УКРАЇНА</w:t>
      </w:r>
    </w:p>
    <w:p w:rsidR="00134F0D" w:rsidRPr="00020BAE" w:rsidRDefault="00134F0D" w:rsidP="00134F0D">
      <w:pPr>
        <w:pStyle w:val="a4"/>
        <w:jc w:val="center"/>
        <w:rPr>
          <w:rFonts w:ascii="Times New Roman" w:hAnsi="Times New Roman"/>
          <w:b/>
          <w:sz w:val="28"/>
          <w:szCs w:val="28"/>
        </w:rPr>
      </w:pPr>
      <w:r w:rsidRPr="00020BAE">
        <w:rPr>
          <w:rFonts w:ascii="Times New Roman" w:hAnsi="Times New Roman"/>
          <w:b/>
          <w:sz w:val="28"/>
          <w:szCs w:val="28"/>
        </w:rPr>
        <w:t>СТУДЕНИКІВСЬКА  СІЛЬСЬКА  РАДА</w:t>
      </w:r>
    </w:p>
    <w:p w:rsidR="00134F0D" w:rsidRPr="00020BAE" w:rsidRDefault="00134F0D" w:rsidP="00134F0D">
      <w:pPr>
        <w:pStyle w:val="a4"/>
        <w:jc w:val="center"/>
        <w:rPr>
          <w:rFonts w:ascii="Times New Roman" w:hAnsi="Times New Roman"/>
          <w:b/>
          <w:sz w:val="28"/>
          <w:szCs w:val="28"/>
        </w:rPr>
      </w:pPr>
      <w:r w:rsidRPr="00020BAE">
        <w:rPr>
          <w:rFonts w:ascii="Times New Roman" w:hAnsi="Times New Roman"/>
          <w:b/>
          <w:sz w:val="28"/>
          <w:szCs w:val="28"/>
        </w:rPr>
        <w:t>ПЕРЕЯСЛАВ-ХМЕЛЬНИЦЬКИЙ РАЙОН</w:t>
      </w:r>
    </w:p>
    <w:p w:rsidR="00134F0D" w:rsidRPr="00020BAE" w:rsidRDefault="00134F0D" w:rsidP="00134F0D">
      <w:pPr>
        <w:pStyle w:val="a4"/>
        <w:jc w:val="center"/>
        <w:rPr>
          <w:rFonts w:ascii="Times New Roman" w:hAnsi="Times New Roman"/>
          <w:b/>
          <w:sz w:val="28"/>
          <w:szCs w:val="28"/>
        </w:rPr>
      </w:pPr>
      <w:r w:rsidRPr="00020BAE">
        <w:rPr>
          <w:rFonts w:ascii="Times New Roman" w:hAnsi="Times New Roman"/>
          <w:b/>
          <w:sz w:val="28"/>
          <w:szCs w:val="28"/>
        </w:rPr>
        <w:t>КИЇВСЬКА  ОБЛАСТЬ</w:t>
      </w:r>
    </w:p>
    <w:p w:rsidR="00134F0D" w:rsidRPr="00020BAE" w:rsidRDefault="00134F0D" w:rsidP="00134F0D">
      <w:pPr>
        <w:pStyle w:val="a4"/>
        <w:jc w:val="center"/>
        <w:rPr>
          <w:rFonts w:ascii="Times New Roman" w:hAnsi="Times New Roman"/>
          <w:b/>
          <w:sz w:val="28"/>
          <w:szCs w:val="28"/>
        </w:rPr>
      </w:pPr>
    </w:p>
    <w:p w:rsidR="00134F0D" w:rsidRPr="00020BAE" w:rsidRDefault="00134F0D" w:rsidP="00134F0D">
      <w:pPr>
        <w:pStyle w:val="a4"/>
        <w:jc w:val="center"/>
        <w:rPr>
          <w:rFonts w:ascii="Times New Roman" w:hAnsi="Times New Roman"/>
          <w:b/>
          <w:sz w:val="28"/>
          <w:szCs w:val="28"/>
        </w:rPr>
      </w:pPr>
      <w:r w:rsidRPr="00020BAE">
        <w:rPr>
          <w:rFonts w:ascii="Times New Roman" w:hAnsi="Times New Roman"/>
          <w:b/>
          <w:sz w:val="28"/>
          <w:szCs w:val="28"/>
        </w:rPr>
        <w:t xml:space="preserve">Р І Ш Е Н </w:t>
      </w:r>
      <w:proofErr w:type="spellStart"/>
      <w:r w:rsidRPr="00020BAE">
        <w:rPr>
          <w:rFonts w:ascii="Times New Roman" w:hAnsi="Times New Roman"/>
          <w:b/>
          <w:sz w:val="28"/>
          <w:szCs w:val="28"/>
        </w:rPr>
        <w:t>Н</w:t>
      </w:r>
      <w:proofErr w:type="spellEnd"/>
      <w:r w:rsidRPr="00020BAE">
        <w:rPr>
          <w:rFonts w:ascii="Times New Roman" w:hAnsi="Times New Roman"/>
          <w:b/>
          <w:sz w:val="28"/>
          <w:szCs w:val="28"/>
        </w:rPr>
        <w:t xml:space="preserve"> Я</w:t>
      </w:r>
    </w:p>
    <w:p w:rsidR="00134F0D" w:rsidRPr="00020BAE" w:rsidRDefault="00134F0D" w:rsidP="00134F0D">
      <w:pPr>
        <w:pStyle w:val="a4"/>
        <w:jc w:val="center"/>
        <w:rPr>
          <w:rFonts w:ascii="Times New Roman" w:hAnsi="Times New Roman"/>
          <w:b/>
          <w:sz w:val="28"/>
          <w:szCs w:val="28"/>
        </w:rPr>
      </w:pPr>
    </w:p>
    <w:p w:rsidR="00134F0D" w:rsidRPr="00020BAE" w:rsidRDefault="003D6584" w:rsidP="00134F0D">
      <w:pPr>
        <w:pStyle w:val="a4"/>
        <w:rPr>
          <w:rFonts w:ascii="Times New Roman" w:hAnsi="Times New Roman"/>
          <w:b/>
          <w:sz w:val="28"/>
          <w:szCs w:val="28"/>
        </w:rPr>
      </w:pPr>
      <w:r w:rsidRPr="00020BAE">
        <w:rPr>
          <w:rFonts w:ascii="Times New Roman" w:hAnsi="Times New Roman"/>
          <w:b/>
          <w:sz w:val="28"/>
          <w:szCs w:val="28"/>
        </w:rPr>
        <w:t xml:space="preserve">Про створення Студениківського </w:t>
      </w:r>
    </w:p>
    <w:p w:rsidR="003D6584" w:rsidRPr="00020BAE" w:rsidRDefault="003D6584" w:rsidP="00134F0D">
      <w:pPr>
        <w:pStyle w:val="a4"/>
        <w:rPr>
          <w:rFonts w:ascii="Times New Roman" w:hAnsi="Times New Roman"/>
          <w:b/>
          <w:sz w:val="28"/>
          <w:szCs w:val="28"/>
        </w:rPr>
      </w:pPr>
      <w:r w:rsidRPr="00020BAE">
        <w:rPr>
          <w:rFonts w:ascii="Times New Roman" w:hAnsi="Times New Roman"/>
          <w:b/>
          <w:sz w:val="28"/>
          <w:szCs w:val="28"/>
        </w:rPr>
        <w:t>центру безпеки</w:t>
      </w:r>
      <w:r w:rsidR="00F2586D" w:rsidRPr="00020BAE">
        <w:rPr>
          <w:rFonts w:ascii="Times New Roman" w:hAnsi="Times New Roman"/>
          <w:b/>
          <w:sz w:val="28"/>
          <w:szCs w:val="28"/>
        </w:rPr>
        <w:t xml:space="preserve"> громадян</w:t>
      </w:r>
    </w:p>
    <w:p w:rsidR="003D6584" w:rsidRPr="00020BAE" w:rsidRDefault="003D6584" w:rsidP="00134F0D">
      <w:pPr>
        <w:pStyle w:val="a4"/>
        <w:rPr>
          <w:rFonts w:ascii="Times New Roman" w:hAnsi="Times New Roman"/>
          <w:b/>
          <w:sz w:val="28"/>
          <w:szCs w:val="28"/>
        </w:rPr>
      </w:pPr>
    </w:p>
    <w:p w:rsidR="003D6584" w:rsidRPr="00020BAE" w:rsidRDefault="003D6584" w:rsidP="00134F0D">
      <w:pPr>
        <w:pStyle w:val="a4"/>
        <w:rPr>
          <w:rFonts w:ascii="Times New Roman" w:hAnsi="Times New Roman"/>
          <w:b/>
          <w:sz w:val="28"/>
          <w:szCs w:val="28"/>
        </w:rPr>
      </w:pPr>
    </w:p>
    <w:p w:rsidR="005D7DD4" w:rsidRPr="00020BAE" w:rsidRDefault="00F2586D" w:rsidP="005D7DD4">
      <w:pPr>
        <w:ind w:right="-5" w:firstLine="540"/>
        <w:jc w:val="both"/>
        <w:rPr>
          <w:sz w:val="28"/>
          <w:szCs w:val="28"/>
          <w:lang w:val="uk-UA"/>
        </w:rPr>
      </w:pPr>
      <w:r w:rsidRPr="00020BAE">
        <w:rPr>
          <w:sz w:val="28"/>
          <w:szCs w:val="28"/>
          <w:lang w:val="uk-UA"/>
        </w:rPr>
        <w:t xml:space="preserve">Враховуючи потребу в першочерговому забезпеченні безпеки життя, здоров’я громадян та захисту їх приватної власності, а також вчасного реагування на відповідні потреби підприємств, установ, організацій комунальної власності, суб’єктів промисловості та сільського господарства, які розташовані та працюють на території об’єднаної територіальної громади, відповідно до </w:t>
      </w:r>
      <w:r w:rsidR="005D7DD4" w:rsidRPr="00020BAE">
        <w:rPr>
          <w:sz w:val="28"/>
          <w:szCs w:val="28"/>
          <w:lang w:val="uk-UA"/>
        </w:rPr>
        <w:t>ст.</w:t>
      </w:r>
      <w:r w:rsidRPr="00020BAE">
        <w:rPr>
          <w:sz w:val="28"/>
          <w:szCs w:val="28"/>
          <w:lang w:val="uk-UA"/>
        </w:rPr>
        <w:t xml:space="preserve"> ст.</w:t>
      </w:r>
      <w:r w:rsidR="005D7DD4" w:rsidRPr="00020BAE">
        <w:rPr>
          <w:sz w:val="28"/>
          <w:szCs w:val="28"/>
          <w:lang w:val="uk-UA"/>
        </w:rPr>
        <w:t xml:space="preserve"> 26, 59, 60 Закону України «Про місцеве самоврядування в Україні»,  </w:t>
      </w:r>
      <w:r w:rsidRPr="00020BAE">
        <w:rPr>
          <w:sz w:val="28"/>
          <w:szCs w:val="28"/>
          <w:lang w:val="uk-UA"/>
        </w:rPr>
        <w:t xml:space="preserve">сільська </w:t>
      </w:r>
      <w:r w:rsidR="005D7DD4" w:rsidRPr="00020BAE">
        <w:rPr>
          <w:sz w:val="28"/>
          <w:szCs w:val="28"/>
          <w:lang w:val="uk-UA"/>
        </w:rPr>
        <w:t xml:space="preserve"> рада </w:t>
      </w:r>
    </w:p>
    <w:p w:rsidR="00F2586D" w:rsidRPr="00020BAE" w:rsidRDefault="005D7DD4" w:rsidP="00F2586D">
      <w:pPr>
        <w:ind w:right="-5" w:firstLine="540"/>
        <w:jc w:val="both"/>
        <w:rPr>
          <w:b/>
          <w:sz w:val="28"/>
          <w:szCs w:val="28"/>
          <w:lang w:val="uk-UA"/>
        </w:rPr>
      </w:pPr>
      <w:r w:rsidRPr="00020BAE">
        <w:rPr>
          <w:b/>
          <w:sz w:val="28"/>
          <w:szCs w:val="28"/>
          <w:lang w:val="uk-UA"/>
        </w:rPr>
        <w:t>ВИРІШИЛА:</w:t>
      </w:r>
    </w:p>
    <w:p w:rsidR="005D7DD4" w:rsidRPr="00020BAE" w:rsidRDefault="005D7DD4" w:rsidP="005D7DD4">
      <w:pPr>
        <w:ind w:right="-5" w:firstLine="540"/>
        <w:jc w:val="both"/>
        <w:rPr>
          <w:b/>
          <w:sz w:val="28"/>
          <w:szCs w:val="28"/>
          <w:lang w:val="uk-UA"/>
        </w:rPr>
      </w:pPr>
    </w:p>
    <w:p w:rsidR="005D7DD4" w:rsidRPr="00020BAE" w:rsidRDefault="005D7DD4" w:rsidP="00F2586D">
      <w:pPr>
        <w:numPr>
          <w:ilvl w:val="0"/>
          <w:numId w:val="15"/>
        </w:numPr>
        <w:tabs>
          <w:tab w:val="num" w:pos="900"/>
        </w:tabs>
        <w:ind w:left="0" w:right="-5" w:firstLine="540"/>
        <w:jc w:val="both"/>
        <w:rPr>
          <w:sz w:val="28"/>
          <w:szCs w:val="28"/>
          <w:lang w:val="uk-UA"/>
        </w:rPr>
      </w:pPr>
      <w:r w:rsidRPr="00020BAE">
        <w:rPr>
          <w:sz w:val="28"/>
          <w:szCs w:val="28"/>
          <w:lang w:val="uk-UA"/>
        </w:rPr>
        <w:lastRenderedPageBreak/>
        <w:t>Створити</w:t>
      </w:r>
      <w:r w:rsidR="00F2586D" w:rsidRPr="00020BAE">
        <w:rPr>
          <w:sz w:val="28"/>
          <w:szCs w:val="28"/>
          <w:lang w:val="uk-UA"/>
        </w:rPr>
        <w:t xml:space="preserve"> на території об’єднаної територіальної громади Студениківської сільської ради </w:t>
      </w:r>
      <w:r w:rsidRPr="00020BAE">
        <w:rPr>
          <w:sz w:val="28"/>
          <w:szCs w:val="28"/>
          <w:lang w:val="uk-UA"/>
        </w:rPr>
        <w:t xml:space="preserve"> Центр безпеки </w:t>
      </w:r>
      <w:r w:rsidR="00F2586D" w:rsidRPr="00020BAE">
        <w:rPr>
          <w:sz w:val="28"/>
          <w:szCs w:val="28"/>
          <w:lang w:val="uk-UA"/>
        </w:rPr>
        <w:t xml:space="preserve">громадян </w:t>
      </w:r>
      <w:r w:rsidRPr="00020BAE">
        <w:rPr>
          <w:sz w:val="28"/>
          <w:szCs w:val="28"/>
          <w:lang w:val="uk-UA"/>
        </w:rPr>
        <w:t xml:space="preserve">на базі </w:t>
      </w:r>
      <w:r w:rsidR="00F2586D" w:rsidRPr="00020BAE">
        <w:rPr>
          <w:sz w:val="28"/>
          <w:szCs w:val="28"/>
          <w:lang w:val="uk-UA"/>
        </w:rPr>
        <w:t xml:space="preserve">приміщення пожежної охорони, що перебуває на балансі Студениківської сільської ради,  за адресою : Київська область, Переяслав-Хмельницький район, село Студеники, вулиця Урожайна, 1 </w:t>
      </w:r>
      <w:r w:rsidRPr="00020BAE">
        <w:rPr>
          <w:sz w:val="28"/>
          <w:szCs w:val="28"/>
          <w:lang w:val="uk-UA"/>
        </w:rPr>
        <w:t>.</w:t>
      </w:r>
    </w:p>
    <w:p w:rsidR="00F2586D" w:rsidRPr="00020BAE" w:rsidRDefault="00F2586D" w:rsidP="00F2586D">
      <w:pPr>
        <w:rPr>
          <w:sz w:val="28"/>
          <w:szCs w:val="28"/>
          <w:lang w:val="uk-UA"/>
        </w:rPr>
      </w:pPr>
      <w:r w:rsidRPr="00020BAE">
        <w:rPr>
          <w:sz w:val="28"/>
          <w:szCs w:val="28"/>
          <w:lang w:val="uk-UA"/>
        </w:rPr>
        <w:t xml:space="preserve">      2.Контроль за виконанням рішення покласти на постійну комісію з питань інвестицій, підприємництва, інфраструктури, транспорту, житлово-комунального господарства та комунальної власності.</w:t>
      </w:r>
    </w:p>
    <w:p w:rsidR="00F2586D" w:rsidRPr="00020BAE" w:rsidRDefault="00F2586D" w:rsidP="00F2586D">
      <w:pPr>
        <w:pStyle w:val="a3"/>
        <w:rPr>
          <w:sz w:val="28"/>
          <w:szCs w:val="28"/>
          <w:lang w:val="uk-UA"/>
        </w:rPr>
      </w:pPr>
    </w:p>
    <w:p w:rsidR="00F2586D" w:rsidRPr="00020BAE" w:rsidRDefault="00F2586D" w:rsidP="00F2586D">
      <w:pPr>
        <w:pStyle w:val="a3"/>
        <w:rPr>
          <w:sz w:val="28"/>
          <w:szCs w:val="28"/>
          <w:lang w:val="uk-UA"/>
        </w:rPr>
      </w:pPr>
    </w:p>
    <w:p w:rsidR="00F2586D" w:rsidRPr="00020BAE" w:rsidRDefault="00F2586D" w:rsidP="00F2586D">
      <w:pPr>
        <w:pStyle w:val="a3"/>
        <w:rPr>
          <w:sz w:val="28"/>
          <w:szCs w:val="28"/>
          <w:lang w:val="uk-UA"/>
        </w:rPr>
      </w:pPr>
      <w:r w:rsidRPr="00020BAE">
        <w:rPr>
          <w:sz w:val="28"/>
          <w:szCs w:val="28"/>
          <w:lang w:val="uk-UA"/>
        </w:rPr>
        <w:t xml:space="preserve">    Сільський голова:                                            М.О. Лях</w:t>
      </w:r>
    </w:p>
    <w:p w:rsidR="00F2586D" w:rsidRPr="00020BAE" w:rsidRDefault="00F2586D" w:rsidP="00F2586D">
      <w:pPr>
        <w:pStyle w:val="a3"/>
        <w:rPr>
          <w:sz w:val="28"/>
          <w:szCs w:val="28"/>
          <w:lang w:val="uk-UA"/>
        </w:rPr>
      </w:pPr>
    </w:p>
    <w:p w:rsidR="003D6584" w:rsidRPr="00020BAE" w:rsidRDefault="003D6584" w:rsidP="00134F0D">
      <w:pPr>
        <w:pStyle w:val="a4"/>
        <w:rPr>
          <w:rFonts w:ascii="Times New Roman" w:hAnsi="Times New Roman"/>
          <w:b/>
          <w:sz w:val="28"/>
          <w:szCs w:val="28"/>
        </w:rPr>
      </w:pPr>
    </w:p>
    <w:p w:rsidR="003D6584" w:rsidRPr="00020BAE" w:rsidRDefault="003D6584" w:rsidP="00134F0D">
      <w:pPr>
        <w:pStyle w:val="a4"/>
        <w:rPr>
          <w:rFonts w:ascii="Times New Roman" w:hAnsi="Times New Roman"/>
          <w:b/>
          <w:sz w:val="28"/>
          <w:szCs w:val="28"/>
        </w:rPr>
      </w:pPr>
    </w:p>
    <w:p w:rsidR="003D6584" w:rsidRPr="00020BAE" w:rsidRDefault="003D6584" w:rsidP="00134F0D">
      <w:pPr>
        <w:pStyle w:val="a4"/>
        <w:rPr>
          <w:rFonts w:ascii="Times New Roman" w:hAnsi="Times New Roman"/>
          <w:b/>
          <w:sz w:val="28"/>
          <w:szCs w:val="28"/>
        </w:rPr>
      </w:pPr>
      <w:r w:rsidRPr="00020BAE">
        <w:rPr>
          <w:rFonts w:ascii="Times New Roman" w:hAnsi="Times New Roman"/>
          <w:b/>
          <w:sz w:val="28"/>
          <w:szCs w:val="28"/>
        </w:rPr>
        <w:t>с. Студеники</w:t>
      </w:r>
    </w:p>
    <w:p w:rsidR="003D6584" w:rsidRPr="00020BAE" w:rsidRDefault="003D6584" w:rsidP="00134F0D">
      <w:pPr>
        <w:pStyle w:val="a4"/>
        <w:rPr>
          <w:rFonts w:ascii="Times New Roman" w:hAnsi="Times New Roman"/>
          <w:b/>
          <w:sz w:val="28"/>
          <w:szCs w:val="28"/>
        </w:rPr>
      </w:pPr>
      <w:r w:rsidRPr="00020BAE">
        <w:rPr>
          <w:rFonts w:ascii="Times New Roman" w:hAnsi="Times New Roman"/>
          <w:b/>
          <w:sz w:val="28"/>
          <w:szCs w:val="28"/>
        </w:rPr>
        <w:t>№416-ХУІ-УІІ</w:t>
      </w:r>
    </w:p>
    <w:p w:rsidR="003D6584" w:rsidRPr="00020BAE" w:rsidRDefault="003D6584" w:rsidP="00134F0D">
      <w:pPr>
        <w:pStyle w:val="a4"/>
        <w:rPr>
          <w:rFonts w:ascii="Times New Roman" w:hAnsi="Times New Roman"/>
          <w:b/>
          <w:sz w:val="28"/>
          <w:szCs w:val="28"/>
        </w:rPr>
      </w:pPr>
      <w:r w:rsidRPr="00020BAE">
        <w:rPr>
          <w:rFonts w:ascii="Times New Roman" w:hAnsi="Times New Roman"/>
          <w:b/>
          <w:sz w:val="28"/>
          <w:szCs w:val="28"/>
        </w:rPr>
        <w:t>20.11.2018</w:t>
      </w:r>
    </w:p>
    <w:p w:rsidR="003D6584" w:rsidRPr="00020BAE" w:rsidRDefault="003D6584" w:rsidP="00134F0D">
      <w:pPr>
        <w:pStyle w:val="a4"/>
        <w:rPr>
          <w:rFonts w:ascii="Times New Roman" w:hAnsi="Times New Roman"/>
          <w:b/>
          <w:sz w:val="28"/>
          <w:szCs w:val="28"/>
        </w:rPr>
      </w:pPr>
    </w:p>
    <w:p w:rsidR="003D6584" w:rsidRPr="00020BAE" w:rsidRDefault="003D6584" w:rsidP="00134F0D">
      <w:pPr>
        <w:pStyle w:val="a4"/>
        <w:rPr>
          <w:rFonts w:ascii="Times New Roman" w:hAnsi="Times New Roman"/>
          <w:b/>
          <w:sz w:val="28"/>
          <w:szCs w:val="28"/>
        </w:rPr>
      </w:pPr>
    </w:p>
    <w:p w:rsidR="003D6584" w:rsidRPr="00020BAE" w:rsidRDefault="003D6584" w:rsidP="00134F0D">
      <w:pPr>
        <w:pStyle w:val="a4"/>
        <w:rPr>
          <w:rFonts w:ascii="Times New Roman" w:hAnsi="Times New Roman"/>
          <w:b/>
          <w:sz w:val="28"/>
          <w:szCs w:val="28"/>
        </w:rPr>
      </w:pPr>
    </w:p>
    <w:p w:rsidR="00666428" w:rsidRPr="00020BAE" w:rsidRDefault="00666428" w:rsidP="00666428">
      <w:pPr>
        <w:spacing w:line="259" w:lineRule="auto"/>
        <w:rPr>
          <w:b/>
          <w:lang w:val="uk-UA" w:eastAsia="uk-UA"/>
        </w:rPr>
      </w:pPr>
    </w:p>
    <w:p w:rsidR="003D6584" w:rsidRPr="00020BAE" w:rsidRDefault="003D6584" w:rsidP="003D6584">
      <w:pPr>
        <w:rPr>
          <w:sz w:val="28"/>
          <w:szCs w:val="28"/>
          <w:lang w:val="uk-UA" w:eastAsia="uk-UA"/>
        </w:rPr>
      </w:pPr>
    </w:p>
    <w:p w:rsidR="003D6584" w:rsidRPr="00020BAE" w:rsidRDefault="003D6584" w:rsidP="00134F0D">
      <w:pPr>
        <w:pStyle w:val="a4"/>
        <w:rPr>
          <w:rFonts w:ascii="Times New Roman" w:hAnsi="Times New Roman"/>
          <w:b/>
          <w:sz w:val="28"/>
          <w:szCs w:val="28"/>
        </w:rPr>
      </w:pPr>
    </w:p>
    <w:p w:rsidR="005F4CCC" w:rsidRPr="00020BAE" w:rsidRDefault="005F4CCC" w:rsidP="00736F36">
      <w:pPr>
        <w:spacing w:line="259" w:lineRule="auto"/>
        <w:rPr>
          <w:b/>
          <w:sz w:val="28"/>
          <w:szCs w:val="28"/>
          <w:lang w:val="uk-UA" w:eastAsia="uk-UA"/>
        </w:rPr>
      </w:pPr>
    </w:p>
    <w:p w:rsidR="00134F0D" w:rsidRPr="00020BAE" w:rsidRDefault="00134F0D" w:rsidP="00134F0D">
      <w:pPr>
        <w:jc w:val="center"/>
        <w:rPr>
          <w:noProof/>
          <w:sz w:val="28"/>
          <w:szCs w:val="28"/>
          <w:lang w:val="uk-UA"/>
        </w:rPr>
      </w:pPr>
      <w:r w:rsidRPr="00020BAE">
        <w:rPr>
          <w:noProof/>
          <w:sz w:val="28"/>
          <w:szCs w:val="28"/>
          <w:lang w:val="uk-UA" w:eastAsia="uk-UA"/>
        </w:rPr>
        <w:drawing>
          <wp:inline distT="0" distB="0" distL="0" distR="0">
            <wp:extent cx="571500" cy="800100"/>
            <wp:effectExtent l="0" t="0" r="0" b="0"/>
            <wp:docPr id="2" name="Рисунок 2"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71500" cy="800100"/>
                    </a:xfrm>
                    <a:prstGeom prst="rect">
                      <a:avLst/>
                    </a:prstGeom>
                    <a:noFill/>
                    <a:ln>
                      <a:noFill/>
                    </a:ln>
                  </pic:spPr>
                </pic:pic>
              </a:graphicData>
            </a:graphic>
          </wp:inline>
        </w:drawing>
      </w:r>
    </w:p>
    <w:p w:rsidR="00134F0D" w:rsidRPr="00020BAE" w:rsidRDefault="00134F0D" w:rsidP="00134F0D">
      <w:pPr>
        <w:jc w:val="center"/>
        <w:rPr>
          <w:noProof/>
          <w:sz w:val="28"/>
          <w:szCs w:val="28"/>
          <w:lang w:val="uk-UA"/>
        </w:rPr>
      </w:pPr>
    </w:p>
    <w:p w:rsidR="00134F0D" w:rsidRPr="00020BAE" w:rsidRDefault="00134F0D" w:rsidP="00134F0D">
      <w:pPr>
        <w:jc w:val="center"/>
        <w:rPr>
          <w:b/>
          <w:sz w:val="28"/>
          <w:szCs w:val="28"/>
          <w:lang w:val="uk-UA"/>
        </w:rPr>
      </w:pPr>
      <w:r w:rsidRPr="00020BAE">
        <w:rPr>
          <w:b/>
          <w:sz w:val="28"/>
          <w:szCs w:val="28"/>
          <w:lang w:val="uk-UA"/>
        </w:rPr>
        <w:t>СТУДЕНИКІВСЬКА  СІЛЬСЬКА  РАДА</w:t>
      </w:r>
      <w:r w:rsidRPr="00020BAE">
        <w:rPr>
          <w:b/>
          <w:sz w:val="28"/>
          <w:szCs w:val="28"/>
          <w:lang w:val="uk-UA"/>
        </w:rPr>
        <w:br/>
        <w:t>ПЕРЕЯСЛАВ-ХМЕЛЬНИЦЬКОГО РАЙОНУ</w:t>
      </w:r>
    </w:p>
    <w:p w:rsidR="00134F0D" w:rsidRPr="00020BAE" w:rsidRDefault="00134F0D" w:rsidP="00134F0D">
      <w:pPr>
        <w:jc w:val="center"/>
        <w:rPr>
          <w:b/>
          <w:sz w:val="28"/>
          <w:szCs w:val="28"/>
          <w:lang w:val="uk-UA"/>
        </w:rPr>
      </w:pPr>
      <w:r w:rsidRPr="00020BAE">
        <w:rPr>
          <w:b/>
          <w:sz w:val="28"/>
          <w:szCs w:val="28"/>
          <w:lang w:val="uk-UA"/>
        </w:rPr>
        <w:t>КИЇВСЬКА ОБЛАСТЬ</w:t>
      </w:r>
    </w:p>
    <w:p w:rsidR="00134F0D" w:rsidRPr="00020BAE" w:rsidRDefault="00134F0D" w:rsidP="00134F0D">
      <w:pPr>
        <w:jc w:val="center"/>
        <w:rPr>
          <w:b/>
          <w:sz w:val="28"/>
          <w:szCs w:val="28"/>
          <w:lang w:val="uk-UA"/>
        </w:rPr>
      </w:pPr>
    </w:p>
    <w:p w:rsidR="00134F0D" w:rsidRPr="00020BAE" w:rsidRDefault="00134F0D" w:rsidP="00134F0D">
      <w:pPr>
        <w:jc w:val="center"/>
        <w:rPr>
          <w:b/>
          <w:sz w:val="28"/>
          <w:szCs w:val="28"/>
          <w:lang w:val="uk-UA"/>
        </w:rPr>
      </w:pPr>
      <w:r w:rsidRPr="00020BAE">
        <w:rPr>
          <w:b/>
          <w:sz w:val="28"/>
          <w:szCs w:val="28"/>
          <w:lang w:val="uk-UA"/>
        </w:rPr>
        <w:t>РІШЕННЯ</w:t>
      </w:r>
    </w:p>
    <w:p w:rsidR="00134F0D" w:rsidRPr="00020BAE" w:rsidRDefault="00134F0D" w:rsidP="00134F0D">
      <w:pPr>
        <w:rPr>
          <w:b/>
          <w:sz w:val="28"/>
          <w:szCs w:val="28"/>
          <w:lang w:val="uk-UA"/>
        </w:rPr>
      </w:pPr>
      <w:r w:rsidRPr="00020BAE">
        <w:rPr>
          <w:b/>
          <w:sz w:val="28"/>
          <w:szCs w:val="28"/>
          <w:lang w:val="uk-UA"/>
        </w:rPr>
        <w:t xml:space="preserve">Про затвердження Положення про комісію з питань </w:t>
      </w:r>
    </w:p>
    <w:p w:rsidR="00134F0D" w:rsidRPr="00020BAE" w:rsidRDefault="00134F0D" w:rsidP="00134F0D">
      <w:pPr>
        <w:rPr>
          <w:b/>
          <w:sz w:val="28"/>
          <w:szCs w:val="28"/>
          <w:lang w:val="uk-UA"/>
        </w:rPr>
      </w:pPr>
      <w:r w:rsidRPr="00020BAE">
        <w:rPr>
          <w:b/>
          <w:sz w:val="28"/>
          <w:szCs w:val="28"/>
          <w:lang w:val="uk-UA"/>
        </w:rPr>
        <w:t>техногенно-екологічної безпеки та надзвичайних ситуацій</w:t>
      </w:r>
    </w:p>
    <w:p w:rsidR="00134F0D" w:rsidRPr="00020BAE" w:rsidRDefault="00134F0D" w:rsidP="00134F0D">
      <w:pPr>
        <w:rPr>
          <w:b/>
          <w:sz w:val="28"/>
          <w:szCs w:val="28"/>
          <w:lang w:val="uk-UA"/>
        </w:rPr>
      </w:pPr>
    </w:p>
    <w:p w:rsidR="00134F0D" w:rsidRPr="00020BAE" w:rsidRDefault="00134F0D" w:rsidP="00134F0D">
      <w:pPr>
        <w:rPr>
          <w:sz w:val="28"/>
          <w:szCs w:val="28"/>
          <w:lang w:val="uk-UA"/>
        </w:rPr>
      </w:pPr>
      <w:r w:rsidRPr="00020BAE">
        <w:rPr>
          <w:sz w:val="28"/>
          <w:szCs w:val="28"/>
          <w:lang w:val="uk-UA"/>
        </w:rPr>
        <w:t xml:space="preserve">  Відповідно до Кодексу цивільного захисту України, Закону України «Про місцеве самоврядування в Україні»,  на виконання постанов Кабінету Міністрів України від 25.01.2015 року № 18 «Про державну комісію з питань техногенно-екологічної безпеки та надзвичайних ситуацій», від 17.06.2015 року № 409 «Про затвердження типового положення про регіональну та місцеву комісію з питань техногенно-екологічної безпеки та надзвичайних ситуацій, сільська рада </w:t>
      </w:r>
    </w:p>
    <w:p w:rsidR="00134F0D" w:rsidRPr="00020BAE" w:rsidRDefault="00134F0D" w:rsidP="00134F0D">
      <w:pPr>
        <w:rPr>
          <w:b/>
          <w:sz w:val="28"/>
          <w:szCs w:val="28"/>
          <w:lang w:val="uk-UA"/>
        </w:rPr>
      </w:pPr>
      <w:r w:rsidRPr="00020BAE">
        <w:rPr>
          <w:b/>
          <w:sz w:val="28"/>
          <w:szCs w:val="28"/>
          <w:lang w:val="uk-UA"/>
        </w:rPr>
        <w:t>ВИРІШИЛА :</w:t>
      </w:r>
    </w:p>
    <w:p w:rsidR="00134F0D" w:rsidRPr="00020BAE" w:rsidRDefault="00134F0D" w:rsidP="00134F0D">
      <w:pPr>
        <w:pStyle w:val="a3"/>
        <w:numPr>
          <w:ilvl w:val="0"/>
          <w:numId w:val="3"/>
        </w:numPr>
        <w:rPr>
          <w:sz w:val="28"/>
          <w:szCs w:val="28"/>
          <w:lang w:val="uk-UA"/>
        </w:rPr>
      </w:pPr>
      <w:r w:rsidRPr="00020BAE">
        <w:rPr>
          <w:sz w:val="28"/>
          <w:szCs w:val="28"/>
          <w:lang w:val="uk-UA"/>
        </w:rPr>
        <w:lastRenderedPageBreak/>
        <w:t>Затвердити Положення про комісію з питань техногенно-екологічної безпеки  та надзвичайних ситуацій об’єднаної територіальної громади Студениківської сільської ради. (Додаток 1).</w:t>
      </w:r>
    </w:p>
    <w:p w:rsidR="00134F0D" w:rsidRPr="00020BAE" w:rsidRDefault="00134F0D" w:rsidP="00134F0D">
      <w:pPr>
        <w:pStyle w:val="a3"/>
        <w:numPr>
          <w:ilvl w:val="0"/>
          <w:numId w:val="3"/>
        </w:numPr>
        <w:rPr>
          <w:sz w:val="28"/>
          <w:szCs w:val="28"/>
          <w:lang w:val="uk-UA"/>
        </w:rPr>
      </w:pPr>
      <w:r w:rsidRPr="00020BAE">
        <w:rPr>
          <w:sz w:val="28"/>
          <w:szCs w:val="28"/>
          <w:lang w:val="uk-UA"/>
        </w:rPr>
        <w:t>Затвердити посадовий склад комісії з питань техногенно-екологічної безпеки  та надзвичайних ситуацій об’єднаної територіальної громади Студениківської сільської ради. (Додаток 2).</w:t>
      </w:r>
    </w:p>
    <w:p w:rsidR="00134F0D" w:rsidRPr="00020BAE" w:rsidRDefault="00134F0D" w:rsidP="00134F0D">
      <w:pPr>
        <w:pStyle w:val="a3"/>
        <w:numPr>
          <w:ilvl w:val="0"/>
          <w:numId w:val="3"/>
        </w:numPr>
        <w:rPr>
          <w:sz w:val="28"/>
          <w:szCs w:val="28"/>
          <w:lang w:val="uk-UA"/>
        </w:rPr>
      </w:pPr>
      <w:r w:rsidRPr="00020BAE">
        <w:rPr>
          <w:sz w:val="28"/>
          <w:szCs w:val="28"/>
          <w:lang w:val="uk-UA"/>
        </w:rPr>
        <w:t>Контроль за виконанням рішення покласти на постійну комісію з питань інвестицій, підприємництва, інфраструктури, транспорту, житлово-комунального господарства та комунальної власності.</w:t>
      </w:r>
    </w:p>
    <w:p w:rsidR="00134F0D" w:rsidRPr="00020BAE" w:rsidRDefault="00134F0D" w:rsidP="00134F0D">
      <w:pPr>
        <w:pStyle w:val="a3"/>
        <w:rPr>
          <w:sz w:val="28"/>
          <w:szCs w:val="28"/>
          <w:lang w:val="uk-UA"/>
        </w:rPr>
      </w:pPr>
    </w:p>
    <w:p w:rsidR="00134F0D" w:rsidRPr="00020BAE" w:rsidRDefault="00134F0D" w:rsidP="00134F0D">
      <w:pPr>
        <w:pStyle w:val="a3"/>
        <w:rPr>
          <w:sz w:val="28"/>
          <w:szCs w:val="28"/>
          <w:lang w:val="uk-UA"/>
        </w:rPr>
      </w:pPr>
    </w:p>
    <w:p w:rsidR="00134F0D" w:rsidRPr="00020BAE" w:rsidRDefault="00134F0D" w:rsidP="00134F0D">
      <w:pPr>
        <w:pStyle w:val="a3"/>
        <w:rPr>
          <w:sz w:val="28"/>
          <w:szCs w:val="28"/>
          <w:lang w:val="uk-UA"/>
        </w:rPr>
      </w:pPr>
      <w:r w:rsidRPr="00020BAE">
        <w:rPr>
          <w:sz w:val="28"/>
          <w:szCs w:val="28"/>
          <w:lang w:val="uk-UA"/>
        </w:rPr>
        <w:t xml:space="preserve">    Сільський голова:                                            М.О. Лях</w:t>
      </w:r>
    </w:p>
    <w:p w:rsidR="00134F0D" w:rsidRPr="00020BAE" w:rsidRDefault="00134F0D" w:rsidP="00134F0D">
      <w:pPr>
        <w:pStyle w:val="a3"/>
        <w:rPr>
          <w:sz w:val="28"/>
          <w:szCs w:val="28"/>
          <w:lang w:val="uk-UA"/>
        </w:rPr>
      </w:pPr>
    </w:p>
    <w:p w:rsidR="00134F0D" w:rsidRPr="00020BAE" w:rsidRDefault="00134F0D" w:rsidP="00134F0D">
      <w:pPr>
        <w:pStyle w:val="a3"/>
        <w:rPr>
          <w:sz w:val="28"/>
          <w:szCs w:val="28"/>
          <w:lang w:val="uk-UA"/>
        </w:rPr>
      </w:pPr>
    </w:p>
    <w:p w:rsidR="00134F0D" w:rsidRPr="00020BAE" w:rsidRDefault="00134F0D" w:rsidP="00134F0D">
      <w:pPr>
        <w:pStyle w:val="a3"/>
        <w:rPr>
          <w:b/>
          <w:sz w:val="28"/>
          <w:szCs w:val="28"/>
          <w:lang w:val="uk-UA"/>
        </w:rPr>
      </w:pPr>
      <w:r w:rsidRPr="00020BAE">
        <w:rPr>
          <w:b/>
          <w:sz w:val="28"/>
          <w:szCs w:val="28"/>
          <w:lang w:val="uk-UA"/>
        </w:rPr>
        <w:t>с. Студеники</w:t>
      </w:r>
    </w:p>
    <w:p w:rsidR="00134F0D" w:rsidRPr="00020BAE" w:rsidRDefault="00134F0D" w:rsidP="00134F0D">
      <w:pPr>
        <w:pStyle w:val="a3"/>
        <w:rPr>
          <w:b/>
          <w:sz w:val="28"/>
          <w:szCs w:val="28"/>
          <w:lang w:val="uk-UA"/>
        </w:rPr>
      </w:pPr>
      <w:r w:rsidRPr="00020BAE">
        <w:rPr>
          <w:b/>
          <w:sz w:val="28"/>
          <w:szCs w:val="28"/>
          <w:lang w:val="uk-UA"/>
        </w:rPr>
        <w:t>№ 417-ХУІ-УІІ</w:t>
      </w:r>
    </w:p>
    <w:p w:rsidR="00134F0D" w:rsidRPr="00020BAE" w:rsidRDefault="00134F0D" w:rsidP="00134F0D">
      <w:pPr>
        <w:pStyle w:val="a3"/>
        <w:rPr>
          <w:b/>
          <w:sz w:val="28"/>
          <w:szCs w:val="28"/>
          <w:lang w:val="uk-UA"/>
        </w:rPr>
      </w:pPr>
      <w:r w:rsidRPr="00020BAE">
        <w:rPr>
          <w:b/>
          <w:sz w:val="28"/>
          <w:szCs w:val="28"/>
          <w:lang w:val="uk-UA"/>
        </w:rPr>
        <w:t>20.11.2018</w:t>
      </w:r>
    </w:p>
    <w:p w:rsidR="00A20533" w:rsidRPr="00020BAE" w:rsidRDefault="00A20533" w:rsidP="00736F36">
      <w:pPr>
        <w:spacing w:line="259" w:lineRule="auto"/>
        <w:rPr>
          <w:b/>
          <w:lang w:val="uk-UA" w:eastAsia="uk-UA"/>
        </w:rPr>
      </w:pPr>
    </w:p>
    <w:p w:rsidR="00666428" w:rsidRPr="00020BAE" w:rsidRDefault="00666428" w:rsidP="00736F36">
      <w:pPr>
        <w:spacing w:line="259" w:lineRule="auto"/>
        <w:rPr>
          <w:b/>
          <w:lang w:val="uk-UA" w:eastAsia="uk-UA"/>
        </w:rPr>
      </w:pPr>
    </w:p>
    <w:p w:rsidR="007F71D7" w:rsidRPr="00020BAE" w:rsidRDefault="007F71D7" w:rsidP="00736F36">
      <w:pPr>
        <w:spacing w:line="259" w:lineRule="auto"/>
        <w:rPr>
          <w:b/>
          <w:lang w:val="uk-UA" w:eastAsia="uk-UA"/>
        </w:rPr>
      </w:pPr>
    </w:p>
    <w:p w:rsidR="007F71D7" w:rsidRPr="00020BAE" w:rsidRDefault="007F71D7" w:rsidP="00736F36">
      <w:pPr>
        <w:spacing w:line="259" w:lineRule="auto"/>
        <w:rPr>
          <w:b/>
          <w:lang w:val="uk-UA" w:eastAsia="uk-UA"/>
        </w:rPr>
      </w:pPr>
    </w:p>
    <w:p w:rsidR="007F71D7" w:rsidRPr="00020BAE" w:rsidRDefault="007F71D7" w:rsidP="00736F36">
      <w:pPr>
        <w:spacing w:line="259" w:lineRule="auto"/>
        <w:rPr>
          <w:b/>
          <w:lang w:val="uk-UA" w:eastAsia="uk-UA"/>
        </w:rPr>
      </w:pPr>
    </w:p>
    <w:p w:rsidR="007F71D7" w:rsidRPr="00020BAE" w:rsidRDefault="007F71D7" w:rsidP="00736F36">
      <w:pPr>
        <w:spacing w:line="259" w:lineRule="auto"/>
        <w:rPr>
          <w:b/>
          <w:lang w:val="uk-UA" w:eastAsia="uk-UA"/>
        </w:rPr>
      </w:pPr>
    </w:p>
    <w:p w:rsidR="007F71D7" w:rsidRPr="00020BAE" w:rsidRDefault="007F71D7" w:rsidP="00736F36">
      <w:pPr>
        <w:spacing w:line="259" w:lineRule="auto"/>
        <w:rPr>
          <w:b/>
          <w:lang w:val="uk-UA" w:eastAsia="uk-UA"/>
        </w:rPr>
      </w:pPr>
    </w:p>
    <w:p w:rsidR="007F71D7" w:rsidRPr="00020BAE" w:rsidRDefault="007F71D7" w:rsidP="00736F36">
      <w:pPr>
        <w:spacing w:line="259" w:lineRule="auto"/>
        <w:rPr>
          <w:b/>
          <w:lang w:val="uk-UA" w:eastAsia="uk-UA"/>
        </w:rPr>
      </w:pPr>
    </w:p>
    <w:p w:rsidR="007F71D7" w:rsidRPr="00020BAE" w:rsidRDefault="007F71D7" w:rsidP="00736F36">
      <w:pPr>
        <w:spacing w:line="259" w:lineRule="auto"/>
        <w:rPr>
          <w:b/>
          <w:lang w:val="uk-UA" w:eastAsia="uk-UA"/>
        </w:rPr>
      </w:pPr>
    </w:p>
    <w:p w:rsidR="007F71D7" w:rsidRPr="00020BAE" w:rsidRDefault="007F71D7" w:rsidP="00736F36">
      <w:pPr>
        <w:spacing w:line="259" w:lineRule="auto"/>
        <w:rPr>
          <w:b/>
          <w:lang w:val="uk-UA" w:eastAsia="uk-UA"/>
        </w:rPr>
      </w:pPr>
    </w:p>
    <w:p w:rsidR="007F71D7" w:rsidRPr="00020BAE" w:rsidRDefault="007F71D7" w:rsidP="00736F36">
      <w:pPr>
        <w:spacing w:line="259" w:lineRule="auto"/>
        <w:rPr>
          <w:b/>
          <w:lang w:val="uk-UA" w:eastAsia="uk-UA"/>
        </w:rPr>
      </w:pPr>
    </w:p>
    <w:tbl>
      <w:tblPr>
        <w:tblW w:w="0" w:type="auto"/>
        <w:jc w:val="right"/>
        <w:tblCellSpacing w:w="15" w:type="dxa"/>
        <w:tblCellMar>
          <w:top w:w="15" w:type="dxa"/>
          <w:left w:w="15" w:type="dxa"/>
          <w:bottom w:w="15" w:type="dxa"/>
          <w:right w:w="15" w:type="dxa"/>
        </w:tblCellMar>
        <w:tblLook w:val="04A0"/>
      </w:tblPr>
      <w:tblGrid>
        <w:gridCol w:w="4980"/>
      </w:tblGrid>
      <w:tr w:rsidR="007F71D7" w:rsidRPr="00C62B22" w:rsidTr="007F71D7">
        <w:trPr>
          <w:tblCellSpacing w:w="15" w:type="dxa"/>
          <w:jc w:val="right"/>
        </w:trPr>
        <w:tc>
          <w:tcPr>
            <w:tcW w:w="4920" w:type="dxa"/>
            <w:vAlign w:val="center"/>
            <w:hideMark/>
          </w:tcPr>
          <w:p w:rsidR="007F71D7" w:rsidRPr="00020BAE" w:rsidRDefault="007F71D7" w:rsidP="007F71D7">
            <w:pPr>
              <w:jc w:val="right"/>
              <w:rPr>
                <w:lang w:val="uk-UA" w:eastAsia="uk-UA"/>
              </w:rPr>
            </w:pPr>
            <w:r w:rsidRPr="00020BAE">
              <w:rPr>
                <w:lang w:val="uk-UA" w:eastAsia="uk-UA"/>
              </w:rPr>
              <w:t>ЗАТВЕРДЖЕНО</w:t>
            </w:r>
          </w:p>
          <w:p w:rsidR="007F71D7" w:rsidRPr="00020BAE" w:rsidRDefault="007F71D7" w:rsidP="007F71D7">
            <w:pPr>
              <w:jc w:val="right"/>
              <w:rPr>
                <w:lang w:val="uk-UA" w:eastAsia="uk-UA"/>
              </w:rPr>
            </w:pPr>
            <w:r w:rsidRPr="00020BAE">
              <w:rPr>
                <w:lang w:val="uk-UA" w:eastAsia="uk-UA"/>
              </w:rPr>
              <w:t xml:space="preserve">рішенням </w:t>
            </w:r>
          </w:p>
          <w:p w:rsidR="007F71D7" w:rsidRPr="00020BAE" w:rsidRDefault="007F71D7" w:rsidP="007F71D7">
            <w:pPr>
              <w:jc w:val="right"/>
              <w:rPr>
                <w:lang w:val="uk-UA" w:eastAsia="uk-UA"/>
              </w:rPr>
            </w:pPr>
            <w:r w:rsidRPr="00020BAE">
              <w:rPr>
                <w:lang w:val="uk-UA" w:eastAsia="uk-UA"/>
              </w:rPr>
              <w:t>сільської ради</w:t>
            </w:r>
          </w:p>
          <w:p w:rsidR="007F71D7" w:rsidRPr="00020BAE" w:rsidRDefault="007F71D7" w:rsidP="007F71D7">
            <w:pPr>
              <w:jc w:val="right"/>
              <w:rPr>
                <w:lang w:val="uk-UA" w:eastAsia="uk-UA"/>
              </w:rPr>
            </w:pPr>
            <w:r w:rsidRPr="00020BAE">
              <w:rPr>
                <w:lang w:val="uk-UA" w:eastAsia="uk-UA"/>
              </w:rPr>
              <w:t xml:space="preserve">                                            № 417 від 20.11.2018 </w:t>
            </w:r>
          </w:p>
        </w:tc>
      </w:tr>
    </w:tbl>
    <w:p w:rsidR="007F71D7" w:rsidRPr="00020BAE" w:rsidRDefault="007F71D7" w:rsidP="007F71D7">
      <w:pPr>
        <w:jc w:val="center"/>
        <w:rPr>
          <w:b/>
          <w:lang w:val="uk-UA" w:eastAsia="uk-UA"/>
        </w:rPr>
      </w:pPr>
      <w:r w:rsidRPr="00020BAE">
        <w:rPr>
          <w:lang w:val="uk-UA" w:eastAsia="uk-UA"/>
        </w:rPr>
        <w:br/>
      </w:r>
      <w:r w:rsidRPr="00020BAE">
        <w:rPr>
          <w:b/>
          <w:lang w:val="uk-UA" w:eastAsia="uk-UA"/>
        </w:rPr>
        <w:t>ПОЛОЖЕННЯ</w:t>
      </w:r>
    </w:p>
    <w:p w:rsidR="007F71D7" w:rsidRPr="00020BAE" w:rsidRDefault="007F71D7" w:rsidP="007F71D7">
      <w:pPr>
        <w:jc w:val="center"/>
        <w:rPr>
          <w:b/>
          <w:lang w:val="uk-UA" w:eastAsia="uk-UA"/>
        </w:rPr>
      </w:pPr>
      <w:r w:rsidRPr="00020BAE">
        <w:rPr>
          <w:b/>
          <w:lang w:val="uk-UA" w:eastAsia="uk-UA"/>
        </w:rPr>
        <w:t>про комісію з питань техногенно-економічної безпеки</w:t>
      </w:r>
    </w:p>
    <w:p w:rsidR="007F71D7" w:rsidRPr="00020BAE" w:rsidRDefault="007F71D7" w:rsidP="007F71D7">
      <w:pPr>
        <w:jc w:val="center"/>
        <w:rPr>
          <w:b/>
          <w:lang w:val="uk-UA" w:eastAsia="uk-UA"/>
        </w:rPr>
      </w:pPr>
      <w:r w:rsidRPr="00020BAE">
        <w:rPr>
          <w:b/>
          <w:lang w:val="uk-UA" w:eastAsia="uk-UA"/>
        </w:rPr>
        <w:t>та надзвичайних ситуацій</w:t>
      </w:r>
    </w:p>
    <w:p w:rsidR="007F71D7" w:rsidRPr="00020BAE" w:rsidRDefault="007F71D7" w:rsidP="007F71D7">
      <w:pPr>
        <w:spacing w:before="100" w:beforeAutospacing="1" w:after="100" w:afterAutospacing="1"/>
        <w:rPr>
          <w:lang w:val="uk-UA" w:eastAsia="uk-UA"/>
        </w:rPr>
      </w:pPr>
      <w:r w:rsidRPr="00020BAE">
        <w:rPr>
          <w:lang w:val="uk-UA" w:eastAsia="uk-UA"/>
        </w:rPr>
        <w:t> </w:t>
      </w:r>
    </w:p>
    <w:p w:rsidR="007F71D7" w:rsidRPr="00020BAE" w:rsidRDefault="007F71D7" w:rsidP="007F71D7">
      <w:pPr>
        <w:numPr>
          <w:ilvl w:val="0"/>
          <w:numId w:val="16"/>
        </w:numPr>
        <w:spacing w:before="100" w:beforeAutospacing="1" w:after="100" w:afterAutospacing="1"/>
        <w:rPr>
          <w:lang w:val="uk-UA" w:eastAsia="uk-UA"/>
        </w:rPr>
      </w:pPr>
      <w:r w:rsidRPr="00020BAE">
        <w:rPr>
          <w:lang w:val="uk-UA" w:eastAsia="uk-UA"/>
        </w:rPr>
        <w:t>Комісія з питань техногенно-екологічної безпеки та надзвичайних ситуацій, скорочена назва (ТЕБ та НС) є постійно діючим органом, який координує діяльність підприємств, організацій та установ пов’язану з безпекою та захистом населення і території, реагування на надзвичайні ситуації природного і техногенного походження.</w:t>
      </w:r>
    </w:p>
    <w:p w:rsidR="007F71D7" w:rsidRPr="00020BAE" w:rsidRDefault="007F71D7" w:rsidP="007F71D7">
      <w:pPr>
        <w:numPr>
          <w:ilvl w:val="0"/>
          <w:numId w:val="16"/>
        </w:numPr>
        <w:spacing w:before="100" w:beforeAutospacing="1" w:after="100" w:afterAutospacing="1"/>
        <w:rPr>
          <w:lang w:val="uk-UA" w:eastAsia="uk-UA"/>
        </w:rPr>
      </w:pPr>
      <w:r w:rsidRPr="00020BAE">
        <w:rPr>
          <w:lang w:val="uk-UA" w:eastAsia="uk-UA"/>
        </w:rPr>
        <w:t xml:space="preserve"> Комісія у своїй діяльності керується Конституцією і законами України, а також указами Президента України і постановами Верховної Ради України, прийнятими відповідно до Конституції та законів України, актами Кабінету Міністрів України, рішеннями Державної комісії з питань техногенно-екологічної безпеки та надзвичайних ситуацій, цим Положенням, а також рішеннями регіональної комісії.</w:t>
      </w:r>
    </w:p>
    <w:p w:rsidR="007F71D7" w:rsidRPr="00020BAE" w:rsidRDefault="007F71D7" w:rsidP="007F71D7">
      <w:pPr>
        <w:numPr>
          <w:ilvl w:val="0"/>
          <w:numId w:val="16"/>
        </w:numPr>
        <w:spacing w:before="100" w:beforeAutospacing="1" w:after="100" w:afterAutospacing="1"/>
        <w:rPr>
          <w:lang w:val="uk-UA" w:eastAsia="uk-UA"/>
        </w:rPr>
      </w:pPr>
      <w:r w:rsidRPr="00020BAE">
        <w:rPr>
          <w:lang w:val="uk-UA" w:eastAsia="uk-UA"/>
        </w:rPr>
        <w:t>Основними завданнями комісії на території Студениківської  сільської ради є координація діяльності підприємств, установ та організацій, пов’язаної із:</w:t>
      </w:r>
    </w:p>
    <w:p w:rsidR="007F71D7" w:rsidRPr="00020BAE" w:rsidRDefault="007F71D7" w:rsidP="007F71D7">
      <w:pPr>
        <w:spacing w:before="100" w:beforeAutospacing="1" w:after="100" w:afterAutospacing="1"/>
        <w:rPr>
          <w:lang w:val="uk-UA" w:eastAsia="uk-UA"/>
        </w:rPr>
      </w:pPr>
      <w:r w:rsidRPr="00020BAE">
        <w:rPr>
          <w:lang w:val="uk-UA" w:eastAsia="uk-UA"/>
        </w:rPr>
        <w:lastRenderedPageBreak/>
        <w:t>- функціонуванням територіальної підсистеми єдиної системи цивільного захисту;</w:t>
      </w:r>
    </w:p>
    <w:p w:rsidR="007F71D7" w:rsidRPr="00020BAE" w:rsidRDefault="007F71D7" w:rsidP="007F71D7">
      <w:pPr>
        <w:spacing w:before="100" w:beforeAutospacing="1" w:after="100" w:afterAutospacing="1"/>
        <w:rPr>
          <w:lang w:val="uk-UA" w:eastAsia="uk-UA"/>
        </w:rPr>
      </w:pPr>
      <w:r w:rsidRPr="00020BAE">
        <w:rPr>
          <w:lang w:val="uk-UA" w:eastAsia="uk-UA"/>
        </w:rPr>
        <w:t>- здійсненням оповіщення органів управління та сил цивільного захисту, а також населення про виникнення надзвичайної ситуації та інформування його про дії в умовах такої ситуації;</w:t>
      </w:r>
    </w:p>
    <w:p w:rsidR="007F71D7" w:rsidRPr="00020BAE" w:rsidRDefault="007F71D7" w:rsidP="007F71D7">
      <w:pPr>
        <w:spacing w:before="100" w:beforeAutospacing="1" w:after="100" w:afterAutospacing="1"/>
        <w:rPr>
          <w:lang w:val="uk-UA" w:eastAsia="uk-UA"/>
        </w:rPr>
      </w:pPr>
      <w:r w:rsidRPr="00020BAE">
        <w:rPr>
          <w:lang w:val="uk-UA" w:eastAsia="uk-UA"/>
        </w:rPr>
        <w:t>- залученням сил цивільного захисту до проведення аварійно-рятувальних та інших невідкладних робіт, ліквідації наслідків надзвичайної ситуації, надання гуманітарної допомоги;</w:t>
      </w:r>
    </w:p>
    <w:p w:rsidR="007F71D7" w:rsidRPr="00020BAE" w:rsidRDefault="007F71D7" w:rsidP="007F71D7">
      <w:pPr>
        <w:spacing w:before="100" w:beforeAutospacing="1" w:after="100" w:afterAutospacing="1"/>
        <w:rPr>
          <w:lang w:val="uk-UA" w:eastAsia="uk-UA"/>
        </w:rPr>
      </w:pPr>
      <w:r w:rsidRPr="00020BAE">
        <w:rPr>
          <w:lang w:val="uk-UA" w:eastAsia="uk-UA"/>
        </w:rPr>
        <w:t>- забезпеченням реалізації вимог техногенної та пожежної безпеки;</w:t>
      </w:r>
    </w:p>
    <w:p w:rsidR="007F71D7" w:rsidRPr="00020BAE" w:rsidRDefault="007F71D7" w:rsidP="007F71D7">
      <w:pPr>
        <w:spacing w:before="100" w:beforeAutospacing="1" w:after="100" w:afterAutospacing="1"/>
        <w:rPr>
          <w:lang w:val="uk-UA" w:eastAsia="uk-UA"/>
        </w:rPr>
      </w:pPr>
      <w:r w:rsidRPr="00020BAE">
        <w:rPr>
          <w:lang w:val="uk-UA" w:eastAsia="uk-UA"/>
        </w:rPr>
        <w:t>- навчанням населення діям у надзвичайній ситуації;</w:t>
      </w:r>
    </w:p>
    <w:p w:rsidR="007F71D7" w:rsidRPr="00020BAE" w:rsidRDefault="007F71D7" w:rsidP="007F71D7">
      <w:pPr>
        <w:spacing w:before="100" w:beforeAutospacing="1" w:after="100" w:afterAutospacing="1"/>
        <w:rPr>
          <w:lang w:val="uk-UA" w:eastAsia="uk-UA"/>
        </w:rPr>
      </w:pPr>
      <w:r w:rsidRPr="00020BAE">
        <w:rPr>
          <w:lang w:val="uk-UA" w:eastAsia="uk-UA"/>
        </w:rPr>
        <w:t>- визначенням меж зони надзвичайної ситуації;</w:t>
      </w:r>
    </w:p>
    <w:p w:rsidR="007F71D7" w:rsidRPr="00020BAE" w:rsidRDefault="007F71D7" w:rsidP="007F71D7">
      <w:pPr>
        <w:spacing w:before="100" w:beforeAutospacing="1" w:after="100" w:afterAutospacing="1"/>
        <w:rPr>
          <w:lang w:val="uk-UA" w:eastAsia="uk-UA"/>
        </w:rPr>
      </w:pPr>
      <w:r w:rsidRPr="00020BAE">
        <w:rPr>
          <w:lang w:val="uk-UA" w:eastAsia="uk-UA"/>
        </w:rPr>
        <w:t>- здійсненням постійного прогнозування зони можливого поширення надзвичайної ситуації та масштабів можливих наслідків;</w:t>
      </w:r>
    </w:p>
    <w:p w:rsidR="007F71D7" w:rsidRPr="00020BAE" w:rsidRDefault="007F71D7" w:rsidP="007F71D7">
      <w:pPr>
        <w:spacing w:before="100" w:beforeAutospacing="1" w:after="100" w:afterAutospacing="1"/>
        <w:rPr>
          <w:lang w:val="uk-UA" w:eastAsia="uk-UA"/>
        </w:rPr>
      </w:pPr>
      <w:r w:rsidRPr="00020BAE">
        <w:rPr>
          <w:lang w:val="uk-UA" w:eastAsia="uk-UA"/>
        </w:rPr>
        <w:t>- організацією робіт із локалізації і ліквідації наслідків надзвичайної ситуації, залучення для цього необхідних сил і засобів;</w:t>
      </w:r>
    </w:p>
    <w:p w:rsidR="007F71D7" w:rsidRPr="00020BAE" w:rsidRDefault="007F71D7" w:rsidP="007F71D7">
      <w:pPr>
        <w:spacing w:before="100" w:beforeAutospacing="1" w:after="100" w:afterAutospacing="1"/>
        <w:rPr>
          <w:lang w:val="uk-UA" w:eastAsia="uk-UA"/>
        </w:rPr>
      </w:pPr>
      <w:r w:rsidRPr="00020BAE">
        <w:rPr>
          <w:lang w:val="uk-UA" w:eastAsia="uk-UA"/>
        </w:rPr>
        <w:t>організацією та здійсненням:</w:t>
      </w:r>
    </w:p>
    <w:p w:rsidR="007F71D7" w:rsidRPr="00020BAE" w:rsidRDefault="007F71D7" w:rsidP="007F71D7">
      <w:pPr>
        <w:spacing w:before="100" w:beforeAutospacing="1" w:after="100" w:afterAutospacing="1"/>
        <w:rPr>
          <w:lang w:val="uk-UA" w:eastAsia="uk-UA"/>
        </w:rPr>
      </w:pPr>
      <w:r w:rsidRPr="00020BAE">
        <w:rPr>
          <w:lang w:val="uk-UA" w:eastAsia="uk-UA"/>
        </w:rPr>
        <w:t>- заходів щодо життєзабезпечення населення, що постраждало внаслідок виникнення надзвичайної ситуації;</w:t>
      </w:r>
    </w:p>
    <w:p w:rsidR="007F71D7" w:rsidRPr="00020BAE" w:rsidRDefault="007F71D7" w:rsidP="007F71D7">
      <w:pPr>
        <w:spacing w:before="100" w:beforeAutospacing="1" w:after="100" w:afterAutospacing="1"/>
        <w:rPr>
          <w:lang w:val="uk-UA" w:eastAsia="uk-UA"/>
        </w:rPr>
      </w:pPr>
      <w:r w:rsidRPr="00020BAE">
        <w:rPr>
          <w:lang w:val="uk-UA" w:eastAsia="uk-UA"/>
        </w:rPr>
        <w:t>- заходів з евакуації (у разі потреби);</w:t>
      </w:r>
    </w:p>
    <w:p w:rsidR="007F71D7" w:rsidRPr="00020BAE" w:rsidRDefault="007F71D7" w:rsidP="007F71D7">
      <w:pPr>
        <w:spacing w:before="100" w:beforeAutospacing="1" w:after="100" w:afterAutospacing="1"/>
        <w:rPr>
          <w:lang w:val="uk-UA" w:eastAsia="uk-UA"/>
        </w:rPr>
      </w:pPr>
      <w:r w:rsidRPr="00020BAE">
        <w:rPr>
          <w:lang w:val="uk-UA" w:eastAsia="uk-UA"/>
        </w:rPr>
        <w:t>- радіаційного, хімічного, біологічного, інженерного та медичного захисту населення і територій від наслідків надзвичайної ситуації;</w:t>
      </w:r>
    </w:p>
    <w:p w:rsidR="007F71D7" w:rsidRPr="00020BAE" w:rsidRDefault="007F71D7" w:rsidP="007F71D7">
      <w:pPr>
        <w:spacing w:before="100" w:beforeAutospacing="1" w:after="100" w:afterAutospacing="1"/>
        <w:rPr>
          <w:lang w:val="uk-UA" w:eastAsia="uk-UA"/>
        </w:rPr>
      </w:pPr>
      <w:r w:rsidRPr="00020BAE">
        <w:rPr>
          <w:lang w:val="uk-UA" w:eastAsia="uk-UA"/>
        </w:rPr>
        <w:t>- вжиттям заходів до забезпечення готовності територіальної підсистеми єдиної державної системи цивільного захисту до дій в умовах надзвичайної ситуації та в особливий період;</w:t>
      </w:r>
    </w:p>
    <w:p w:rsidR="007F71D7" w:rsidRPr="00020BAE" w:rsidRDefault="007F71D7" w:rsidP="007F71D7">
      <w:pPr>
        <w:spacing w:before="100" w:beforeAutospacing="1" w:after="100" w:afterAutospacing="1"/>
        <w:rPr>
          <w:lang w:val="uk-UA" w:eastAsia="uk-UA"/>
        </w:rPr>
      </w:pPr>
      <w:r w:rsidRPr="00020BAE">
        <w:rPr>
          <w:lang w:val="uk-UA" w:eastAsia="uk-UA"/>
        </w:rPr>
        <w:t>- здійсненням безперервного контролю за розвитком надзвичайної ситуації та обстановкою на аварійних об’єктах і прилеглих до них територіях;</w:t>
      </w:r>
    </w:p>
    <w:p w:rsidR="007F71D7" w:rsidRPr="00020BAE" w:rsidRDefault="007F71D7" w:rsidP="007F71D7">
      <w:pPr>
        <w:spacing w:before="100" w:beforeAutospacing="1" w:after="100" w:afterAutospacing="1"/>
        <w:rPr>
          <w:lang w:val="uk-UA" w:eastAsia="uk-UA"/>
        </w:rPr>
      </w:pPr>
      <w:r w:rsidRPr="00020BAE">
        <w:rPr>
          <w:lang w:val="uk-UA" w:eastAsia="uk-UA"/>
        </w:rPr>
        <w:t>- інформуванням органів управління цивільного захисту та населення про розвиток надзвичайної ситуації та заходи, що здійснюються;</w:t>
      </w:r>
    </w:p>
    <w:p w:rsidR="007F71D7" w:rsidRPr="00020BAE" w:rsidRDefault="007F71D7" w:rsidP="007F71D7">
      <w:pPr>
        <w:spacing w:before="100" w:beforeAutospacing="1" w:after="100" w:afterAutospacing="1"/>
        <w:rPr>
          <w:lang w:val="uk-UA" w:eastAsia="uk-UA"/>
        </w:rPr>
      </w:pPr>
      <w:r w:rsidRPr="00020BAE">
        <w:rPr>
          <w:lang w:val="uk-UA" w:eastAsia="uk-UA"/>
        </w:rPr>
        <w:t>забезпеченням:</w:t>
      </w:r>
    </w:p>
    <w:p w:rsidR="007F71D7" w:rsidRPr="00020BAE" w:rsidRDefault="007F71D7" w:rsidP="007F71D7">
      <w:pPr>
        <w:spacing w:before="100" w:beforeAutospacing="1" w:after="100" w:afterAutospacing="1"/>
        <w:rPr>
          <w:lang w:val="uk-UA" w:eastAsia="uk-UA"/>
        </w:rPr>
      </w:pPr>
      <w:r w:rsidRPr="00020BAE">
        <w:rPr>
          <w:lang w:val="uk-UA" w:eastAsia="uk-UA"/>
        </w:rPr>
        <w:t>- санітарного та епідемічного благополуччя населення;</w:t>
      </w:r>
    </w:p>
    <w:p w:rsidR="007F71D7" w:rsidRPr="00020BAE" w:rsidRDefault="007F71D7" w:rsidP="007F71D7">
      <w:pPr>
        <w:spacing w:before="100" w:beforeAutospacing="1" w:after="100" w:afterAutospacing="1"/>
        <w:rPr>
          <w:lang w:val="uk-UA" w:eastAsia="uk-UA"/>
        </w:rPr>
      </w:pPr>
      <w:r w:rsidRPr="00020BAE">
        <w:rPr>
          <w:lang w:val="uk-UA" w:eastAsia="uk-UA"/>
        </w:rPr>
        <w:t>організацією та керівництвом за проведенням робіт з ліквідації наслідків надзвичайних ситуацій місцевого рівня;</w:t>
      </w:r>
    </w:p>
    <w:p w:rsidR="007F71D7" w:rsidRPr="00020BAE" w:rsidRDefault="007F71D7" w:rsidP="007F71D7">
      <w:pPr>
        <w:spacing w:before="100" w:beforeAutospacing="1" w:after="100" w:afterAutospacing="1"/>
        <w:rPr>
          <w:lang w:val="uk-UA" w:eastAsia="uk-UA"/>
        </w:rPr>
      </w:pPr>
      <w:r w:rsidRPr="00020BAE">
        <w:rPr>
          <w:lang w:val="uk-UA" w:eastAsia="uk-UA"/>
        </w:rPr>
        <w:t>встановленням кількісних та якісних показників виведення з ладу транспортних засобів, промислових, громадських і житлових будинків та споруд, комунальних і енергетичних мереж, засобів зв’язку, магістральних газо-, нафто- або інших трубопроводів, залізничних вузлів, портів, мостів, шляхопроводів тощо;</w:t>
      </w:r>
    </w:p>
    <w:p w:rsidR="007F71D7" w:rsidRPr="00020BAE" w:rsidRDefault="007F71D7" w:rsidP="007F71D7">
      <w:pPr>
        <w:spacing w:before="100" w:beforeAutospacing="1" w:after="100" w:afterAutospacing="1"/>
        <w:rPr>
          <w:lang w:val="uk-UA" w:eastAsia="uk-UA"/>
        </w:rPr>
      </w:pPr>
      <w:r w:rsidRPr="00020BAE">
        <w:rPr>
          <w:lang w:val="uk-UA" w:eastAsia="uk-UA"/>
        </w:rPr>
        <w:t>2) визначення шляхів та способів вирішення проблемних питань, що виникають під час:</w:t>
      </w:r>
    </w:p>
    <w:p w:rsidR="007F71D7" w:rsidRPr="00020BAE" w:rsidRDefault="007F71D7" w:rsidP="007F71D7">
      <w:pPr>
        <w:spacing w:before="100" w:beforeAutospacing="1" w:after="100" w:afterAutospacing="1"/>
        <w:rPr>
          <w:lang w:val="uk-UA" w:eastAsia="uk-UA"/>
        </w:rPr>
      </w:pPr>
      <w:r w:rsidRPr="00020BAE">
        <w:rPr>
          <w:lang w:val="uk-UA" w:eastAsia="uk-UA"/>
        </w:rPr>
        <w:lastRenderedPageBreak/>
        <w:t>функціонування територіальної підсистеми єдиної державної системи цивільного захисту та її ланок;</w:t>
      </w:r>
    </w:p>
    <w:p w:rsidR="007F71D7" w:rsidRPr="00020BAE" w:rsidRDefault="007F71D7" w:rsidP="007F71D7">
      <w:pPr>
        <w:spacing w:before="100" w:beforeAutospacing="1" w:after="100" w:afterAutospacing="1"/>
        <w:rPr>
          <w:lang w:val="uk-UA" w:eastAsia="uk-UA"/>
        </w:rPr>
      </w:pPr>
      <w:r w:rsidRPr="00020BAE">
        <w:rPr>
          <w:lang w:val="uk-UA" w:eastAsia="uk-UA"/>
        </w:rPr>
        <w:t>здійснення заходів:</w:t>
      </w:r>
    </w:p>
    <w:p w:rsidR="007F71D7" w:rsidRPr="00020BAE" w:rsidRDefault="007F71D7" w:rsidP="007F71D7">
      <w:pPr>
        <w:spacing w:before="100" w:beforeAutospacing="1" w:after="100" w:afterAutospacing="1"/>
        <w:rPr>
          <w:lang w:val="uk-UA" w:eastAsia="uk-UA"/>
        </w:rPr>
      </w:pPr>
      <w:r w:rsidRPr="00020BAE">
        <w:rPr>
          <w:lang w:val="uk-UA" w:eastAsia="uk-UA"/>
        </w:rPr>
        <w:t>- щодо соціального захисту населення, що постраждало внаслідок виникнення надзвичайної ситуації;</w:t>
      </w:r>
    </w:p>
    <w:p w:rsidR="007F71D7" w:rsidRPr="00020BAE" w:rsidRDefault="007F71D7" w:rsidP="007F71D7">
      <w:pPr>
        <w:spacing w:before="100" w:beforeAutospacing="1" w:after="100" w:afterAutospacing="1"/>
        <w:rPr>
          <w:lang w:val="uk-UA" w:eastAsia="uk-UA"/>
        </w:rPr>
      </w:pPr>
      <w:r w:rsidRPr="00020BAE">
        <w:rPr>
          <w:lang w:val="uk-UA" w:eastAsia="uk-UA"/>
        </w:rPr>
        <w:t>- щодо медичного та біологічного захисту населення у разі виникнення надзвичайної ситуації;</w:t>
      </w:r>
    </w:p>
    <w:p w:rsidR="007F71D7" w:rsidRPr="00020BAE" w:rsidRDefault="007F71D7" w:rsidP="007F71D7">
      <w:pPr>
        <w:spacing w:before="100" w:beforeAutospacing="1" w:after="100" w:afterAutospacing="1"/>
        <w:rPr>
          <w:lang w:val="uk-UA" w:eastAsia="uk-UA"/>
        </w:rPr>
      </w:pPr>
      <w:r w:rsidRPr="00020BAE">
        <w:rPr>
          <w:lang w:val="uk-UA" w:eastAsia="uk-UA"/>
        </w:rPr>
        <w:t>порушення умов належного функціонування об’єктів інфраструктури та безпеки життєдіяльності населення, зокрема у сферах національної безпеки і оборони, енергетики, фінансів, соціального захисту, охорони здоров’я та навколишнього природного середовища;</w:t>
      </w:r>
    </w:p>
    <w:p w:rsidR="007F71D7" w:rsidRPr="00020BAE" w:rsidRDefault="007F71D7" w:rsidP="007F71D7">
      <w:pPr>
        <w:spacing w:before="100" w:beforeAutospacing="1" w:after="100" w:afterAutospacing="1"/>
        <w:rPr>
          <w:lang w:val="uk-UA" w:eastAsia="uk-UA"/>
        </w:rPr>
      </w:pPr>
      <w:r w:rsidRPr="00020BAE">
        <w:rPr>
          <w:lang w:val="uk-UA" w:eastAsia="uk-UA"/>
        </w:rPr>
        <w:t>3) підвищення ефективності діяльності підприємств, установ та організацій під час реагування на надзвичайну ситуацію.</w:t>
      </w:r>
    </w:p>
    <w:p w:rsidR="007F71D7" w:rsidRPr="00020BAE" w:rsidRDefault="007F71D7" w:rsidP="007F71D7">
      <w:pPr>
        <w:pStyle w:val="a3"/>
        <w:numPr>
          <w:ilvl w:val="0"/>
          <w:numId w:val="16"/>
        </w:numPr>
        <w:spacing w:before="100" w:beforeAutospacing="1" w:after="100" w:afterAutospacing="1"/>
        <w:rPr>
          <w:lang w:val="uk-UA" w:eastAsia="uk-UA"/>
        </w:rPr>
      </w:pPr>
      <w:r w:rsidRPr="00020BAE">
        <w:rPr>
          <w:lang w:val="uk-UA" w:eastAsia="uk-UA"/>
        </w:rPr>
        <w:t xml:space="preserve"> Комісія відповідно до покладених на неї завдань:</w:t>
      </w:r>
    </w:p>
    <w:p w:rsidR="007F71D7" w:rsidRPr="00020BAE" w:rsidRDefault="007F71D7" w:rsidP="007F71D7">
      <w:pPr>
        <w:spacing w:before="100" w:beforeAutospacing="1" w:after="100" w:afterAutospacing="1"/>
        <w:rPr>
          <w:lang w:val="uk-UA" w:eastAsia="uk-UA"/>
        </w:rPr>
      </w:pPr>
      <w:r w:rsidRPr="00020BAE">
        <w:rPr>
          <w:lang w:val="uk-UA" w:eastAsia="uk-UA"/>
        </w:rPr>
        <w:t>1) у режимі повсякденної діяльності:</w:t>
      </w:r>
    </w:p>
    <w:p w:rsidR="007F71D7" w:rsidRPr="00020BAE" w:rsidRDefault="007F71D7" w:rsidP="007F71D7">
      <w:pPr>
        <w:spacing w:before="100" w:beforeAutospacing="1" w:after="100" w:afterAutospacing="1"/>
        <w:rPr>
          <w:lang w:val="uk-UA" w:eastAsia="uk-UA"/>
        </w:rPr>
      </w:pPr>
      <w:r w:rsidRPr="00020BAE">
        <w:rPr>
          <w:lang w:val="uk-UA" w:eastAsia="uk-UA"/>
        </w:rPr>
        <w:t>- здійснює координацію діяльності  підприємств, організацій та установ незалежно від форм власності щодо до виконання цільових програм, здійснення заходів у сфері цивільного захисту та техногенно-екологічної безпеки;</w:t>
      </w:r>
    </w:p>
    <w:p w:rsidR="007F71D7" w:rsidRPr="00020BAE" w:rsidDel="003F1715" w:rsidRDefault="007F71D7" w:rsidP="007F71D7">
      <w:pPr>
        <w:spacing w:before="100" w:beforeAutospacing="1" w:after="100" w:afterAutospacing="1"/>
        <w:rPr>
          <w:del w:id="92" w:author="Користувач" w:date="2018-12-17T14:48:00Z"/>
          <w:lang w:val="uk-UA" w:eastAsia="uk-UA"/>
        </w:rPr>
      </w:pPr>
      <w:r w:rsidRPr="00020BAE">
        <w:rPr>
          <w:lang w:val="uk-UA" w:eastAsia="uk-UA"/>
        </w:rPr>
        <w:t>- здійснює заходи щодо забезпечення захисту населення, сталого функціонування господарських об’єктів, зменшення можливих матеріальних втрат та збереження національної культурної спадщини у разі виникнення надзвичайної ситуації;</w:t>
      </w:r>
    </w:p>
    <w:p w:rsidR="007F71D7" w:rsidRPr="00020BAE" w:rsidRDefault="007F71D7" w:rsidP="007F71D7">
      <w:pPr>
        <w:spacing w:before="100" w:beforeAutospacing="1" w:after="100" w:afterAutospacing="1"/>
        <w:rPr>
          <w:lang w:val="uk-UA" w:eastAsia="uk-UA"/>
        </w:rPr>
      </w:pPr>
      <w:r w:rsidRPr="00020BAE">
        <w:rPr>
          <w:lang w:val="uk-UA" w:eastAsia="uk-UA"/>
        </w:rPr>
        <w:t>- бере участь у розгляді питань щодо утворення або припинення діяльності підприємств, установ та організацій незалежно від форми власності, що використовують небезпечні технології (хімічні, радіаційні тощо);</w:t>
      </w:r>
    </w:p>
    <w:p w:rsidR="007F71D7" w:rsidRPr="00020BAE" w:rsidRDefault="007F71D7" w:rsidP="007F71D7">
      <w:pPr>
        <w:spacing w:before="100" w:beforeAutospacing="1" w:after="100" w:afterAutospacing="1"/>
        <w:rPr>
          <w:lang w:val="uk-UA" w:eastAsia="uk-UA"/>
        </w:rPr>
      </w:pPr>
      <w:r w:rsidRPr="00020BAE">
        <w:rPr>
          <w:lang w:val="uk-UA" w:eastAsia="uk-UA"/>
        </w:rPr>
        <w:t>- сприяє проведенню гідрометеорологічних спостережень і прогнозів, розвитку державної системи моніторингу навколишнього природного середовища, системи цивільного захисту, форм контролю за функціонуванням потенційно небезпечних об’єктів;</w:t>
      </w:r>
    </w:p>
    <w:p w:rsidR="007F71D7" w:rsidRPr="00020BAE" w:rsidRDefault="007F71D7" w:rsidP="007F71D7">
      <w:pPr>
        <w:spacing w:before="100" w:beforeAutospacing="1" w:after="100" w:afterAutospacing="1"/>
        <w:rPr>
          <w:lang w:val="uk-UA" w:eastAsia="uk-UA"/>
        </w:rPr>
      </w:pPr>
      <w:r w:rsidRPr="00020BAE">
        <w:rPr>
          <w:lang w:val="uk-UA" w:eastAsia="uk-UA"/>
        </w:rPr>
        <w:t>- координує здійснення заходів щодо профілактики та локалізації інфекційних захворювань, а також запобігання виникненню випадків масових харчових отруєнь населення.</w:t>
      </w:r>
    </w:p>
    <w:p w:rsidR="007F71D7" w:rsidRPr="00020BAE" w:rsidRDefault="007F71D7" w:rsidP="007F71D7">
      <w:pPr>
        <w:spacing w:before="100" w:beforeAutospacing="1" w:after="100" w:afterAutospacing="1"/>
        <w:rPr>
          <w:lang w:val="uk-UA" w:eastAsia="uk-UA"/>
        </w:rPr>
      </w:pPr>
      <w:r w:rsidRPr="00020BAE">
        <w:rPr>
          <w:lang w:val="uk-UA" w:eastAsia="uk-UA"/>
        </w:rPr>
        <w:t>2) у режимі підвищеної готовності:</w:t>
      </w:r>
    </w:p>
    <w:p w:rsidR="007F71D7" w:rsidRPr="00020BAE" w:rsidRDefault="007F71D7" w:rsidP="007F71D7">
      <w:pPr>
        <w:spacing w:before="100" w:beforeAutospacing="1" w:after="100" w:afterAutospacing="1"/>
        <w:rPr>
          <w:lang w:val="uk-UA" w:eastAsia="uk-UA"/>
        </w:rPr>
      </w:pPr>
      <w:r w:rsidRPr="00020BAE">
        <w:rPr>
          <w:lang w:val="uk-UA" w:eastAsia="uk-UA"/>
        </w:rPr>
        <w:t>- здійснює заходи щодо активізації роботи з проведення спостереження та контролю за станом навколишнього природного середовища, перебігом епідемій і спалахами інфекційних захворювань, масовими харчовими отруєннями населення, обстановкою на потенційно небезпечних об’єктах і прилеглих до них територіях, прогнозування можливості виникнення надзвичайної ситуації та її масштабів;</w:t>
      </w:r>
    </w:p>
    <w:p w:rsidR="007F71D7" w:rsidRPr="00020BAE" w:rsidRDefault="007F71D7" w:rsidP="007F71D7">
      <w:pPr>
        <w:spacing w:before="100" w:beforeAutospacing="1" w:after="100" w:afterAutospacing="1"/>
        <w:rPr>
          <w:lang w:val="uk-UA" w:eastAsia="uk-UA"/>
        </w:rPr>
      </w:pPr>
      <w:r w:rsidRPr="00020BAE">
        <w:rPr>
          <w:lang w:val="uk-UA" w:eastAsia="uk-UA"/>
        </w:rPr>
        <w:t>- організовує розроблення плану комплексних заходів щодо захисту населення і територій у разі виникнення надзвичайної ситуації, забезпечення сталого функціонування господарських об’єктів;</w:t>
      </w:r>
    </w:p>
    <w:p w:rsidR="007F71D7" w:rsidRPr="00020BAE" w:rsidRDefault="007F71D7" w:rsidP="007F71D7">
      <w:pPr>
        <w:spacing w:before="100" w:beforeAutospacing="1" w:after="100" w:afterAutospacing="1"/>
        <w:rPr>
          <w:lang w:val="uk-UA" w:eastAsia="uk-UA"/>
        </w:rPr>
      </w:pPr>
      <w:r w:rsidRPr="00020BAE">
        <w:rPr>
          <w:lang w:val="uk-UA" w:eastAsia="uk-UA"/>
        </w:rPr>
        <w:lastRenderedPageBreak/>
        <w:t>-забезпечує координацію заходів щодо запобігання виникненню надзвичайної ситуації місцевого рівня;</w:t>
      </w:r>
    </w:p>
    <w:p w:rsidR="007F71D7" w:rsidRPr="00020BAE" w:rsidRDefault="007F71D7" w:rsidP="007F71D7">
      <w:pPr>
        <w:spacing w:before="100" w:beforeAutospacing="1" w:after="100" w:afterAutospacing="1"/>
        <w:rPr>
          <w:lang w:val="uk-UA" w:eastAsia="uk-UA"/>
        </w:rPr>
      </w:pPr>
      <w:r w:rsidRPr="00020BAE">
        <w:rPr>
          <w:lang w:val="uk-UA" w:eastAsia="uk-UA"/>
        </w:rPr>
        <w:t>- готує пропозиції щодо визначення джерел і порядку фінансування заходів реагування на надзвичайну ситуацію;</w:t>
      </w:r>
    </w:p>
    <w:p w:rsidR="007F71D7" w:rsidRPr="00020BAE" w:rsidRDefault="007F71D7" w:rsidP="007F71D7">
      <w:pPr>
        <w:spacing w:before="100" w:beforeAutospacing="1" w:after="100" w:afterAutospacing="1"/>
        <w:rPr>
          <w:lang w:val="uk-UA" w:eastAsia="uk-UA"/>
        </w:rPr>
      </w:pPr>
      <w:r w:rsidRPr="00020BAE">
        <w:rPr>
          <w:lang w:val="uk-UA" w:eastAsia="uk-UA"/>
        </w:rPr>
        <w:t>- координує заходи щодо створення резерву засобів індивідуального захисту та матеріальних резервів для запобігання виникненню надзвичайної ситуації та ліквідації її наслідків, визначає обсяги і порядок використання таких резервів;</w:t>
      </w:r>
    </w:p>
    <w:p w:rsidR="007F71D7" w:rsidRPr="00020BAE" w:rsidRDefault="007F71D7" w:rsidP="007F71D7">
      <w:pPr>
        <w:spacing w:before="100" w:beforeAutospacing="1" w:after="100" w:afterAutospacing="1"/>
        <w:rPr>
          <w:lang w:val="uk-UA" w:eastAsia="uk-UA"/>
        </w:rPr>
      </w:pPr>
      <w:r w:rsidRPr="00020BAE">
        <w:rPr>
          <w:lang w:val="uk-UA" w:eastAsia="uk-UA"/>
        </w:rPr>
        <w:t>- забезпечує стабільне виробництво, передачу, постачання і використання енергоносіїв під час виникнення надзвичайної ситуації підприємствами, установами та організаціями паливно-енергетичного комплексу;</w:t>
      </w:r>
    </w:p>
    <w:p w:rsidR="007F71D7" w:rsidRPr="00020BAE" w:rsidRDefault="007F71D7" w:rsidP="007F71D7">
      <w:pPr>
        <w:spacing w:before="100" w:beforeAutospacing="1" w:after="100" w:afterAutospacing="1"/>
        <w:rPr>
          <w:lang w:val="uk-UA" w:eastAsia="uk-UA"/>
        </w:rPr>
      </w:pPr>
      <w:r w:rsidRPr="00020BAE">
        <w:rPr>
          <w:lang w:val="uk-UA" w:eastAsia="uk-UA"/>
        </w:rPr>
        <w:t>3) у режимі надзвичайної ситуації:</w:t>
      </w:r>
    </w:p>
    <w:p w:rsidR="007F71D7" w:rsidRPr="00020BAE" w:rsidRDefault="007F71D7" w:rsidP="007F71D7">
      <w:pPr>
        <w:spacing w:before="100" w:beforeAutospacing="1" w:after="100" w:afterAutospacing="1"/>
        <w:rPr>
          <w:lang w:val="uk-UA" w:eastAsia="uk-UA"/>
        </w:rPr>
      </w:pPr>
      <w:r w:rsidRPr="00020BAE">
        <w:rPr>
          <w:lang w:val="uk-UA" w:eastAsia="uk-UA"/>
        </w:rPr>
        <w:t>- забезпечує координацію, організацію робіт та взаємодію органів управління, сил та засобів територіальної підсистеми єдиної державної системи цивільного захисту, а також громадських організацій щодо надання допомоги населенню, що постраждало внаслідок виникнення надзвичайної ситуації;</w:t>
      </w:r>
    </w:p>
    <w:p w:rsidR="007F71D7" w:rsidRPr="00020BAE" w:rsidRDefault="007F71D7" w:rsidP="007F71D7">
      <w:pPr>
        <w:spacing w:before="100" w:beforeAutospacing="1" w:after="100" w:afterAutospacing="1"/>
        <w:rPr>
          <w:lang w:val="uk-UA" w:eastAsia="uk-UA"/>
        </w:rPr>
      </w:pPr>
      <w:r w:rsidRPr="00020BAE">
        <w:rPr>
          <w:lang w:val="uk-UA" w:eastAsia="uk-UA"/>
        </w:rPr>
        <w:t>- організовує роботу з локалізації або ліквідації надзвичайної ситуації регіонального та місцевого рівня;</w:t>
      </w:r>
    </w:p>
    <w:p w:rsidR="007F71D7" w:rsidRPr="00020BAE" w:rsidRDefault="007F71D7" w:rsidP="007F71D7">
      <w:pPr>
        <w:spacing w:before="100" w:beforeAutospacing="1" w:after="100" w:afterAutospacing="1"/>
        <w:rPr>
          <w:lang w:val="uk-UA" w:eastAsia="uk-UA"/>
        </w:rPr>
      </w:pPr>
      <w:r w:rsidRPr="00020BAE">
        <w:rPr>
          <w:lang w:val="uk-UA" w:eastAsia="uk-UA"/>
        </w:rPr>
        <w:t>- залучає до виконання робіт з ліквідації наслідків надзвичайної ситуації необхідні рятувальні, транспортні, будівельні, медичні та інші формування з використанням наявних матеріально-технічних, продовольчих та інших ресурсів і запасів;</w:t>
      </w:r>
    </w:p>
    <w:p w:rsidR="007F71D7" w:rsidRPr="00020BAE" w:rsidRDefault="007F71D7" w:rsidP="007F71D7">
      <w:pPr>
        <w:spacing w:before="100" w:beforeAutospacing="1" w:after="100" w:afterAutospacing="1"/>
        <w:rPr>
          <w:lang w:val="uk-UA" w:eastAsia="uk-UA"/>
        </w:rPr>
      </w:pPr>
      <w:r w:rsidRPr="00020BAE">
        <w:rPr>
          <w:lang w:val="uk-UA" w:eastAsia="uk-UA"/>
        </w:rPr>
        <w:t>- вживає заходів, необхідних для проведення аварійно-рятувальних та інших невідкладних робіт у небезпечних районах;</w:t>
      </w:r>
    </w:p>
    <w:p w:rsidR="007F71D7" w:rsidRPr="00020BAE" w:rsidRDefault="007F71D7" w:rsidP="007F71D7">
      <w:pPr>
        <w:spacing w:before="100" w:beforeAutospacing="1" w:after="100" w:afterAutospacing="1"/>
        <w:rPr>
          <w:lang w:val="uk-UA" w:eastAsia="uk-UA"/>
        </w:rPr>
      </w:pPr>
      <w:r w:rsidRPr="00020BAE">
        <w:rPr>
          <w:lang w:val="uk-UA" w:eastAsia="uk-UA"/>
        </w:rPr>
        <w:t>- забезпечує здійснення заходів щодо соціального захисту населення, що постраждало внаслідок виникнення надзвичайної ситуації;</w:t>
      </w:r>
    </w:p>
    <w:p w:rsidR="007F71D7" w:rsidRPr="00020BAE" w:rsidRDefault="007F71D7" w:rsidP="007F71D7">
      <w:pPr>
        <w:spacing w:before="100" w:beforeAutospacing="1" w:after="100" w:afterAutospacing="1"/>
        <w:rPr>
          <w:lang w:val="uk-UA" w:eastAsia="uk-UA"/>
        </w:rPr>
      </w:pPr>
      <w:r w:rsidRPr="00020BAE">
        <w:rPr>
          <w:lang w:val="uk-UA" w:eastAsia="uk-UA"/>
        </w:rPr>
        <w:t>- встановлює межі зони, на якій виникла надзвичайна ситуація, та організовує визначення розміру шкоди, заподіяної суб’єктам господарювання і населенню внаслідок виникнення надзвичайної ситуації регіонального та місцевого рівня;</w:t>
      </w:r>
    </w:p>
    <w:p w:rsidR="007F71D7" w:rsidRPr="00020BAE" w:rsidRDefault="007F71D7" w:rsidP="007F71D7">
      <w:pPr>
        <w:spacing w:before="100" w:beforeAutospacing="1" w:after="100" w:afterAutospacing="1"/>
        <w:rPr>
          <w:lang w:val="uk-UA" w:eastAsia="uk-UA"/>
        </w:rPr>
      </w:pPr>
      <w:r w:rsidRPr="00020BAE">
        <w:rPr>
          <w:lang w:val="uk-UA" w:eastAsia="uk-UA"/>
        </w:rPr>
        <w:t>- організовує здійснення постійного контролю за станом навколишнього природного середовища на території, що зазнала впливу надзвичайної ситуації, обстановкою на аварійних об’єктах і прилеглих до них територіях;</w:t>
      </w:r>
    </w:p>
    <w:p w:rsidR="007F71D7" w:rsidRPr="00020BAE" w:rsidRDefault="007F71D7" w:rsidP="007F71D7">
      <w:pPr>
        <w:spacing w:before="100" w:beforeAutospacing="1" w:after="100" w:afterAutospacing="1"/>
        <w:rPr>
          <w:lang w:val="uk-UA" w:eastAsia="uk-UA"/>
        </w:rPr>
      </w:pPr>
      <w:r w:rsidRPr="00020BAE">
        <w:rPr>
          <w:lang w:val="uk-UA" w:eastAsia="uk-UA"/>
        </w:rPr>
        <w:t>- приймає рішення щодо попередньої класифікації надзвичайної ситуації за видом, класифікаційними ознаками та рівнем, забезпечує своєчасне подання до ДСНС зазначених матеріалів;</w:t>
      </w:r>
    </w:p>
    <w:p w:rsidR="007F71D7" w:rsidRPr="00020BAE" w:rsidRDefault="007F71D7" w:rsidP="007F71D7">
      <w:pPr>
        <w:spacing w:before="100" w:beforeAutospacing="1" w:after="100" w:afterAutospacing="1"/>
        <w:rPr>
          <w:lang w:val="uk-UA" w:eastAsia="uk-UA"/>
        </w:rPr>
      </w:pPr>
      <w:r w:rsidRPr="00020BAE">
        <w:rPr>
          <w:lang w:val="uk-UA" w:eastAsia="uk-UA"/>
        </w:rPr>
        <w:t>- вивчає обставини, що склалися, та подає органові, який її утворив, інформацію про вжиті заходи, причини виникнення та результати ліквідації наслідків надзвичайної ситуації, а також пропозиції щодо подальших дій із запобігання її розвитку;</w:t>
      </w:r>
    </w:p>
    <w:p w:rsidR="007F71D7" w:rsidRPr="00020BAE" w:rsidRDefault="007F71D7" w:rsidP="007F71D7">
      <w:pPr>
        <w:spacing w:before="100" w:beforeAutospacing="1" w:after="100" w:afterAutospacing="1"/>
        <w:rPr>
          <w:lang w:val="uk-UA" w:eastAsia="uk-UA"/>
        </w:rPr>
      </w:pPr>
      <w:r w:rsidRPr="00020BAE">
        <w:rPr>
          <w:lang w:val="uk-UA" w:eastAsia="uk-UA"/>
        </w:rPr>
        <w:t>4) у режимі надзвичайного стану:</w:t>
      </w:r>
    </w:p>
    <w:p w:rsidR="007F71D7" w:rsidRPr="00020BAE" w:rsidRDefault="007F71D7" w:rsidP="007F71D7">
      <w:pPr>
        <w:spacing w:before="100" w:beforeAutospacing="1" w:after="100" w:afterAutospacing="1"/>
        <w:rPr>
          <w:lang w:val="uk-UA" w:eastAsia="uk-UA"/>
        </w:rPr>
      </w:pPr>
      <w:r w:rsidRPr="00020BAE">
        <w:rPr>
          <w:lang w:val="uk-UA" w:eastAsia="uk-UA"/>
        </w:rPr>
        <w:t xml:space="preserve">- забезпечує координацію, організацію робіт та взаємодію органів управління та сил територіальної підсистеми єдиної державної системи цивільного захисту з урахуванням </w:t>
      </w:r>
      <w:r w:rsidRPr="00020BAE">
        <w:rPr>
          <w:lang w:val="uk-UA" w:eastAsia="uk-UA"/>
        </w:rPr>
        <w:lastRenderedPageBreak/>
        <w:t>особливостей, що визначаються згідно з вимогами Законів України </w:t>
      </w:r>
      <w:proofErr w:type="spellStart"/>
      <w:r w:rsidR="00AB6437" w:rsidRPr="00020BAE">
        <w:rPr>
          <w:color w:val="0000FF"/>
          <w:lang w:val="uk-UA" w:eastAsia="uk-UA"/>
        </w:rPr>
        <w:fldChar w:fldCharType="begin"/>
      </w:r>
      <w:r w:rsidR="00020BAE" w:rsidRPr="00020BAE">
        <w:rPr>
          <w:color w:val="0000FF"/>
          <w:lang w:val="uk-UA" w:eastAsia="uk-UA"/>
        </w:rPr>
        <w:instrText xml:space="preserve"> HYPERLINK "http://zakon3.rada.gov.ua/laws/show/389-19" </w:instrText>
      </w:r>
      <w:r w:rsidR="00AB6437" w:rsidRPr="00020BAE">
        <w:rPr>
          <w:color w:val="0000FF"/>
          <w:lang w:val="uk-UA" w:eastAsia="uk-UA"/>
        </w:rPr>
        <w:fldChar w:fldCharType="separate"/>
      </w:r>
      <w:r w:rsidRPr="00020BAE">
        <w:rPr>
          <w:color w:val="0000FF"/>
          <w:lang w:val="uk-UA" w:eastAsia="uk-UA"/>
        </w:rPr>
        <w:t>“Про</w:t>
      </w:r>
      <w:proofErr w:type="spellEnd"/>
      <w:r w:rsidRPr="00020BAE">
        <w:rPr>
          <w:color w:val="0000FF"/>
          <w:lang w:val="uk-UA" w:eastAsia="uk-UA"/>
        </w:rPr>
        <w:t xml:space="preserve"> правовий режим воєнного </w:t>
      </w:r>
      <w:proofErr w:type="spellStart"/>
      <w:r w:rsidRPr="00020BAE">
        <w:rPr>
          <w:color w:val="0000FF"/>
          <w:lang w:val="uk-UA" w:eastAsia="uk-UA"/>
        </w:rPr>
        <w:t>стану”</w:t>
      </w:r>
      <w:proofErr w:type="spellEnd"/>
      <w:r w:rsidR="00AB6437" w:rsidRPr="00020BAE">
        <w:rPr>
          <w:color w:val="0000FF"/>
          <w:lang w:val="uk-UA" w:eastAsia="uk-UA"/>
        </w:rPr>
        <w:fldChar w:fldCharType="end"/>
      </w:r>
      <w:r w:rsidRPr="00020BAE">
        <w:rPr>
          <w:lang w:val="uk-UA" w:eastAsia="uk-UA"/>
        </w:rPr>
        <w:t>, </w:t>
      </w:r>
      <w:proofErr w:type="spellStart"/>
      <w:r w:rsidR="00AB6437" w:rsidRPr="00020BAE">
        <w:rPr>
          <w:color w:val="0000FF"/>
          <w:lang w:val="uk-UA" w:eastAsia="uk-UA"/>
        </w:rPr>
        <w:fldChar w:fldCharType="begin"/>
      </w:r>
      <w:r w:rsidR="00020BAE" w:rsidRPr="00020BAE">
        <w:rPr>
          <w:color w:val="0000FF"/>
          <w:lang w:val="uk-UA" w:eastAsia="uk-UA"/>
        </w:rPr>
        <w:instrText xml:space="preserve"> HYPERLINK "http://zakon3.rada.gov.ua/laws/show/1550-14" </w:instrText>
      </w:r>
      <w:r w:rsidR="00AB6437" w:rsidRPr="00020BAE">
        <w:rPr>
          <w:color w:val="0000FF"/>
          <w:lang w:val="uk-UA" w:eastAsia="uk-UA"/>
        </w:rPr>
        <w:fldChar w:fldCharType="separate"/>
      </w:r>
      <w:r w:rsidRPr="00020BAE">
        <w:rPr>
          <w:color w:val="0000FF"/>
          <w:lang w:val="uk-UA" w:eastAsia="uk-UA"/>
        </w:rPr>
        <w:t>“Про</w:t>
      </w:r>
      <w:proofErr w:type="spellEnd"/>
      <w:r w:rsidRPr="00020BAE">
        <w:rPr>
          <w:color w:val="0000FF"/>
          <w:lang w:val="uk-UA" w:eastAsia="uk-UA"/>
        </w:rPr>
        <w:t xml:space="preserve"> правовий режим надзвичайного </w:t>
      </w:r>
      <w:proofErr w:type="spellStart"/>
      <w:r w:rsidRPr="00020BAE">
        <w:rPr>
          <w:color w:val="0000FF"/>
          <w:lang w:val="uk-UA" w:eastAsia="uk-UA"/>
        </w:rPr>
        <w:t>стану”</w:t>
      </w:r>
      <w:proofErr w:type="spellEnd"/>
      <w:r w:rsidR="00AB6437" w:rsidRPr="00020BAE">
        <w:rPr>
          <w:color w:val="0000FF"/>
          <w:lang w:val="uk-UA" w:eastAsia="uk-UA"/>
        </w:rPr>
        <w:fldChar w:fldCharType="end"/>
      </w:r>
      <w:r w:rsidRPr="00020BAE">
        <w:rPr>
          <w:lang w:val="uk-UA" w:eastAsia="uk-UA"/>
        </w:rPr>
        <w:t>, а також інших нормативно-правових актів;</w:t>
      </w:r>
    </w:p>
    <w:p w:rsidR="007F71D7" w:rsidRPr="00020BAE" w:rsidRDefault="007F71D7" w:rsidP="007F71D7">
      <w:pPr>
        <w:spacing w:before="100" w:beforeAutospacing="1" w:after="100" w:afterAutospacing="1"/>
        <w:rPr>
          <w:lang w:val="uk-UA" w:eastAsia="uk-UA"/>
        </w:rPr>
      </w:pPr>
      <w:r w:rsidRPr="00020BAE">
        <w:rPr>
          <w:lang w:val="uk-UA" w:eastAsia="uk-UA"/>
        </w:rPr>
        <w:t>- здійснює заходи, необхідні для відвернення загрози та забезпечення безпеки і здоров’я громадян, забезпечення функціонування підприємств, організацій та установ незалежно від форм власності;</w:t>
      </w:r>
    </w:p>
    <w:p w:rsidR="007F71D7" w:rsidRPr="00020BAE" w:rsidRDefault="007F71D7" w:rsidP="007F71D7">
      <w:pPr>
        <w:spacing w:before="100" w:beforeAutospacing="1" w:after="100" w:afterAutospacing="1"/>
        <w:rPr>
          <w:lang w:val="uk-UA" w:eastAsia="uk-UA"/>
        </w:rPr>
      </w:pPr>
      <w:r w:rsidRPr="00020BAE">
        <w:rPr>
          <w:lang w:val="uk-UA" w:eastAsia="uk-UA"/>
        </w:rPr>
        <w:t>5) проводить моніторинг стану виконання підприємств, організацій та установ незалежно від форм власності покладених на них завдань;</w:t>
      </w:r>
    </w:p>
    <w:p w:rsidR="007F71D7" w:rsidRPr="00020BAE" w:rsidRDefault="007F71D7" w:rsidP="007F71D7">
      <w:pPr>
        <w:spacing w:before="100" w:beforeAutospacing="1" w:after="100" w:afterAutospacing="1"/>
        <w:rPr>
          <w:lang w:val="uk-UA" w:eastAsia="uk-UA"/>
        </w:rPr>
      </w:pPr>
      <w:r w:rsidRPr="00020BAE">
        <w:rPr>
          <w:lang w:val="uk-UA" w:eastAsia="uk-UA"/>
        </w:rPr>
        <w:t>6) здійснює взаємодію з регіональним штабом з питань, пов’язаних із соціальним забезпеченням громадян України, які переміщуються з тимчасово окупованої території та районів проведення антитерористичної операції.</w:t>
      </w:r>
    </w:p>
    <w:p w:rsidR="007F71D7" w:rsidRPr="00020BAE" w:rsidRDefault="007F71D7" w:rsidP="007F71D7">
      <w:pPr>
        <w:numPr>
          <w:ilvl w:val="0"/>
          <w:numId w:val="18"/>
        </w:numPr>
        <w:spacing w:before="100" w:beforeAutospacing="1" w:after="100" w:afterAutospacing="1"/>
        <w:rPr>
          <w:lang w:val="uk-UA" w:eastAsia="uk-UA"/>
        </w:rPr>
      </w:pPr>
      <w:r w:rsidRPr="00020BAE">
        <w:rPr>
          <w:lang w:val="uk-UA" w:eastAsia="uk-UA"/>
        </w:rPr>
        <w:t>Комісія має право:</w:t>
      </w:r>
    </w:p>
    <w:p w:rsidR="007F71D7" w:rsidRPr="00020BAE" w:rsidRDefault="007F71D7" w:rsidP="007F71D7">
      <w:pPr>
        <w:spacing w:before="100" w:beforeAutospacing="1" w:after="100" w:afterAutospacing="1"/>
        <w:rPr>
          <w:lang w:val="uk-UA" w:eastAsia="uk-UA"/>
        </w:rPr>
      </w:pPr>
      <w:r w:rsidRPr="00020BAE">
        <w:rPr>
          <w:lang w:val="uk-UA" w:eastAsia="uk-UA"/>
        </w:rPr>
        <w:t>- залучати у разі потреби в установленому законодавством порядку до ліквідації наслідків надзвичайної ситуації місцевого та об’єктового  рівня сили і засоби сільської ланки територіальної підсистеми єдиної системи цивільного захисту;</w:t>
      </w:r>
    </w:p>
    <w:p w:rsidR="007F71D7" w:rsidRPr="00020BAE" w:rsidRDefault="007F71D7" w:rsidP="007F71D7">
      <w:pPr>
        <w:spacing w:before="100" w:beforeAutospacing="1" w:after="100" w:afterAutospacing="1"/>
        <w:rPr>
          <w:lang w:val="uk-UA" w:eastAsia="uk-UA"/>
        </w:rPr>
      </w:pPr>
      <w:r w:rsidRPr="00020BAE">
        <w:rPr>
          <w:lang w:val="uk-UA" w:eastAsia="uk-UA"/>
        </w:rPr>
        <w:t xml:space="preserve">- заслуховувати інформацію керівників підприємств, установ та організацій незалежно від форми власності, розташованих на території </w:t>
      </w:r>
      <w:r w:rsidR="00F310CC" w:rsidRPr="00020BAE">
        <w:rPr>
          <w:lang w:val="uk-UA" w:eastAsia="uk-UA"/>
        </w:rPr>
        <w:t xml:space="preserve">Студениківської </w:t>
      </w:r>
      <w:r w:rsidRPr="00020BAE">
        <w:rPr>
          <w:lang w:val="uk-UA" w:eastAsia="uk-UA"/>
        </w:rPr>
        <w:t xml:space="preserve"> сільської  ради, з питань, що належать до їх компетенції, і давати їм відповідні доручення;</w:t>
      </w:r>
    </w:p>
    <w:p w:rsidR="007F71D7" w:rsidRPr="00020BAE" w:rsidRDefault="007F71D7" w:rsidP="007F71D7">
      <w:pPr>
        <w:spacing w:before="100" w:beforeAutospacing="1" w:after="100" w:afterAutospacing="1"/>
        <w:rPr>
          <w:lang w:val="uk-UA" w:eastAsia="uk-UA"/>
        </w:rPr>
      </w:pPr>
      <w:r w:rsidRPr="00020BAE">
        <w:rPr>
          <w:lang w:val="uk-UA" w:eastAsia="uk-UA"/>
        </w:rPr>
        <w:t xml:space="preserve">- одержувати від керівників підприємств, установ та організацій незалежно від форми власності, розташованих на території </w:t>
      </w:r>
      <w:r w:rsidR="00F310CC" w:rsidRPr="00020BAE">
        <w:rPr>
          <w:lang w:val="uk-UA" w:eastAsia="uk-UA"/>
        </w:rPr>
        <w:t xml:space="preserve">Студениківської </w:t>
      </w:r>
      <w:r w:rsidRPr="00020BAE">
        <w:rPr>
          <w:lang w:val="uk-UA" w:eastAsia="uk-UA"/>
        </w:rPr>
        <w:t xml:space="preserve"> сільської ради, матеріали і документи, необхідні для вирішення питань, що належать до її компетенції;</w:t>
      </w:r>
    </w:p>
    <w:p w:rsidR="007F71D7" w:rsidRPr="00020BAE" w:rsidRDefault="007F71D7" w:rsidP="007F71D7">
      <w:pPr>
        <w:spacing w:before="100" w:beforeAutospacing="1" w:after="100" w:afterAutospacing="1"/>
        <w:rPr>
          <w:lang w:val="uk-UA" w:eastAsia="uk-UA"/>
        </w:rPr>
      </w:pPr>
      <w:r w:rsidRPr="00020BAE">
        <w:rPr>
          <w:lang w:val="uk-UA" w:eastAsia="uk-UA"/>
        </w:rPr>
        <w:t xml:space="preserve">- залучати до участі у своїй роботі представників підприємств, установ та організацій, </w:t>
      </w:r>
      <w:r w:rsidR="00F310CC" w:rsidRPr="00020BAE">
        <w:rPr>
          <w:lang w:val="uk-UA" w:eastAsia="uk-UA"/>
        </w:rPr>
        <w:t>розташованих на території Студеникі</w:t>
      </w:r>
      <w:r w:rsidRPr="00020BAE">
        <w:rPr>
          <w:lang w:val="uk-UA" w:eastAsia="uk-UA"/>
        </w:rPr>
        <w:t>вської сільської ради (за погодженням з їх керівниками);</w:t>
      </w:r>
    </w:p>
    <w:p w:rsidR="007F71D7" w:rsidRPr="00020BAE" w:rsidRDefault="007F71D7" w:rsidP="007F71D7">
      <w:pPr>
        <w:spacing w:before="100" w:beforeAutospacing="1" w:after="100" w:afterAutospacing="1"/>
        <w:rPr>
          <w:lang w:val="uk-UA" w:eastAsia="uk-UA"/>
        </w:rPr>
      </w:pPr>
      <w:r w:rsidRPr="00020BAE">
        <w:rPr>
          <w:lang w:val="uk-UA" w:eastAsia="uk-UA"/>
        </w:rPr>
        <w:t>- розглядати матеріали розслідувань про причини і наслідки виникнення надзвичайної ситуації та вносити пропозиції щодо притягнення до адміністративної або кримінальної відповідальності посадових осіб, винних у її виникненні.</w:t>
      </w:r>
    </w:p>
    <w:p w:rsidR="007F71D7" w:rsidRPr="00020BAE" w:rsidRDefault="007F71D7" w:rsidP="007F71D7">
      <w:pPr>
        <w:numPr>
          <w:ilvl w:val="0"/>
          <w:numId w:val="19"/>
        </w:numPr>
        <w:spacing w:before="100" w:beforeAutospacing="1" w:after="100" w:afterAutospacing="1"/>
        <w:rPr>
          <w:lang w:val="uk-UA" w:eastAsia="uk-UA"/>
        </w:rPr>
      </w:pPr>
      <w:r w:rsidRPr="00020BAE">
        <w:rPr>
          <w:lang w:val="uk-UA" w:eastAsia="uk-UA"/>
        </w:rPr>
        <w:t>Головою комісії є голова С</w:t>
      </w:r>
      <w:r w:rsidR="00805E4A" w:rsidRPr="00020BAE">
        <w:rPr>
          <w:lang w:val="uk-UA" w:eastAsia="uk-UA"/>
        </w:rPr>
        <w:t>туденикі</w:t>
      </w:r>
      <w:r w:rsidRPr="00020BAE">
        <w:rPr>
          <w:lang w:val="uk-UA" w:eastAsia="uk-UA"/>
        </w:rPr>
        <w:t>вської сільської ради.</w:t>
      </w:r>
    </w:p>
    <w:p w:rsidR="007F71D7" w:rsidRPr="00020BAE" w:rsidRDefault="007F71D7" w:rsidP="007F71D7">
      <w:pPr>
        <w:spacing w:before="100" w:beforeAutospacing="1" w:after="100" w:afterAutospacing="1"/>
        <w:rPr>
          <w:lang w:val="uk-UA" w:eastAsia="uk-UA"/>
        </w:rPr>
      </w:pPr>
      <w:r w:rsidRPr="00020BAE">
        <w:rPr>
          <w:lang w:val="uk-UA" w:eastAsia="uk-UA"/>
        </w:rPr>
        <w:t>Роботою комісії керує її голова, а за відсутності голови - за його дорученням</w:t>
      </w:r>
      <w:r w:rsidR="00451CD5" w:rsidRPr="00020BAE">
        <w:rPr>
          <w:lang w:val="uk-UA" w:eastAsia="uk-UA"/>
        </w:rPr>
        <w:t xml:space="preserve">, </w:t>
      </w:r>
      <w:r w:rsidRPr="00020BAE">
        <w:rPr>
          <w:lang w:val="uk-UA" w:eastAsia="uk-UA"/>
        </w:rPr>
        <w:t xml:space="preserve"> заступник</w:t>
      </w:r>
      <w:r w:rsidR="00805E4A" w:rsidRPr="00020BAE">
        <w:rPr>
          <w:lang w:val="uk-UA" w:eastAsia="uk-UA"/>
        </w:rPr>
        <w:t xml:space="preserve"> голови</w:t>
      </w:r>
      <w:r w:rsidRPr="00020BAE">
        <w:rPr>
          <w:lang w:val="uk-UA" w:eastAsia="uk-UA"/>
        </w:rPr>
        <w:t>.</w:t>
      </w:r>
    </w:p>
    <w:p w:rsidR="007F71D7" w:rsidRPr="00020BAE" w:rsidRDefault="007F71D7" w:rsidP="007F71D7">
      <w:pPr>
        <w:spacing w:before="100" w:beforeAutospacing="1" w:after="100" w:afterAutospacing="1"/>
        <w:rPr>
          <w:lang w:val="uk-UA" w:eastAsia="uk-UA"/>
        </w:rPr>
      </w:pPr>
      <w:r w:rsidRPr="00020BAE">
        <w:rPr>
          <w:lang w:val="uk-UA" w:eastAsia="uk-UA"/>
        </w:rPr>
        <w:t>Засідання комісії веде голов</w:t>
      </w:r>
      <w:r w:rsidR="00805E4A" w:rsidRPr="00020BAE">
        <w:rPr>
          <w:lang w:val="uk-UA" w:eastAsia="uk-UA"/>
        </w:rPr>
        <w:t>а, а у разі його відсутності -  з</w:t>
      </w:r>
      <w:r w:rsidRPr="00020BAE">
        <w:rPr>
          <w:lang w:val="uk-UA" w:eastAsia="uk-UA"/>
        </w:rPr>
        <w:t>аступник голови.</w:t>
      </w:r>
    </w:p>
    <w:p w:rsidR="007F71D7" w:rsidRPr="00020BAE" w:rsidRDefault="007F71D7" w:rsidP="007F71D7">
      <w:pPr>
        <w:spacing w:before="100" w:beforeAutospacing="1" w:after="100" w:afterAutospacing="1"/>
        <w:rPr>
          <w:lang w:val="uk-UA" w:eastAsia="uk-UA"/>
        </w:rPr>
      </w:pPr>
      <w:r w:rsidRPr="00020BAE">
        <w:rPr>
          <w:lang w:val="uk-UA" w:eastAsia="uk-UA"/>
        </w:rPr>
        <w:t>Посадовий склад комісії затверджується органом, який її утворив, на основі пропозицій, підприємств, установ та організацій, розташованих на території С</w:t>
      </w:r>
      <w:r w:rsidR="00805E4A" w:rsidRPr="00020BAE">
        <w:rPr>
          <w:lang w:val="uk-UA" w:eastAsia="uk-UA"/>
        </w:rPr>
        <w:t>тудеників</w:t>
      </w:r>
      <w:r w:rsidRPr="00020BAE">
        <w:rPr>
          <w:lang w:val="uk-UA" w:eastAsia="uk-UA"/>
        </w:rPr>
        <w:t>ської сільської ради</w:t>
      </w:r>
      <w:r w:rsidR="00805E4A" w:rsidRPr="00020BAE">
        <w:rPr>
          <w:lang w:val="uk-UA" w:eastAsia="uk-UA"/>
        </w:rPr>
        <w:t>.</w:t>
      </w:r>
    </w:p>
    <w:p w:rsidR="007F71D7" w:rsidRPr="00020BAE" w:rsidRDefault="007F71D7" w:rsidP="007F71D7">
      <w:pPr>
        <w:spacing w:before="100" w:beforeAutospacing="1" w:after="100" w:afterAutospacing="1"/>
        <w:rPr>
          <w:lang w:val="uk-UA" w:eastAsia="uk-UA"/>
        </w:rPr>
      </w:pPr>
      <w:r w:rsidRPr="00020BAE">
        <w:rPr>
          <w:lang w:val="uk-UA" w:eastAsia="uk-UA"/>
        </w:rPr>
        <w:t>Персональний склад комісії затверджується головою комісії.</w:t>
      </w:r>
    </w:p>
    <w:p w:rsidR="007F71D7" w:rsidRPr="00020BAE" w:rsidRDefault="007F71D7" w:rsidP="007F71D7">
      <w:pPr>
        <w:spacing w:before="100" w:beforeAutospacing="1" w:after="100" w:afterAutospacing="1"/>
        <w:rPr>
          <w:lang w:val="uk-UA" w:eastAsia="uk-UA"/>
        </w:rPr>
      </w:pPr>
      <w:r w:rsidRPr="00020BAE">
        <w:rPr>
          <w:lang w:val="uk-UA" w:eastAsia="uk-UA"/>
        </w:rPr>
        <w:t>Голова комісії організовує її роботу за допомогою секретаріату.</w:t>
      </w:r>
    </w:p>
    <w:p w:rsidR="007F71D7" w:rsidRPr="00020BAE" w:rsidRDefault="007F71D7" w:rsidP="007F71D7">
      <w:pPr>
        <w:numPr>
          <w:ilvl w:val="0"/>
          <w:numId w:val="20"/>
        </w:numPr>
        <w:spacing w:before="100" w:beforeAutospacing="1" w:after="100" w:afterAutospacing="1"/>
        <w:rPr>
          <w:lang w:val="uk-UA" w:eastAsia="uk-UA"/>
        </w:rPr>
      </w:pPr>
      <w:r w:rsidRPr="00020BAE">
        <w:rPr>
          <w:lang w:val="uk-UA" w:eastAsia="uk-UA"/>
        </w:rPr>
        <w:t>Голова комісії має право:</w:t>
      </w:r>
    </w:p>
    <w:p w:rsidR="007F71D7" w:rsidRPr="00020BAE" w:rsidRDefault="007F71D7" w:rsidP="007F71D7">
      <w:pPr>
        <w:spacing w:before="100" w:beforeAutospacing="1" w:after="100" w:afterAutospacing="1"/>
        <w:rPr>
          <w:lang w:val="uk-UA" w:eastAsia="uk-UA"/>
        </w:rPr>
      </w:pPr>
      <w:r w:rsidRPr="00020BAE">
        <w:rPr>
          <w:lang w:val="uk-UA" w:eastAsia="uk-UA"/>
        </w:rPr>
        <w:lastRenderedPageBreak/>
        <w:t>- залучати до роботи із запобігання виникненню надзвичайної ситуації або ліквідації її наслідків будь-які транспортні, рятувальні, відбудовні, медичні та інші сили і засоби відповідно до законодавства;</w:t>
      </w:r>
    </w:p>
    <w:p w:rsidR="007F71D7" w:rsidRPr="00020BAE" w:rsidRDefault="007F71D7" w:rsidP="007F71D7">
      <w:pPr>
        <w:spacing w:before="100" w:beforeAutospacing="1" w:after="100" w:afterAutospacing="1"/>
        <w:rPr>
          <w:lang w:val="uk-UA" w:eastAsia="uk-UA"/>
        </w:rPr>
      </w:pPr>
      <w:r w:rsidRPr="00020BAE">
        <w:rPr>
          <w:lang w:val="uk-UA" w:eastAsia="uk-UA"/>
        </w:rPr>
        <w:t>- приймати в межах повноважень комісії рішення щодо реагування на надзвичайну ситуацію;</w:t>
      </w:r>
    </w:p>
    <w:p w:rsidR="007F71D7" w:rsidRPr="00020BAE" w:rsidRDefault="007F71D7" w:rsidP="007F71D7">
      <w:pPr>
        <w:spacing w:before="100" w:beforeAutospacing="1" w:after="100" w:afterAutospacing="1"/>
        <w:rPr>
          <w:lang w:val="uk-UA" w:eastAsia="uk-UA"/>
        </w:rPr>
      </w:pPr>
      <w:r w:rsidRPr="00020BAE">
        <w:rPr>
          <w:lang w:val="uk-UA" w:eastAsia="uk-UA"/>
        </w:rPr>
        <w:t>- вносити пропозиції в межах законодавства щодо заохочення осіб, які зробили вагомий внесок у запобігання виникненню надзвичайної ситуації, ліквідацію її наслідків;</w:t>
      </w:r>
    </w:p>
    <w:p w:rsidR="007F71D7" w:rsidRPr="00020BAE" w:rsidRDefault="007F71D7" w:rsidP="007F71D7">
      <w:pPr>
        <w:spacing w:before="100" w:beforeAutospacing="1" w:after="100" w:afterAutospacing="1"/>
        <w:rPr>
          <w:lang w:val="uk-UA" w:eastAsia="uk-UA"/>
        </w:rPr>
      </w:pPr>
      <w:r w:rsidRPr="00020BAE">
        <w:rPr>
          <w:lang w:val="uk-UA" w:eastAsia="uk-UA"/>
        </w:rPr>
        <w:t>- делегувати на період ліквідації наслідків надзвичайної ситуації свої повноваження заступникам голови комісії.</w:t>
      </w:r>
    </w:p>
    <w:p w:rsidR="007F71D7" w:rsidRPr="00020BAE" w:rsidRDefault="007F71D7" w:rsidP="007F71D7">
      <w:pPr>
        <w:numPr>
          <w:ilvl w:val="0"/>
          <w:numId w:val="21"/>
        </w:numPr>
        <w:spacing w:before="100" w:beforeAutospacing="1" w:after="100" w:afterAutospacing="1"/>
        <w:rPr>
          <w:lang w:val="uk-UA" w:eastAsia="uk-UA"/>
        </w:rPr>
      </w:pPr>
      <w:r w:rsidRPr="00020BAE">
        <w:rPr>
          <w:lang w:val="uk-UA" w:eastAsia="uk-UA"/>
        </w:rPr>
        <w:t>8. Комісія проводить засідання на постійній основі.</w:t>
      </w:r>
    </w:p>
    <w:p w:rsidR="007F71D7" w:rsidRPr="00020BAE" w:rsidRDefault="007F71D7" w:rsidP="007F71D7">
      <w:pPr>
        <w:spacing w:before="100" w:beforeAutospacing="1" w:after="100" w:afterAutospacing="1"/>
        <w:rPr>
          <w:lang w:val="uk-UA" w:eastAsia="uk-UA"/>
        </w:rPr>
      </w:pPr>
      <w:r w:rsidRPr="00020BAE">
        <w:rPr>
          <w:lang w:val="uk-UA" w:eastAsia="uk-UA"/>
        </w:rPr>
        <w:t>Рішення комісії приймаються колегіально більш як двома третинами складу комісії. Член комісії, який не підтримує пропозиції та рекомендації, прийняті комісією, може викласти у письмовій формі свою окрему думку, що додається до протоколу засідання.</w:t>
      </w:r>
    </w:p>
    <w:p w:rsidR="007F71D7" w:rsidRPr="00020BAE" w:rsidRDefault="007F71D7" w:rsidP="007F71D7">
      <w:pPr>
        <w:spacing w:before="100" w:beforeAutospacing="1" w:after="100" w:afterAutospacing="1"/>
        <w:rPr>
          <w:lang w:val="uk-UA" w:eastAsia="uk-UA"/>
        </w:rPr>
      </w:pPr>
      <w:r w:rsidRPr="00020BAE">
        <w:rPr>
          <w:lang w:val="uk-UA" w:eastAsia="uk-UA"/>
        </w:rPr>
        <w:t>Рішення комісії оформляється протоколом, який підписується головою та відповідальним секретарем комісії.</w:t>
      </w:r>
    </w:p>
    <w:p w:rsidR="007F71D7" w:rsidRPr="00020BAE" w:rsidRDefault="007F71D7" w:rsidP="007F71D7">
      <w:pPr>
        <w:numPr>
          <w:ilvl w:val="0"/>
          <w:numId w:val="22"/>
        </w:numPr>
        <w:spacing w:before="100" w:beforeAutospacing="1" w:after="100" w:afterAutospacing="1"/>
        <w:rPr>
          <w:lang w:val="uk-UA" w:eastAsia="uk-UA"/>
        </w:rPr>
      </w:pPr>
      <w:r w:rsidRPr="00020BAE">
        <w:rPr>
          <w:lang w:val="uk-UA" w:eastAsia="uk-UA"/>
        </w:rPr>
        <w:t>Рішення комісії, прийняті у межах її повноважень, є обов’язковими для виконання підприємствами, установами та організаціями, незалежно від форм власності, розташованими на території С</w:t>
      </w:r>
      <w:r w:rsidR="00805E4A" w:rsidRPr="00020BAE">
        <w:rPr>
          <w:lang w:val="uk-UA" w:eastAsia="uk-UA"/>
        </w:rPr>
        <w:t>туденикі</w:t>
      </w:r>
      <w:r w:rsidRPr="00020BAE">
        <w:rPr>
          <w:lang w:val="uk-UA" w:eastAsia="uk-UA"/>
        </w:rPr>
        <w:t>вської сільської ради.</w:t>
      </w:r>
    </w:p>
    <w:p w:rsidR="007F71D7" w:rsidRPr="00020BAE" w:rsidRDefault="007F71D7" w:rsidP="007F71D7">
      <w:pPr>
        <w:numPr>
          <w:ilvl w:val="0"/>
          <w:numId w:val="22"/>
        </w:numPr>
        <w:spacing w:before="100" w:beforeAutospacing="1" w:after="100" w:afterAutospacing="1"/>
        <w:rPr>
          <w:lang w:val="uk-UA" w:eastAsia="uk-UA"/>
        </w:rPr>
      </w:pPr>
      <w:r w:rsidRPr="00020BAE">
        <w:rPr>
          <w:lang w:val="uk-UA" w:eastAsia="uk-UA"/>
        </w:rPr>
        <w:t>За членами комісії на час виконання завдань зберігається заробітна плата за основним місцем роботи.</w:t>
      </w:r>
    </w:p>
    <w:p w:rsidR="007F71D7" w:rsidRPr="00020BAE" w:rsidDel="0009144E" w:rsidRDefault="007F71D7" w:rsidP="007F71D7">
      <w:pPr>
        <w:spacing w:before="100" w:beforeAutospacing="1" w:after="100" w:afterAutospacing="1"/>
        <w:rPr>
          <w:del w:id="93" w:author="Користувач" w:date="2018-12-19T16:06:00Z"/>
          <w:lang w:val="uk-UA" w:eastAsia="uk-UA"/>
        </w:rPr>
      </w:pPr>
      <w:del w:id="94" w:author="Користувач" w:date="2018-12-19T16:06:00Z">
        <w:r w:rsidRPr="00020BAE" w:rsidDel="0009144E">
          <w:rPr>
            <w:lang w:val="uk-UA" w:eastAsia="uk-UA"/>
          </w:rPr>
          <w:delText> </w:delText>
        </w:r>
      </w:del>
    </w:p>
    <w:p w:rsidR="007F71D7" w:rsidRPr="00020BAE" w:rsidDel="0009144E" w:rsidRDefault="007F71D7" w:rsidP="00736F36">
      <w:pPr>
        <w:spacing w:line="259" w:lineRule="auto"/>
        <w:rPr>
          <w:del w:id="95" w:author="Користувач" w:date="2018-12-19T16:06:00Z"/>
          <w:b/>
          <w:lang w:val="uk-UA" w:eastAsia="uk-UA"/>
        </w:rPr>
      </w:pPr>
    </w:p>
    <w:p w:rsidR="00000000" w:rsidRDefault="00BC46EE">
      <w:pPr>
        <w:spacing w:before="100" w:beforeAutospacing="1" w:after="100" w:afterAutospacing="1"/>
        <w:rPr>
          <w:b/>
          <w:lang w:val="uk-UA" w:eastAsia="uk-UA"/>
        </w:rPr>
        <w:pPrChange w:id="96" w:author="Користувач" w:date="2018-12-19T16:06:00Z">
          <w:pPr>
            <w:spacing w:line="259" w:lineRule="auto"/>
          </w:pPr>
        </w:pPrChange>
      </w:pPr>
    </w:p>
    <w:p w:rsidR="007F71D7" w:rsidRPr="00020BAE" w:rsidRDefault="007F71D7" w:rsidP="00736F36">
      <w:pPr>
        <w:spacing w:line="259" w:lineRule="auto"/>
        <w:rPr>
          <w:b/>
          <w:lang w:val="uk-UA" w:eastAsia="uk-UA"/>
        </w:rPr>
      </w:pPr>
    </w:p>
    <w:p w:rsidR="00666428" w:rsidRPr="00020BAE" w:rsidRDefault="00666428" w:rsidP="00666428">
      <w:pPr>
        <w:pStyle w:val="a4"/>
        <w:rPr>
          <w:rFonts w:ascii="Times New Roman" w:hAnsi="Times New Roman"/>
          <w:b/>
          <w:sz w:val="28"/>
          <w:szCs w:val="28"/>
        </w:rPr>
      </w:pPr>
    </w:p>
    <w:p w:rsidR="00666428" w:rsidRPr="00020BAE" w:rsidRDefault="00AB6437" w:rsidP="00666428">
      <w:pPr>
        <w:pStyle w:val="a4"/>
        <w:jc w:val="center"/>
        <w:rPr>
          <w:rFonts w:ascii="Times New Roman" w:hAnsi="Times New Roman"/>
          <w:b/>
          <w:sz w:val="24"/>
          <w:szCs w:val="24"/>
        </w:rPr>
      </w:pPr>
      <w:r w:rsidRPr="00020BAE">
        <w:rPr>
          <w:rFonts w:ascii="Times New Roman" w:hAnsi="Times New Roman"/>
          <w:b/>
          <w:sz w:val="24"/>
          <w:szCs w:val="24"/>
        </w:rPr>
        <w:fldChar w:fldCharType="begin"/>
      </w:r>
      <w:r w:rsidR="00666428" w:rsidRPr="00020BAE">
        <w:rPr>
          <w:rFonts w:ascii="Times New Roman" w:hAnsi="Times New Roman"/>
          <w:b/>
          <w:sz w:val="24"/>
          <w:szCs w:val="24"/>
        </w:rPr>
        <w:instrText xml:space="preserve"> INCLUDEPICTURE  "http://0" \* MERGEFORMATINET </w:instrText>
      </w:r>
      <w:r w:rsidRPr="00020BAE">
        <w:rPr>
          <w:rFonts w:ascii="Times New Roman" w:hAnsi="Times New Roman"/>
          <w:b/>
          <w:sz w:val="24"/>
          <w:szCs w:val="24"/>
        </w:rPr>
        <w:fldChar w:fldCharType="separate"/>
      </w:r>
      <w:r w:rsidR="00DD1285">
        <w:rPr>
          <w:rFonts w:ascii="Times New Roman" w:hAnsi="Times New Roman"/>
          <w:b/>
          <w:noProof/>
          <w:sz w:val="24"/>
          <w:szCs w:val="24"/>
        </w:rPr>
        <w:drawing>
          <wp:anchor distT="0" distB="0" distL="114300" distR="114300" simplePos="0" relativeHeight="251673600"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42" name="Рисунок 42"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8" r:link="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r w:rsidRPr="00020BAE">
        <w:rPr>
          <w:rFonts w:ascii="Times New Roman" w:hAnsi="Times New Roman"/>
          <w:b/>
          <w:sz w:val="24"/>
          <w:szCs w:val="24"/>
        </w:rPr>
        <w:fldChar w:fldCharType="end"/>
      </w:r>
    </w:p>
    <w:p w:rsidR="00666428" w:rsidRPr="00020BAE" w:rsidRDefault="00666428" w:rsidP="00666428">
      <w:pPr>
        <w:pStyle w:val="a4"/>
        <w:jc w:val="center"/>
        <w:rPr>
          <w:rFonts w:ascii="Times New Roman" w:hAnsi="Times New Roman"/>
          <w:b/>
          <w:sz w:val="24"/>
          <w:szCs w:val="24"/>
        </w:rPr>
      </w:pPr>
    </w:p>
    <w:p w:rsidR="00666428" w:rsidRPr="00020BAE" w:rsidRDefault="00666428" w:rsidP="00666428">
      <w:pPr>
        <w:pStyle w:val="a4"/>
        <w:jc w:val="center"/>
        <w:rPr>
          <w:rFonts w:ascii="Times New Roman" w:hAnsi="Times New Roman"/>
          <w:b/>
          <w:sz w:val="24"/>
          <w:szCs w:val="24"/>
        </w:rPr>
      </w:pPr>
    </w:p>
    <w:p w:rsidR="00666428" w:rsidRPr="00020BAE" w:rsidRDefault="00666428" w:rsidP="00666428">
      <w:pPr>
        <w:pStyle w:val="a4"/>
        <w:jc w:val="center"/>
        <w:rPr>
          <w:rFonts w:ascii="Times New Roman" w:hAnsi="Times New Roman"/>
          <w:b/>
          <w:sz w:val="24"/>
          <w:szCs w:val="24"/>
        </w:rPr>
      </w:pPr>
    </w:p>
    <w:p w:rsidR="00666428" w:rsidRPr="00020BAE" w:rsidRDefault="00666428" w:rsidP="00666428">
      <w:pPr>
        <w:pStyle w:val="a4"/>
        <w:jc w:val="center"/>
        <w:rPr>
          <w:rFonts w:ascii="Times New Roman" w:hAnsi="Times New Roman"/>
          <w:b/>
          <w:sz w:val="28"/>
          <w:szCs w:val="28"/>
        </w:rPr>
      </w:pPr>
      <w:r w:rsidRPr="00020BAE">
        <w:rPr>
          <w:rFonts w:ascii="Times New Roman" w:hAnsi="Times New Roman"/>
          <w:b/>
          <w:sz w:val="28"/>
          <w:szCs w:val="28"/>
        </w:rPr>
        <w:t>УКРАЇНА</w:t>
      </w:r>
    </w:p>
    <w:p w:rsidR="00666428" w:rsidRPr="00020BAE" w:rsidRDefault="00666428" w:rsidP="00666428">
      <w:pPr>
        <w:pStyle w:val="a4"/>
        <w:jc w:val="center"/>
        <w:rPr>
          <w:rFonts w:ascii="Times New Roman" w:hAnsi="Times New Roman"/>
          <w:b/>
          <w:sz w:val="28"/>
          <w:szCs w:val="28"/>
        </w:rPr>
      </w:pPr>
      <w:r w:rsidRPr="00020BAE">
        <w:rPr>
          <w:rFonts w:ascii="Times New Roman" w:hAnsi="Times New Roman"/>
          <w:b/>
          <w:sz w:val="28"/>
          <w:szCs w:val="28"/>
        </w:rPr>
        <w:t>СТУДЕНИКІВСЬКА  СІЛЬСЬКА  РАДА</w:t>
      </w:r>
    </w:p>
    <w:p w:rsidR="00666428" w:rsidRPr="00020BAE" w:rsidRDefault="00666428" w:rsidP="00666428">
      <w:pPr>
        <w:pStyle w:val="a4"/>
        <w:jc w:val="center"/>
        <w:rPr>
          <w:rFonts w:ascii="Times New Roman" w:hAnsi="Times New Roman"/>
          <w:b/>
          <w:sz w:val="28"/>
          <w:szCs w:val="28"/>
        </w:rPr>
      </w:pPr>
      <w:r w:rsidRPr="00020BAE">
        <w:rPr>
          <w:rFonts w:ascii="Times New Roman" w:hAnsi="Times New Roman"/>
          <w:b/>
          <w:sz w:val="28"/>
          <w:szCs w:val="28"/>
        </w:rPr>
        <w:t>ПЕРЕЯСЛАВ-ХМЕЛЬНИЦЬКИЙ РАЙОН</w:t>
      </w:r>
    </w:p>
    <w:p w:rsidR="00666428" w:rsidRPr="00020BAE" w:rsidRDefault="00666428" w:rsidP="00666428">
      <w:pPr>
        <w:pStyle w:val="a4"/>
        <w:jc w:val="center"/>
        <w:rPr>
          <w:rFonts w:ascii="Times New Roman" w:hAnsi="Times New Roman"/>
          <w:b/>
          <w:sz w:val="28"/>
          <w:szCs w:val="28"/>
        </w:rPr>
      </w:pPr>
      <w:r w:rsidRPr="00020BAE">
        <w:rPr>
          <w:rFonts w:ascii="Times New Roman" w:hAnsi="Times New Roman"/>
          <w:b/>
          <w:sz w:val="28"/>
          <w:szCs w:val="28"/>
        </w:rPr>
        <w:t>КИЇВСЬКА  ОБЛАСТЬ</w:t>
      </w:r>
    </w:p>
    <w:p w:rsidR="00666428" w:rsidRPr="00020BAE" w:rsidRDefault="00666428" w:rsidP="00666428">
      <w:pPr>
        <w:pStyle w:val="a4"/>
        <w:jc w:val="center"/>
        <w:rPr>
          <w:rFonts w:ascii="Times New Roman" w:hAnsi="Times New Roman"/>
          <w:b/>
          <w:sz w:val="28"/>
          <w:szCs w:val="28"/>
        </w:rPr>
      </w:pPr>
    </w:p>
    <w:p w:rsidR="00666428" w:rsidRPr="00020BAE" w:rsidRDefault="00666428" w:rsidP="00666428">
      <w:pPr>
        <w:pStyle w:val="a4"/>
        <w:jc w:val="center"/>
        <w:rPr>
          <w:rFonts w:ascii="Times New Roman" w:hAnsi="Times New Roman"/>
          <w:b/>
          <w:sz w:val="28"/>
          <w:szCs w:val="28"/>
        </w:rPr>
      </w:pPr>
      <w:r w:rsidRPr="00020BAE">
        <w:rPr>
          <w:rFonts w:ascii="Times New Roman" w:hAnsi="Times New Roman"/>
          <w:b/>
          <w:sz w:val="28"/>
          <w:szCs w:val="28"/>
        </w:rPr>
        <w:t xml:space="preserve">Р І Ш Е Н </w:t>
      </w:r>
      <w:proofErr w:type="spellStart"/>
      <w:r w:rsidRPr="00020BAE">
        <w:rPr>
          <w:rFonts w:ascii="Times New Roman" w:hAnsi="Times New Roman"/>
          <w:b/>
          <w:sz w:val="28"/>
          <w:szCs w:val="28"/>
        </w:rPr>
        <w:t>Н</w:t>
      </w:r>
      <w:proofErr w:type="spellEnd"/>
      <w:r w:rsidRPr="00020BAE">
        <w:rPr>
          <w:rFonts w:ascii="Times New Roman" w:hAnsi="Times New Roman"/>
          <w:b/>
          <w:sz w:val="28"/>
          <w:szCs w:val="28"/>
        </w:rPr>
        <w:t xml:space="preserve"> Я</w:t>
      </w:r>
    </w:p>
    <w:p w:rsidR="00666428" w:rsidRPr="00020BAE" w:rsidDel="0009144E" w:rsidRDefault="00666428" w:rsidP="00666428">
      <w:pPr>
        <w:pStyle w:val="a4"/>
        <w:rPr>
          <w:del w:id="97" w:author="Користувач" w:date="2018-12-19T16:06:00Z"/>
          <w:rFonts w:ascii="Times New Roman" w:hAnsi="Times New Roman"/>
          <w:b/>
          <w:sz w:val="28"/>
          <w:szCs w:val="28"/>
        </w:rPr>
      </w:pPr>
    </w:p>
    <w:p w:rsidR="00666428" w:rsidRPr="00020BAE" w:rsidRDefault="00666428" w:rsidP="00666428">
      <w:pPr>
        <w:pStyle w:val="a4"/>
        <w:rPr>
          <w:rFonts w:ascii="Times New Roman" w:hAnsi="Times New Roman"/>
          <w:b/>
          <w:sz w:val="28"/>
          <w:szCs w:val="28"/>
        </w:rPr>
      </w:pPr>
    </w:p>
    <w:p w:rsidR="00666428" w:rsidRPr="00020BAE" w:rsidRDefault="00666428" w:rsidP="00666428">
      <w:pPr>
        <w:pStyle w:val="a4"/>
        <w:rPr>
          <w:rFonts w:ascii="Times New Roman" w:hAnsi="Times New Roman"/>
          <w:b/>
          <w:sz w:val="28"/>
          <w:szCs w:val="28"/>
        </w:rPr>
      </w:pPr>
      <w:r w:rsidRPr="00020BAE">
        <w:rPr>
          <w:rFonts w:ascii="Times New Roman" w:hAnsi="Times New Roman"/>
          <w:b/>
          <w:sz w:val="28"/>
          <w:szCs w:val="28"/>
        </w:rPr>
        <w:t>Про затвердження Положення</w:t>
      </w:r>
    </w:p>
    <w:p w:rsidR="00666428" w:rsidRPr="00020BAE" w:rsidRDefault="00666428" w:rsidP="00666428">
      <w:pPr>
        <w:pStyle w:val="a4"/>
        <w:rPr>
          <w:rFonts w:ascii="Times New Roman" w:hAnsi="Times New Roman"/>
          <w:b/>
          <w:sz w:val="28"/>
          <w:szCs w:val="28"/>
        </w:rPr>
      </w:pPr>
      <w:r w:rsidRPr="00020BAE">
        <w:rPr>
          <w:rFonts w:ascii="Times New Roman" w:hAnsi="Times New Roman"/>
          <w:b/>
          <w:sz w:val="28"/>
          <w:szCs w:val="28"/>
        </w:rPr>
        <w:t>про Студениківську ланку</w:t>
      </w:r>
    </w:p>
    <w:p w:rsidR="00666428" w:rsidRPr="00020BAE" w:rsidRDefault="00666428" w:rsidP="00666428">
      <w:pPr>
        <w:pStyle w:val="a4"/>
        <w:rPr>
          <w:rFonts w:ascii="Times New Roman" w:hAnsi="Times New Roman"/>
          <w:b/>
          <w:sz w:val="28"/>
          <w:szCs w:val="28"/>
        </w:rPr>
      </w:pPr>
      <w:r w:rsidRPr="00020BAE">
        <w:rPr>
          <w:rFonts w:ascii="Times New Roman" w:hAnsi="Times New Roman"/>
          <w:b/>
          <w:sz w:val="28"/>
          <w:szCs w:val="28"/>
        </w:rPr>
        <w:t>об’єднаної територіальної громади</w:t>
      </w:r>
    </w:p>
    <w:p w:rsidR="00666428" w:rsidRPr="00020BAE" w:rsidRDefault="00666428" w:rsidP="00666428">
      <w:pPr>
        <w:pStyle w:val="a4"/>
        <w:rPr>
          <w:rFonts w:ascii="Times New Roman" w:hAnsi="Times New Roman"/>
          <w:b/>
          <w:sz w:val="28"/>
          <w:szCs w:val="28"/>
        </w:rPr>
      </w:pPr>
      <w:r w:rsidRPr="00020BAE">
        <w:rPr>
          <w:rFonts w:ascii="Times New Roman" w:hAnsi="Times New Roman"/>
          <w:b/>
          <w:sz w:val="28"/>
          <w:szCs w:val="28"/>
        </w:rPr>
        <w:t xml:space="preserve">територіальної підсистеми єдиної </w:t>
      </w:r>
    </w:p>
    <w:p w:rsidR="00666428" w:rsidRPr="00020BAE" w:rsidRDefault="00666428" w:rsidP="00666428">
      <w:pPr>
        <w:pStyle w:val="a4"/>
        <w:rPr>
          <w:rFonts w:ascii="Times New Roman" w:hAnsi="Times New Roman"/>
          <w:b/>
          <w:sz w:val="28"/>
          <w:szCs w:val="28"/>
        </w:rPr>
      </w:pPr>
      <w:r w:rsidRPr="00020BAE">
        <w:rPr>
          <w:rFonts w:ascii="Times New Roman" w:hAnsi="Times New Roman"/>
          <w:b/>
          <w:sz w:val="28"/>
          <w:szCs w:val="28"/>
        </w:rPr>
        <w:lastRenderedPageBreak/>
        <w:t>державної системи цивільного захисту населення</w:t>
      </w:r>
    </w:p>
    <w:p w:rsidR="00666428" w:rsidRPr="00020BAE" w:rsidRDefault="00666428" w:rsidP="00666428">
      <w:pPr>
        <w:pStyle w:val="a4"/>
        <w:rPr>
          <w:rFonts w:ascii="Times New Roman" w:hAnsi="Times New Roman"/>
          <w:b/>
          <w:sz w:val="28"/>
          <w:szCs w:val="28"/>
        </w:rPr>
      </w:pPr>
    </w:p>
    <w:p w:rsidR="00666428" w:rsidRPr="00020BAE" w:rsidRDefault="00666428" w:rsidP="00666428">
      <w:pPr>
        <w:rPr>
          <w:sz w:val="28"/>
          <w:szCs w:val="28"/>
          <w:lang w:val="uk-UA" w:eastAsia="uk-UA"/>
        </w:rPr>
      </w:pPr>
      <w:r w:rsidRPr="00020BAE">
        <w:rPr>
          <w:sz w:val="28"/>
          <w:szCs w:val="28"/>
          <w:lang w:val="uk-UA" w:eastAsia="uk-UA"/>
        </w:rPr>
        <w:t xml:space="preserve">       З метою реалізації заходів цивільного захисту, визначення складу </w:t>
      </w:r>
    </w:p>
    <w:p w:rsidR="00666428" w:rsidRPr="00020BAE" w:rsidRDefault="00666428" w:rsidP="00666428">
      <w:pPr>
        <w:rPr>
          <w:sz w:val="28"/>
          <w:szCs w:val="28"/>
          <w:lang w:val="uk-UA" w:eastAsia="uk-UA"/>
        </w:rPr>
      </w:pPr>
      <w:r w:rsidRPr="00020BAE">
        <w:rPr>
          <w:sz w:val="28"/>
          <w:szCs w:val="28"/>
          <w:lang w:val="uk-UA" w:eastAsia="uk-UA"/>
        </w:rPr>
        <w:t xml:space="preserve">органів управління та сил цивільного захисту, планування їх діяльності щодо </w:t>
      </w:r>
    </w:p>
    <w:p w:rsidR="00666428" w:rsidRPr="00020BAE" w:rsidRDefault="00666428" w:rsidP="00666428">
      <w:pPr>
        <w:rPr>
          <w:sz w:val="28"/>
          <w:szCs w:val="28"/>
          <w:lang w:val="uk-UA" w:eastAsia="uk-UA"/>
        </w:rPr>
      </w:pPr>
      <w:r w:rsidRPr="00020BAE">
        <w:rPr>
          <w:sz w:val="28"/>
          <w:szCs w:val="28"/>
          <w:lang w:val="uk-UA" w:eastAsia="uk-UA"/>
        </w:rPr>
        <w:t xml:space="preserve">ефективного захисту населення і територій у разі загрози виникнення або при </w:t>
      </w:r>
    </w:p>
    <w:p w:rsidR="00666428" w:rsidRPr="00020BAE" w:rsidRDefault="00666428" w:rsidP="00666428">
      <w:pPr>
        <w:rPr>
          <w:sz w:val="28"/>
          <w:szCs w:val="28"/>
          <w:lang w:val="uk-UA" w:eastAsia="uk-UA"/>
        </w:rPr>
      </w:pPr>
      <w:r w:rsidRPr="00020BAE">
        <w:rPr>
          <w:sz w:val="28"/>
          <w:szCs w:val="28"/>
          <w:lang w:val="uk-UA" w:eastAsia="uk-UA"/>
        </w:rPr>
        <w:t xml:space="preserve">виникненні надзвичайних ситуацій, порядку виконання завдань з організації </w:t>
      </w:r>
    </w:p>
    <w:p w:rsidR="00666428" w:rsidRPr="00020BAE" w:rsidRDefault="00666428" w:rsidP="00666428">
      <w:pPr>
        <w:rPr>
          <w:sz w:val="28"/>
          <w:szCs w:val="28"/>
          <w:lang w:val="uk-UA" w:eastAsia="uk-UA"/>
        </w:rPr>
      </w:pPr>
      <w:r w:rsidRPr="00020BAE">
        <w:rPr>
          <w:sz w:val="28"/>
          <w:szCs w:val="28"/>
          <w:lang w:val="uk-UA" w:eastAsia="uk-UA"/>
        </w:rPr>
        <w:t xml:space="preserve">взаємодії між органами управління та силами цивільного захисту, відповідно </w:t>
      </w:r>
    </w:p>
    <w:p w:rsidR="00666428" w:rsidRPr="00020BAE" w:rsidRDefault="00666428" w:rsidP="00666428">
      <w:pPr>
        <w:rPr>
          <w:sz w:val="28"/>
          <w:szCs w:val="28"/>
          <w:lang w:val="uk-UA" w:eastAsia="uk-UA"/>
        </w:rPr>
      </w:pPr>
      <w:r w:rsidRPr="00020BAE">
        <w:rPr>
          <w:sz w:val="28"/>
          <w:szCs w:val="28"/>
          <w:lang w:val="uk-UA" w:eastAsia="uk-UA"/>
        </w:rPr>
        <w:t xml:space="preserve">до статті 10 Кодексу цивільного захисту України, Положення про єдину </w:t>
      </w:r>
    </w:p>
    <w:p w:rsidR="00666428" w:rsidRPr="00020BAE" w:rsidRDefault="00666428" w:rsidP="00666428">
      <w:pPr>
        <w:rPr>
          <w:sz w:val="28"/>
          <w:szCs w:val="28"/>
          <w:lang w:val="uk-UA" w:eastAsia="uk-UA"/>
        </w:rPr>
      </w:pPr>
      <w:r w:rsidRPr="00020BAE">
        <w:rPr>
          <w:sz w:val="28"/>
          <w:szCs w:val="28"/>
          <w:lang w:val="uk-UA" w:eastAsia="uk-UA"/>
        </w:rPr>
        <w:t xml:space="preserve">державну систему цивільного захисту (постанова Кабінету Міністрів </w:t>
      </w:r>
    </w:p>
    <w:p w:rsidR="00666428" w:rsidRPr="00020BAE" w:rsidRDefault="00666428" w:rsidP="00666428">
      <w:pPr>
        <w:rPr>
          <w:sz w:val="28"/>
          <w:szCs w:val="28"/>
          <w:lang w:val="uk-UA" w:eastAsia="uk-UA"/>
        </w:rPr>
      </w:pPr>
      <w:r w:rsidRPr="00020BAE">
        <w:rPr>
          <w:sz w:val="28"/>
          <w:szCs w:val="28"/>
          <w:lang w:val="uk-UA" w:eastAsia="uk-UA"/>
        </w:rPr>
        <w:t xml:space="preserve">України від 11.03.2015 № 101), керуючись статтею 26 Закону України “Про місцеве самоврядування в Україні” , сільська рада </w:t>
      </w:r>
    </w:p>
    <w:p w:rsidR="00666428" w:rsidRPr="00020BAE" w:rsidRDefault="00666428" w:rsidP="00666428">
      <w:pPr>
        <w:rPr>
          <w:b/>
          <w:sz w:val="28"/>
          <w:szCs w:val="28"/>
          <w:lang w:val="uk-UA" w:eastAsia="uk-UA"/>
        </w:rPr>
      </w:pPr>
      <w:r w:rsidRPr="00020BAE">
        <w:rPr>
          <w:b/>
          <w:sz w:val="28"/>
          <w:szCs w:val="28"/>
          <w:lang w:val="uk-UA" w:eastAsia="uk-UA"/>
        </w:rPr>
        <w:t>вирішила:</w:t>
      </w:r>
    </w:p>
    <w:p w:rsidR="00666428" w:rsidRPr="00020BAE" w:rsidRDefault="00666428" w:rsidP="00666428">
      <w:pPr>
        <w:numPr>
          <w:ilvl w:val="0"/>
          <w:numId w:val="14"/>
        </w:numPr>
        <w:ind w:left="0"/>
        <w:jc w:val="both"/>
        <w:rPr>
          <w:b/>
          <w:sz w:val="28"/>
          <w:szCs w:val="28"/>
          <w:lang w:val="uk-UA"/>
        </w:rPr>
      </w:pPr>
      <w:r w:rsidRPr="00020BAE">
        <w:rPr>
          <w:sz w:val="28"/>
          <w:szCs w:val="28"/>
          <w:lang w:val="uk-UA"/>
        </w:rPr>
        <w:t>Створити Студениківську ланку як складову частину територіальної підсистеми єдиної державної системи цивільного захисту Київської  області  у межах підпорядкованої адміністративно-територіальної одиниці.</w:t>
      </w:r>
    </w:p>
    <w:p w:rsidR="00666428" w:rsidRPr="00020BAE" w:rsidRDefault="00666428" w:rsidP="00666428">
      <w:pPr>
        <w:numPr>
          <w:ilvl w:val="0"/>
          <w:numId w:val="14"/>
        </w:numPr>
        <w:ind w:left="0"/>
        <w:jc w:val="both"/>
        <w:rPr>
          <w:sz w:val="28"/>
          <w:szCs w:val="28"/>
          <w:lang w:val="uk-UA"/>
        </w:rPr>
      </w:pPr>
      <w:r w:rsidRPr="00020BAE">
        <w:rPr>
          <w:sz w:val="28"/>
          <w:szCs w:val="28"/>
          <w:lang w:val="uk-UA" w:eastAsia="uk-UA"/>
        </w:rPr>
        <w:t xml:space="preserve">     Затвердити Положення про Студениківську  ланку сільської ради </w:t>
      </w:r>
    </w:p>
    <w:p w:rsidR="00666428" w:rsidRPr="00020BAE" w:rsidRDefault="00666428" w:rsidP="00666428">
      <w:pPr>
        <w:rPr>
          <w:sz w:val="28"/>
          <w:szCs w:val="28"/>
          <w:lang w:val="uk-UA" w:eastAsia="uk-UA"/>
        </w:rPr>
      </w:pPr>
      <w:r w:rsidRPr="00020BAE">
        <w:rPr>
          <w:sz w:val="28"/>
          <w:szCs w:val="28"/>
          <w:lang w:val="uk-UA" w:eastAsia="uk-UA"/>
        </w:rPr>
        <w:t xml:space="preserve">територіальної підсистеми єдиної державної системи цивільного захисту </w:t>
      </w:r>
    </w:p>
    <w:p w:rsidR="00666428" w:rsidRPr="00020BAE" w:rsidRDefault="00666428" w:rsidP="00666428">
      <w:pPr>
        <w:rPr>
          <w:sz w:val="28"/>
          <w:szCs w:val="28"/>
          <w:lang w:val="uk-UA" w:eastAsia="uk-UA"/>
        </w:rPr>
      </w:pPr>
      <w:r w:rsidRPr="00020BAE">
        <w:rPr>
          <w:sz w:val="28"/>
          <w:szCs w:val="28"/>
          <w:lang w:val="uk-UA" w:eastAsia="uk-UA"/>
        </w:rPr>
        <w:t xml:space="preserve">(додається). </w:t>
      </w:r>
    </w:p>
    <w:p w:rsidR="00666428" w:rsidRPr="00020BAE" w:rsidRDefault="00666428" w:rsidP="00666428">
      <w:pPr>
        <w:rPr>
          <w:sz w:val="28"/>
          <w:szCs w:val="28"/>
          <w:lang w:val="uk-UA" w:eastAsia="uk-UA"/>
        </w:rPr>
      </w:pPr>
      <w:r w:rsidRPr="00020BAE">
        <w:rPr>
          <w:sz w:val="28"/>
          <w:szCs w:val="28"/>
          <w:lang w:val="uk-UA" w:eastAsia="uk-UA"/>
        </w:rPr>
        <w:t>3.Структурним підрозділам Студениківської сільської ради</w:t>
      </w:r>
    </w:p>
    <w:p w:rsidR="00666428" w:rsidRPr="00020BAE" w:rsidRDefault="00666428" w:rsidP="00666428">
      <w:pPr>
        <w:rPr>
          <w:sz w:val="28"/>
          <w:szCs w:val="28"/>
          <w:lang w:val="uk-UA" w:eastAsia="uk-UA"/>
        </w:rPr>
      </w:pPr>
      <w:r w:rsidRPr="00020BAE">
        <w:rPr>
          <w:sz w:val="28"/>
          <w:szCs w:val="28"/>
          <w:lang w:val="uk-UA" w:eastAsia="uk-UA"/>
        </w:rPr>
        <w:t xml:space="preserve">та підпорядкованим комунальним підприємствам і установам забезпечити </w:t>
      </w:r>
    </w:p>
    <w:p w:rsidR="00666428" w:rsidRPr="00020BAE" w:rsidRDefault="00666428" w:rsidP="00666428">
      <w:pPr>
        <w:rPr>
          <w:sz w:val="28"/>
          <w:szCs w:val="28"/>
          <w:lang w:val="uk-UA" w:eastAsia="uk-UA"/>
        </w:rPr>
      </w:pPr>
      <w:r w:rsidRPr="00020BAE">
        <w:rPr>
          <w:sz w:val="28"/>
          <w:szCs w:val="28"/>
          <w:lang w:val="uk-UA" w:eastAsia="uk-UA"/>
        </w:rPr>
        <w:t>реалізацію Положення, затвердженого цим рішенням.</w:t>
      </w:r>
    </w:p>
    <w:p w:rsidR="00666428" w:rsidRPr="00020BAE" w:rsidRDefault="00666428" w:rsidP="00666428">
      <w:pPr>
        <w:rPr>
          <w:sz w:val="28"/>
          <w:szCs w:val="28"/>
          <w:lang w:val="uk-UA"/>
        </w:rPr>
      </w:pPr>
      <w:r w:rsidRPr="00020BAE">
        <w:rPr>
          <w:sz w:val="28"/>
          <w:szCs w:val="28"/>
          <w:lang w:val="uk-UA" w:eastAsia="uk-UA"/>
        </w:rPr>
        <w:t xml:space="preserve">4.Контроль за виконанням рішення покласти на постійну комісію з питань </w:t>
      </w:r>
      <w:r w:rsidRPr="00020BAE">
        <w:rPr>
          <w:sz w:val="28"/>
          <w:szCs w:val="28"/>
          <w:lang w:val="uk-UA"/>
        </w:rPr>
        <w:t>інвестицій, підприємництва, інфраструктури, транспорту, житлово-комунального господарства та комунальної власності.</w:t>
      </w:r>
    </w:p>
    <w:p w:rsidR="00666428" w:rsidRPr="00020BAE" w:rsidDel="0009144E" w:rsidRDefault="00666428" w:rsidP="00666428">
      <w:pPr>
        <w:pStyle w:val="a3"/>
        <w:rPr>
          <w:del w:id="98" w:author="Користувач" w:date="2018-12-19T16:06:00Z"/>
          <w:sz w:val="28"/>
          <w:szCs w:val="28"/>
          <w:lang w:val="uk-UA"/>
        </w:rPr>
      </w:pPr>
    </w:p>
    <w:p w:rsidR="00000000" w:rsidRDefault="00BC46EE">
      <w:pPr>
        <w:rPr>
          <w:sz w:val="28"/>
          <w:szCs w:val="28"/>
          <w:lang w:val="uk-UA"/>
          <w:rPrChange w:id="99" w:author="Користувач" w:date="2018-12-19T16:06:00Z">
            <w:rPr>
              <w:lang w:val="uk-UA"/>
            </w:rPr>
          </w:rPrChange>
        </w:rPr>
        <w:pPrChange w:id="100" w:author="Користувач" w:date="2018-12-19T16:06:00Z">
          <w:pPr>
            <w:pStyle w:val="a3"/>
          </w:pPr>
        </w:pPrChange>
      </w:pPr>
    </w:p>
    <w:p w:rsidR="00666428" w:rsidRPr="00020BAE" w:rsidRDefault="00666428" w:rsidP="00666428">
      <w:pPr>
        <w:pStyle w:val="a3"/>
        <w:rPr>
          <w:sz w:val="28"/>
          <w:szCs w:val="28"/>
          <w:lang w:val="uk-UA"/>
        </w:rPr>
      </w:pPr>
      <w:r w:rsidRPr="00020BAE">
        <w:rPr>
          <w:sz w:val="28"/>
          <w:szCs w:val="28"/>
          <w:lang w:val="uk-UA"/>
        </w:rPr>
        <w:t xml:space="preserve">    Сільський голова:                                            М.О. Лях</w:t>
      </w:r>
    </w:p>
    <w:p w:rsidR="00666428" w:rsidRPr="00020BAE" w:rsidDel="0009144E" w:rsidRDefault="00666428" w:rsidP="00666428">
      <w:pPr>
        <w:pStyle w:val="a3"/>
        <w:rPr>
          <w:del w:id="101" w:author="Користувач" w:date="2018-12-19T16:06:00Z"/>
          <w:sz w:val="28"/>
          <w:szCs w:val="28"/>
          <w:lang w:val="uk-UA"/>
        </w:rPr>
      </w:pPr>
    </w:p>
    <w:p w:rsidR="00000000" w:rsidRDefault="00BC46EE">
      <w:pPr>
        <w:rPr>
          <w:sz w:val="28"/>
          <w:szCs w:val="28"/>
          <w:lang w:val="uk-UA"/>
          <w:rPrChange w:id="102" w:author="Користувач" w:date="2018-12-19T16:06:00Z">
            <w:rPr>
              <w:lang w:val="uk-UA"/>
            </w:rPr>
          </w:rPrChange>
        </w:rPr>
        <w:pPrChange w:id="103" w:author="Користувач" w:date="2018-12-19T16:06:00Z">
          <w:pPr>
            <w:pStyle w:val="a3"/>
          </w:pPr>
        </w:pPrChange>
      </w:pPr>
    </w:p>
    <w:p w:rsidR="00666428" w:rsidRPr="00020BAE" w:rsidRDefault="00666428" w:rsidP="00666428">
      <w:pPr>
        <w:pStyle w:val="a3"/>
        <w:rPr>
          <w:b/>
          <w:sz w:val="28"/>
          <w:szCs w:val="28"/>
          <w:lang w:val="uk-UA"/>
        </w:rPr>
      </w:pPr>
      <w:r w:rsidRPr="00020BAE">
        <w:rPr>
          <w:b/>
          <w:sz w:val="28"/>
          <w:szCs w:val="28"/>
          <w:lang w:val="uk-UA"/>
        </w:rPr>
        <w:t>с. Студеники</w:t>
      </w:r>
    </w:p>
    <w:p w:rsidR="00666428" w:rsidRPr="00020BAE" w:rsidRDefault="00666428" w:rsidP="00666428">
      <w:pPr>
        <w:pStyle w:val="a3"/>
        <w:rPr>
          <w:b/>
          <w:sz w:val="28"/>
          <w:szCs w:val="28"/>
          <w:lang w:val="uk-UA"/>
        </w:rPr>
      </w:pPr>
      <w:r w:rsidRPr="00020BAE">
        <w:rPr>
          <w:b/>
          <w:sz w:val="28"/>
          <w:szCs w:val="28"/>
          <w:lang w:val="uk-UA"/>
        </w:rPr>
        <w:t>№ 418-ХУІ-УІІ</w:t>
      </w:r>
    </w:p>
    <w:p w:rsidR="00666428" w:rsidRPr="00020BAE" w:rsidRDefault="00080164" w:rsidP="00080164">
      <w:pPr>
        <w:pStyle w:val="a3"/>
        <w:rPr>
          <w:b/>
          <w:sz w:val="28"/>
          <w:szCs w:val="28"/>
          <w:lang w:val="uk-UA"/>
        </w:rPr>
      </w:pPr>
      <w:r w:rsidRPr="00020BAE">
        <w:rPr>
          <w:b/>
          <w:sz w:val="28"/>
          <w:szCs w:val="28"/>
          <w:lang w:val="uk-UA"/>
        </w:rPr>
        <w:t>20.11.2018</w:t>
      </w:r>
    </w:p>
    <w:p w:rsidR="00666428" w:rsidRPr="00020BAE" w:rsidRDefault="00666428" w:rsidP="00666428">
      <w:pPr>
        <w:jc w:val="right"/>
        <w:rPr>
          <w:sz w:val="18"/>
          <w:szCs w:val="18"/>
          <w:lang w:val="uk-UA"/>
        </w:rPr>
      </w:pPr>
      <w:r w:rsidRPr="00020BAE">
        <w:rPr>
          <w:sz w:val="18"/>
          <w:szCs w:val="18"/>
          <w:lang w:val="uk-UA"/>
        </w:rPr>
        <w:t>Додаток 1</w:t>
      </w:r>
    </w:p>
    <w:p w:rsidR="00666428" w:rsidRPr="00020BAE" w:rsidRDefault="00666428" w:rsidP="00666428">
      <w:pPr>
        <w:jc w:val="right"/>
        <w:rPr>
          <w:sz w:val="18"/>
          <w:szCs w:val="18"/>
          <w:lang w:val="uk-UA"/>
        </w:rPr>
      </w:pPr>
      <w:r w:rsidRPr="00020BAE">
        <w:rPr>
          <w:sz w:val="18"/>
          <w:szCs w:val="18"/>
          <w:lang w:val="uk-UA"/>
        </w:rPr>
        <w:t xml:space="preserve">до рішення сесії </w:t>
      </w:r>
    </w:p>
    <w:p w:rsidR="00666428" w:rsidRPr="00020BAE" w:rsidRDefault="00666428" w:rsidP="00666428">
      <w:pPr>
        <w:jc w:val="right"/>
        <w:rPr>
          <w:sz w:val="18"/>
          <w:szCs w:val="18"/>
          <w:lang w:val="uk-UA"/>
        </w:rPr>
      </w:pPr>
      <w:r w:rsidRPr="00020BAE">
        <w:rPr>
          <w:sz w:val="18"/>
          <w:szCs w:val="18"/>
          <w:lang w:val="uk-UA"/>
        </w:rPr>
        <w:t>сільської ради</w:t>
      </w:r>
    </w:p>
    <w:p w:rsidR="00666428" w:rsidRPr="00020BAE" w:rsidRDefault="00666428" w:rsidP="00666428">
      <w:pPr>
        <w:jc w:val="right"/>
        <w:rPr>
          <w:sz w:val="18"/>
          <w:szCs w:val="18"/>
          <w:lang w:val="uk-UA"/>
        </w:rPr>
      </w:pPr>
      <w:r w:rsidRPr="00020BAE">
        <w:rPr>
          <w:sz w:val="18"/>
          <w:szCs w:val="18"/>
          <w:lang w:val="uk-UA"/>
        </w:rPr>
        <w:t xml:space="preserve">від 20.11.2018 № 418 </w:t>
      </w:r>
    </w:p>
    <w:p w:rsidR="00666428" w:rsidRPr="00020BAE" w:rsidRDefault="00666428" w:rsidP="00666428">
      <w:pPr>
        <w:jc w:val="right"/>
        <w:rPr>
          <w:lang w:val="uk-UA"/>
        </w:rPr>
      </w:pPr>
    </w:p>
    <w:p w:rsidR="00666428" w:rsidRPr="00020BAE" w:rsidRDefault="00666428" w:rsidP="00666428">
      <w:pPr>
        <w:jc w:val="center"/>
        <w:rPr>
          <w:lang w:val="uk-UA"/>
        </w:rPr>
      </w:pPr>
      <w:r w:rsidRPr="00020BAE">
        <w:rPr>
          <w:b/>
          <w:bCs/>
          <w:lang w:val="uk-UA"/>
        </w:rPr>
        <w:t>ПОЛОЖЕННЯ</w:t>
      </w:r>
    </w:p>
    <w:p w:rsidR="00666428" w:rsidRPr="00020BAE" w:rsidRDefault="00666428" w:rsidP="00666428">
      <w:pPr>
        <w:jc w:val="center"/>
        <w:rPr>
          <w:b/>
          <w:bCs/>
          <w:lang w:val="uk-UA"/>
        </w:rPr>
      </w:pPr>
      <w:r w:rsidRPr="00020BAE">
        <w:rPr>
          <w:b/>
          <w:bCs/>
          <w:lang w:val="uk-UA"/>
        </w:rPr>
        <w:t xml:space="preserve">про  Студениківську  ланку територіальної </w:t>
      </w:r>
      <w:r w:rsidRPr="00020BAE">
        <w:rPr>
          <w:lang w:val="uk-UA"/>
        </w:rPr>
        <w:t> </w:t>
      </w:r>
      <w:r w:rsidRPr="00020BAE">
        <w:rPr>
          <w:b/>
          <w:bCs/>
          <w:lang w:val="uk-UA"/>
        </w:rPr>
        <w:t xml:space="preserve">підсистеми </w:t>
      </w:r>
    </w:p>
    <w:p w:rsidR="00666428" w:rsidRPr="00020BAE" w:rsidRDefault="00666428" w:rsidP="00666428">
      <w:pPr>
        <w:jc w:val="center"/>
        <w:rPr>
          <w:b/>
          <w:bCs/>
          <w:lang w:val="uk-UA"/>
        </w:rPr>
      </w:pPr>
      <w:r w:rsidRPr="00020BAE">
        <w:rPr>
          <w:b/>
          <w:bCs/>
          <w:lang w:val="uk-UA"/>
        </w:rPr>
        <w:t xml:space="preserve">єдиної державної системи цивільного захисту </w:t>
      </w:r>
    </w:p>
    <w:p w:rsidR="00666428" w:rsidRPr="00020BAE" w:rsidRDefault="00666428" w:rsidP="00666428">
      <w:pPr>
        <w:jc w:val="center"/>
        <w:rPr>
          <w:sz w:val="28"/>
          <w:szCs w:val="28"/>
          <w:lang w:val="uk-UA"/>
        </w:rPr>
      </w:pPr>
    </w:p>
    <w:p w:rsidR="00666428" w:rsidRPr="00020BAE" w:rsidRDefault="00666428" w:rsidP="00666428">
      <w:pPr>
        <w:jc w:val="center"/>
        <w:rPr>
          <w:b/>
          <w:lang w:val="uk-UA"/>
        </w:rPr>
      </w:pPr>
      <w:r w:rsidRPr="00020BAE">
        <w:rPr>
          <w:b/>
          <w:lang w:val="uk-UA"/>
        </w:rPr>
        <w:t>1. Загальна частина</w:t>
      </w:r>
    </w:p>
    <w:p w:rsidR="00666428" w:rsidRPr="00020BAE" w:rsidRDefault="00666428" w:rsidP="00666428">
      <w:pPr>
        <w:jc w:val="both"/>
        <w:rPr>
          <w:lang w:val="uk-UA"/>
        </w:rPr>
      </w:pPr>
      <w:r w:rsidRPr="00020BAE">
        <w:rPr>
          <w:lang w:val="uk-UA"/>
        </w:rPr>
        <w:t>1.1. Положення про Студениківську  ланку  територіальної підсистеми єдиної державної системи цивільного захисту (далі - Ланка ОТГ) регулює питання здійснення заходів цивільного захисту в об’єднаній територіальній громаді, визначає склад органів управління та сил цивільного захисту, планування діяльності Ланки ОТГ, порядок виконання нею завдань та організації взаємодії.</w:t>
      </w:r>
    </w:p>
    <w:p w:rsidR="00666428" w:rsidRPr="00020BAE" w:rsidRDefault="00666428" w:rsidP="00666428">
      <w:pPr>
        <w:jc w:val="both"/>
        <w:rPr>
          <w:lang w:val="uk-UA"/>
        </w:rPr>
      </w:pPr>
      <w:r w:rsidRPr="00020BAE">
        <w:rPr>
          <w:lang w:val="uk-UA"/>
        </w:rPr>
        <w:t xml:space="preserve">1.2. Основною метою створення і функціонування Ланки ОТГ територіальної підсистеми єдиної державної системи цивільного захисту (далі - ЄДС ЦЗ) є здійснення заходів щодо </w:t>
      </w:r>
      <w:r w:rsidRPr="00020BAE">
        <w:rPr>
          <w:lang w:val="uk-UA"/>
        </w:rPr>
        <w:lastRenderedPageBreak/>
        <w:t>захисту населення і територій об'єднаної територіальної громади від надзвичайних ситуацій у мирний час та в особливий період.</w:t>
      </w:r>
    </w:p>
    <w:p w:rsidR="00666428" w:rsidRPr="00020BAE" w:rsidRDefault="00666428" w:rsidP="00666428">
      <w:pPr>
        <w:jc w:val="both"/>
        <w:rPr>
          <w:lang w:val="uk-UA"/>
        </w:rPr>
      </w:pPr>
      <w:r w:rsidRPr="00020BAE">
        <w:rPr>
          <w:lang w:val="uk-UA"/>
        </w:rPr>
        <w:t>1.3. Ланка ОТГ територіальної підсистеми ЄДС ЦЗ виконує завдання, які визначені Кодексом цивільного захисту України, постановою Кабінету Міністрів України від 09.01.2014 № 11 "Про затвердження Положення про єдину державну систему цивільного захисту" та цим Положенням.</w:t>
      </w:r>
    </w:p>
    <w:p w:rsidR="00666428" w:rsidRPr="00020BAE" w:rsidRDefault="00666428" w:rsidP="00666428">
      <w:pPr>
        <w:jc w:val="center"/>
        <w:rPr>
          <w:b/>
          <w:lang w:val="uk-UA"/>
        </w:rPr>
      </w:pPr>
      <w:r w:rsidRPr="00020BAE">
        <w:rPr>
          <w:b/>
          <w:lang w:val="uk-UA"/>
        </w:rPr>
        <w:t xml:space="preserve">2. Керівництво та загальна структура </w:t>
      </w:r>
      <w:r w:rsidR="005D7DD4" w:rsidRPr="00020BAE">
        <w:rPr>
          <w:b/>
          <w:lang w:val="uk-UA"/>
        </w:rPr>
        <w:t xml:space="preserve">Студениківської </w:t>
      </w:r>
      <w:r w:rsidRPr="00020BAE">
        <w:rPr>
          <w:b/>
          <w:lang w:val="uk-UA"/>
        </w:rPr>
        <w:t>ланки ОТГ</w:t>
      </w:r>
    </w:p>
    <w:p w:rsidR="00666428" w:rsidRPr="00020BAE" w:rsidRDefault="00666428" w:rsidP="00666428">
      <w:pPr>
        <w:jc w:val="both"/>
        <w:rPr>
          <w:lang w:val="uk-UA"/>
        </w:rPr>
      </w:pPr>
      <w:r w:rsidRPr="00020BAE">
        <w:rPr>
          <w:lang w:val="uk-UA"/>
        </w:rPr>
        <w:t xml:space="preserve">2.1. Керівництво </w:t>
      </w:r>
      <w:r w:rsidR="005D7DD4" w:rsidRPr="00020BAE">
        <w:rPr>
          <w:lang w:val="uk-UA"/>
        </w:rPr>
        <w:t xml:space="preserve">Студениківською </w:t>
      </w:r>
      <w:r w:rsidRPr="00020BAE">
        <w:rPr>
          <w:lang w:val="uk-UA"/>
        </w:rPr>
        <w:t xml:space="preserve"> ланкою ОТГ здійснює сільський голова.</w:t>
      </w:r>
    </w:p>
    <w:p w:rsidR="00666428" w:rsidRPr="00020BAE" w:rsidRDefault="00666428" w:rsidP="00666428">
      <w:pPr>
        <w:jc w:val="both"/>
        <w:rPr>
          <w:lang w:val="uk-UA"/>
        </w:rPr>
      </w:pPr>
      <w:r w:rsidRPr="00020BAE">
        <w:rPr>
          <w:lang w:val="uk-UA"/>
        </w:rPr>
        <w:t>2.2. Ланка ОТГ створюється з метою здійснення заходів щодо захисту населення і території об'єднаної територіальної громади від надзвичайних ситуацій у мирний час та в особливий період.</w:t>
      </w:r>
    </w:p>
    <w:p w:rsidR="00666428" w:rsidRPr="00020BAE" w:rsidRDefault="00666428" w:rsidP="00666428">
      <w:pPr>
        <w:jc w:val="center"/>
        <w:rPr>
          <w:b/>
          <w:lang w:val="uk-UA"/>
        </w:rPr>
      </w:pPr>
      <w:r w:rsidRPr="00020BAE">
        <w:rPr>
          <w:b/>
          <w:lang w:val="uk-UA"/>
        </w:rPr>
        <w:t>3. Органи управління та сили цивільного захисту</w:t>
      </w:r>
    </w:p>
    <w:p w:rsidR="00666428" w:rsidRPr="00020BAE" w:rsidRDefault="00666428" w:rsidP="00666428">
      <w:pPr>
        <w:jc w:val="both"/>
        <w:rPr>
          <w:lang w:val="uk-UA"/>
        </w:rPr>
      </w:pPr>
      <w:r w:rsidRPr="00020BAE">
        <w:rPr>
          <w:lang w:val="uk-UA"/>
        </w:rPr>
        <w:t> 3.1. У складі Ланки ОТГ функціонують постійно діючі органи управління цивільного захисту, координаційні органи, сили цивільного захисту Ланки ОТГ.</w:t>
      </w:r>
    </w:p>
    <w:p w:rsidR="00666428" w:rsidRPr="00020BAE" w:rsidRDefault="00666428" w:rsidP="00666428">
      <w:pPr>
        <w:jc w:val="both"/>
        <w:rPr>
          <w:lang w:val="uk-UA"/>
        </w:rPr>
      </w:pPr>
      <w:r w:rsidRPr="00020BAE">
        <w:rPr>
          <w:lang w:val="uk-UA"/>
        </w:rPr>
        <w:t>3.2. Постійно діючими органами управління цивільного захисту, до повноважень яких належать питання організації та здійснення заходів цивільного захисту, є виконавчий комітет ради об'єднаної територіальної громади.</w:t>
      </w:r>
    </w:p>
    <w:p w:rsidR="00666428" w:rsidRPr="00020BAE" w:rsidRDefault="00666428" w:rsidP="00666428">
      <w:pPr>
        <w:jc w:val="both"/>
        <w:rPr>
          <w:lang w:val="uk-UA"/>
        </w:rPr>
      </w:pPr>
      <w:r w:rsidRPr="00020BAE">
        <w:rPr>
          <w:lang w:val="uk-UA"/>
        </w:rPr>
        <w:t>Для координації робіт з ліквідації наслідків конкретної надзвичайної ситуації, у разі потреби, створюються спеціальні комісії з ліквідації надзвичайної ситуації, діяльність яких проводиться відповідно до Положень про такі комісії.</w:t>
      </w:r>
    </w:p>
    <w:p w:rsidR="00666428" w:rsidRPr="00020BAE" w:rsidRDefault="00666428" w:rsidP="00666428">
      <w:pPr>
        <w:jc w:val="both"/>
        <w:rPr>
          <w:lang w:val="uk-UA"/>
        </w:rPr>
      </w:pPr>
      <w:r w:rsidRPr="00020BAE">
        <w:rPr>
          <w:lang w:val="uk-UA"/>
        </w:rPr>
        <w:t>3.3. Для забезпечення діяльності у режимі повсякденного функціонування органами управління та силами цивільного захисту, координації їх дій, здійснення цілодобового чергування та забезпечення функціонування системи збору, оброблення, узагальнення та аналізу інформації про обстановку в районах виникнення надзвичайних ситуацій функціонують оперативно-чергові (чергові, диспетчерські) служби підрозділів територіальних органів центральних органів виконавчої влади, підприємств, установ та організацій усіх форм власності (у разі їх створення).</w:t>
      </w:r>
    </w:p>
    <w:p w:rsidR="00666428" w:rsidRPr="00020BAE" w:rsidRDefault="00666428" w:rsidP="00080164">
      <w:pPr>
        <w:jc w:val="both"/>
        <w:rPr>
          <w:lang w:val="uk-UA"/>
        </w:rPr>
      </w:pPr>
      <w:r w:rsidRPr="00020BAE">
        <w:rPr>
          <w:lang w:val="uk-UA"/>
        </w:rPr>
        <w:t>3.4. До складу сил цивільного захисту Ланки ОТГ входять комунальні, об’єктові аварійно-рятувальні служби та аварійно-рятувальні служби громадських організацій; об’єктові та територіальні формування цивільного захисту; об’єктові та територіальні спеціалізовані служби цивільного захисту; добровільні формування цивільного захисту (у разі створення, оформлюється у вигляді додатка до Положення про Ланку ОТГ).</w:t>
      </w:r>
    </w:p>
    <w:p w:rsidR="00666428" w:rsidRPr="00020BAE" w:rsidRDefault="00666428" w:rsidP="00666428">
      <w:pPr>
        <w:jc w:val="center"/>
        <w:rPr>
          <w:b/>
          <w:lang w:val="uk-UA"/>
        </w:rPr>
      </w:pPr>
      <w:r w:rsidRPr="00020BAE">
        <w:rPr>
          <w:b/>
          <w:lang w:val="uk-UA"/>
        </w:rPr>
        <w:t>4. Режими функціонування</w:t>
      </w:r>
    </w:p>
    <w:p w:rsidR="00666428" w:rsidRPr="00020BAE" w:rsidRDefault="00666428" w:rsidP="00666428">
      <w:pPr>
        <w:jc w:val="both"/>
        <w:rPr>
          <w:lang w:val="uk-UA"/>
        </w:rPr>
      </w:pPr>
      <w:r w:rsidRPr="00020BAE">
        <w:rPr>
          <w:lang w:val="uk-UA"/>
        </w:rPr>
        <w:t>4.1.Залежно від масштабу і особливостей надзвичайної ситуації, що прогнозується або виникла, на території об'єднаної територіальної громади встановлюється один із таких режимів функціонування Ланки ОТГ:</w:t>
      </w:r>
    </w:p>
    <w:p w:rsidR="00666428" w:rsidRPr="00020BAE" w:rsidRDefault="00666428" w:rsidP="00666428">
      <w:pPr>
        <w:jc w:val="both"/>
        <w:rPr>
          <w:lang w:val="uk-UA"/>
        </w:rPr>
      </w:pPr>
      <w:r w:rsidRPr="00020BAE">
        <w:rPr>
          <w:lang w:val="uk-UA"/>
        </w:rPr>
        <w:t>повсякденного функціонування;</w:t>
      </w:r>
    </w:p>
    <w:p w:rsidR="00666428" w:rsidRPr="00020BAE" w:rsidRDefault="00666428" w:rsidP="00666428">
      <w:pPr>
        <w:jc w:val="both"/>
        <w:rPr>
          <w:lang w:val="uk-UA"/>
        </w:rPr>
      </w:pPr>
      <w:r w:rsidRPr="00020BAE">
        <w:rPr>
          <w:lang w:val="uk-UA"/>
        </w:rPr>
        <w:t>підвищеної готовності;</w:t>
      </w:r>
    </w:p>
    <w:p w:rsidR="00666428" w:rsidRPr="00020BAE" w:rsidRDefault="00666428" w:rsidP="00666428">
      <w:pPr>
        <w:jc w:val="both"/>
        <w:rPr>
          <w:lang w:val="uk-UA"/>
        </w:rPr>
      </w:pPr>
      <w:r w:rsidRPr="00020BAE">
        <w:rPr>
          <w:lang w:val="uk-UA"/>
        </w:rPr>
        <w:t>надзвичайної ситуації;</w:t>
      </w:r>
    </w:p>
    <w:p w:rsidR="00666428" w:rsidRPr="00020BAE" w:rsidRDefault="00666428" w:rsidP="00666428">
      <w:pPr>
        <w:jc w:val="both"/>
        <w:rPr>
          <w:lang w:val="uk-UA"/>
        </w:rPr>
      </w:pPr>
      <w:r w:rsidRPr="00020BAE">
        <w:rPr>
          <w:lang w:val="uk-UA"/>
        </w:rPr>
        <w:t>надзвичайного стану.</w:t>
      </w:r>
    </w:p>
    <w:p w:rsidR="00666428" w:rsidRPr="00020BAE" w:rsidRDefault="00666428" w:rsidP="00666428">
      <w:pPr>
        <w:jc w:val="both"/>
        <w:rPr>
          <w:lang w:val="uk-UA"/>
        </w:rPr>
      </w:pPr>
      <w:r w:rsidRPr="00020BAE">
        <w:rPr>
          <w:lang w:val="uk-UA"/>
        </w:rPr>
        <w:t>4.2. В умовах нормальної виробничо-промислової, радіаційної, хімічної, сейсмічної, гідрогеологічної, гідрометеорологічної, техногенної та пожежної обстановки та за відсутності епідемій, епізоотій, епіфітотій Ланка ОТГ функціонує в режимі повсякденного функціонування.</w:t>
      </w:r>
    </w:p>
    <w:p w:rsidR="00666428" w:rsidRPr="00020BAE" w:rsidRDefault="00666428" w:rsidP="00666428">
      <w:pPr>
        <w:jc w:val="both"/>
        <w:rPr>
          <w:lang w:val="uk-UA"/>
        </w:rPr>
      </w:pPr>
      <w:r w:rsidRPr="00020BAE">
        <w:rPr>
          <w:lang w:val="uk-UA"/>
        </w:rPr>
        <w:t>4.3. Основними завданнями, що виконуються Ланкою ОТГ у режимі повсякденного функціонування, є:</w:t>
      </w:r>
    </w:p>
    <w:p w:rsidR="00666428" w:rsidRPr="00020BAE" w:rsidRDefault="00666428" w:rsidP="00666428">
      <w:pPr>
        <w:jc w:val="both"/>
        <w:rPr>
          <w:lang w:val="uk-UA"/>
        </w:rPr>
      </w:pPr>
      <w:r w:rsidRPr="00020BAE">
        <w:rPr>
          <w:lang w:val="uk-UA"/>
        </w:rPr>
        <w:t>забезпечення спостереження, гідрометеорологічного прогнозування, здійснення контролю за станом навколишнього природного середовища та небезпечних процесів, що можуть призвести до виникнення надзвичайних ситуацій на потенційно небезпечних об’єктах, об’єктах підвищеної небезпеки і прилеглих до них територіях, а також на територіях, на яких існує загроза виникнення геологічних та гідрогеологічних явищ і процесів;</w:t>
      </w:r>
    </w:p>
    <w:p w:rsidR="00666428" w:rsidRPr="00020BAE" w:rsidRDefault="00666428" w:rsidP="00666428">
      <w:pPr>
        <w:jc w:val="both"/>
        <w:rPr>
          <w:lang w:val="uk-UA"/>
        </w:rPr>
      </w:pPr>
      <w:r w:rsidRPr="00020BAE">
        <w:rPr>
          <w:lang w:val="uk-UA"/>
        </w:rPr>
        <w:t>забезпечення здійснення планування заходів цивільного захисту;</w:t>
      </w:r>
    </w:p>
    <w:p w:rsidR="00666428" w:rsidRPr="00020BAE" w:rsidRDefault="00666428" w:rsidP="00666428">
      <w:pPr>
        <w:jc w:val="both"/>
        <w:rPr>
          <w:lang w:val="uk-UA"/>
        </w:rPr>
      </w:pPr>
      <w:r w:rsidRPr="00020BAE">
        <w:rPr>
          <w:lang w:val="uk-UA"/>
        </w:rPr>
        <w:t>здійснення цілодобового чергування пожежно-рятувальних підрозділів (у разі створення);</w:t>
      </w:r>
    </w:p>
    <w:p w:rsidR="00666428" w:rsidRPr="00020BAE" w:rsidRDefault="00666428" w:rsidP="00666428">
      <w:pPr>
        <w:jc w:val="both"/>
        <w:rPr>
          <w:lang w:val="uk-UA"/>
        </w:rPr>
      </w:pPr>
      <w:r w:rsidRPr="00020BAE">
        <w:rPr>
          <w:lang w:val="uk-UA"/>
        </w:rPr>
        <w:lastRenderedPageBreak/>
        <w:t>розроблення і виконання цільових та науково-технічних програм запобігання виникненню надзвичайних ситуацій і зменшення можливих втрат;</w:t>
      </w:r>
    </w:p>
    <w:p w:rsidR="00666428" w:rsidRPr="00020BAE" w:rsidRDefault="00666428" w:rsidP="00666428">
      <w:pPr>
        <w:jc w:val="both"/>
        <w:rPr>
          <w:lang w:val="uk-UA"/>
        </w:rPr>
      </w:pPr>
      <w:r w:rsidRPr="00020BAE">
        <w:rPr>
          <w:lang w:val="uk-UA"/>
        </w:rPr>
        <w:t>здійснення планових заходів щодо запобігання виникненню надзвичайних ситуацій, забезпечення безпеки та захисту населення і територій від таких ситуацій, а також заходів щодо підготовки до дій за призначенням органів управління та сил цивільного захисту;</w:t>
      </w:r>
    </w:p>
    <w:p w:rsidR="00666428" w:rsidRPr="00020BAE" w:rsidRDefault="00666428" w:rsidP="00666428">
      <w:pPr>
        <w:jc w:val="both"/>
        <w:rPr>
          <w:lang w:val="uk-UA"/>
        </w:rPr>
      </w:pPr>
      <w:r w:rsidRPr="00020BAE">
        <w:rPr>
          <w:lang w:val="uk-UA"/>
        </w:rPr>
        <w:t>забезпечення готовності органів управління та сил цивільного захисту до дій за призначенням;</w:t>
      </w:r>
    </w:p>
    <w:p w:rsidR="00666428" w:rsidRPr="00020BAE" w:rsidRDefault="00666428" w:rsidP="00666428">
      <w:pPr>
        <w:jc w:val="both"/>
        <w:rPr>
          <w:lang w:val="uk-UA"/>
        </w:rPr>
      </w:pPr>
      <w:r w:rsidRPr="00020BAE">
        <w:rPr>
          <w:lang w:val="uk-UA"/>
        </w:rPr>
        <w:t>організація підготовки фахівців цивільного захисту, підготовка керівного складу та фахівців, діяльність яких пов'язана з організацією і здійсненням заходів щодо цивільного захисту, навчання населення діям у разі виникнення надзвичайних ситуацій;</w:t>
      </w:r>
    </w:p>
    <w:p w:rsidR="00666428" w:rsidRPr="00020BAE" w:rsidRDefault="00666428" w:rsidP="00666428">
      <w:pPr>
        <w:jc w:val="both"/>
        <w:rPr>
          <w:lang w:val="uk-UA"/>
        </w:rPr>
      </w:pPr>
      <w:r w:rsidRPr="00020BAE">
        <w:rPr>
          <w:lang w:val="uk-UA"/>
        </w:rPr>
        <w:t>створення і поновлення матеріальних резервів для запобігання виникненню надзвичайних ситуацій, ліквідації їх наслідків;</w:t>
      </w:r>
    </w:p>
    <w:p w:rsidR="00666428" w:rsidRPr="00020BAE" w:rsidRDefault="00666428" w:rsidP="00666428">
      <w:pPr>
        <w:jc w:val="both"/>
        <w:rPr>
          <w:lang w:val="uk-UA"/>
        </w:rPr>
      </w:pPr>
      <w:r w:rsidRPr="00020BAE">
        <w:rPr>
          <w:lang w:val="uk-UA"/>
        </w:rPr>
        <w:t>організація та проведення моніторингу надзвичайних ситуацій, визначення ризиків їх виникнення;</w:t>
      </w:r>
    </w:p>
    <w:p w:rsidR="00666428" w:rsidRPr="00020BAE" w:rsidRDefault="00666428" w:rsidP="00666428">
      <w:pPr>
        <w:jc w:val="both"/>
        <w:rPr>
          <w:lang w:val="uk-UA"/>
        </w:rPr>
      </w:pPr>
      <w:r w:rsidRPr="00020BAE">
        <w:rPr>
          <w:lang w:val="uk-UA"/>
        </w:rPr>
        <w:t>підтримання у готовності автоматизованих систем централізованого оповіщення про загрозу або виникнення надзвичайних ситуацій (у разі наявності).</w:t>
      </w:r>
    </w:p>
    <w:p w:rsidR="00666428" w:rsidRPr="00020BAE" w:rsidRDefault="00666428" w:rsidP="00666428">
      <w:pPr>
        <w:jc w:val="both"/>
        <w:rPr>
          <w:lang w:val="uk-UA"/>
        </w:rPr>
      </w:pPr>
      <w:r w:rsidRPr="00020BAE">
        <w:rPr>
          <w:lang w:val="uk-UA"/>
        </w:rPr>
        <w:t>4.4. Підставами для тимчасового введення в межах об'єднаної територіальної громади для Ланки ОТГ режиму підвищеної готовності є загроза виникнення надзвичайної ситуації.</w:t>
      </w:r>
    </w:p>
    <w:p w:rsidR="00666428" w:rsidRPr="00020BAE" w:rsidRDefault="00666428" w:rsidP="00666428">
      <w:pPr>
        <w:jc w:val="both"/>
        <w:rPr>
          <w:lang w:val="uk-UA"/>
        </w:rPr>
      </w:pPr>
      <w:r w:rsidRPr="00020BAE">
        <w:rPr>
          <w:lang w:val="uk-UA"/>
        </w:rPr>
        <w:t>4.5. Основними завданнями, що виконуються Ланкою ОТГ у режимі підвищеної готовності, є:</w:t>
      </w:r>
    </w:p>
    <w:p w:rsidR="00666428" w:rsidRPr="00020BAE" w:rsidRDefault="00666428" w:rsidP="00666428">
      <w:pPr>
        <w:jc w:val="both"/>
        <w:rPr>
          <w:lang w:val="uk-UA"/>
        </w:rPr>
      </w:pPr>
      <w:r w:rsidRPr="00020BAE">
        <w:rPr>
          <w:lang w:val="uk-UA"/>
        </w:rPr>
        <w:t>здійснення оповіщення органів управління та сил цивільного захисту, а також населення про загрозу виникнення надзвичайної ситуації та інформування його про дії у можливій зоні надзвичайної ситуації;</w:t>
      </w:r>
    </w:p>
    <w:p w:rsidR="00666428" w:rsidRPr="00020BAE" w:rsidRDefault="00666428" w:rsidP="00666428">
      <w:pPr>
        <w:jc w:val="both"/>
        <w:rPr>
          <w:lang w:val="uk-UA"/>
        </w:rPr>
      </w:pPr>
      <w:r w:rsidRPr="00020BAE">
        <w:rPr>
          <w:lang w:val="uk-UA"/>
        </w:rPr>
        <w:t>здійснення заходів щодо виявлення причин погіршення обстановки та підготовки пропозицій щодо її нормалізації;</w:t>
      </w:r>
    </w:p>
    <w:p w:rsidR="00666428" w:rsidRPr="00020BAE" w:rsidRDefault="00666428" w:rsidP="00666428">
      <w:pPr>
        <w:jc w:val="both"/>
        <w:rPr>
          <w:lang w:val="uk-UA"/>
        </w:rPr>
      </w:pPr>
      <w:r w:rsidRPr="00020BAE">
        <w:rPr>
          <w:lang w:val="uk-UA"/>
        </w:rPr>
        <w:t>посилення спостереження та контролю за гідрометеорологічною обстановкою, ситуацією на потенційно небезпечних об'єктах, території об'єкта підвищеної небезпеки та/або за його межами, території, на якій існує загроза виникнення геологічних та гідрогеологічних явищ і процесів, а також здійснення постійного прогнозування можливості виникнення надзвичайних ситуацій та їх масштабів;</w:t>
      </w:r>
    </w:p>
    <w:p w:rsidR="00666428" w:rsidRPr="00020BAE" w:rsidRDefault="00666428" w:rsidP="00666428">
      <w:pPr>
        <w:jc w:val="both"/>
        <w:rPr>
          <w:lang w:val="uk-UA"/>
        </w:rPr>
      </w:pPr>
      <w:r w:rsidRPr="00020BAE">
        <w:rPr>
          <w:lang w:val="uk-UA"/>
        </w:rPr>
        <w:t>уточнення (у разі потреби) планів реагування на надзвичайні ситуації, здійснення заходів щодо запобігання їх виникненню;</w:t>
      </w:r>
    </w:p>
    <w:p w:rsidR="00666428" w:rsidRPr="00020BAE" w:rsidRDefault="00666428" w:rsidP="00666428">
      <w:pPr>
        <w:jc w:val="both"/>
        <w:rPr>
          <w:lang w:val="uk-UA"/>
        </w:rPr>
      </w:pPr>
      <w:r w:rsidRPr="00020BAE">
        <w:rPr>
          <w:lang w:val="uk-UA"/>
        </w:rPr>
        <w:t>уточнення та здійснення заходів щодо захисту населення і територій від можливих надзвичайних ситуацій;</w:t>
      </w:r>
    </w:p>
    <w:p w:rsidR="00666428" w:rsidRPr="00020BAE" w:rsidRDefault="00666428" w:rsidP="00666428">
      <w:pPr>
        <w:jc w:val="both"/>
        <w:rPr>
          <w:lang w:val="uk-UA"/>
        </w:rPr>
      </w:pPr>
      <w:r w:rsidRPr="00020BAE">
        <w:rPr>
          <w:lang w:val="uk-UA"/>
        </w:rPr>
        <w:t>приведення у готовність наявних сил і засобів цивільного захисту, залучення у разі потреби додаткових сил і засобів.</w:t>
      </w:r>
    </w:p>
    <w:p w:rsidR="00666428" w:rsidRPr="00020BAE" w:rsidRDefault="00666428" w:rsidP="00666428">
      <w:pPr>
        <w:jc w:val="both"/>
        <w:rPr>
          <w:lang w:val="uk-UA"/>
        </w:rPr>
      </w:pPr>
      <w:r w:rsidRPr="00020BAE">
        <w:rPr>
          <w:lang w:val="uk-UA"/>
        </w:rPr>
        <w:t>4.6. Підставами для тимчасового введення в межах об'єднаної територіальної громади для Ланки ОТГ режиму надзвичайної ситуації є</w:t>
      </w:r>
      <w:bookmarkStart w:id="104" w:name="n95"/>
      <w:bookmarkEnd w:id="104"/>
      <w:r w:rsidRPr="00020BAE">
        <w:rPr>
          <w:lang w:val="uk-UA"/>
        </w:rPr>
        <w:t xml:space="preserve"> виникнення надзвичайної ситуації.</w:t>
      </w:r>
    </w:p>
    <w:p w:rsidR="00666428" w:rsidRPr="00020BAE" w:rsidRDefault="00666428" w:rsidP="00666428">
      <w:pPr>
        <w:jc w:val="both"/>
        <w:rPr>
          <w:lang w:val="uk-UA"/>
        </w:rPr>
      </w:pPr>
      <w:bookmarkStart w:id="105" w:name="n97"/>
      <w:bookmarkEnd w:id="105"/>
      <w:r w:rsidRPr="00020BAE">
        <w:rPr>
          <w:lang w:val="uk-UA"/>
        </w:rPr>
        <w:t>4.7. Основними завданнями, що виконуються територіальною підсистемою у режимі надзвичайної ситуації, є:</w:t>
      </w:r>
    </w:p>
    <w:p w:rsidR="00666428" w:rsidRPr="00020BAE" w:rsidRDefault="00666428" w:rsidP="00666428">
      <w:pPr>
        <w:jc w:val="both"/>
        <w:rPr>
          <w:lang w:val="uk-UA"/>
        </w:rPr>
      </w:pPr>
      <w:r w:rsidRPr="00020BAE">
        <w:rPr>
          <w:lang w:val="uk-UA"/>
        </w:rPr>
        <w:t>введення в дію планів реагування на надзвичайні ситуації;</w:t>
      </w:r>
    </w:p>
    <w:p w:rsidR="00666428" w:rsidRPr="00020BAE" w:rsidRDefault="00666428" w:rsidP="00666428">
      <w:pPr>
        <w:jc w:val="both"/>
        <w:rPr>
          <w:lang w:val="uk-UA"/>
        </w:rPr>
      </w:pPr>
      <w:r w:rsidRPr="00020BAE">
        <w:rPr>
          <w:lang w:val="uk-UA"/>
        </w:rPr>
        <w:t>здійснення оповіщення органів управління та сил цивільного захисту, а також населення про виникнення надзвичайної ситуації та інформування його про дії в умовах такої ситуації;</w:t>
      </w:r>
    </w:p>
    <w:p w:rsidR="00666428" w:rsidRPr="00020BAE" w:rsidRDefault="00666428" w:rsidP="00666428">
      <w:pPr>
        <w:jc w:val="both"/>
        <w:rPr>
          <w:lang w:val="uk-UA"/>
        </w:rPr>
      </w:pPr>
      <w:r w:rsidRPr="00020BAE">
        <w:rPr>
          <w:lang w:val="uk-UA"/>
        </w:rPr>
        <w:t>призначення керівника робіт з ліквідації наслідків надзвичайної ситуації та утворення у разі потреби спеціальної комісії з ліквідації наслідків надзвичайної ситуації;</w:t>
      </w:r>
    </w:p>
    <w:p w:rsidR="00666428" w:rsidRPr="00020BAE" w:rsidRDefault="00666428" w:rsidP="00666428">
      <w:pPr>
        <w:jc w:val="both"/>
        <w:rPr>
          <w:lang w:val="uk-UA"/>
        </w:rPr>
      </w:pPr>
      <w:r w:rsidRPr="00020BAE">
        <w:rPr>
          <w:lang w:val="uk-UA"/>
        </w:rPr>
        <w:t>визначення зони надзвичайної ситуації;</w:t>
      </w:r>
    </w:p>
    <w:p w:rsidR="00666428" w:rsidRPr="00020BAE" w:rsidRDefault="00666428" w:rsidP="00666428">
      <w:pPr>
        <w:jc w:val="both"/>
        <w:rPr>
          <w:lang w:val="uk-UA"/>
        </w:rPr>
      </w:pPr>
      <w:r w:rsidRPr="00020BAE">
        <w:rPr>
          <w:lang w:val="uk-UA"/>
        </w:rPr>
        <w:t>здійснення постійного прогнозування зони можливого поширення надзвичайної ситуації та масштабів можливих наслідків;</w:t>
      </w:r>
    </w:p>
    <w:p w:rsidR="00666428" w:rsidRPr="00020BAE" w:rsidRDefault="00666428" w:rsidP="00666428">
      <w:pPr>
        <w:jc w:val="both"/>
        <w:rPr>
          <w:lang w:val="uk-UA"/>
        </w:rPr>
      </w:pPr>
      <w:r w:rsidRPr="00020BAE">
        <w:rPr>
          <w:lang w:val="uk-UA"/>
        </w:rPr>
        <w:t>організація робіт з локалізації і ліквідації наслідків надзвичайної ситуації, залучення для цього необхідних сил і засобів;</w:t>
      </w:r>
    </w:p>
    <w:p w:rsidR="00666428" w:rsidRPr="00020BAE" w:rsidRDefault="00666428" w:rsidP="00666428">
      <w:pPr>
        <w:jc w:val="both"/>
        <w:rPr>
          <w:lang w:val="uk-UA"/>
        </w:rPr>
      </w:pPr>
      <w:r w:rsidRPr="00020BAE">
        <w:rPr>
          <w:lang w:val="uk-UA"/>
        </w:rPr>
        <w:t>організація та здійснення заходів щодо життєзабезпечення постраждалого населення;</w:t>
      </w:r>
    </w:p>
    <w:p w:rsidR="00666428" w:rsidRPr="00020BAE" w:rsidRDefault="00666428" w:rsidP="00666428">
      <w:pPr>
        <w:jc w:val="both"/>
        <w:rPr>
          <w:lang w:val="uk-UA"/>
        </w:rPr>
      </w:pPr>
      <w:r w:rsidRPr="00020BAE">
        <w:rPr>
          <w:lang w:val="uk-UA"/>
        </w:rPr>
        <w:t>організація та здійснення (у разі потреби) евакуаційних заходів;</w:t>
      </w:r>
    </w:p>
    <w:p w:rsidR="00666428" w:rsidRPr="00020BAE" w:rsidRDefault="00666428" w:rsidP="00666428">
      <w:pPr>
        <w:jc w:val="both"/>
        <w:rPr>
          <w:lang w:val="uk-UA"/>
        </w:rPr>
      </w:pPr>
      <w:r w:rsidRPr="00020BAE">
        <w:rPr>
          <w:lang w:val="uk-UA"/>
        </w:rPr>
        <w:t>організація і здійснення радіаційного, хімічного, біологічного, інженерного та медичного захисту населення і територій від наслідків надзвичайної ситуації;</w:t>
      </w:r>
    </w:p>
    <w:p w:rsidR="00666428" w:rsidRPr="00020BAE" w:rsidRDefault="00666428" w:rsidP="00666428">
      <w:pPr>
        <w:jc w:val="both"/>
        <w:rPr>
          <w:lang w:val="uk-UA"/>
        </w:rPr>
      </w:pPr>
      <w:r w:rsidRPr="00020BAE">
        <w:rPr>
          <w:lang w:val="uk-UA"/>
        </w:rPr>
        <w:lastRenderedPageBreak/>
        <w:t>здійснення безперервного контролю за розвитком надзвичайної ситуації та обстановкою на аварійних об'єктах і прилеглих до них територіях;</w:t>
      </w:r>
    </w:p>
    <w:p w:rsidR="00666428" w:rsidRPr="00020BAE" w:rsidRDefault="00666428" w:rsidP="00666428">
      <w:pPr>
        <w:jc w:val="both"/>
        <w:rPr>
          <w:lang w:val="uk-UA"/>
        </w:rPr>
      </w:pPr>
      <w:r w:rsidRPr="00020BAE">
        <w:rPr>
          <w:lang w:val="uk-UA"/>
        </w:rPr>
        <w:t>інформування органів управління цивільного захисту та населення про розвиток надзвичайної ситуації та заходи, що здійснюються.</w:t>
      </w:r>
    </w:p>
    <w:p w:rsidR="00666428" w:rsidRPr="00020BAE" w:rsidRDefault="00666428" w:rsidP="00666428">
      <w:pPr>
        <w:jc w:val="both"/>
        <w:rPr>
          <w:lang w:val="uk-UA"/>
        </w:rPr>
      </w:pPr>
      <w:r w:rsidRPr="00020BAE">
        <w:rPr>
          <w:lang w:val="uk-UA"/>
        </w:rPr>
        <w:t>4.8. Режим підвищеної готовності та режим надзвичайної ситуації вводиться розпорядженням голови ОТГ.</w:t>
      </w:r>
    </w:p>
    <w:p w:rsidR="00666428" w:rsidRPr="00020BAE" w:rsidRDefault="00666428" w:rsidP="00666428">
      <w:pPr>
        <w:jc w:val="both"/>
        <w:rPr>
          <w:lang w:val="uk-UA"/>
        </w:rPr>
      </w:pPr>
      <w:r w:rsidRPr="00020BAE">
        <w:rPr>
          <w:lang w:val="uk-UA"/>
        </w:rPr>
        <w:t>У період дії надзвичайного стану, в разі його введення, Ланка ОТГ функціонує відповідно до вимог Кодексу цивільного захисту України та з урахуванням особливостей, що визначаються згідно із Законом України "Про правовий режим надзвичайного стану" та іншими нормативно-правовими актами України.</w:t>
      </w:r>
    </w:p>
    <w:p w:rsidR="00666428" w:rsidRPr="00020BAE" w:rsidRDefault="00666428" w:rsidP="00666428">
      <w:pPr>
        <w:jc w:val="both"/>
        <w:rPr>
          <w:lang w:val="uk-UA"/>
        </w:rPr>
      </w:pPr>
      <w:r w:rsidRPr="00020BAE">
        <w:rPr>
          <w:lang w:val="uk-UA"/>
        </w:rPr>
        <w:t>В особливий період Ланка ОТГ функціонує відповідно до вимог Кодексу цивільного захисту України та з урахуванням особливостей, що визначаються згідно із Законами України "Про правовий режим воєнного стану", "Про мобілізаційну підготовку та мобілізацію", а також іншими нормативно-правовими актами України.</w:t>
      </w:r>
    </w:p>
    <w:p w:rsidR="00666428" w:rsidRPr="00020BAE" w:rsidRDefault="00666428" w:rsidP="00666428">
      <w:pPr>
        <w:jc w:val="center"/>
        <w:rPr>
          <w:b/>
          <w:lang w:val="uk-UA"/>
        </w:rPr>
      </w:pPr>
      <w:r w:rsidRPr="00020BAE">
        <w:rPr>
          <w:b/>
          <w:lang w:val="uk-UA"/>
        </w:rPr>
        <w:t>5. Планування діяльності Ланки ОТГ</w:t>
      </w:r>
    </w:p>
    <w:p w:rsidR="00666428" w:rsidRPr="00020BAE" w:rsidRDefault="00666428" w:rsidP="00666428">
      <w:pPr>
        <w:jc w:val="both"/>
        <w:rPr>
          <w:lang w:val="uk-UA"/>
        </w:rPr>
      </w:pPr>
      <w:r w:rsidRPr="00020BAE">
        <w:rPr>
          <w:lang w:val="uk-UA"/>
        </w:rPr>
        <w:t>5.1. Для організації діяльності Ланки ОТГ розпорядженням голови затверджується план основних заходів цивільного захисту на рік.</w:t>
      </w:r>
    </w:p>
    <w:p w:rsidR="00666428" w:rsidRPr="00020BAE" w:rsidRDefault="00666428" w:rsidP="00666428">
      <w:pPr>
        <w:jc w:val="both"/>
        <w:rPr>
          <w:lang w:val="uk-UA"/>
        </w:rPr>
      </w:pPr>
      <w:r w:rsidRPr="00020BAE">
        <w:rPr>
          <w:lang w:val="uk-UA"/>
        </w:rPr>
        <w:t>5.2. Для здійснення заходів щодо ліквідації наслідків надзвичайних ситуацій підрозділом з питань цивільного захисту ради об'єднаної територіальної громади у взаємодії з іншими структурними підрозділами ради об'єднаної територіальної громади розробляються плани реагування на надзвичайні ситуації.</w:t>
      </w:r>
    </w:p>
    <w:p w:rsidR="00666428" w:rsidRPr="00020BAE" w:rsidRDefault="00666428" w:rsidP="00666428">
      <w:pPr>
        <w:jc w:val="both"/>
        <w:rPr>
          <w:lang w:val="uk-UA"/>
        </w:rPr>
      </w:pPr>
      <w:r w:rsidRPr="00020BAE">
        <w:rPr>
          <w:lang w:val="uk-UA"/>
        </w:rPr>
        <w:t>5.3.Функціонування ланки ОТГ в особливий період здійснюється відповідно до планів цивільного захисту на особливий період.</w:t>
      </w:r>
    </w:p>
    <w:p w:rsidR="00666428" w:rsidRPr="00020BAE" w:rsidRDefault="00666428" w:rsidP="00666428">
      <w:pPr>
        <w:jc w:val="both"/>
        <w:rPr>
          <w:lang w:val="uk-UA"/>
        </w:rPr>
      </w:pPr>
      <w:r w:rsidRPr="00020BAE">
        <w:rPr>
          <w:lang w:val="uk-UA"/>
        </w:rPr>
        <w:t>5.4. З метою організації заходів щодо ліквідації наслідків надзвичайних ситуацій на об'єктах підвищеної небезпеки розробляються плани локалізації і ліквідації наслідків аварій на таких об'єктах.</w:t>
      </w:r>
    </w:p>
    <w:p w:rsidR="00666428" w:rsidRPr="00020BAE" w:rsidRDefault="00666428" w:rsidP="00666428">
      <w:pPr>
        <w:jc w:val="both"/>
        <w:rPr>
          <w:lang w:val="uk-UA"/>
        </w:rPr>
      </w:pPr>
      <w:r w:rsidRPr="00020BAE">
        <w:rPr>
          <w:lang w:val="uk-UA"/>
        </w:rPr>
        <w:t>5.5. З метою організації взаємодії між органами управління та силами цивільного захисту Ланки ОТГ під час ліквідації наслідків конкретних надзвичайних ситуацій зазначеними органами управління та силами цивільного захисту відпрацьовуються плани такої взаємодії.</w:t>
      </w:r>
    </w:p>
    <w:p w:rsidR="00666428" w:rsidRPr="00020BAE" w:rsidRDefault="00666428" w:rsidP="00666428">
      <w:pPr>
        <w:jc w:val="both"/>
        <w:rPr>
          <w:lang w:val="uk-UA"/>
        </w:rPr>
      </w:pPr>
      <w:r w:rsidRPr="00020BAE">
        <w:rPr>
          <w:lang w:val="uk-UA"/>
        </w:rPr>
        <w:t xml:space="preserve">5.6. Організаційно-методичне керівництво плануванням діяльності Ланки ОТГ здійснюється територіальним органом ДСНС України у </w:t>
      </w:r>
      <w:r w:rsidR="005D7DD4" w:rsidRPr="00020BAE">
        <w:rPr>
          <w:lang w:val="uk-UA"/>
        </w:rPr>
        <w:t xml:space="preserve">Київській </w:t>
      </w:r>
      <w:r w:rsidRPr="00020BAE">
        <w:rPr>
          <w:lang w:val="uk-UA"/>
        </w:rPr>
        <w:t xml:space="preserve"> області та управлінням з питань надзвичайних ситуацій облдержадміністрації.</w:t>
      </w:r>
    </w:p>
    <w:p w:rsidR="00666428" w:rsidRPr="00020BAE" w:rsidRDefault="00666428" w:rsidP="00666428">
      <w:pPr>
        <w:jc w:val="center"/>
        <w:rPr>
          <w:b/>
          <w:lang w:val="uk-UA"/>
        </w:rPr>
      </w:pPr>
      <w:r w:rsidRPr="00020BAE">
        <w:rPr>
          <w:b/>
          <w:lang w:val="uk-UA"/>
        </w:rPr>
        <w:t>6. Моніторинг і прогнозування надзвичайних ситуацій</w:t>
      </w:r>
    </w:p>
    <w:p w:rsidR="00666428" w:rsidRPr="00020BAE" w:rsidRDefault="00666428" w:rsidP="00666428">
      <w:pPr>
        <w:jc w:val="both"/>
        <w:rPr>
          <w:lang w:val="uk-UA"/>
        </w:rPr>
      </w:pPr>
      <w:r w:rsidRPr="00020BAE">
        <w:rPr>
          <w:lang w:val="uk-UA"/>
        </w:rPr>
        <w:t>6.1. З метою забезпечення здійснення заходів у Ланці ОТГ щодо запобігання виникненню надзвичайних ситуацій проводиться постійний моніторинг і прогнозування таких ситуацій.</w:t>
      </w:r>
    </w:p>
    <w:p w:rsidR="00666428" w:rsidRPr="00020BAE" w:rsidRDefault="00666428" w:rsidP="00666428">
      <w:pPr>
        <w:jc w:val="center"/>
        <w:rPr>
          <w:b/>
          <w:lang w:val="uk-UA"/>
        </w:rPr>
      </w:pPr>
      <w:r w:rsidRPr="00020BAE">
        <w:rPr>
          <w:b/>
          <w:lang w:val="uk-UA"/>
        </w:rPr>
        <w:t>7. Оповіщення та інформування про загрозу виникнення або виникнення надзвичайних ситуацій</w:t>
      </w:r>
    </w:p>
    <w:p w:rsidR="00666428" w:rsidRPr="00020BAE" w:rsidRDefault="00666428" w:rsidP="00666428">
      <w:pPr>
        <w:jc w:val="both"/>
        <w:rPr>
          <w:lang w:val="uk-UA"/>
        </w:rPr>
      </w:pPr>
      <w:r w:rsidRPr="00020BAE">
        <w:rPr>
          <w:lang w:val="uk-UA"/>
        </w:rPr>
        <w:t>7.1. Оповіщення та інформування про загрозу виникнення або виникнення надзвичайних ситуацій здійснюється органами місцевої влади, керівниками об’єктів господарської діяльності.</w:t>
      </w:r>
    </w:p>
    <w:p w:rsidR="00666428" w:rsidRPr="00020BAE" w:rsidRDefault="00666428" w:rsidP="00666428">
      <w:pPr>
        <w:jc w:val="both"/>
        <w:rPr>
          <w:lang w:val="uk-UA"/>
        </w:rPr>
      </w:pPr>
      <w:r w:rsidRPr="00020BAE">
        <w:rPr>
          <w:lang w:val="uk-UA"/>
        </w:rPr>
        <w:t>7.2. Оповіщення про загрозу виникнення або виникнення надзвичайних ситуацій полягає у своєчасному доведенні відповідної інформації до органів управління цивільного захисту, сил</w:t>
      </w:r>
      <w:r w:rsidR="00080164" w:rsidRPr="00020BAE">
        <w:rPr>
          <w:lang w:val="uk-UA"/>
        </w:rPr>
        <w:t xml:space="preserve"> </w:t>
      </w:r>
      <w:r w:rsidRPr="00020BAE">
        <w:rPr>
          <w:lang w:val="uk-UA"/>
        </w:rPr>
        <w:t>цивільного захисту, суб’єктів господарювання, що належать до Ланки ОТГ, та населення і забезпечується шляхом використання автоматизованої системи оповіщення цивільного захисту, локальних та об’єктових систем оповіщення.</w:t>
      </w:r>
    </w:p>
    <w:p w:rsidR="00666428" w:rsidRPr="00020BAE" w:rsidRDefault="00666428" w:rsidP="00666428">
      <w:pPr>
        <w:jc w:val="both"/>
        <w:rPr>
          <w:lang w:val="uk-UA"/>
        </w:rPr>
      </w:pPr>
      <w:r w:rsidRPr="00020BAE">
        <w:rPr>
          <w:lang w:val="uk-UA"/>
        </w:rPr>
        <w:t>7.3. Підрозділ з питань цивільного захисту забезпечує збір та аналіз інформації про загрозу виникнення або виникнення надзвичайних ситуацій, розвиток, хід ліквідації їх наслідків та надання населенню через засоби масової інформації оперативної інформації щодо захисту від надзвичайних ситуацій.</w:t>
      </w:r>
    </w:p>
    <w:p w:rsidR="00666428" w:rsidRPr="00020BAE" w:rsidRDefault="00666428" w:rsidP="00666428">
      <w:pPr>
        <w:jc w:val="center"/>
        <w:rPr>
          <w:b/>
          <w:lang w:val="uk-UA"/>
        </w:rPr>
      </w:pPr>
      <w:r w:rsidRPr="00020BAE">
        <w:rPr>
          <w:b/>
          <w:lang w:val="uk-UA"/>
        </w:rPr>
        <w:t>8. Реагування на надзвичайні ситуації та ліквідація їх наслідків</w:t>
      </w:r>
    </w:p>
    <w:p w:rsidR="00666428" w:rsidRPr="00020BAE" w:rsidRDefault="00666428" w:rsidP="00666428">
      <w:pPr>
        <w:jc w:val="both"/>
        <w:rPr>
          <w:lang w:val="uk-UA"/>
        </w:rPr>
      </w:pPr>
      <w:r w:rsidRPr="00020BAE">
        <w:rPr>
          <w:lang w:val="uk-UA"/>
        </w:rPr>
        <w:t xml:space="preserve">8.1. Для координації робіт з ліквідації наслідків надзвичайних ситуацій, залучення сил та засобів цивільного захисту Ланки ОТГ та функціональних підсистем ЄДСЦЗ створюється комісія з питань техногенно-екологічної безпеки і надзвичайних ситуацій. У разі потреби </w:t>
      </w:r>
      <w:r w:rsidRPr="00020BAE">
        <w:rPr>
          <w:lang w:val="uk-UA"/>
        </w:rPr>
        <w:lastRenderedPageBreak/>
        <w:t>рішенням виконавчого комітету ради ОТГ утворюється спеціальна комісія з ліквідації надзвичайних ситуацій.</w:t>
      </w:r>
    </w:p>
    <w:p w:rsidR="00666428" w:rsidRPr="00020BAE" w:rsidRDefault="00666428" w:rsidP="00666428">
      <w:pPr>
        <w:jc w:val="both"/>
        <w:rPr>
          <w:lang w:val="uk-UA"/>
        </w:rPr>
      </w:pPr>
      <w:r w:rsidRPr="00020BAE">
        <w:rPr>
          <w:lang w:val="uk-UA"/>
        </w:rPr>
        <w:t>8.2. Керівництво проведенням аварійно-рятувальних та інших невідкладних робіт під час ліквідації наслідків надзвичайних ситуацій та управління силами цивільного захисту, що залучаються до таких робіт, здійснює керівник робіт з ліквідації наслідків надзвичайних ситуацій. </w:t>
      </w:r>
    </w:p>
    <w:p w:rsidR="00666428" w:rsidRPr="00020BAE" w:rsidRDefault="00666428" w:rsidP="00666428">
      <w:pPr>
        <w:jc w:val="both"/>
        <w:rPr>
          <w:lang w:val="uk-UA"/>
        </w:rPr>
      </w:pPr>
      <w:r w:rsidRPr="00020BAE">
        <w:rPr>
          <w:lang w:val="uk-UA"/>
        </w:rPr>
        <w:t>Для безпосередньої організації і координації аварійно-рятувальних та інших невідкладних робіт з ліквідації наслідків надзвичайної ситуації утворюється штаб з ліквідації наслідків надзвичайної ситуації, який є робочим органом керівника робіт з ліквідації наслідків надзвичайної ситуації. Рішення про утворення та ліквідацію такого штабу, його склад, приймає керівник робіт з ліквідації наслідків надзвичайної ситуації.</w:t>
      </w:r>
    </w:p>
    <w:p w:rsidR="00666428" w:rsidRPr="00020BAE" w:rsidRDefault="00666428" w:rsidP="00666428">
      <w:pPr>
        <w:jc w:val="both"/>
        <w:rPr>
          <w:lang w:val="uk-UA"/>
        </w:rPr>
      </w:pPr>
      <w:r w:rsidRPr="00020BAE">
        <w:rPr>
          <w:lang w:val="uk-UA"/>
        </w:rPr>
        <w:t>8.3. Залучення сил цивільного захисту до ліквідації наслідків надзвичайних ситуацій здійснюється згідно з планами реагування на надзвичайні ситуації, планами локалізації і ліквідації наслідків аварії на об'єктах підвищеної небезпеки, а також планами залучення сил та засобів на гасіння пожеж.</w:t>
      </w:r>
    </w:p>
    <w:p w:rsidR="00666428" w:rsidRPr="00020BAE" w:rsidRDefault="00666428" w:rsidP="00666428">
      <w:pPr>
        <w:jc w:val="both"/>
        <w:rPr>
          <w:lang w:val="uk-UA"/>
        </w:rPr>
      </w:pPr>
      <w:r w:rsidRPr="00020BAE">
        <w:rPr>
          <w:lang w:val="uk-UA"/>
        </w:rPr>
        <w:t>8.4. До робіт із запобігання виникненню надзвичайних ситуацій та ліквідації їх наслідків можуть залучатися на добровільних або договірних засадах громадські об'єднання (добровільні формування цивільного захисту) за наявності в учасників, які залучаються до таких робіт, відповідного рівня підготовки у порядку, визначеному керівництвом такого об'єднання або керівником робіт з ліквідації наслідків надзвичайної ситуації.</w:t>
      </w:r>
    </w:p>
    <w:p w:rsidR="00666428" w:rsidRPr="00020BAE" w:rsidRDefault="00666428" w:rsidP="00666428">
      <w:pPr>
        <w:jc w:val="both"/>
        <w:rPr>
          <w:lang w:val="uk-UA"/>
        </w:rPr>
      </w:pPr>
      <w:r w:rsidRPr="00020BAE">
        <w:rPr>
          <w:lang w:val="uk-UA"/>
        </w:rPr>
        <w:t>8.5. Сили цивільного захисту, крім добровільних формувань цивільного захисту, укомплектовуються персоналом (кадрами) та забезпечуються засобами цивільного захисту з урахуванням необхідності проведення робіт в автономному режимі протягом не менше трьох діб за рахунок суб'єктів господарювання об'єднаної територіальної громади, які їх створюють.</w:t>
      </w:r>
    </w:p>
    <w:p w:rsidR="00666428" w:rsidRPr="00020BAE" w:rsidRDefault="00666428" w:rsidP="00666428">
      <w:pPr>
        <w:jc w:val="center"/>
        <w:rPr>
          <w:b/>
          <w:lang w:val="uk-UA"/>
        </w:rPr>
      </w:pPr>
      <w:r w:rsidRPr="00020BAE">
        <w:rPr>
          <w:b/>
          <w:lang w:val="uk-UA"/>
        </w:rPr>
        <w:t>9. Взаємодія органів управління та сил цивільного захисту</w:t>
      </w:r>
    </w:p>
    <w:p w:rsidR="00666428" w:rsidRPr="00020BAE" w:rsidRDefault="00666428" w:rsidP="00666428">
      <w:pPr>
        <w:jc w:val="both"/>
        <w:rPr>
          <w:lang w:val="uk-UA"/>
        </w:rPr>
      </w:pPr>
      <w:r w:rsidRPr="00020BAE">
        <w:rPr>
          <w:lang w:val="uk-UA"/>
        </w:rPr>
        <w:t>9.1. 3 метою своєчасного запобігання і ефективного реагування на надзвичайні ситуації у Ланці ОТГ організовується взаємодія з питань:</w:t>
      </w:r>
    </w:p>
    <w:p w:rsidR="00666428" w:rsidRPr="00020BAE" w:rsidRDefault="00666428" w:rsidP="00666428">
      <w:pPr>
        <w:jc w:val="both"/>
        <w:rPr>
          <w:lang w:val="uk-UA"/>
        </w:rPr>
      </w:pPr>
      <w:r w:rsidRPr="00020BAE">
        <w:rPr>
          <w:lang w:val="uk-UA"/>
        </w:rPr>
        <w:t>визначення органів управління, складу та кількості сил і засобів цивільного захисту, які залучаються до ліквідації наслідків надзвичайних ситуацій;</w:t>
      </w:r>
    </w:p>
    <w:p w:rsidR="00666428" w:rsidRPr="00020BAE" w:rsidRDefault="00666428" w:rsidP="00666428">
      <w:pPr>
        <w:jc w:val="both"/>
        <w:rPr>
          <w:lang w:val="uk-UA"/>
        </w:rPr>
      </w:pPr>
      <w:r w:rsidRPr="00020BAE">
        <w:rPr>
          <w:lang w:val="uk-UA"/>
        </w:rPr>
        <w:t>погодження порядку здійснення спільних дій сил цивільного захисту під час ліквідації наслідків надзвичайних ситуацій з визначенням основних завдань, місця, часу і способів їх виконання;</w:t>
      </w:r>
    </w:p>
    <w:p w:rsidR="00666428" w:rsidRPr="00020BAE" w:rsidRDefault="00666428" w:rsidP="00666428">
      <w:pPr>
        <w:jc w:val="both"/>
        <w:rPr>
          <w:lang w:val="uk-UA"/>
        </w:rPr>
      </w:pPr>
      <w:r w:rsidRPr="00020BAE">
        <w:rPr>
          <w:lang w:val="uk-UA"/>
        </w:rPr>
        <w:t>організації управління спільними діями органів управління та сил цивільного захисту під час виконання завдань за призначенням;</w:t>
      </w:r>
    </w:p>
    <w:p w:rsidR="00666428" w:rsidRPr="00020BAE" w:rsidRDefault="00666428" w:rsidP="00666428">
      <w:pPr>
        <w:jc w:val="both"/>
        <w:rPr>
          <w:lang w:val="uk-UA"/>
        </w:rPr>
      </w:pPr>
      <w:r w:rsidRPr="00020BAE">
        <w:rPr>
          <w:lang w:val="uk-UA"/>
        </w:rPr>
        <w:t>всебічного забезпечення спільних заходів, що здійснюватимуться органами управління та підпорядкованими їм силами цивільного захисту, в тому числі взаємного надання допомоги транспортними, інженерними, матеріальними, технічними та іншими засобами.</w:t>
      </w:r>
    </w:p>
    <w:p w:rsidR="00666428" w:rsidRPr="00020BAE" w:rsidRDefault="00666428" w:rsidP="00666428">
      <w:pPr>
        <w:jc w:val="both"/>
        <w:rPr>
          <w:lang w:val="uk-UA"/>
        </w:rPr>
      </w:pPr>
      <w:r w:rsidRPr="00020BAE">
        <w:rPr>
          <w:lang w:val="uk-UA"/>
        </w:rPr>
        <w:t>9.2. Залежно від обставин, масштабу, характеру та можливого розвитку надзвичайної ситуації взаємодія організовується між виконавчими органами сільської ради, їх силами цивільного захисту, а також суб'єктами господарювання.</w:t>
      </w:r>
    </w:p>
    <w:p w:rsidR="00666428" w:rsidRPr="00020BAE" w:rsidRDefault="00666428" w:rsidP="00666428">
      <w:pPr>
        <w:jc w:val="both"/>
        <w:rPr>
          <w:lang w:val="uk-UA"/>
        </w:rPr>
      </w:pPr>
      <w:r w:rsidRPr="00020BAE">
        <w:rPr>
          <w:lang w:val="uk-UA"/>
        </w:rPr>
        <w:t xml:space="preserve">9.3. З метою запобігання виникненню надзвичайних ситуацій, мінімізації їх можливих наслідків, організації узгодженого реагування сил цивільного захисту на небезпечні події та надзвичайні ситуації з оперативно-черговою службою обласної державної адміністрації, оперативно-черговими (черговими, диспетчерськими) службами органів виконавчої влади всіх рівнів, підприємств, установ та організацій усіх форм власності (у разі їх створення), оперативно-координаційним центром територіального органу ДСНС України у </w:t>
      </w:r>
      <w:r w:rsidR="005D7DD4" w:rsidRPr="00020BAE">
        <w:rPr>
          <w:lang w:val="uk-UA"/>
        </w:rPr>
        <w:t xml:space="preserve">Київській </w:t>
      </w:r>
      <w:r w:rsidRPr="00020BAE">
        <w:rPr>
          <w:lang w:val="uk-UA"/>
        </w:rPr>
        <w:t xml:space="preserve"> області організовується обмін інформацією про загрозу виникнення або виникнення надзвичайної ситуації та хід ліквідації її наслідків у сфері відповідальності відповідної чергової служби.</w:t>
      </w:r>
    </w:p>
    <w:p w:rsidR="00666428" w:rsidRPr="00020BAE" w:rsidRDefault="00666428" w:rsidP="00666428">
      <w:pPr>
        <w:jc w:val="center"/>
        <w:rPr>
          <w:b/>
          <w:lang w:val="uk-UA"/>
        </w:rPr>
      </w:pPr>
      <w:r w:rsidRPr="00020BAE">
        <w:rPr>
          <w:b/>
          <w:lang w:val="uk-UA"/>
        </w:rPr>
        <w:t>10. Забезпечення фінансування Ланки ОТГ</w:t>
      </w:r>
    </w:p>
    <w:p w:rsidR="00666428" w:rsidRPr="00020BAE" w:rsidRDefault="00666428" w:rsidP="00666428">
      <w:pPr>
        <w:jc w:val="both"/>
        <w:rPr>
          <w:lang w:val="uk-UA"/>
        </w:rPr>
      </w:pPr>
      <w:r w:rsidRPr="00020BAE">
        <w:rPr>
          <w:lang w:val="uk-UA"/>
        </w:rPr>
        <w:t>10.1. Забезпечення фінансування Ланки ОТГ здійснюється за рахунок коштів місцевого бюджету, а також коштів суб'єктів господарювання та інших джерел, не заборонених чинним законодавством.</w:t>
      </w:r>
    </w:p>
    <w:p w:rsidR="00666428" w:rsidRPr="00020BAE" w:rsidRDefault="00666428" w:rsidP="00666428">
      <w:pPr>
        <w:jc w:val="both"/>
        <w:rPr>
          <w:lang w:val="uk-UA"/>
        </w:rPr>
      </w:pPr>
      <w:r w:rsidRPr="00020BAE">
        <w:rPr>
          <w:lang w:val="uk-UA"/>
        </w:rPr>
        <w:lastRenderedPageBreak/>
        <w:t>10.2. Фінансування робіт із запобігання та ліквідації наслідків надзвичайних ситуацій здійснюється у порядку, встановленому Кабінетом Міністрів України.</w:t>
      </w:r>
    </w:p>
    <w:p w:rsidR="00666428" w:rsidRPr="00020BAE" w:rsidRDefault="00666428" w:rsidP="00666428">
      <w:pPr>
        <w:jc w:val="both"/>
        <w:rPr>
          <w:lang w:val="uk-UA"/>
        </w:rPr>
      </w:pPr>
    </w:p>
    <w:p w:rsidR="00666428" w:rsidRPr="00020BAE" w:rsidRDefault="00666428" w:rsidP="00666428">
      <w:pPr>
        <w:jc w:val="both"/>
        <w:rPr>
          <w:lang w:val="uk-UA"/>
        </w:rPr>
      </w:pPr>
    </w:p>
    <w:p w:rsidR="00666428" w:rsidRPr="00020BAE" w:rsidRDefault="00666428" w:rsidP="00666428">
      <w:pPr>
        <w:jc w:val="both"/>
        <w:rPr>
          <w:lang w:val="uk-UA"/>
        </w:rPr>
      </w:pPr>
    </w:p>
    <w:p w:rsidR="00666428" w:rsidRPr="00020BAE" w:rsidRDefault="00451CD5" w:rsidP="00666428">
      <w:pPr>
        <w:jc w:val="both"/>
        <w:rPr>
          <w:lang w:val="uk-UA"/>
        </w:rPr>
      </w:pPr>
      <w:r w:rsidRPr="00020BAE">
        <w:rPr>
          <w:lang w:val="uk-UA"/>
        </w:rPr>
        <w:t xml:space="preserve">                              </w:t>
      </w:r>
      <w:r w:rsidR="005D7DD4" w:rsidRPr="00020BAE">
        <w:rPr>
          <w:lang w:val="uk-UA"/>
        </w:rPr>
        <w:t>Сільський голова:                              М.О. Лях</w:t>
      </w:r>
    </w:p>
    <w:p w:rsidR="00666428" w:rsidRPr="00020BAE" w:rsidRDefault="00666428" w:rsidP="00666428">
      <w:pPr>
        <w:jc w:val="both"/>
        <w:rPr>
          <w:lang w:val="uk-UA"/>
        </w:rPr>
      </w:pPr>
    </w:p>
    <w:p w:rsidR="00451CD5" w:rsidRPr="00020BAE" w:rsidRDefault="00451CD5" w:rsidP="00666428">
      <w:pPr>
        <w:jc w:val="both"/>
        <w:rPr>
          <w:lang w:val="uk-UA"/>
        </w:rPr>
      </w:pPr>
    </w:p>
    <w:p w:rsidR="00451CD5" w:rsidRPr="00020BAE" w:rsidRDefault="00451CD5" w:rsidP="00666428">
      <w:pPr>
        <w:jc w:val="both"/>
        <w:rPr>
          <w:lang w:val="uk-UA"/>
        </w:rPr>
      </w:pPr>
    </w:p>
    <w:p w:rsidR="00451CD5" w:rsidRPr="00020BAE" w:rsidRDefault="00451CD5" w:rsidP="00666428">
      <w:pPr>
        <w:jc w:val="both"/>
        <w:rPr>
          <w:lang w:val="uk-UA"/>
        </w:rPr>
      </w:pPr>
    </w:p>
    <w:p w:rsidR="00451CD5" w:rsidRPr="00020BAE" w:rsidRDefault="00451CD5" w:rsidP="00666428">
      <w:pPr>
        <w:jc w:val="both"/>
        <w:rPr>
          <w:lang w:val="uk-UA"/>
        </w:rPr>
      </w:pPr>
    </w:p>
    <w:p w:rsidR="00451CD5" w:rsidRPr="00020BAE" w:rsidRDefault="00451CD5" w:rsidP="00666428">
      <w:pPr>
        <w:jc w:val="both"/>
        <w:rPr>
          <w:lang w:val="uk-UA"/>
        </w:rPr>
      </w:pPr>
    </w:p>
    <w:p w:rsidR="00451CD5" w:rsidRPr="00020BAE" w:rsidRDefault="00451CD5" w:rsidP="00666428">
      <w:pPr>
        <w:jc w:val="both"/>
        <w:rPr>
          <w:lang w:val="uk-UA"/>
        </w:rPr>
      </w:pPr>
    </w:p>
    <w:p w:rsidR="00451CD5" w:rsidRPr="00020BAE" w:rsidRDefault="00451CD5" w:rsidP="00666428">
      <w:pPr>
        <w:jc w:val="both"/>
        <w:rPr>
          <w:lang w:val="uk-UA"/>
        </w:rPr>
      </w:pPr>
    </w:p>
    <w:p w:rsidR="00451CD5" w:rsidRPr="00020BAE" w:rsidRDefault="00451CD5" w:rsidP="00666428">
      <w:pPr>
        <w:jc w:val="both"/>
        <w:rPr>
          <w:lang w:val="uk-UA"/>
        </w:rPr>
      </w:pPr>
    </w:p>
    <w:p w:rsidR="00451CD5" w:rsidRPr="00020BAE" w:rsidRDefault="00451CD5" w:rsidP="00666428">
      <w:pPr>
        <w:jc w:val="both"/>
        <w:rPr>
          <w:lang w:val="uk-UA"/>
        </w:rPr>
      </w:pPr>
    </w:p>
    <w:p w:rsidR="00451CD5" w:rsidRPr="00020BAE" w:rsidRDefault="00451CD5" w:rsidP="00666428">
      <w:pPr>
        <w:jc w:val="both"/>
        <w:rPr>
          <w:lang w:val="uk-UA"/>
        </w:rPr>
      </w:pPr>
    </w:p>
    <w:p w:rsidR="00451CD5" w:rsidRPr="00020BAE" w:rsidRDefault="00451CD5" w:rsidP="00666428">
      <w:pPr>
        <w:jc w:val="both"/>
        <w:rPr>
          <w:lang w:val="uk-UA"/>
        </w:rPr>
      </w:pPr>
    </w:p>
    <w:p w:rsidR="00451CD5" w:rsidRPr="00020BAE" w:rsidRDefault="00451CD5" w:rsidP="00666428">
      <w:pPr>
        <w:jc w:val="both"/>
        <w:rPr>
          <w:lang w:val="uk-UA"/>
        </w:rPr>
      </w:pPr>
    </w:p>
    <w:p w:rsidR="00451CD5" w:rsidRPr="00020BAE" w:rsidRDefault="00451CD5" w:rsidP="00666428">
      <w:pPr>
        <w:jc w:val="both"/>
        <w:rPr>
          <w:lang w:val="uk-UA"/>
        </w:rPr>
      </w:pPr>
    </w:p>
    <w:p w:rsidR="00451CD5" w:rsidRPr="00020BAE" w:rsidRDefault="00451CD5" w:rsidP="00666428">
      <w:pPr>
        <w:jc w:val="both"/>
        <w:rPr>
          <w:lang w:val="uk-UA"/>
        </w:rPr>
      </w:pPr>
    </w:p>
    <w:p w:rsidR="00451CD5" w:rsidRPr="00020BAE" w:rsidRDefault="00451CD5" w:rsidP="00666428">
      <w:pPr>
        <w:jc w:val="both"/>
        <w:rPr>
          <w:lang w:val="uk-UA"/>
        </w:rPr>
      </w:pPr>
    </w:p>
    <w:p w:rsidR="00451CD5" w:rsidRPr="00020BAE" w:rsidRDefault="00451CD5" w:rsidP="00666428">
      <w:pPr>
        <w:jc w:val="both"/>
        <w:rPr>
          <w:lang w:val="uk-UA"/>
        </w:rPr>
      </w:pPr>
    </w:p>
    <w:p w:rsidR="00451CD5" w:rsidRPr="00020BAE" w:rsidRDefault="00451CD5" w:rsidP="00666428">
      <w:pPr>
        <w:jc w:val="both"/>
        <w:rPr>
          <w:lang w:val="uk-UA"/>
        </w:rPr>
      </w:pPr>
    </w:p>
    <w:p w:rsidR="00451CD5" w:rsidRPr="00020BAE" w:rsidRDefault="00451CD5" w:rsidP="00666428">
      <w:pPr>
        <w:jc w:val="both"/>
        <w:rPr>
          <w:lang w:val="uk-UA"/>
        </w:rPr>
      </w:pPr>
    </w:p>
    <w:p w:rsidR="00451CD5" w:rsidRPr="00020BAE" w:rsidRDefault="00451CD5" w:rsidP="00666428">
      <w:pPr>
        <w:jc w:val="both"/>
        <w:rPr>
          <w:lang w:val="uk-UA"/>
        </w:rPr>
      </w:pPr>
    </w:p>
    <w:p w:rsidR="00451CD5" w:rsidRPr="00020BAE" w:rsidRDefault="00451CD5" w:rsidP="00666428">
      <w:pPr>
        <w:jc w:val="both"/>
        <w:rPr>
          <w:lang w:val="uk-UA"/>
        </w:rPr>
      </w:pPr>
    </w:p>
    <w:p w:rsidR="00451CD5" w:rsidRPr="00020BAE" w:rsidRDefault="00451CD5" w:rsidP="00666428">
      <w:pPr>
        <w:jc w:val="both"/>
        <w:rPr>
          <w:lang w:val="uk-UA"/>
        </w:rPr>
      </w:pPr>
    </w:p>
    <w:p w:rsidR="00451CD5" w:rsidRPr="00020BAE" w:rsidRDefault="00451CD5" w:rsidP="00666428">
      <w:pPr>
        <w:jc w:val="both"/>
        <w:rPr>
          <w:lang w:val="uk-UA"/>
        </w:rPr>
      </w:pPr>
    </w:p>
    <w:p w:rsidR="00080164" w:rsidRPr="00020BAE" w:rsidRDefault="00080164" w:rsidP="00666428">
      <w:pPr>
        <w:jc w:val="both"/>
        <w:rPr>
          <w:lang w:val="uk-UA"/>
        </w:rPr>
      </w:pPr>
    </w:p>
    <w:p w:rsidR="00080164" w:rsidRPr="00020BAE" w:rsidRDefault="00080164" w:rsidP="00666428">
      <w:pPr>
        <w:jc w:val="both"/>
        <w:rPr>
          <w:lang w:val="uk-UA"/>
        </w:rPr>
      </w:pPr>
    </w:p>
    <w:p w:rsidR="00080164" w:rsidRPr="00020BAE" w:rsidRDefault="00080164" w:rsidP="00666428">
      <w:pPr>
        <w:jc w:val="both"/>
        <w:rPr>
          <w:lang w:val="uk-UA"/>
        </w:rPr>
      </w:pPr>
    </w:p>
    <w:p w:rsidR="00080164" w:rsidRPr="00020BAE" w:rsidRDefault="00080164" w:rsidP="00666428">
      <w:pPr>
        <w:jc w:val="both"/>
        <w:rPr>
          <w:lang w:val="uk-UA"/>
        </w:rPr>
      </w:pPr>
    </w:p>
    <w:p w:rsidR="00080164" w:rsidRPr="00020BAE" w:rsidRDefault="00080164" w:rsidP="00666428">
      <w:pPr>
        <w:jc w:val="both"/>
        <w:rPr>
          <w:lang w:val="uk-UA"/>
        </w:rPr>
      </w:pPr>
    </w:p>
    <w:p w:rsidR="00080164" w:rsidRPr="00020BAE" w:rsidRDefault="00080164" w:rsidP="00666428">
      <w:pPr>
        <w:jc w:val="both"/>
        <w:rPr>
          <w:lang w:val="uk-UA"/>
        </w:rPr>
      </w:pPr>
    </w:p>
    <w:p w:rsidR="00080164" w:rsidRPr="00020BAE" w:rsidRDefault="00080164" w:rsidP="00666428">
      <w:pPr>
        <w:jc w:val="both"/>
        <w:rPr>
          <w:lang w:val="uk-UA"/>
        </w:rPr>
      </w:pPr>
    </w:p>
    <w:p w:rsidR="00080164" w:rsidRPr="00020BAE" w:rsidRDefault="00080164" w:rsidP="00666428">
      <w:pPr>
        <w:jc w:val="both"/>
        <w:rPr>
          <w:lang w:val="uk-UA"/>
        </w:rPr>
      </w:pPr>
    </w:p>
    <w:p w:rsidR="00080164" w:rsidRPr="00020BAE" w:rsidRDefault="00080164" w:rsidP="00666428">
      <w:pPr>
        <w:jc w:val="both"/>
        <w:rPr>
          <w:lang w:val="uk-UA"/>
        </w:rPr>
      </w:pPr>
    </w:p>
    <w:p w:rsidR="00080164" w:rsidRPr="00020BAE" w:rsidRDefault="00080164" w:rsidP="00666428">
      <w:pPr>
        <w:jc w:val="both"/>
        <w:rPr>
          <w:lang w:val="uk-UA"/>
        </w:rPr>
      </w:pPr>
    </w:p>
    <w:p w:rsidR="00080164" w:rsidRPr="00020BAE" w:rsidRDefault="00080164" w:rsidP="00666428">
      <w:pPr>
        <w:jc w:val="both"/>
        <w:rPr>
          <w:lang w:val="uk-UA"/>
        </w:rPr>
      </w:pPr>
    </w:p>
    <w:p w:rsidR="00080164" w:rsidRPr="00020BAE" w:rsidDel="0009144E" w:rsidRDefault="00080164" w:rsidP="00666428">
      <w:pPr>
        <w:jc w:val="both"/>
        <w:rPr>
          <w:del w:id="106" w:author="Користувач" w:date="2018-12-19T16:09:00Z"/>
          <w:lang w:val="uk-UA"/>
        </w:rPr>
      </w:pPr>
    </w:p>
    <w:p w:rsidR="00080164" w:rsidRPr="00020BAE" w:rsidDel="0009144E" w:rsidRDefault="00080164" w:rsidP="00666428">
      <w:pPr>
        <w:jc w:val="both"/>
        <w:rPr>
          <w:del w:id="107" w:author="Користувач" w:date="2018-12-19T16:09:00Z"/>
          <w:lang w:val="uk-UA"/>
        </w:rPr>
      </w:pPr>
    </w:p>
    <w:p w:rsidR="00451CD5" w:rsidRPr="00020BAE" w:rsidDel="0009144E" w:rsidRDefault="00451CD5" w:rsidP="00666428">
      <w:pPr>
        <w:jc w:val="both"/>
        <w:rPr>
          <w:del w:id="108" w:author="Користувач" w:date="2018-12-19T16:09:00Z"/>
          <w:lang w:val="uk-UA"/>
        </w:rPr>
      </w:pPr>
    </w:p>
    <w:p w:rsidR="00666428" w:rsidRPr="00020BAE" w:rsidDel="0009144E" w:rsidRDefault="00666428" w:rsidP="00666428">
      <w:pPr>
        <w:jc w:val="both"/>
        <w:rPr>
          <w:del w:id="109" w:author="Користувач" w:date="2018-12-19T16:09:00Z"/>
          <w:lang w:val="uk-UA"/>
        </w:rPr>
      </w:pPr>
    </w:p>
    <w:p w:rsidR="00666428" w:rsidRPr="00020BAE" w:rsidRDefault="00666428" w:rsidP="00736F36">
      <w:pPr>
        <w:spacing w:line="259" w:lineRule="auto"/>
        <w:rPr>
          <w:b/>
          <w:lang w:val="uk-UA" w:eastAsia="uk-UA"/>
        </w:rPr>
      </w:pPr>
    </w:p>
    <w:p w:rsidR="00736F36" w:rsidRPr="00020BAE" w:rsidRDefault="00736F36" w:rsidP="00736F36">
      <w:pPr>
        <w:spacing w:after="160" w:line="259" w:lineRule="auto"/>
        <w:jc w:val="center"/>
        <w:rPr>
          <w:rFonts w:eastAsiaTheme="minorHAnsi"/>
          <w:noProof/>
          <w:lang w:val="uk-UA" w:eastAsia="en-US"/>
        </w:rPr>
      </w:pPr>
      <w:r w:rsidRPr="00020BAE">
        <w:rPr>
          <w:rFonts w:eastAsiaTheme="minorHAnsi"/>
          <w:noProof/>
          <w:lang w:val="uk-UA" w:eastAsia="uk-UA"/>
        </w:rPr>
        <w:drawing>
          <wp:inline distT="0" distB="0" distL="0" distR="0">
            <wp:extent cx="571500" cy="800100"/>
            <wp:effectExtent l="0" t="0" r="0" b="0"/>
            <wp:docPr id="3" name="Рисунок 3"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71500" cy="800100"/>
                    </a:xfrm>
                    <a:prstGeom prst="rect">
                      <a:avLst/>
                    </a:prstGeom>
                    <a:noFill/>
                    <a:ln>
                      <a:noFill/>
                    </a:ln>
                  </pic:spPr>
                </pic:pic>
              </a:graphicData>
            </a:graphic>
          </wp:inline>
        </w:drawing>
      </w:r>
    </w:p>
    <w:p w:rsidR="00E71ABB" w:rsidRPr="00020BAE" w:rsidRDefault="00E71ABB" w:rsidP="00736F36">
      <w:pPr>
        <w:spacing w:line="259" w:lineRule="auto"/>
        <w:jc w:val="center"/>
        <w:rPr>
          <w:rFonts w:eastAsiaTheme="minorHAnsi"/>
          <w:b/>
          <w:lang w:val="uk-UA" w:eastAsia="en-US"/>
        </w:rPr>
      </w:pPr>
      <w:r w:rsidRPr="00020BAE">
        <w:rPr>
          <w:rFonts w:eastAsiaTheme="minorHAnsi"/>
          <w:b/>
          <w:lang w:val="uk-UA" w:eastAsia="en-US"/>
        </w:rPr>
        <w:t xml:space="preserve">  </w:t>
      </w:r>
      <w:r w:rsidR="00736F36" w:rsidRPr="00020BAE">
        <w:rPr>
          <w:rFonts w:eastAsiaTheme="minorHAnsi"/>
          <w:b/>
          <w:lang w:val="uk-UA" w:eastAsia="en-US"/>
        </w:rPr>
        <w:t xml:space="preserve"> СТУДЕНИКІВСЬКА  СІЛЬСЬКА  РАДА            </w:t>
      </w:r>
    </w:p>
    <w:p w:rsidR="00736F36" w:rsidRPr="00020BAE" w:rsidRDefault="00736F36" w:rsidP="00736F36">
      <w:pPr>
        <w:spacing w:line="259" w:lineRule="auto"/>
        <w:jc w:val="center"/>
        <w:rPr>
          <w:rFonts w:eastAsiaTheme="minorHAnsi"/>
          <w:b/>
          <w:lang w:val="uk-UA" w:eastAsia="en-US"/>
        </w:rPr>
      </w:pPr>
      <w:r w:rsidRPr="00020BAE">
        <w:rPr>
          <w:rFonts w:eastAsiaTheme="minorHAnsi"/>
          <w:b/>
          <w:lang w:val="uk-UA" w:eastAsia="en-US"/>
        </w:rPr>
        <w:t>ПЕРЕЯСЛАВ-ХМЕЛЬНИЦЬКОГО РАЙОНУ</w:t>
      </w:r>
    </w:p>
    <w:p w:rsidR="00736F36" w:rsidRPr="00020BAE" w:rsidRDefault="00736F36" w:rsidP="00736F36">
      <w:pPr>
        <w:spacing w:line="259" w:lineRule="auto"/>
        <w:jc w:val="center"/>
        <w:rPr>
          <w:rFonts w:eastAsiaTheme="minorHAnsi"/>
          <w:b/>
          <w:lang w:val="uk-UA" w:eastAsia="en-US"/>
        </w:rPr>
      </w:pPr>
      <w:r w:rsidRPr="00020BAE">
        <w:rPr>
          <w:rFonts w:eastAsiaTheme="minorHAnsi"/>
          <w:b/>
          <w:lang w:val="uk-UA" w:eastAsia="en-US"/>
        </w:rPr>
        <w:t>КИЇВСЬКА ОБЛАСТЬ</w:t>
      </w:r>
    </w:p>
    <w:p w:rsidR="00736F36" w:rsidRPr="00020BAE" w:rsidRDefault="00736F36" w:rsidP="00736F36">
      <w:pPr>
        <w:spacing w:line="259" w:lineRule="auto"/>
        <w:jc w:val="center"/>
        <w:rPr>
          <w:rFonts w:eastAsiaTheme="minorHAnsi"/>
          <w:b/>
          <w:lang w:val="uk-UA" w:eastAsia="en-US"/>
        </w:rPr>
      </w:pPr>
    </w:p>
    <w:p w:rsidR="00736F36" w:rsidRPr="00020BAE" w:rsidRDefault="00736F36" w:rsidP="00736F36">
      <w:pPr>
        <w:spacing w:after="160" w:line="259" w:lineRule="auto"/>
        <w:jc w:val="center"/>
        <w:rPr>
          <w:rFonts w:eastAsiaTheme="minorHAnsi"/>
          <w:b/>
          <w:lang w:val="uk-UA" w:eastAsia="en-US"/>
        </w:rPr>
      </w:pPr>
      <w:r w:rsidRPr="00020BAE">
        <w:rPr>
          <w:rFonts w:eastAsiaTheme="minorHAnsi"/>
          <w:b/>
          <w:lang w:val="uk-UA" w:eastAsia="en-US"/>
        </w:rPr>
        <w:t>РІШЕННЯ</w:t>
      </w:r>
    </w:p>
    <w:p w:rsidR="00736F36" w:rsidRPr="00020BAE" w:rsidRDefault="00736F36" w:rsidP="00736F36">
      <w:pPr>
        <w:spacing w:line="259" w:lineRule="auto"/>
        <w:rPr>
          <w:rFonts w:eastAsiaTheme="minorHAnsi"/>
          <w:color w:val="000000"/>
          <w:lang w:val="uk-UA" w:eastAsia="en-US"/>
        </w:rPr>
      </w:pPr>
      <w:r w:rsidRPr="00020BAE">
        <w:rPr>
          <w:b/>
          <w:lang w:val="uk-UA" w:eastAsia="uk-UA"/>
        </w:rPr>
        <w:t>Про створення Студениківського  освітнього округу</w:t>
      </w:r>
      <w:r w:rsidRPr="00020BAE">
        <w:rPr>
          <w:b/>
          <w:lang w:val="uk-UA" w:eastAsia="uk-UA"/>
        </w:rPr>
        <w:br/>
      </w:r>
      <w:r w:rsidRPr="00020BAE">
        <w:rPr>
          <w:lang w:val="uk-UA" w:eastAsia="uk-UA"/>
        </w:rPr>
        <w:br/>
        <w:t xml:space="preserve">Відповідно до статей 43, 55, 59, 60 Закону України «Про місцеве самоврядування в Україні», статті 36 Закону України «Про освіту» та статей 9, 37 Закону України «Про загальну середню освіту», законів України «Про професійно-технічну освіту», «Про позашкільну освіту», «Про вищу освіту», «Про дошкільну освіту», Указом Президента України від 30 вересня 2010 року №926/2010 «Про заходи щодо забезпечення пріоритетного розвитку освіти в Україні», на виконання наказу Міністерства освіти і науки України від 05 квітня 2007 року №267 «Про затвердження положення про освітній округ» та з метою забезпечення дітям дошкільного віку, учням навчальних закладів системи загальної середньої освіти рівного доступу до якісної дошкільної, загальної середньої, позашкільної освіти, допрофесійної підготовки, неперервної освіти на територіях обслуговування, координації діяльності дошкільних, загальноосвітніх, позашкільних закладів, закладів культури, охорони здоров'я та інших, що входять до округу, питань реалізації законодавства в галузі освіти, ефективного використання кадрового потенціалу, навчально-методичної, матеріально-технічної бази, враховуючи висновки та пропозиції постійної комісії сільської  ради з питань </w:t>
      </w:r>
      <w:r w:rsidRPr="00020BAE">
        <w:rPr>
          <w:rFonts w:eastAsiaTheme="minorHAnsi"/>
          <w:lang w:val="uk-UA" w:eastAsia="en-US"/>
        </w:rPr>
        <w:t xml:space="preserve"> охорони здоров’я, соціального захисту, освіти, фізичного виховання, молоді, культури, депутатської етики та регламенту</w:t>
      </w:r>
      <w:r w:rsidRPr="00020BAE">
        <w:rPr>
          <w:lang w:val="uk-UA" w:eastAsia="uk-UA"/>
        </w:rPr>
        <w:t>, сільська  рада</w:t>
      </w:r>
    </w:p>
    <w:p w:rsidR="00736F36" w:rsidRPr="00020BAE" w:rsidRDefault="00736F36" w:rsidP="00736F36">
      <w:pPr>
        <w:rPr>
          <w:lang w:val="uk-UA" w:eastAsia="uk-UA"/>
        </w:rPr>
      </w:pPr>
      <w:r w:rsidRPr="00020BAE">
        <w:rPr>
          <w:b/>
          <w:bCs/>
          <w:lang w:val="uk-UA" w:eastAsia="uk-UA"/>
        </w:rPr>
        <w:t>вирішила:</w:t>
      </w:r>
    </w:p>
    <w:p w:rsidR="00736F36" w:rsidRPr="00020BAE" w:rsidRDefault="00736F36" w:rsidP="00736F36">
      <w:pPr>
        <w:rPr>
          <w:lang w:val="uk-UA" w:eastAsia="uk-UA"/>
        </w:rPr>
      </w:pPr>
      <w:r w:rsidRPr="00020BAE">
        <w:rPr>
          <w:lang w:val="uk-UA" w:eastAsia="uk-UA"/>
        </w:rPr>
        <w:br/>
        <w:t>1. Створити в об’єднаній територіальній громаді  Студениківський  освітній округ, до складу якого включити заклади освіти:</w:t>
      </w:r>
    </w:p>
    <w:p w:rsidR="00736F36" w:rsidRPr="00020BAE" w:rsidRDefault="00736F36" w:rsidP="00736F36">
      <w:pPr>
        <w:numPr>
          <w:ilvl w:val="0"/>
          <w:numId w:val="8"/>
        </w:numPr>
        <w:spacing w:after="160" w:line="259" w:lineRule="auto"/>
        <w:contextualSpacing/>
        <w:rPr>
          <w:lang w:val="uk-UA" w:eastAsia="uk-UA"/>
        </w:rPr>
      </w:pPr>
      <w:r w:rsidRPr="00020BAE">
        <w:rPr>
          <w:lang w:val="uk-UA" w:eastAsia="uk-UA"/>
        </w:rPr>
        <w:t>Опорний заклад освіти</w:t>
      </w:r>
      <w:r w:rsidRPr="00020BAE">
        <w:rPr>
          <w:rFonts w:asciiTheme="minorHAnsi" w:eastAsiaTheme="minorHAnsi" w:hAnsiTheme="minorHAnsi" w:cstheme="minorBidi"/>
          <w:sz w:val="28"/>
          <w:szCs w:val="28"/>
          <w:lang w:val="uk-UA" w:eastAsia="en-US"/>
        </w:rPr>
        <w:t xml:space="preserve">  «</w:t>
      </w:r>
      <w:r w:rsidRPr="00020BAE">
        <w:rPr>
          <w:rFonts w:eastAsiaTheme="minorHAnsi"/>
          <w:lang w:val="uk-UA" w:eastAsia="en-US"/>
        </w:rPr>
        <w:t>Студениківський заклад загальної середньої освіти  І-ІІІ ст.»</w:t>
      </w:r>
      <w:r w:rsidRPr="00020BAE">
        <w:rPr>
          <w:lang w:val="uk-UA" w:eastAsia="uk-UA"/>
        </w:rPr>
        <w:t>.</w:t>
      </w:r>
    </w:p>
    <w:p w:rsidR="00736F36" w:rsidRPr="00020BAE" w:rsidRDefault="00736F36" w:rsidP="00736F36">
      <w:pPr>
        <w:numPr>
          <w:ilvl w:val="0"/>
          <w:numId w:val="8"/>
        </w:numPr>
        <w:spacing w:after="160" w:line="259" w:lineRule="auto"/>
        <w:contextualSpacing/>
        <w:rPr>
          <w:lang w:val="uk-UA" w:eastAsia="uk-UA"/>
        </w:rPr>
      </w:pPr>
      <w:r w:rsidRPr="00020BAE">
        <w:rPr>
          <w:lang w:val="uk-UA" w:eastAsia="uk-UA"/>
        </w:rPr>
        <w:t>Переяславське</w:t>
      </w:r>
      <w:r w:rsidRPr="00020BAE">
        <w:rPr>
          <w:rFonts w:asciiTheme="minorHAnsi" w:eastAsiaTheme="minorHAnsi" w:hAnsiTheme="minorHAnsi" w:cstheme="minorBidi"/>
          <w:sz w:val="28"/>
          <w:szCs w:val="28"/>
          <w:lang w:val="uk-UA" w:eastAsia="en-US"/>
        </w:rPr>
        <w:t xml:space="preserve">  </w:t>
      </w:r>
      <w:r w:rsidRPr="00020BAE">
        <w:rPr>
          <w:rFonts w:eastAsiaTheme="minorHAnsi"/>
          <w:lang w:val="uk-UA" w:eastAsia="en-US"/>
        </w:rPr>
        <w:t>навчально-виховне об’єднання</w:t>
      </w:r>
      <w:r w:rsidRPr="00020BAE">
        <w:rPr>
          <w:rFonts w:eastAsiaTheme="minorHAnsi"/>
          <w:sz w:val="28"/>
          <w:szCs w:val="28"/>
          <w:lang w:val="uk-UA" w:eastAsia="en-US"/>
        </w:rPr>
        <w:t xml:space="preserve"> «</w:t>
      </w:r>
      <w:r w:rsidRPr="00020BAE">
        <w:rPr>
          <w:rFonts w:eastAsiaTheme="minorHAnsi"/>
          <w:lang w:val="uk-UA" w:eastAsia="en-US"/>
        </w:rPr>
        <w:t>ЗОШ І-ІІ ст. - ДНЗ»</w:t>
      </w:r>
      <w:r w:rsidRPr="00020BAE">
        <w:rPr>
          <w:lang w:val="uk-UA" w:eastAsia="uk-UA"/>
        </w:rPr>
        <w:t>.</w:t>
      </w:r>
    </w:p>
    <w:p w:rsidR="00736F36" w:rsidRPr="00020BAE" w:rsidRDefault="00736F36" w:rsidP="00736F36">
      <w:pPr>
        <w:numPr>
          <w:ilvl w:val="0"/>
          <w:numId w:val="8"/>
        </w:numPr>
        <w:spacing w:after="160" w:line="259" w:lineRule="auto"/>
        <w:contextualSpacing/>
        <w:rPr>
          <w:lang w:val="uk-UA" w:eastAsia="uk-UA"/>
        </w:rPr>
      </w:pPr>
      <w:proofErr w:type="spellStart"/>
      <w:r w:rsidRPr="00020BAE">
        <w:rPr>
          <w:lang w:val="uk-UA" w:eastAsia="uk-UA"/>
        </w:rPr>
        <w:t>Соснівське</w:t>
      </w:r>
      <w:proofErr w:type="spellEnd"/>
      <w:r w:rsidRPr="00020BAE">
        <w:rPr>
          <w:lang w:val="uk-UA" w:eastAsia="uk-UA"/>
        </w:rPr>
        <w:t xml:space="preserve"> </w:t>
      </w:r>
      <w:r w:rsidRPr="00020BAE">
        <w:rPr>
          <w:rFonts w:eastAsiaTheme="minorHAnsi"/>
          <w:lang w:val="uk-UA" w:eastAsia="en-US"/>
        </w:rPr>
        <w:t>навчально-виховне об’єднання</w:t>
      </w:r>
      <w:r w:rsidRPr="00020BAE">
        <w:rPr>
          <w:rFonts w:eastAsiaTheme="minorHAnsi"/>
          <w:sz w:val="28"/>
          <w:szCs w:val="28"/>
          <w:lang w:val="uk-UA" w:eastAsia="en-US"/>
        </w:rPr>
        <w:t xml:space="preserve"> «</w:t>
      </w:r>
      <w:r w:rsidRPr="00020BAE">
        <w:rPr>
          <w:rFonts w:eastAsiaTheme="minorHAnsi"/>
          <w:lang w:val="uk-UA" w:eastAsia="en-US"/>
        </w:rPr>
        <w:t>ЗОШ І-ІІІ ст. - ДНЗ»</w:t>
      </w:r>
      <w:r w:rsidRPr="00020BAE">
        <w:rPr>
          <w:lang w:val="uk-UA" w:eastAsia="uk-UA"/>
        </w:rPr>
        <w:t>.</w:t>
      </w:r>
    </w:p>
    <w:p w:rsidR="00736F36" w:rsidRPr="00020BAE" w:rsidRDefault="00736F36" w:rsidP="00736F36">
      <w:pPr>
        <w:numPr>
          <w:ilvl w:val="0"/>
          <w:numId w:val="8"/>
        </w:numPr>
        <w:spacing w:after="160" w:line="259" w:lineRule="auto"/>
        <w:contextualSpacing/>
        <w:rPr>
          <w:lang w:val="uk-UA" w:eastAsia="uk-UA"/>
        </w:rPr>
      </w:pPr>
      <w:r w:rsidRPr="00020BAE">
        <w:rPr>
          <w:lang w:val="uk-UA" w:eastAsia="uk-UA"/>
        </w:rPr>
        <w:t>Студениківський дошкільний навчальний заклад «Малятко».</w:t>
      </w:r>
    </w:p>
    <w:p w:rsidR="00736F36" w:rsidRPr="00020BAE" w:rsidRDefault="00736F36" w:rsidP="00736F36">
      <w:pPr>
        <w:rPr>
          <w:lang w:val="uk-UA" w:eastAsia="uk-UA"/>
        </w:rPr>
      </w:pPr>
      <w:r w:rsidRPr="00020BAE">
        <w:rPr>
          <w:lang w:val="uk-UA" w:eastAsia="uk-UA"/>
        </w:rPr>
        <w:t>2. Затвердити Положення про Студениківський освітній округ згідно з додатком 1</w:t>
      </w:r>
    </w:p>
    <w:p w:rsidR="00736F36" w:rsidRPr="00020BAE" w:rsidRDefault="00736F36" w:rsidP="00736F36">
      <w:pPr>
        <w:spacing w:line="259" w:lineRule="auto"/>
        <w:jc w:val="both"/>
        <w:rPr>
          <w:rFonts w:asciiTheme="minorHAnsi" w:eastAsiaTheme="minorHAnsi" w:hAnsiTheme="minorHAnsi" w:cstheme="minorBidi"/>
          <w:sz w:val="28"/>
          <w:szCs w:val="28"/>
          <w:lang w:val="uk-UA" w:eastAsia="en-US"/>
        </w:rPr>
      </w:pPr>
      <w:r w:rsidRPr="00020BAE">
        <w:rPr>
          <w:lang w:val="uk-UA" w:eastAsia="uk-UA"/>
        </w:rPr>
        <w:t>3. Відділу освіти, культури,</w:t>
      </w:r>
      <w:r w:rsidRPr="00020BAE">
        <w:rPr>
          <w:rFonts w:asciiTheme="minorHAnsi" w:eastAsiaTheme="minorHAnsi" w:hAnsiTheme="minorHAnsi" w:cstheme="minorBidi"/>
          <w:sz w:val="22"/>
          <w:szCs w:val="22"/>
          <w:lang w:val="uk-UA" w:eastAsia="en-US"/>
        </w:rPr>
        <w:t xml:space="preserve"> </w:t>
      </w:r>
      <w:r w:rsidRPr="00020BAE">
        <w:rPr>
          <w:rFonts w:eastAsiaTheme="minorHAnsi"/>
          <w:lang w:val="uk-UA" w:eastAsia="en-US"/>
        </w:rPr>
        <w:t>охорони здоров’я,  молоді і спорту, культури, туризму та соціального захисту населення</w:t>
      </w:r>
      <w:r w:rsidRPr="00020BAE">
        <w:rPr>
          <w:rFonts w:asciiTheme="minorHAnsi" w:eastAsiaTheme="minorHAnsi" w:hAnsiTheme="minorHAnsi" w:cstheme="minorBidi"/>
          <w:sz w:val="28"/>
          <w:szCs w:val="28"/>
          <w:lang w:val="uk-UA" w:eastAsia="en-US"/>
        </w:rPr>
        <w:t xml:space="preserve"> </w:t>
      </w:r>
    </w:p>
    <w:p w:rsidR="00736F36" w:rsidRPr="00020BAE" w:rsidRDefault="00736F36" w:rsidP="00736F36">
      <w:pPr>
        <w:spacing w:line="259" w:lineRule="auto"/>
        <w:jc w:val="both"/>
        <w:rPr>
          <w:rFonts w:eastAsiaTheme="minorHAnsi"/>
          <w:lang w:val="uk-UA" w:eastAsia="en-US"/>
        </w:rPr>
      </w:pPr>
      <w:r w:rsidRPr="00020BAE">
        <w:rPr>
          <w:rFonts w:asciiTheme="minorHAnsi" w:eastAsiaTheme="minorHAnsi" w:hAnsiTheme="minorHAnsi" w:cstheme="minorBidi"/>
          <w:sz w:val="28"/>
          <w:szCs w:val="28"/>
          <w:lang w:val="uk-UA" w:eastAsia="en-US"/>
        </w:rPr>
        <w:t xml:space="preserve">- </w:t>
      </w:r>
      <w:r w:rsidRPr="00020BAE">
        <w:rPr>
          <w:rFonts w:eastAsiaTheme="minorHAnsi"/>
          <w:lang w:val="uk-UA" w:eastAsia="en-US"/>
        </w:rPr>
        <w:t>розробити та подати на затвердження сесії сільської ради  Статути закладів освіти ;</w:t>
      </w:r>
    </w:p>
    <w:p w:rsidR="00736F36" w:rsidRPr="00020BAE" w:rsidDel="0009144E" w:rsidRDefault="00736F36" w:rsidP="00736F36">
      <w:pPr>
        <w:spacing w:line="259" w:lineRule="auto"/>
        <w:rPr>
          <w:del w:id="110" w:author="Користувач" w:date="2018-12-19T16:09:00Z"/>
          <w:rFonts w:eastAsiaTheme="minorHAnsi"/>
          <w:lang w:val="uk-UA" w:eastAsia="en-US"/>
        </w:rPr>
      </w:pPr>
      <w:r w:rsidRPr="00020BAE">
        <w:rPr>
          <w:rFonts w:eastAsiaTheme="minorHAnsi"/>
          <w:lang w:val="uk-UA" w:eastAsia="en-US"/>
        </w:rPr>
        <w:t xml:space="preserve">  - забезпечити функціонування освітнього округу з дотриманням чинного законодавства.</w:t>
      </w:r>
      <w:r w:rsidRPr="00020BAE">
        <w:rPr>
          <w:lang w:val="uk-UA" w:eastAsia="uk-UA"/>
        </w:rPr>
        <w:br/>
        <w:t xml:space="preserve">4. Контроль за виконанням рішення прокласти на постійну комісію сільської  ради з питань </w:t>
      </w:r>
      <w:r w:rsidRPr="00020BAE">
        <w:rPr>
          <w:rFonts w:eastAsiaTheme="minorHAnsi"/>
          <w:lang w:val="uk-UA" w:eastAsia="en-US"/>
        </w:rPr>
        <w:t xml:space="preserve"> охорони здоров’я, соціального захисту, освіти, фізичного виховання, молоді, культури, депутатської етики та регламенту.</w:t>
      </w:r>
      <w:r w:rsidRPr="00020BAE">
        <w:rPr>
          <w:lang w:val="uk-UA" w:eastAsia="uk-UA"/>
        </w:rPr>
        <w:t xml:space="preserve"> </w:t>
      </w:r>
      <w:r w:rsidRPr="00020BAE">
        <w:rPr>
          <w:lang w:val="uk-UA" w:eastAsia="uk-UA"/>
        </w:rPr>
        <w:br/>
        <w:t xml:space="preserve">                                </w:t>
      </w:r>
      <w:r w:rsidRPr="00020BAE">
        <w:rPr>
          <w:rFonts w:eastAsiaTheme="minorHAnsi"/>
          <w:lang w:val="uk-UA" w:eastAsia="en-US"/>
        </w:rPr>
        <w:t xml:space="preserve">  Сільський голова:                                                     М.О. Лях</w:t>
      </w:r>
    </w:p>
    <w:p w:rsidR="00736F36" w:rsidRPr="00020BAE" w:rsidRDefault="00736F36" w:rsidP="00736F36">
      <w:pPr>
        <w:spacing w:line="259" w:lineRule="auto"/>
        <w:rPr>
          <w:rFonts w:eastAsiaTheme="minorHAnsi"/>
          <w:lang w:val="uk-UA" w:eastAsia="en-US"/>
        </w:rPr>
      </w:pPr>
    </w:p>
    <w:p w:rsidR="00736F36" w:rsidRPr="00020BAE" w:rsidRDefault="00736F36" w:rsidP="00736F36">
      <w:pPr>
        <w:spacing w:line="259" w:lineRule="auto"/>
        <w:rPr>
          <w:rFonts w:eastAsiaTheme="minorHAnsi"/>
          <w:b/>
          <w:lang w:val="uk-UA" w:eastAsia="en-US"/>
        </w:rPr>
      </w:pPr>
      <w:r w:rsidRPr="00020BAE">
        <w:rPr>
          <w:rFonts w:eastAsiaTheme="minorHAnsi"/>
          <w:b/>
          <w:lang w:val="uk-UA" w:eastAsia="en-US"/>
        </w:rPr>
        <w:t>с. Студеники</w:t>
      </w:r>
    </w:p>
    <w:p w:rsidR="00736F36" w:rsidRPr="00020BAE" w:rsidRDefault="00736F36" w:rsidP="00736F36">
      <w:pPr>
        <w:spacing w:line="259" w:lineRule="auto"/>
        <w:rPr>
          <w:rFonts w:eastAsiaTheme="minorHAnsi"/>
          <w:b/>
          <w:lang w:val="uk-UA" w:eastAsia="en-US"/>
        </w:rPr>
      </w:pPr>
      <w:r w:rsidRPr="00020BAE">
        <w:rPr>
          <w:rFonts w:eastAsiaTheme="minorHAnsi"/>
          <w:b/>
          <w:lang w:val="uk-UA" w:eastAsia="en-US"/>
        </w:rPr>
        <w:t xml:space="preserve">№ </w:t>
      </w:r>
      <w:r w:rsidR="00101666" w:rsidRPr="00020BAE">
        <w:rPr>
          <w:rFonts w:eastAsiaTheme="minorHAnsi"/>
          <w:b/>
          <w:lang w:val="uk-UA" w:eastAsia="en-US"/>
        </w:rPr>
        <w:t>419</w:t>
      </w:r>
      <w:r w:rsidRPr="00020BAE">
        <w:rPr>
          <w:rFonts w:eastAsiaTheme="minorHAnsi"/>
          <w:b/>
          <w:lang w:val="uk-UA" w:eastAsia="en-US"/>
        </w:rPr>
        <w:t>-ХУІ-УІІ</w:t>
      </w:r>
    </w:p>
    <w:p w:rsidR="00736F36" w:rsidRPr="00020BAE" w:rsidRDefault="00736F36" w:rsidP="00736F36">
      <w:pPr>
        <w:spacing w:line="259" w:lineRule="auto"/>
        <w:rPr>
          <w:rFonts w:eastAsiaTheme="minorHAnsi"/>
          <w:b/>
          <w:lang w:val="uk-UA" w:eastAsia="en-US"/>
        </w:rPr>
      </w:pPr>
      <w:r w:rsidRPr="00020BAE">
        <w:rPr>
          <w:rFonts w:eastAsiaTheme="minorHAnsi"/>
          <w:b/>
          <w:lang w:val="uk-UA" w:eastAsia="en-US"/>
        </w:rPr>
        <w:t>20.11.2018</w:t>
      </w:r>
    </w:p>
    <w:p w:rsidR="00736F36" w:rsidRPr="00020BAE" w:rsidRDefault="00736F36" w:rsidP="00736F36">
      <w:pPr>
        <w:spacing w:line="259" w:lineRule="auto"/>
        <w:rPr>
          <w:rFonts w:eastAsiaTheme="minorHAnsi"/>
          <w:b/>
          <w:lang w:val="uk-UA" w:eastAsia="en-US"/>
        </w:rPr>
      </w:pPr>
    </w:p>
    <w:p w:rsidR="00736F36" w:rsidRPr="00020BAE" w:rsidRDefault="00736F36" w:rsidP="00736F36">
      <w:pPr>
        <w:spacing w:line="259" w:lineRule="auto"/>
        <w:rPr>
          <w:rFonts w:eastAsiaTheme="minorHAnsi"/>
          <w:lang w:val="uk-UA" w:eastAsia="en-US"/>
        </w:rPr>
      </w:pPr>
    </w:p>
    <w:p w:rsidR="00736F36" w:rsidRPr="00020BAE" w:rsidRDefault="00736F36" w:rsidP="00736F36">
      <w:pPr>
        <w:spacing w:line="259" w:lineRule="auto"/>
        <w:ind w:left="5103"/>
        <w:jc w:val="both"/>
        <w:rPr>
          <w:rFonts w:eastAsiaTheme="minorHAnsi"/>
          <w:snapToGrid w:val="0"/>
          <w:sz w:val="20"/>
          <w:szCs w:val="20"/>
          <w:lang w:val="uk-UA" w:eastAsia="en-US"/>
        </w:rPr>
      </w:pPr>
      <w:r w:rsidRPr="00020BAE">
        <w:rPr>
          <w:rFonts w:eastAsiaTheme="minorHAnsi"/>
          <w:snapToGrid w:val="0"/>
          <w:sz w:val="20"/>
          <w:szCs w:val="20"/>
          <w:lang w:val="uk-UA" w:eastAsia="en-US"/>
        </w:rPr>
        <w:t>ЗАТВЕРДЖЕНО</w:t>
      </w:r>
    </w:p>
    <w:p w:rsidR="00736F36" w:rsidRPr="00020BAE" w:rsidRDefault="00736F36" w:rsidP="00736F36">
      <w:pPr>
        <w:spacing w:line="259" w:lineRule="auto"/>
        <w:ind w:left="5103"/>
        <w:jc w:val="both"/>
        <w:rPr>
          <w:rFonts w:eastAsiaTheme="minorHAnsi"/>
          <w:snapToGrid w:val="0"/>
          <w:sz w:val="20"/>
          <w:szCs w:val="20"/>
          <w:lang w:val="uk-UA" w:eastAsia="en-US"/>
        </w:rPr>
      </w:pPr>
      <w:r w:rsidRPr="00020BAE">
        <w:rPr>
          <w:rFonts w:eastAsiaTheme="minorHAnsi"/>
          <w:snapToGrid w:val="0"/>
          <w:sz w:val="20"/>
          <w:szCs w:val="20"/>
          <w:lang w:val="uk-UA" w:eastAsia="en-US"/>
        </w:rPr>
        <w:t xml:space="preserve">рішенням  сесії сільської ради </w:t>
      </w:r>
    </w:p>
    <w:p w:rsidR="00736F36" w:rsidRPr="00020BAE" w:rsidRDefault="00736F36" w:rsidP="00736F36">
      <w:pPr>
        <w:spacing w:line="259" w:lineRule="auto"/>
        <w:ind w:left="5103"/>
        <w:jc w:val="both"/>
        <w:rPr>
          <w:rFonts w:eastAsiaTheme="minorHAnsi"/>
          <w:snapToGrid w:val="0"/>
          <w:sz w:val="20"/>
          <w:szCs w:val="20"/>
          <w:lang w:val="uk-UA" w:eastAsia="en-US"/>
        </w:rPr>
      </w:pPr>
      <w:r w:rsidRPr="00020BAE">
        <w:rPr>
          <w:rFonts w:eastAsiaTheme="minorHAnsi"/>
          <w:snapToGrid w:val="0"/>
          <w:sz w:val="20"/>
          <w:szCs w:val="20"/>
          <w:lang w:val="uk-UA" w:eastAsia="en-US"/>
        </w:rPr>
        <w:t xml:space="preserve"> сьомого скликання      </w:t>
      </w:r>
    </w:p>
    <w:p w:rsidR="00736F36" w:rsidRPr="00020BAE" w:rsidRDefault="00736F36" w:rsidP="00736F36">
      <w:pPr>
        <w:spacing w:line="259" w:lineRule="auto"/>
        <w:ind w:left="5103"/>
        <w:jc w:val="both"/>
        <w:rPr>
          <w:rFonts w:eastAsiaTheme="minorHAnsi"/>
          <w:snapToGrid w:val="0"/>
          <w:sz w:val="20"/>
          <w:szCs w:val="20"/>
          <w:lang w:val="uk-UA" w:eastAsia="en-US"/>
        </w:rPr>
      </w:pPr>
      <w:r w:rsidRPr="00020BAE">
        <w:rPr>
          <w:rFonts w:eastAsiaTheme="minorHAnsi"/>
          <w:snapToGrid w:val="0"/>
          <w:sz w:val="20"/>
          <w:szCs w:val="20"/>
          <w:lang w:val="uk-UA" w:eastAsia="en-US"/>
        </w:rPr>
        <w:t xml:space="preserve">  від </w:t>
      </w:r>
      <w:r w:rsidR="00101666" w:rsidRPr="00020BAE">
        <w:rPr>
          <w:rFonts w:eastAsiaTheme="minorHAnsi"/>
          <w:snapToGrid w:val="0"/>
          <w:sz w:val="20"/>
          <w:szCs w:val="20"/>
          <w:lang w:val="uk-UA" w:eastAsia="en-US"/>
        </w:rPr>
        <w:t>20.11.2018р. № 419</w:t>
      </w:r>
    </w:p>
    <w:p w:rsidR="00736F36" w:rsidRPr="00020BAE" w:rsidRDefault="00736F36" w:rsidP="00736F36">
      <w:pPr>
        <w:spacing w:after="160" w:line="259" w:lineRule="auto"/>
        <w:jc w:val="center"/>
        <w:rPr>
          <w:rFonts w:asciiTheme="minorHAnsi" w:eastAsiaTheme="minorHAnsi" w:hAnsiTheme="minorHAnsi" w:cstheme="minorBidi"/>
          <w:b/>
          <w:color w:val="000000"/>
          <w:sz w:val="28"/>
          <w:szCs w:val="28"/>
          <w:lang w:val="uk-UA" w:eastAsia="en-US"/>
        </w:rPr>
      </w:pPr>
    </w:p>
    <w:p w:rsidR="00736F36" w:rsidRPr="00020BAE" w:rsidRDefault="00736F36" w:rsidP="00736F36">
      <w:pPr>
        <w:spacing w:after="160" w:line="259" w:lineRule="auto"/>
        <w:jc w:val="center"/>
        <w:rPr>
          <w:rFonts w:asciiTheme="minorHAnsi" w:eastAsiaTheme="minorHAnsi" w:hAnsiTheme="minorHAnsi" w:cstheme="minorBidi"/>
          <w:b/>
          <w:color w:val="000000"/>
          <w:sz w:val="28"/>
          <w:szCs w:val="28"/>
          <w:lang w:val="uk-UA" w:eastAsia="en-US"/>
        </w:rPr>
      </w:pPr>
    </w:p>
    <w:p w:rsidR="00736F36" w:rsidRPr="00020BAE" w:rsidRDefault="00736F36" w:rsidP="00736F36">
      <w:pPr>
        <w:spacing w:line="259" w:lineRule="auto"/>
        <w:jc w:val="center"/>
        <w:rPr>
          <w:rFonts w:eastAsiaTheme="minorHAnsi"/>
          <w:b/>
          <w:color w:val="000000"/>
          <w:sz w:val="28"/>
          <w:szCs w:val="28"/>
          <w:lang w:val="uk-UA" w:eastAsia="en-US"/>
        </w:rPr>
      </w:pPr>
      <w:r w:rsidRPr="00020BAE">
        <w:rPr>
          <w:rFonts w:eastAsiaTheme="minorHAnsi"/>
          <w:b/>
          <w:color w:val="000000"/>
          <w:sz w:val="28"/>
          <w:szCs w:val="28"/>
          <w:lang w:val="uk-UA" w:eastAsia="en-US"/>
        </w:rPr>
        <w:t>ПОЛОЖЕННЯ</w:t>
      </w:r>
    </w:p>
    <w:p w:rsidR="00736F36" w:rsidRPr="00020BAE" w:rsidRDefault="00736F36" w:rsidP="00736F36">
      <w:pPr>
        <w:spacing w:line="259" w:lineRule="auto"/>
        <w:jc w:val="center"/>
        <w:rPr>
          <w:rFonts w:eastAsiaTheme="minorHAnsi"/>
          <w:b/>
          <w:color w:val="000000"/>
          <w:sz w:val="28"/>
          <w:szCs w:val="28"/>
          <w:lang w:val="uk-UA" w:eastAsia="en-US"/>
        </w:rPr>
      </w:pPr>
      <w:r w:rsidRPr="00020BAE">
        <w:rPr>
          <w:rFonts w:eastAsiaTheme="minorHAnsi"/>
          <w:b/>
          <w:color w:val="000000"/>
          <w:sz w:val="28"/>
          <w:szCs w:val="28"/>
          <w:lang w:val="uk-UA" w:eastAsia="en-US"/>
        </w:rPr>
        <w:t>про Студениківський  освітній округ</w:t>
      </w:r>
    </w:p>
    <w:p w:rsidR="00736F36" w:rsidRPr="00020BAE" w:rsidRDefault="00736F36" w:rsidP="00736F36">
      <w:pPr>
        <w:spacing w:line="259" w:lineRule="auto"/>
        <w:jc w:val="center"/>
        <w:rPr>
          <w:rFonts w:eastAsiaTheme="minorHAnsi"/>
          <w:b/>
          <w:color w:val="000000"/>
          <w:sz w:val="28"/>
          <w:szCs w:val="28"/>
          <w:lang w:val="uk-UA" w:eastAsia="en-US"/>
        </w:rPr>
      </w:pPr>
      <w:r w:rsidRPr="00020BAE">
        <w:rPr>
          <w:rFonts w:eastAsiaTheme="minorHAnsi"/>
          <w:b/>
          <w:color w:val="000000"/>
          <w:sz w:val="28"/>
          <w:szCs w:val="28"/>
          <w:lang w:val="uk-UA" w:eastAsia="en-US"/>
        </w:rPr>
        <w:t xml:space="preserve"> </w:t>
      </w:r>
    </w:p>
    <w:p w:rsidR="00736F36" w:rsidRPr="00020BAE" w:rsidRDefault="00736F36" w:rsidP="00736F36">
      <w:pPr>
        <w:shd w:val="clear" w:color="auto" w:fill="FFFFFF"/>
        <w:ind w:firstLine="709"/>
        <w:jc w:val="center"/>
        <w:textAlignment w:val="baseline"/>
        <w:rPr>
          <w:b/>
          <w:color w:val="000000"/>
          <w:sz w:val="28"/>
          <w:szCs w:val="28"/>
          <w:lang w:val="uk-UA" w:eastAsia="uk-UA"/>
        </w:rPr>
      </w:pPr>
      <w:r w:rsidRPr="00020BAE">
        <w:rPr>
          <w:b/>
          <w:bCs/>
          <w:iCs/>
          <w:color w:val="000000"/>
          <w:sz w:val="28"/>
          <w:szCs w:val="28"/>
          <w:bdr w:val="none" w:sz="0" w:space="0" w:color="auto" w:frame="1"/>
          <w:lang w:val="uk-UA" w:eastAsia="uk-UA"/>
        </w:rPr>
        <w:t>1. Загальні положення</w:t>
      </w:r>
    </w:p>
    <w:p w:rsidR="00736F36" w:rsidRPr="00020BAE" w:rsidRDefault="00736F36" w:rsidP="00736F36">
      <w:pPr>
        <w:shd w:val="clear" w:color="auto" w:fill="FFFFFF"/>
        <w:ind w:firstLine="709"/>
        <w:jc w:val="both"/>
        <w:rPr>
          <w:sz w:val="28"/>
          <w:szCs w:val="28"/>
          <w:lang w:val="uk-UA" w:eastAsia="uk-UA"/>
        </w:rPr>
      </w:pPr>
      <w:r w:rsidRPr="00020BAE">
        <w:rPr>
          <w:sz w:val="28"/>
          <w:szCs w:val="28"/>
          <w:lang w:val="uk-UA" w:eastAsia="uk-UA"/>
        </w:rPr>
        <w:t xml:space="preserve">1.1. Студениківський  освітній округ освітній округ (далі – округ) – </w:t>
      </w:r>
      <w:r w:rsidRPr="00020BAE">
        <w:rPr>
          <w:sz w:val="28"/>
          <w:szCs w:val="28"/>
          <w:shd w:val="clear" w:color="auto" w:fill="FFFFFF"/>
          <w:lang w:val="uk-UA" w:eastAsia="uk-UA"/>
        </w:rPr>
        <w:t>об’єднання  закладів освіти Студениківської  сільської ради Переяслав-Хмельницького району Київської   області  (далі - суб’єкти округу). До складу округу можуть входити заклади освіти незалежно від типу та форми власності, у тому числі заклади освіти, що є опорними (далі - опорні заклади), та міжшкільні навчально-виробничі комбінати. До діяльності округу можуть залучатися також інші юридичні особи, їх відокремлені підрозділи.</w:t>
      </w:r>
    </w:p>
    <w:p w:rsidR="00736F36" w:rsidRPr="00020BAE" w:rsidRDefault="00736F36" w:rsidP="00736F36">
      <w:pPr>
        <w:shd w:val="clear" w:color="auto" w:fill="FFFFFF"/>
        <w:ind w:firstLine="709"/>
        <w:jc w:val="both"/>
        <w:textAlignment w:val="baseline"/>
        <w:rPr>
          <w:color w:val="000000"/>
          <w:sz w:val="28"/>
          <w:szCs w:val="28"/>
          <w:lang w:val="uk-UA" w:eastAsia="uk-UA"/>
        </w:rPr>
      </w:pPr>
      <w:r w:rsidRPr="00020BAE">
        <w:rPr>
          <w:color w:val="000000"/>
          <w:sz w:val="28"/>
          <w:szCs w:val="28"/>
          <w:shd w:val="clear" w:color="auto" w:fill="FFFFFF"/>
          <w:lang w:val="uk-UA" w:eastAsia="uk-UA"/>
        </w:rPr>
        <w:t>Округ не є юридичною особою і діє на підставі рішення про його утворення.</w:t>
      </w:r>
    </w:p>
    <w:p w:rsidR="00736F36" w:rsidRPr="00020BAE" w:rsidRDefault="00736F36" w:rsidP="00736F36">
      <w:pPr>
        <w:shd w:val="clear" w:color="auto" w:fill="FFFFFF"/>
        <w:ind w:firstLine="709"/>
        <w:jc w:val="both"/>
        <w:textAlignment w:val="baseline"/>
        <w:rPr>
          <w:color w:val="000000"/>
          <w:sz w:val="28"/>
          <w:szCs w:val="28"/>
          <w:lang w:val="uk-UA" w:eastAsia="uk-UA"/>
        </w:rPr>
      </w:pPr>
      <w:r w:rsidRPr="00020BAE">
        <w:rPr>
          <w:color w:val="000000"/>
          <w:sz w:val="28"/>
          <w:szCs w:val="28"/>
          <w:lang w:val="uk-UA" w:eastAsia="uk-UA"/>
        </w:rPr>
        <w:t xml:space="preserve">1.2. Округ у своїй діяльності керується Конституцією України, законами України «Про місцеве самоврядування в Україні», «Про освіту», «Про дошкільну освіту», «Про загальну середню освіту», </w:t>
      </w:r>
      <w:r w:rsidRPr="00020BAE">
        <w:rPr>
          <w:color w:val="000000"/>
          <w:sz w:val="28"/>
          <w:szCs w:val="28"/>
          <w:shd w:val="clear" w:color="auto" w:fill="FFFFFF"/>
          <w:lang w:val="uk-UA" w:eastAsia="uk-UA"/>
        </w:rPr>
        <w:t>іншими законодавчими актами, постановами Верховної Ради України, прийнятими відповідно до Конституції та законів України, актами Президента України, Кабінету Міністрів України, наказами МОН, інших центральних органів виконавчої влади, цим Положенням, рішеннями Студениківської  сільської ради та власними установчими документами</w:t>
      </w:r>
      <w:r w:rsidRPr="00020BAE">
        <w:rPr>
          <w:color w:val="000000"/>
          <w:shd w:val="clear" w:color="auto" w:fill="FFFFFF"/>
          <w:lang w:val="uk-UA" w:eastAsia="uk-UA"/>
        </w:rPr>
        <w:t>.</w:t>
      </w:r>
    </w:p>
    <w:p w:rsidR="00736F36" w:rsidRPr="00020BAE" w:rsidRDefault="00736F36" w:rsidP="00736F36">
      <w:pPr>
        <w:shd w:val="clear" w:color="auto" w:fill="FFFFFF"/>
        <w:ind w:firstLine="709"/>
        <w:jc w:val="both"/>
        <w:textAlignment w:val="baseline"/>
        <w:rPr>
          <w:color w:val="000000"/>
          <w:sz w:val="28"/>
          <w:szCs w:val="28"/>
          <w:lang w:val="uk-UA" w:eastAsia="uk-UA"/>
        </w:rPr>
      </w:pPr>
      <w:r w:rsidRPr="00020BAE">
        <w:rPr>
          <w:color w:val="000000"/>
          <w:sz w:val="28"/>
          <w:szCs w:val="28"/>
          <w:lang w:val="uk-UA" w:eastAsia="uk-UA"/>
        </w:rPr>
        <w:t>1.3. Метою створення і діяльності округу є:</w:t>
      </w:r>
    </w:p>
    <w:p w:rsidR="00736F36" w:rsidRPr="00020BAE" w:rsidRDefault="00736F36" w:rsidP="00736F36">
      <w:pPr>
        <w:numPr>
          <w:ilvl w:val="0"/>
          <w:numId w:val="4"/>
        </w:numPr>
        <w:shd w:val="clear" w:color="auto" w:fill="FFFFFF"/>
        <w:spacing w:after="160" w:line="259" w:lineRule="auto"/>
        <w:ind w:left="0" w:firstLine="709"/>
        <w:jc w:val="both"/>
        <w:textAlignment w:val="baseline"/>
        <w:rPr>
          <w:rFonts w:eastAsiaTheme="minorHAnsi"/>
          <w:color w:val="000000"/>
          <w:sz w:val="28"/>
          <w:szCs w:val="28"/>
          <w:lang w:val="uk-UA" w:eastAsia="en-US"/>
        </w:rPr>
      </w:pPr>
      <w:r w:rsidRPr="00020BAE">
        <w:rPr>
          <w:rFonts w:eastAsiaTheme="minorHAnsi"/>
          <w:color w:val="000000"/>
          <w:sz w:val="28"/>
          <w:szCs w:val="28"/>
          <w:lang w:val="uk-UA" w:eastAsia="en-US"/>
        </w:rPr>
        <w:t>створення умов для здобуття повної загальної середньої освіти усім учасникам освітнього процесу незалежно від місця проживання;</w:t>
      </w:r>
      <w:r w:rsidRPr="00020BAE">
        <w:rPr>
          <w:rFonts w:eastAsiaTheme="minorHAnsi"/>
          <w:color w:val="000000"/>
          <w:sz w:val="22"/>
          <w:szCs w:val="22"/>
          <w:shd w:val="clear" w:color="auto" w:fill="FFFFFF"/>
          <w:lang w:val="uk-UA" w:eastAsia="en-US"/>
        </w:rPr>
        <w:t xml:space="preserve">  </w:t>
      </w:r>
    </w:p>
    <w:p w:rsidR="00736F36" w:rsidRPr="00020BAE" w:rsidRDefault="00736F36" w:rsidP="00736F36">
      <w:pPr>
        <w:numPr>
          <w:ilvl w:val="0"/>
          <w:numId w:val="4"/>
        </w:numPr>
        <w:shd w:val="clear" w:color="auto" w:fill="FFFFFF"/>
        <w:spacing w:after="160" w:line="259" w:lineRule="auto"/>
        <w:ind w:left="0" w:firstLine="709"/>
        <w:jc w:val="both"/>
        <w:textAlignment w:val="baseline"/>
        <w:rPr>
          <w:rFonts w:eastAsiaTheme="minorHAnsi"/>
          <w:color w:val="000000"/>
          <w:sz w:val="28"/>
          <w:szCs w:val="28"/>
          <w:lang w:val="uk-UA" w:eastAsia="en-US"/>
        </w:rPr>
      </w:pPr>
      <w:r w:rsidRPr="00020BAE">
        <w:rPr>
          <w:rFonts w:eastAsiaTheme="minorHAnsi"/>
          <w:color w:val="000000"/>
          <w:sz w:val="28"/>
          <w:szCs w:val="28"/>
          <w:shd w:val="clear" w:color="auto" w:fill="FFFFFF"/>
          <w:lang w:val="uk-UA" w:eastAsia="en-US"/>
        </w:rPr>
        <w:t>створення єдиної системи виховної роботи;</w:t>
      </w:r>
    </w:p>
    <w:p w:rsidR="00736F36" w:rsidRPr="00020BAE" w:rsidRDefault="00736F36" w:rsidP="00736F36">
      <w:pPr>
        <w:numPr>
          <w:ilvl w:val="0"/>
          <w:numId w:val="4"/>
        </w:numPr>
        <w:shd w:val="clear" w:color="auto" w:fill="FFFFFF"/>
        <w:spacing w:after="160" w:line="259" w:lineRule="auto"/>
        <w:ind w:left="0" w:firstLine="709"/>
        <w:jc w:val="both"/>
        <w:textAlignment w:val="baseline"/>
        <w:rPr>
          <w:rFonts w:eastAsiaTheme="minorHAnsi"/>
          <w:color w:val="000000"/>
          <w:sz w:val="28"/>
          <w:szCs w:val="28"/>
          <w:lang w:val="uk-UA" w:eastAsia="en-US"/>
        </w:rPr>
      </w:pPr>
      <w:r w:rsidRPr="00020BAE">
        <w:rPr>
          <w:rFonts w:eastAsiaTheme="minorHAnsi"/>
          <w:color w:val="000000"/>
          <w:sz w:val="28"/>
          <w:szCs w:val="28"/>
          <w:bdr w:val="none" w:sz="0" w:space="0" w:color="auto" w:frame="1"/>
          <w:lang w:val="uk-UA" w:eastAsia="en-US"/>
        </w:rPr>
        <w:t xml:space="preserve">формування системи закладів освіти для  </w:t>
      </w:r>
      <w:r w:rsidRPr="00020BAE">
        <w:rPr>
          <w:rFonts w:eastAsiaTheme="minorHAnsi"/>
          <w:color w:val="000000"/>
          <w:sz w:val="28"/>
          <w:szCs w:val="28"/>
          <w:shd w:val="clear" w:color="auto" w:fill="FFFFFF"/>
          <w:lang w:val="uk-UA" w:eastAsia="en-US"/>
        </w:rPr>
        <w:t>забезпечення рівного доступу осіб, у тому числі з особливими освітніми потребами, до якісної освіти;</w:t>
      </w:r>
    </w:p>
    <w:p w:rsidR="00736F36" w:rsidRPr="00020BAE" w:rsidRDefault="00736F36" w:rsidP="00736F36">
      <w:pPr>
        <w:numPr>
          <w:ilvl w:val="0"/>
          <w:numId w:val="4"/>
        </w:numPr>
        <w:shd w:val="clear" w:color="auto" w:fill="FFFFFF"/>
        <w:spacing w:after="160" w:line="259" w:lineRule="auto"/>
        <w:ind w:left="0" w:firstLine="709"/>
        <w:jc w:val="both"/>
        <w:textAlignment w:val="baseline"/>
        <w:rPr>
          <w:rFonts w:eastAsiaTheme="minorHAnsi"/>
          <w:color w:val="000000"/>
          <w:sz w:val="28"/>
          <w:szCs w:val="28"/>
          <w:lang w:val="uk-UA" w:eastAsia="en-US"/>
        </w:rPr>
      </w:pPr>
      <w:r w:rsidRPr="00020BAE">
        <w:rPr>
          <w:rFonts w:eastAsiaTheme="minorHAnsi"/>
          <w:color w:val="000000"/>
          <w:sz w:val="28"/>
          <w:szCs w:val="28"/>
          <w:bdr w:val="none" w:sz="0" w:space="0" w:color="auto" w:frame="1"/>
          <w:lang w:val="uk-UA" w:eastAsia="en-US"/>
        </w:rPr>
        <w:t xml:space="preserve">забезпечення умов щодо отримання </w:t>
      </w:r>
      <w:proofErr w:type="spellStart"/>
      <w:r w:rsidRPr="00020BAE">
        <w:rPr>
          <w:rFonts w:eastAsiaTheme="minorHAnsi"/>
          <w:color w:val="000000"/>
          <w:sz w:val="28"/>
          <w:szCs w:val="28"/>
          <w:bdr w:val="none" w:sz="0" w:space="0" w:color="auto" w:frame="1"/>
          <w:lang w:val="uk-UA" w:eastAsia="en-US"/>
        </w:rPr>
        <w:t>допрофільної</w:t>
      </w:r>
      <w:proofErr w:type="spellEnd"/>
      <w:r w:rsidRPr="00020BAE">
        <w:rPr>
          <w:rFonts w:eastAsiaTheme="minorHAnsi"/>
          <w:color w:val="000000"/>
          <w:sz w:val="28"/>
          <w:szCs w:val="28"/>
          <w:bdr w:val="none" w:sz="0" w:space="0" w:color="auto" w:frame="1"/>
          <w:lang w:val="uk-UA" w:eastAsia="en-US"/>
        </w:rPr>
        <w:t xml:space="preserve"> підготовки та запровадження профільного навчання, </w:t>
      </w:r>
      <w:r w:rsidRPr="00020BAE">
        <w:rPr>
          <w:rFonts w:eastAsiaTheme="minorHAnsi"/>
          <w:color w:val="000000"/>
          <w:sz w:val="28"/>
          <w:szCs w:val="28"/>
          <w:shd w:val="clear" w:color="auto" w:fill="FFFFFF"/>
          <w:lang w:val="uk-UA" w:eastAsia="en-US"/>
        </w:rPr>
        <w:t>поглибленого вивчення окремих предметів, забезпечення всебічного розвитку особи</w:t>
      </w:r>
      <w:r w:rsidRPr="00020BAE">
        <w:rPr>
          <w:rFonts w:eastAsiaTheme="minorHAnsi"/>
          <w:color w:val="000000"/>
          <w:sz w:val="28"/>
          <w:szCs w:val="28"/>
          <w:bdr w:val="none" w:sz="0" w:space="0" w:color="auto" w:frame="1"/>
          <w:lang w:val="uk-UA" w:eastAsia="en-US"/>
        </w:rPr>
        <w:t>;</w:t>
      </w:r>
    </w:p>
    <w:p w:rsidR="00736F36" w:rsidRPr="00020BAE" w:rsidRDefault="00736F36" w:rsidP="00736F36">
      <w:pPr>
        <w:numPr>
          <w:ilvl w:val="0"/>
          <w:numId w:val="4"/>
        </w:numPr>
        <w:shd w:val="clear" w:color="auto" w:fill="FFFFFF"/>
        <w:spacing w:after="160" w:line="259" w:lineRule="auto"/>
        <w:ind w:left="0" w:firstLine="709"/>
        <w:jc w:val="both"/>
        <w:textAlignment w:val="baseline"/>
        <w:rPr>
          <w:rFonts w:eastAsiaTheme="minorHAnsi"/>
          <w:color w:val="000000"/>
          <w:sz w:val="28"/>
          <w:szCs w:val="28"/>
          <w:lang w:val="uk-UA" w:eastAsia="en-US"/>
        </w:rPr>
      </w:pPr>
      <w:r w:rsidRPr="00020BAE">
        <w:rPr>
          <w:rFonts w:eastAsiaTheme="minorHAnsi"/>
          <w:color w:val="000000"/>
          <w:sz w:val="28"/>
          <w:szCs w:val="28"/>
          <w:bdr w:val="none" w:sz="0" w:space="0" w:color="auto" w:frame="1"/>
          <w:lang w:val="uk-UA" w:eastAsia="en-US"/>
        </w:rPr>
        <w:t>раціональне та ефективне використання наявних ресурсів (навчально-методичної, матеріально-технічної бази та творчого потенціалу педагогічних працівників) закладів освіти , їх модернізація;</w:t>
      </w:r>
    </w:p>
    <w:p w:rsidR="00736F36" w:rsidRPr="00020BAE" w:rsidRDefault="00736F36" w:rsidP="00736F36">
      <w:pPr>
        <w:numPr>
          <w:ilvl w:val="0"/>
          <w:numId w:val="4"/>
        </w:numPr>
        <w:shd w:val="clear" w:color="auto" w:fill="FFFFFF"/>
        <w:spacing w:after="160" w:line="259" w:lineRule="auto"/>
        <w:ind w:left="0" w:firstLine="709"/>
        <w:jc w:val="both"/>
        <w:textAlignment w:val="baseline"/>
        <w:rPr>
          <w:rFonts w:eastAsiaTheme="minorHAnsi"/>
          <w:color w:val="000000"/>
          <w:sz w:val="28"/>
          <w:szCs w:val="28"/>
          <w:lang w:val="uk-UA" w:eastAsia="en-US"/>
        </w:rPr>
      </w:pPr>
      <w:r w:rsidRPr="00020BAE">
        <w:rPr>
          <w:rFonts w:eastAsiaTheme="minorHAnsi"/>
          <w:color w:val="000000"/>
          <w:sz w:val="28"/>
          <w:szCs w:val="28"/>
          <w:bdr w:val="none" w:sz="0" w:space="0" w:color="auto" w:frame="1"/>
          <w:lang w:val="uk-UA" w:eastAsia="en-US"/>
        </w:rPr>
        <w:t>раціональне використання бюджетних коштів;</w:t>
      </w:r>
    </w:p>
    <w:p w:rsidR="00736F36" w:rsidRPr="00020BAE" w:rsidRDefault="00736F36" w:rsidP="00736F36">
      <w:pPr>
        <w:shd w:val="clear" w:color="auto" w:fill="FFFFFF"/>
        <w:ind w:firstLine="709"/>
        <w:jc w:val="both"/>
        <w:textAlignment w:val="baseline"/>
        <w:rPr>
          <w:color w:val="000000"/>
          <w:sz w:val="28"/>
          <w:szCs w:val="28"/>
          <w:lang w:val="uk-UA" w:eastAsia="uk-UA"/>
        </w:rPr>
      </w:pPr>
      <w:r w:rsidRPr="00020BAE">
        <w:rPr>
          <w:color w:val="000000"/>
          <w:sz w:val="28"/>
          <w:szCs w:val="28"/>
          <w:lang w:val="uk-UA" w:eastAsia="uk-UA"/>
        </w:rPr>
        <w:t xml:space="preserve">1.4. Основними завданнями Округу є створення єдиного освітнього простору в межах адміністративно - територіальної одиниці та належних умов для забезпечення освітнього процесу, реалізація </w:t>
      </w:r>
      <w:proofErr w:type="spellStart"/>
      <w:r w:rsidRPr="00020BAE">
        <w:rPr>
          <w:color w:val="000000"/>
          <w:sz w:val="28"/>
          <w:szCs w:val="28"/>
          <w:lang w:val="uk-UA" w:eastAsia="uk-UA"/>
        </w:rPr>
        <w:t>допрофільної</w:t>
      </w:r>
      <w:proofErr w:type="spellEnd"/>
      <w:r w:rsidRPr="00020BAE">
        <w:rPr>
          <w:color w:val="000000"/>
          <w:sz w:val="28"/>
          <w:szCs w:val="28"/>
          <w:lang w:val="uk-UA" w:eastAsia="uk-UA"/>
        </w:rPr>
        <w:t xml:space="preserve"> підготовки та профільного навчання, розвиток творчих здібностей, нахилів, обдарувань дітей, впровадження сучасних освітніх технологій.</w:t>
      </w:r>
    </w:p>
    <w:p w:rsidR="00736F36" w:rsidRPr="00020BAE" w:rsidRDefault="00736F36" w:rsidP="00736F36">
      <w:pPr>
        <w:shd w:val="clear" w:color="auto" w:fill="FFFFFF"/>
        <w:ind w:firstLine="709"/>
        <w:jc w:val="both"/>
        <w:textAlignment w:val="baseline"/>
        <w:rPr>
          <w:color w:val="000000"/>
          <w:sz w:val="28"/>
          <w:szCs w:val="28"/>
          <w:lang w:val="uk-UA" w:eastAsia="uk-UA"/>
        </w:rPr>
      </w:pPr>
      <w:r w:rsidRPr="00020BAE">
        <w:rPr>
          <w:color w:val="000000"/>
          <w:sz w:val="28"/>
          <w:szCs w:val="28"/>
          <w:lang w:val="uk-UA" w:eastAsia="uk-UA"/>
        </w:rPr>
        <w:t>1.5. Округ може мати власну назву.</w:t>
      </w:r>
    </w:p>
    <w:p w:rsidR="00736F36" w:rsidRPr="00020BAE" w:rsidRDefault="00736F36" w:rsidP="00736F36">
      <w:pPr>
        <w:shd w:val="clear" w:color="auto" w:fill="FFFFFF"/>
        <w:ind w:firstLine="709"/>
        <w:jc w:val="both"/>
        <w:textAlignment w:val="baseline"/>
        <w:rPr>
          <w:color w:val="000000"/>
          <w:sz w:val="28"/>
          <w:szCs w:val="28"/>
          <w:lang w:val="uk-UA" w:eastAsia="uk-UA"/>
        </w:rPr>
      </w:pPr>
      <w:r w:rsidRPr="00020BAE">
        <w:rPr>
          <w:color w:val="000000"/>
          <w:sz w:val="28"/>
          <w:szCs w:val="28"/>
          <w:lang w:val="uk-UA" w:eastAsia="uk-UA"/>
        </w:rPr>
        <w:lastRenderedPageBreak/>
        <w:t>1.6.Положення про Студениківський освітній округ погоджується з усіма керівниками суб’єктів округу та затверджується на сесії сільської ради.</w:t>
      </w:r>
    </w:p>
    <w:p w:rsidR="00736F36" w:rsidRPr="00020BAE" w:rsidRDefault="00736F36" w:rsidP="00736F36">
      <w:pPr>
        <w:shd w:val="clear" w:color="auto" w:fill="FFFFFF"/>
        <w:ind w:firstLine="709"/>
        <w:jc w:val="both"/>
        <w:textAlignment w:val="baseline"/>
        <w:rPr>
          <w:color w:val="000000"/>
          <w:sz w:val="28"/>
          <w:szCs w:val="28"/>
          <w:lang w:val="uk-UA" w:eastAsia="uk-UA"/>
        </w:rPr>
      </w:pPr>
      <w:r w:rsidRPr="00020BAE">
        <w:rPr>
          <w:color w:val="000000"/>
          <w:sz w:val="28"/>
          <w:szCs w:val="28"/>
          <w:lang w:val="uk-UA" w:eastAsia="uk-UA"/>
        </w:rPr>
        <w:t> </w:t>
      </w:r>
    </w:p>
    <w:p w:rsidR="00736F36" w:rsidRPr="00020BAE" w:rsidRDefault="00736F36" w:rsidP="00736F36">
      <w:pPr>
        <w:shd w:val="clear" w:color="auto" w:fill="FFFFFF"/>
        <w:ind w:firstLine="709"/>
        <w:jc w:val="center"/>
        <w:textAlignment w:val="baseline"/>
        <w:rPr>
          <w:b/>
          <w:color w:val="000000"/>
          <w:sz w:val="28"/>
          <w:szCs w:val="28"/>
          <w:lang w:val="uk-UA" w:eastAsia="uk-UA"/>
        </w:rPr>
      </w:pPr>
      <w:r w:rsidRPr="00020BAE">
        <w:rPr>
          <w:b/>
          <w:bCs/>
          <w:iCs/>
          <w:color w:val="000000"/>
          <w:sz w:val="28"/>
          <w:szCs w:val="28"/>
          <w:bdr w:val="none" w:sz="0" w:space="0" w:color="auto" w:frame="1"/>
          <w:lang w:val="uk-UA" w:eastAsia="uk-UA"/>
        </w:rPr>
        <w:t>2. Утворення Студениківського  освітнього округу</w:t>
      </w:r>
    </w:p>
    <w:p w:rsidR="00736F36" w:rsidRPr="00020BAE" w:rsidRDefault="00736F36" w:rsidP="00736F36">
      <w:pPr>
        <w:shd w:val="clear" w:color="auto" w:fill="FFFFFF"/>
        <w:ind w:firstLine="709"/>
        <w:jc w:val="both"/>
        <w:textAlignment w:val="baseline"/>
        <w:rPr>
          <w:color w:val="000000"/>
          <w:sz w:val="28"/>
          <w:szCs w:val="28"/>
          <w:lang w:val="uk-UA" w:eastAsia="uk-UA"/>
        </w:rPr>
      </w:pPr>
      <w:r w:rsidRPr="00020BAE">
        <w:rPr>
          <w:color w:val="000000"/>
          <w:sz w:val="28"/>
          <w:szCs w:val="28"/>
          <w:lang w:val="uk-UA" w:eastAsia="uk-UA"/>
        </w:rPr>
        <w:t>2.1. Округ утворюється на підставі рішення сесії  Студениківської  сільської ради.</w:t>
      </w:r>
    </w:p>
    <w:p w:rsidR="00736F36" w:rsidRPr="00020BAE" w:rsidRDefault="00736F36" w:rsidP="00736F36">
      <w:pPr>
        <w:shd w:val="clear" w:color="auto" w:fill="FFFFFF"/>
        <w:ind w:firstLine="709"/>
        <w:jc w:val="both"/>
        <w:textAlignment w:val="baseline"/>
        <w:rPr>
          <w:color w:val="000000"/>
          <w:sz w:val="28"/>
          <w:szCs w:val="28"/>
          <w:lang w:val="uk-UA" w:eastAsia="uk-UA"/>
        </w:rPr>
      </w:pPr>
      <w:r w:rsidRPr="00020BAE">
        <w:rPr>
          <w:color w:val="000000"/>
          <w:sz w:val="28"/>
          <w:szCs w:val="28"/>
          <w:lang w:val="uk-UA" w:eastAsia="uk-UA"/>
        </w:rPr>
        <w:t>2.2. Правовідносини між суб’єктами округу регулюються договором  про спільну освітню діяльність, в якому зазначено:</w:t>
      </w:r>
    </w:p>
    <w:p w:rsidR="00736F36" w:rsidRPr="00020BAE" w:rsidRDefault="00736F36" w:rsidP="00736F36">
      <w:pPr>
        <w:numPr>
          <w:ilvl w:val="0"/>
          <w:numId w:val="5"/>
        </w:numPr>
        <w:shd w:val="clear" w:color="auto" w:fill="FFFFFF"/>
        <w:spacing w:after="160" w:line="259" w:lineRule="auto"/>
        <w:ind w:left="0" w:firstLine="709"/>
        <w:jc w:val="both"/>
        <w:textAlignment w:val="baseline"/>
        <w:rPr>
          <w:rFonts w:eastAsiaTheme="minorHAnsi"/>
          <w:color w:val="000000"/>
          <w:sz w:val="28"/>
          <w:szCs w:val="28"/>
          <w:lang w:val="uk-UA" w:eastAsia="en-US"/>
        </w:rPr>
      </w:pPr>
      <w:r w:rsidRPr="00020BAE">
        <w:rPr>
          <w:rFonts w:eastAsiaTheme="minorHAnsi"/>
          <w:color w:val="000000"/>
          <w:sz w:val="28"/>
          <w:szCs w:val="28"/>
          <w:bdr w:val="none" w:sz="0" w:space="0" w:color="auto" w:frame="1"/>
          <w:lang w:val="uk-UA" w:eastAsia="en-US"/>
        </w:rPr>
        <w:t>місцезнаходження округу;</w:t>
      </w:r>
    </w:p>
    <w:p w:rsidR="00736F36" w:rsidRPr="00020BAE" w:rsidRDefault="00736F36" w:rsidP="00736F36">
      <w:pPr>
        <w:numPr>
          <w:ilvl w:val="0"/>
          <w:numId w:val="5"/>
        </w:numPr>
        <w:shd w:val="clear" w:color="auto" w:fill="FFFFFF"/>
        <w:spacing w:after="160" w:line="259" w:lineRule="auto"/>
        <w:ind w:left="0" w:firstLine="709"/>
        <w:jc w:val="both"/>
        <w:textAlignment w:val="baseline"/>
        <w:rPr>
          <w:rFonts w:eastAsiaTheme="minorHAnsi"/>
          <w:color w:val="000000"/>
          <w:sz w:val="28"/>
          <w:szCs w:val="28"/>
          <w:lang w:val="uk-UA" w:eastAsia="en-US"/>
        </w:rPr>
      </w:pPr>
      <w:r w:rsidRPr="00020BAE">
        <w:rPr>
          <w:rFonts w:eastAsiaTheme="minorHAnsi"/>
          <w:color w:val="000000"/>
          <w:sz w:val="28"/>
          <w:szCs w:val="28"/>
          <w:bdr w:val="none" w:sz="0" w:space="0" w:color="auto" w:frame="1"/>
          <w:lang w:val="uk-UA" w:eastAsia="en-US"/>
        </w:rPr>
        <w:t>перелік суб’єктів округу;</w:t>
      </w:r>
    </w:p>
    <w:p w:rsidR="00736F36" w:rsidRPr="00020BAE" w:rsidRDefault="00736F36" w:rsidP="00736F36">
      <w:pPr>
        <w:numPr>
          <w:ilvl w:val="0"/>
          <w:numId w:val="5"/>
        </w:numPr>
        <w:shd w:val="clear" w:color="auto" w:fill="FFFFFF"/>
        <w:spacing w:after="160" w:line="259" w:lineRule="auto"/>
        <w:ind w:left="0" w:firstLine="709"/>
        <w:jc w:val="both"/>
        <w:textAlignment w:val="baseline"/>
        <w:rPr>
          <w:rFonts w:eastAsiaTheme="minorHAnsi"/>
          <w:color w:val="000000"/>
          <w:sz w:val="28"/>
          <w:szCs w:val="28"/>
          <w:lang w:val="uk-UA" w:eastAsia="en-US"/>
        </w:rPr>
      </w:pPr>
      <w:r w:rsidRPr="00020BAE">
        <w:rPr>
          <w:rFonts w:eastAsiaTheme="minorHAnsi"/>
          <w:color w:val="000000"/>
          <w:sz w:val="28"/>
          <w:szCs w:val="28"/>
          <w:bdr w:val="none" w:sz="0" w:space="0" w:color="auto" w:frame="1"/>
          <w:lang w:val="uk-UA" w:eastAsia="en-US"/>
        </w:rPr>
        <w:t>права та обов’язки суб’єктів округу та учасників освітнього процесу;</w:t>
      </w:r>
    </w:p>
    <w:p w:rsidR="00736F36" w:rsidRPr="00020BAE" w:rsidRDefault="00736F36" w:rsidP="00736F36">
      <w:pPr>
        <w:numPr>
          <w:ilvl w:val="0"/>
          <w:numId w:val="5"/>
        </w:numPr>
        <w:shd w:val="clear" w:color="auto" w:fill="FFFFFF"/>
        <w:spacing w:after="160" w:line="259" w:lineRule="auto"/>
        <w:ind w:left="0" w:firstLine="709"/>
        <w:jc w:val="both"/>
        <w:textAlignment w:val="baseline"/>
        <w:rPr>
          <w:rFonts w:eastAsiaTheme="minorHAnsi"/>
          <w:color w:val="000000"/>
          <w:sz w:val="28"/>
          <w:szCs w:val="28"/>
          <w:lang w:val="uk-UA" w:eastAsia="en-US"/>
        </w:rPr>
      </w:pPr>
      <w:r w:rsidRPr="00020BAE">
        <w:rPr>
          <w:rFonts w:eastAsiaTheme="minorHAnsi"/>
          <w:color w:val="000000"/>
          <w:sz w:val="28"/>
          <w:szCs w:val="28"/>
          <w:bdr w:val="none" w:sz="0" w:space="0" w:color="auto" w:frame="1"/>
          <w:lang w:val="uk-UA" w:eastAsia="en-US"/>
        </w:rPr>
        <w:t>особливостей організації освітнього процесу.</w:t>
      </w:r>
    </w:p>
    <w:p w:rsidR="00736F36" w:rsidRPr="00020BAE" w:rsidRDefault="00736F36" w:rsidP="00736F36">
      <w:pPr>
        <w:shd w:val="clear" w:color="auto" w:fill="FFFFFF"/>
        <w:ind w:firstLine="709"/>
        <w:jc w:val="both"/>
        <w:textAlignment w:val="baseline"/>
        <w:rPr>
          <w:color w:val="000000"/>
          <w:sz w:val="28"/>
          <w:szCs w:val="28"/>
          <w:lang w:val="uk-UA" w:eastAsia="uk-UA"/>
        </w:rPr>
      </w:pPr>
      <w:r w:rsidRPr="00020BAE">
        <w:rPr>
          <w:color w:val="000000"/>
          <w:sz w:val="28"/>
          <w:szCs w:val="28"/>
          <w:lang w:val="uk-UA" w:eastAsia="uk-UA"/>
        </w:rPr>
        <w:t xml:space="preserve">2.3. Опорним закладом Студениківського освітнього округу є </w:t>
      </w:r>
      <w:r w:rsidRPr="00020BAE">
        <w:rPr>
          <w:sz w:val="28"/>
          <w:szCs w:val="28"/>
          <w:lang w:val="uk-UA" w:eastAsia="uk-UA"/>
        </w:rPr>
        <w:t>Студениківський заклад загальної середньої освіти  І-ІІІ ст.»</w:t>
      </w:r>
      <w:r w:rsidRPr="00020BAE">
        <w:rPr>
          <w:color w:val="000000"/>
          <w:sz w:val="28"/>
          <w:szCs w:val="28"/>
          <w:lang w:val="uk-UA" w:eastAsia="uk-UA"/>
        </w:rPr>
        <w:t>.</w:t>
      </w:r>
    </w:p>
    <w:p w:rsidR="00736F36" w:rsidRPr="00020BAE" w:rsidRDefault="00736F36" w:rsidP="00736F36">
      <w:pPr>
        <w:shd w:val="clear" w:color="auto" w:fill="FFFFFF"/>
        <w:ind w:firstLine="709"/>
        <w:jc w:val="both"/>
        <w:textAlignment w:val="baseline"/>
        <w:rPr>
          <w:color w:val="000000"/>
          <w:sz w:val="28"/>
          <w:szCs w:val="28"/>
          <w:lang w:val="uk-UA" w:eastAsia="uk-UA"/>
        </w:rPr>
      </w:pPr>
      <w:r w:rsidRPr="00020BAE">
        <w:rPr>
          <w:color w:val="000000"/>
          <w:sz w:val="28"/>
          <w:szCs w:val="28"/>
          <w:lang w:val="uk-UA" w:eastAsia="uk-UA"/>
        </w:rPr>
        <w:t xml:space="preserve"> 2.4. Суб’єктами Студениківського освітнього округу є:</w:t>
      </w:r>
    </w:p>
    <w:p w:rsidR="00736F36" w:rsidRPr="00020BAE" w:rsidRDefault="00736F36" w:rsidP="00736F36">
      <w:pPr>
        <w:spacing w:line="259" w:lineRule="auto"/>
        <w:ind w:firstLine="709"/>
        <w:jc w:val="both"/>
        <w:rPr>
          <w:rFonts w:eastAsiaTheme="minorHAnsi"/>
          <w:sz w:val="28"/>
          <w:szCs w:val="28"/>
          <w:lang w:val="uk-UA" w:eastAsia="en-US"/>
        </w:rPr>
      </w:pPr>
      <w:r w:rsidRPr="00020BAE">
        <w:rPr>
          <w:rFonts w:eastAsiaTheme="minorHAnsi"/>
          <w:sz w:val="28"/>
          <w:szCs w:val="28"/>
          <w:lang w:val="uk-UA" w:eastAsia="en-US"/>
        </w:rPr>
        <w:t>- Студениківський заклад загальної середньої освіти  І-ІІІ ст</w:t>
      </w:r>
      <w:r w:rsidRPr="00020BAE">
        <w:rPr>
          <w:rFonts w:eastAsiaTheme="minorHAnsi"/>
          <w:color w:val="000000"/>
          <w:sz w:val="28"/>
          <w:szCs w:val="28"/>
          <w:lang w:val="uk-UA" w:eastAsia="en-US"/>
        </w:rPr>
        <w:t>.</w:t>
      </w:r>
      <w:r w:rsidRPr="00020BAE">
        <w:rPr>
          <w:rFonts w:eastAsiaTheme="minorHAnsi"/>
          <w:sz w:val="28"/>
          <w:szCs w:val="28"/>
          <w:lang w:val="uk-UA" w:eastAsia="en-US"/>
        </w:rPr>
        <w:t>-  опорний заклад;</w:t>
      </w:r>
    </w:p>
    <w:p w:rsidR="00736F36" w:rsidRPr="00020BAE" w:rsidRDefault="00736F36" w:rsidP="00736F36">
      <w:pPr>
        <w:numPr>
          <w:ilvl w:val="0"/>
          <w:numId w:val="8"/>
        </w:numPr>
        <w:spacing w:after="160" w:line="259" w:lineRule="auto"/>
        <w:contextualSpacing/>
        <w:rPr>
          <w:sz w:val="28"/>
          <w:szCs w:val="28"/>
          <w:lang w:val="uk-UA" w:eastAsia="uk-UA"/>
        </w:rPr>
      </w:pPr>
      <w:r w:rsidRPr="00020BAE">
        <w:rPr>
          <w:sz w:val="28"/>
          <w:szCs w:val="28"/>
          <w:lang w:val="uk-UA" w:eastAsia="uk-UA"/>
        </w:rPr>
        <w:t>Переяславське</w:t>
      </w:r>
      <w:r w:rsidRPr="00020BAE">
        <w:rPr>
          <w:rFonts w:asciiTheme="minorHAnsi" w:eastAsiaTheme="minorHAnsi" w:hAnsiTheme="minorHAnsi" w:cstheme="minorBidi"/>
          <w:sz w:val="28"/>
          <w:szCs w:val="28"/>
          <w:lang w:val="uk-UA" w:eastAsia="en-US"/>
        </w:rPr>
        <w:t xml:space="preserve">  </w:t>
      </w:r>
      <w:r w:rsidRPr="00020BAE">
        <w:rPr>
          <w:rFonts w:eastAsiaTheme="minorHAnsi"/>
          <w:sz w:val="28"/>
          <w:szCs w:val="28"/>
          <w:lang w:val="uk-UA" w:eastAsia="en-US"/>
        </w:rPr>
        <w:t>навчально-виховне об’єднання «ЗОШ І-ІІ ст. - ДНЗ»</w:t>
      </w:r>
      <w:r w:rsidRPr="00020BAE">
        <w:rPr>
          <w:sz w:val="28"/>
          <w:szCs w:val="28"/>
          <w:lang w:val="uk-UA" w:eastAsia="uk-UA"/>
        </w:rPr>
        <w:t>.</w:t>
      </w:r>
    </w:p>
    <w:p w:rsidR="00736F36" w:rsidRPr="00020BAE" w:rsidRDefault="00736F36" w:rsidP="00736F36">
      <w:pPr>
        <w:numPr>
          <w:ilvl w:val="0"/>
          <w:numId w:val="8"/>
        </w:numPr>
        <w:spacing w:after="160" w:line="259" w:lineRule="auto"/>
        <w:contextualSpacing/>
        <w:rPr>
          <w:sz w:val="28"/>
          <w:szCs w:val="28"/>
          <w:lang w:val="uk-UA" w:eastAsia="uk-UA"/>
        </w:rPr>
      </w:pPr>
      <w:proofErr w:type="spellStart"/>
      <w:r w:rsidRPr="00020BAE">
        <w:rPr>
          <w:sz w:val="28"/>
          <w:szCs w:val="28"/>
          <w:lang w:val="uk-UA" w:eastAsia="uk-UA"/>
        </w:rPr>
        <w:t>Соснівське</w:t>
      </w:r>
      <w:proofErr w:type="spellEnd"/>
      <w:r w:rsidRPr="00020BAE">
        <w:rPr>
          <w:sz w:val="28"/>
          <w:szCs w:val="28"/>
          <w:lang w:val="uk-UA" w:eastAsia="uk-UA"/>
        </w:rPr>
        <w:t xml:space="preserve"> </w:t>
      </w:r>
      <w:r w:rsidRPr="00020BAE">
        <w:rPr>
          <w:rFonts w:eastAsiaTheme="minorHAnsi"/>
          <w:sz w:val="28"/>
          <w:szCs w:val="28"/>
          <w:lang w:val="uk-UA" w:eastAsia="en-US"/>
        </w:rPr>
        <w:t>навчально-виховне об’єднання «ЗОШ І-ІІІ ст. - ДНЗ»</w:t>
      </w:r>
      <w:r w:rsidRPr="00020BAE">
        <w:rPr>
          <w:sz w:val="28"/>
          <w:szCs w:val="28"/>
          <w:lang w:val="uk-UA" w:eastAsia="uk-UA"/>
        </w:rPr>
        <w:t>.</w:t>
      </w:r>
    </w:p>
    <w:p w:rsidR="00736F36" w:rsidRPr="00020BAE" w:rsidRDefault="00736F36" w:rsidP="00736F36">
      <w:pPr>
        <w:numPr>
          <w:ilvl w:val="0"/>
          <w:numId w:val="8"/>
        </w:numPr>
        <w:spacing w:after="160" w:line="259" w:lineRule="auto"/>
        <w:contextualSpacing/>
        <w:rPr>
          <w:sz w:val="28"/>
          <w:szCs w:val="28"/>
          <w:lang w:val="uk-UA" w:eastAsia="uk-UA"/>
        </w:rPr>
      </w:pPr>
      <w:r w:rsidRPr="00020BAE">
        <w:rPr>
          <w:sz w:val="28"/>
          <w:szCs w:val="28"/>
          <w:lang w:val="uk-UA" w:eastAsia="uk-UA"/>
        </w:rPr>
        <w:t>Студениківський дошкільний навчальний заклад «Малятко».</w:t>
      </w:r>
    </w:p>
    <w:p w:rsidR="00736F36" w:rsidRPr="00020BAE" w:rsidRDefault="00736F36" w:rsidP="00736F36">
      <w:pPr>
        <w:shd w:val="clear" w:color="auto" w:fill="FFFFFF"/>
        <w:ind w:firstLine="709"/>
        <w:jc w:val="both"/>
        <w:textAlignment w:val="baseline"/>
        <w:rPr>
          <w:color w:val="000000"/>
          <w:sz w:val="28"/>
          <w:szCs w:val="28"/>
          <w:lang w:val="uk-UA" w:eastAsia="uk-UA"/>
        </w:rPr>
      </w:pPr>
      <w:r w:rsidRPr="00020BAE">
        <w:rPr>
          <w:color w:val="000000"/>
          <w:sz w:val="28"/>
          <w:szCs w:val="28"/>
          <w:lang w:val="uk-UA" w:eastAsia="uk-UA"/>
        </w:rPr>
        <w:t>2.5. З метою ефективного управління округом та забезпечення координації його діяльності утворюється Рада Студениківського  освітнього округу ( далі – Рада округу).</w:t>
      </w:r>
    </w:p>
    <w:p w:rsidR="00736F36" w:rsidRPr="00020BAE" w:rsidRDefault="00736F36" w:rsidP="00736F36">
      <w:pPr>
        <w:shd w:val="clear" w:color="auto" w:fill="FFFFFF"/>
        <w:ind w:firstLine="709"/>
        <w:jc w:val="both"/>
        <w:textAlignment w:val="baseline"/>
        <w:rPr>
          <w:color w:val="000000"/>
          <w:sz w:val="28"/>
          <w:szCs w:val="28"/>
          <w:lang w:val="uk-UA" w:eastAsia="uk-UA"/>
        </w:rPr>
      </w:pPr>
      <w:r w:rsidRPr="00020BAE">
        <w:rPr>
          <w:color w:val="000000"/>
          <w:sz w:val="28"/>
          <w:szCs w:val="28"/>
          <w:lang w:val="uk-UA" w:eastAsia="uk-UA"/>
        </w:rPr>
        <w:t>2.6. Рада округу, за необхідності, вносить пропозиції засновнику щодо змін до цього Положення, погоджує з усіма керівниками суб’єктів округу й затверджує на сесії сільської ради.</w:t>
      </w:r>
    </w:p>
    <w:p w:rsidR="00736F36" w:rsidRPr="00020BAE" w:rsidRDefault="00736F36" w:rsidP="00736F36">
      <w:pPr>
        <w:shd w:val="clear" w:color="auto" w:fill="FFFFFF"/>
        <w:ind w:firstLine="709"/>
        <w:jc w:val="center"/>
        <w:textAlignment w:val="baseline"/>
        <w:rPr>
          <w:b/>
          <w:color w:val="000000"/>
          <w:sz w:val="28"/>
          <w:szCs w:val="28"/>
          <w:lang w:val="uk-UA" w:eastAsia="uk-UA"/>
        </w:rPr>
      </w:pPr>
      <w:r w:rsidRPr="00020BAE">
        <w:rPr>
          <w:b/>
          <w:bCs/>
          <w:iCs/>
          <w:color w:val="000000"/>
          <w:sz w:val="28"/>
          <w:szCs w:val="28"/>
          <w:bdr w:val="none" w:sz="0" w:space="0" w:color="auto" w:frame="1"/>
          <w:lang w:val="uk-UA" w:eastAsia="uk-UA"/>
        </w:rPr>
        <w:t>3. Рада Студениківського  освітнього округу</w:t>
      </w:r>
    </w:p>
    <w:p w:rsidR="00736F36" w:rsidRPr="00020BAE" w:rsidRDefault="00736F36" w:rsidP="00736F36">
      <w:pPr>
        <w:shd w:val="clear" w:color="auto" w:fill="FFFFFF"/>
        <w:ind w:firstLine="709"/>
        <w:jc w:val="both"/>
        <w:textAlignment w:val="baseline"/>
        <w:rPr>
          <w:color w:val="000000"/>
          <w:sz w:val="28"/>
          <w:szCs w:val="28"/>
          <w:lang w:val="uk-UA" w:eastAsia="uk-UA"/>
        </w:rPr>
      </w:pPr>
      <w:r w:rsidRPr="00020BAE">
        <w:rPr>
          <w:color w:val="000000"/>
          <w:sz w:val="28"/>
          <w:szCs w:val="28"/>
          <w:lang w:val="uk-UA" w:eastAsia="uk-UA"/>
        </w:rPr>
        <w:t>3.1. Рада округу формується з керівників суб’єктів округу, представників Студениківської  сільської ради, а також, представників громадськості ( за згодою).</w:t>
      </w:r>
    </w:p>
    <w:p w:rsidR="00736F36" w:rsidRPr="00020BAE" w:rsidRDefault="00736F36" w:rsidP="00736F36">
      <w:pPr>
        <w:shd w:val="clear" w:color="auto" w:fill="FFFFFF"/>
        <w:ind w:firstLine="709"/>
        <w:jc w:val="both"/>
        <w:textAlignment w:val="baseline"/>
        <w:rPr>
          <w:color w:val="000000"/>
          <w:sz w:val="28"/>
          <w:szCs w:val="28"/>
          <w:lang w:val="uk-UA" w:eastAsia="uk-UA"/>
        </w:rPr>
      </w:pPr>
      <w:r w:rsidRPr="00020BAE">
        <w:rPr>
          <w:color w:val="000000"/>
          <w:sz w:val="28"/>
          <w:szCs w:val="28"/>
          <w:lang w:val="uk-UA" w:eastAsia="uk-UA"/>
        </w:rPr>
        <w:t>3.2. Раду округу очолює голова, який обирається членами ради з її складу відкритим голосуванням простою більшістю голосів. Голова Ради округу, його заступник, секретар обираються на строк не менше ніж один рік.</w:t>
      </w:r>
    </w:p>
    <w:p w:rsidR="00736F36" w:rsidRPr="00020BAE" w:rsidRDefault="00736F36" w:rsidP="00736F36">
      <w:pPr>
        <w:shd w:val="clear" w:color="auto" w:fill="FFFFFF"/>
        <w:ind w:firstLine="709"/>
        <w:jc w:val="both"/>
        <w:textAlignment w:val="baseline"/>
        <w:rPr>
          <w:color w:val="000000"/>
          <w:sz w:val="28"/>
          <w:szCs w:val="28"/>
          <w:lang w:val="uk-UA" w:eastAsia="uk-UA"/>
        </w:rPr>
      </w:pPr>
      <w:r w:rsidRPr="00020BAE">
        <w:rPr>
          <w:color w:val="000000"/>
          <w:sz w:val="28"/>
          <w:szCs w:val="28"/>
          <w:lang w:val="uk-UA" w:eastAsia="uk-UA"/>
        </w:rPr>
        <w:t>3.3. Засідання Ради округу відбувається за потребою, але не рідше, ніж два рази на рік. Рішення Ради округу приймається простою більшістю голосів за умови, що у засіданні бере участь не менше ніж дві третини загального складу Ради, та вноситься до книги протоколів засідань Ради.</w:t>
      </w:r>
    </w:p>
    <w:p w:rsidR="00736F36" w:rsidRPr="00020BAE" w:rsidRDefault="00736F36" w:rsidP="00736F36">
      <w:pPr>
        <w:shd w:val="clear" w:color="auto" w:fill="FFFFFF"/>
        <w:ind w:firstLine="709"/>
        <w:jc w:val="both"/>
        <w:textAlignment w:val="baseline"/>
        <w:rPr>
          <w:color w:val="000000"/>
          <w:sz w:val="28"/>
          <w:szCs w:val="28"/>
          <w:lang w:val="uk-UA" w:eastAsia="uk-UA"/>
        </w:rPr>
      </w:pPr>
      <w:r w:rsidRPr="00020BAE">
        <w:rPr>
          <w:color w:val="000000"/>
          <w:sz w:val="28"/>
          <w:szCs w:val="28"/>
          <w:lang w:val="uk-UA" w:eastAsia="uk-UA"/>
        </w:rPr>
        <w:t>3.4. Рада округу:</w:t>
      </w:r>
    </w:p>
    <w:p w:rsidR="00736F36" w:rsidRPr="00020BAE" w:rsidRDefault="00736F36" w:rsidP="00736F36">
      <w:pPr>
        <w:numPr>
          <w:ilvl w:val="0"/>
          <w:numId w:val="6"/>
        </w:numPr>
        <w:shd w:val="clear" w:color="auto" w:fill="FFFFFF"/>
        <w:spacing w:after="160" w:line="259" w:lineRule="auto"/>
        <w:ind w:firstLine="709"/>
        <w:jc w:val="both"/>
        <w:textAlignment w:val="baseline"/>
        <w:rPr>
          <w:rFonts w:eastAsiaTheme="minorHAnsi"/>
          <w:color w:val="000000"/>
          <w:sz w:val="28"/>
          <w:szCs w:val="28"/>
          <w:lang w:val="uk-UA" w:eastAsia="en-US"/>
        </w:rPr>
      </w:pPr>
      <w:r w:rsidRPr="00020BAE">
        <w:rPr>
          <w:rFonts w:eastAsiaTheme="minorHAnsi"/>
          <w:color w:val="000000"/>
          <w:sz w:val="28"/>
          <w:szCs w:val="28"/>
          <w:bdr w:val="none" w:sz="0" w:space="0" w:color="auto" w:frame="1"/>
          <w:lang w:val="uk-UA" w:eastAsia="en-US"/>
        </w:rPr>
        <w:t>подає засновнику пропозиції щодо організації освітнього процесу, діяльності міжбібліотечного абонементу для тимчасового перерозподілу та формування бібліотечних фондів;</w:t>
      </w:r>
    </w:p>
    <w:p w:rsidR="00736F36" w:rsidRPr="00020BAE" w:rsidRDefault="00736F36" w:rsidP="00736F36">
      <w:pPr>
        <w:numPr>
          <w:ilvl w:val="0"/>
          <w:numId w:val="6"/>
        </w:numPr>
        <w:shd w:val="clear" w:color="auto" w:fill="FFFFFF"/>
        <w:spacing w:after="160" w:line="259" w:lineRule="auto"/>
        <w:ind w:firstLine="709"/>
        <w:jc w:val="both"/>
        <w:textAlignment w:val="baseline"/>
        <w:rPr>
          <w:rFonts w:eastAsiaTheme="minorHAnsi"/>
          <w:color w:val="000000"/>
          <w:sz w:val="28"/>
          <w:szCs w:val="28"/>
          <w:lang w:val="uk-UA" w:eastAsia="en-US"/>
        </w:rPr>
      </w:pPr>
      <w:r w:rsidRPr="00020BAE">
        <w:rPr>
          <w:rFonts w:eastAsiaTheme="minorHAnsi"/>
          <w:color w:val="000000"/>
          <w:sz w:val="28"/>
          <w:szCs w:val="28"/>
          <w:bdr w:val="none" w:sz="0" w:space="0" w:color="auto" w:frame="1"/>
          <w:lang w:val="uk-UA" w:eastAsia="en-US"/>
        </w:rPr>
        <w:lastRenderedPageBreak/>
        <w:t>координує проведення виховної роботи з метою ефективного використання наявної матеріальної бази суб’єктів округу для позаурочної, гурткової, секційної роботи, організації дозвілля здобувачів освіти, молоді, жителів громади;</w:t>
      </w:r>
    </w:p>
    <w:p w:rsidR="00736F36" w:rsidRPr="00020BAE" w:rsidRDefault="00736F36" w:rsidP="00736F36">
      <w:pPr>
        <w:numPr>
          <w:ilvl w:val="0"/>
          <w:numId w:val="6"/>
        </w:numPr>
        <w:shd w:val="clear" w:color="auto" w:fill="FFFFFF"/>
        <w:spacing w:after="160" w:line="259" w:lineRule="auto"/>
        <w:ind w:firstLine="709"/>
        <w:jc w:val="both"/>
        <w:textAlignment w:val="baseline"/>
        <w:rPr>
          <w:rFonts w:eastAsiaTheme="minorHAnsi"/>
          <w:color w:val="000000"/>
          <w:sz w:val="28"/>
          <w:szCs w:val="28"/>
          <w:lang w:val="uk-UA" w:eastAsia="en-US"/>
        </w:rPr>
      </w:pPr>
      <w:r w:rsidRPr="00020BAE">
        <w:rPr>
          <w:rFonts w:eastAsiaTheme="minorHAnsi"/>
          <w:color w:val="000000"/>
          <w:sz w:val="28"/>
          <w:szCs w:val="28"/>
          <w:bdr w:val="none" w:sz="0" w:space="0" w:color="auto" w:frame="1"/>
          <w:lang w:val="uk-UA" w:eastAsia="en-US"/>
        </w:rPr>
        <w:t>сприяє діяльності соціальної, психологічної та логопедичної служби;</w:t>
      </w:r>
    </w:p>
    <w:p w:rsidR="00736F36" w:rsidRPr="00020BAE" w:rsidRDefault="00736F36" w:rsidP="00736F36">
      <w:pPr>
        <w:numPr>
          <w:ilvl w:val="0"/>
          <w:numId w:val="6"/>
        </w:numPr>
        <w:shd w:val="clear" w:color="auto" w:fill="FFFFFF"/>
        <w:spacing w:after="160" w:line="259" w:lineRule="auto"/>
        <w:ind w:firstLine="709"/>
        <w:jc w:val="both"/>
        <w:textAlignment w:val="baseline"/>
        <w:rPr>
          <w:rFonts w:eastAsiaTheme="minorHAnsi"/>
          <w:color w:val="000000"/>
          <w:sz w:val="28"/>
          <w:szCs w:val="28"/>
          <w:lang w:val="uk-UA" w:eastAsia="en-US"/>
        </w:rPr>
      </w:pPr>
      <w:r w:rsidRPr="00020BAE">
        <w:rPr>
          <w:rFonts w:eastAsiaTheme="minorHAnsi"/>
          <w:color w:val="000000"/>
          <w:sz w:val="28"/>
          <w:szCs w:val="28"/>
          <w:bdr w:val="none" w:sz="0" w:space="0" w:color="auto" w:frame="1"/>
          <w:lang w:val="uk-UA" w:eastAsia="en-US"/>
        </w:rPr>
        <w:t>координує методичну роботу, спрямовану на організацію надання навчально-методичних консультацій, удосконалення діяльності методичних об’єднань суб’єктів округу та звітує про свою діяльність не рідше, ніж один раз на рік, як правило, наприкінці навчального року на загальних зборах працівників суб’єктів округу.</w:t>
      </w:r>
    </w:p>
    <w:p w:rsidR="00736F36" w:rsidRPr="00020BAE" w:rsidRDefault="00736F36" w:rsidP="00736F36">
      <w:pPr>
        <w:shd w:val="clear" w:color="auto" w:fill="FFFFFF"/>
        <w:ind w:firstLine="709"/>
        <w:jc w:val="center"/>
        <w:textAlignment w:val="baseline"/>
        <w:rPr>
          <w:b/>
          <w:color w:val="000000"/>
          <w:sz w:val="28"/>
          <w:szCs w:val="28"/>
          <w:lang w:val="uk-UA" w:eastAsia="uk-UA"/>
        </w:rPr>
      </w:pPr>
      <w:r w:rsidRPr="00020BAE">
        <w:rPr>
          <w:b/>
          <w:bCs/>
          <w:iCs/>
          <w:color w:val="000000"/>
          <w:sz w:val="28"/>
          <w:szCs w:val="28"/>
          <w:bdr w:val="none" w:sz="0" w:space="0" w:color="auto" w:frame="1"/>
          <w:lang w:val="uk-UA" w:eastAsia="uk-UA"/>
        </w:rPr>
        <w:t>4. Опорний заклад Студениківського  освітнього округу</w:t>
      </w:r>
    </w:p>
    <w:p w:rsidR="00736F36" w:rsidRPr="00020BAE" w:rsidRDefault="00736F36" w:rsidP="00736F36">
      <w:pPr>
        <w:shd w:val="clear" w:color="auto" w:fill="FFFFFF"/>
        <w:ind w:firstLine="709"/>
        <w:jc w:val="both"/>
        <w:textAlignment w:val="baseline"/>
        <w:rPr>
          <w:color w:val="000000"/>
          <w:sz w:val="28"/>
          <w:szCs w:val="28"/>
          <w:shd w:val="clear" w:color="auto" w:fill="FFFFFF"/>
          <w:lang w:val="uk-UA" w:eastAsia="uk-UA"/>
        </w:rPr>
      </w:pPr>
      <w:r w:rsidRPr="00020BAE">
        <w:rPr>
          <w:color w:val="000000"/>
          <w:sz w:val="28"/>
          <w:szCs w:val="28"/>
          <w:lang w:val="uk-UA" w:eastAsia="uk-UA"/>
        </w:rPr>
        <w:t xml:space="preserve">4.1. </w:t>
      </w:r>
      <w:r w:rsidRPr="00020BAE">
        <w:rPr>
          <w:sz w:val="28"/>
          <w:szCs w:val="28"/>
          <w:lang w:val="uk-UA" w:eastAsia="uk-UA"/>
        </w:rPr>
        <w:t xml:space="preserve">Студениківський заклад загальної середньої освіти  І-ІІІ </w:t>
      </w:r>
      <w:proofErr w:type="spellStart"/>
      <w:r w:rsidRPr="00020BAE">
        <w:rPr>
          <w:sz w:val="28"/>
          <w:szCs w:val="28"/>
          <w:lang w:val="uk-UA" w:eastAsia="uk-UA"/>
        </w:rPr>
        <w:t>ст</w:t>
      </w:r>
      <w:proofErr w:type="spellEnd"/>
      <w:r w:rsidRPr="00020BAE">
        <w:rPr>
          <w:color w:val="000000"/>
          <w:sz w:val="28"/>
          <w:szCs w:val="28"/>
          <w:lang w:val="uk-UA" w:eastAsia="uk-UA"/>
        </w:rPr>
        <w:t xml:space="preserve"> (опорний заклад) – </w:t>
      </w:r>
      <w:r w:rsidRPr="00020BAE">
        <w:rPr>
          <w:color w:val="000000"/>
          <w:sz w:val="28"/>
          <w:szCs w:val="28"/>
          <w:shd w:val="clear" w:color="auto" w:fill="FFFFFF"/>
          <w:lang w:val="uk-UA" w:eastAsia="uk-UA"/>
        </w:rPr>
        <w:t>це заклад загальної середньої освіти, що має зручне розташування для підвезення дітей з інших населених пунктів, забезпечений кваліфікованими педагогічними кадрами, має сучасну матеріально-технічну і навчально-методичну базу та спроможний забезпечувати на належному рівні здобуття профільної освіти, здійснює з урахуванням потреб осіб з інвалідністю (у тому числі тих, що пересуваються на кріслах колісних) організоване підвезення здобувачів освіти і педагогічних працівників (у разі потреби) до опорного закладу і до місця проживання.</w:t>
      </w:r>
    </w:p>
    <w:p w:rsidR="00736F36" w:rsidRPr="00020BAE" w:rsidRDefault="00736F36" w:rsidP="00736F36">
      <w:pPr>
        <w:shd w:val="clear" w:color="auto" w:fill="FFFFFF"/>
        <w:ind w:firstLine="709"/>
        <w:jc w:val="both"/>
        <w:textAlignment w:val="baseline"/>
        <w:rPr>
          <w:color w:val="000000"/>
          <w:sz w:val="28"/>
          <w:szCs w:val="28"/>
          <w:lang w:val="uk-UA" w:eastAsia="uk-UA"/>
        </w:rPr>
      </w:pPr>
      <w:r w:rsidRPr="00020BAE">
        <w:rPr>
          <w:color w:val="000000"/>
          <w:sz w:val="28"/>
          <w:szCs w:val="28"/>
          <w:lang w:val="uk-UA" w:eastAsia="uk-UA"/>
        </w:rPr>
        <w:t>4.2. Основними завданнями опорного закладу є:</w:t>
      </w:r>
    </w:p>
    <w:p w:rsidR="00736F36" w:rsidRPr="00020BAE" w:rsidRDefault="00736F36" w:rsidP="00736F36">
      <w:pPr>
        <w:numPr>
          <w:ilvl w:val="0"/>
          <w:numId w:val="7"/>
        </w:numPr>
        <w:shd w:val="clear" w:color="auto" w:fill="FFFFFF"/>
        <w:spacing w:after="160" w:line="259" w:lineRule="auto"/>
        <w:ind w:firstLine="709"/>
        <w:jc w:val="both"/>
        <w:textAlignment w:val="baseline"/>
        <w:rPr>
          <w:rFonts w:eastAsiaTheme="minorHAnsi"/>
          <w:color w:val="000000"/>
          <w:sz w:val="28"/>
          <w:szCs w:val="28"/>
          <w:lang w:val="uk-UA" w:eastAsia="en-US"/>
        </w:rPr>
      </w:pPr>
      <w:r w:rsidRPr="00020BAE">
        <w:rPr>
          <w:rFonts w:eastAsiaTheme="minorHAnsi"/>
          <w:color w:val="000000"/>
          <w:sz w:val="28"/>
          <w:szCs w:val="28"/>
          <w:bdr w:val="none" w:sz="0" w:space="0" w:color="auto" w:frame="1"/>
          <w:lang w:val="uk-UA" w:eastAsia="en-US"/>
        </w:rPr>
        <w:t xml:space="preserve">забезпечення </w:t>
      </w:r>
      <w:proofErr w:type="spellStart"/>
      <w:r w:rsidRPr="00020BAE">
        <w:rPr>
          <w:rFonts w:eastAsiaTheme="minorHAnsi"/>
          <w:color w:val="000000"/>
          <w:sz w:val="28"/>
          <w:szCs w:val="28"/>
          <w:bdr w:val="none" w:sz="0" w:space="0" w:color="auto" w:frame="1"/>
          <w:lang w:val="uk-UA" w:eastAsia="en-US"/>
        </w:rPr>
        <w:t>допрофільної</w:t>
      </w:r>
      <w:proofErr w:type="spellEnd"/>
      <w:r w:rsidRPr="00020BAE">
        <w:rPr>
          <w:rFonts w:eastAsiaTheme="minorHAnsi"/>
          <w:color w:val="000000"/>
          <w:sz w:val="28"/>
          <w:szCs w:val="28"/>
          <w:bdr w:val="none" w:sz="0" w:space="0" w:color="auto" w:frame="1"/>
          <w:lang w:val="uk-UA" w:eastAsia="en-US"/>
        </w:rPr>
        <w:t xml:space="preserve"> підготовки та профільного навчання;</w:t>
      </w:r>
    </w:p>
    <w:p w:rsidR="00736F36" w:rsidRPr="00020BAE" w:rsidRDefault="00736F36" w:rsidP="00736F36">
      <w:pPr>
        <w:numPr>
          <w:ilvl w:val="0"/>
          <w:numId w:val="7"/>
        </w:numPr>
        <w:shd w:val="clear" w:color="auto" w:fill="FFFFFF"/>
        <w:spacing w:after="160" w:line="259" w:lineRule="auto"/>
        <w:ind w:firstLine="709"/>
        <w:jc w:val="both"/>
        <w:textAlignment w:val="baseline"/>
        <w:rPr>
          <w:rFonts w:eastAsiaTheme="minorHAnsi"/>
          <w:color w:val="000000"/>
          <w:sz w:val="28"/>
          <w:szCs w:val="28"/>
          <w:lang w:val="uk-UA" w:eastAsia="en-US"/>
        </w:rPr>
      </w:pPr>
      <w:r w:rsidRPr="00020BAE">
        <w:rPr>
          <w:rFonts w:eastAsiaTheme="minorHAnsi"/>
          <w:color w:val="000000"/>
          <w:sz w:val="28"/>
          <w:szCs w:val="28"/>
          <w:bdr w:val="none" w:sz="0" w:space="0" w:color="auto" w:frame="1"/>
          <w:lang w:val="uk-UA" w:eastAsia="en-US"/>
        </w:rPr>
        <w:t>концентрація та ефективне використання кадрових, інформаційних, матеріальних, фінансових ресурсів, спрямованих на задоволення освітніх потреб здобувачів освіти;</w:t>
      </w:r>
    </w:p>
    <w:p w:rsidR="00736F36" w:rsidRPr="00020BAE" w:rsidRDefault="00736F36" w:rsidP="00736F36">
      <w:pPr>
        <w:numPr>
          <w:ilvl w:val="0"/>
          <w:numId w:val="7"/>
        </w:numPr>
        <w:shd w:val="clear" w:color="auto" w:fill="FFFFFF"/>
        <w:spacing w:after="160" w:line="259" w:lineRule="auto"/>
        <w:ind w:firstLine="709"/>
        <w:jc w:val="both"/>
        <w:textAlignment w:val="baseline"/>
        <w:rPr>
          <w:rFonts w:eastAsiaTheme="minorHAnsi"/>
          <w:color w:val="000000"/>
          <w:sz w:val="28"/>
          <w:szCs w:val="28"/>
          <w:lang w:val="uk-UA" w:eastAsia="en-US"/>
        </w:rPr>
      </w:pPr>
      <w:r w:rsidRPr="00020BAE">
        <w:rPr>
          <w:rFonts w:eastAsiaTheme="minorHAnsi"/>
          <w:color w:val="000000"/>
          <w:sz w:val="28"/>
          <w:szCs w:val="28"/>
          <w:bdr w:val="none" w:sz="0" w:space="0" w:color="auto" w:frame="1"/>
          <w:lang w:val="uk-UA" w:eastAsia="en-US"/>
        </w:rPr>
        <w:t>надання методичної допомоги суб’єктам округу за напрямами діяльності;</w:t>
      </w:r>
    </w:p>
    <w:p w:rsidR="00736F36" w:rsidRPr="00020BAE" w:rsidRDefault="00736F36" w:rsidP="00736F36">
      <w:pPr>
        <w:numPr>
          <w:ilvl w:val="0"/>
          <w:numId w:val="7"/>
        </w:numPr>
        <w:shd w:val="clear" w:color="auto" w:fill="FFFFFF"/>
        <w:spacing w:after="160" w:line="259" w:lineRule="auto"/>
        <w:ind w:firstLine="709"/>
        <w:jc w:val="both"/>
        <w:textAlignment w:val="baseline"/>
        <w:rPr>
          <w:rFonts w:eastAsiaTheme="minorHAnsi"/>
          <w:color w:val="000000"/>
          <w:sz w:val="28"/>
          <w:szCs w:val="28"/>
          <w:lang w:val="uk-UA" w:eastAsia="en-US"/>
        </w:rPr>
      </w:pPr>
      <w:r w:rsidRPr="00020BAE">
        <w:rPr>
          <w:rFonts w:eastAsiaTheme="minorHAnsi"/>
          <w:color w:val="000000"/>
          <w:sz w:val="28"/>
          <w:szCs w:val="28"/>
          <w:bdr w:val="none" w:sz="0" w:space="0" w:color="auto" w:frame="1"/>
          <w:lang w:val="uk-UA" w:eastAsia="en-US"/>
        </w:rPr>
        <w:t>впровадження інноваційних технологій в освітній процес;</w:t>
      </w:r>
    </w:p>
    <w:p w:rsidR="00736F36" w:rsidRPr="00020BAE" w:rsidRDefault="00736F36" w:rsidP="00736F36">
      <w:pPr>
        <w:numPr>
          <w:ilvl w:val="0"/>
          <w:numId w:val="7"/>
        </w:numPr>
        <w:shd w:val="clear" w:color="auto" w:fill="FFFFFF"/>
        <w:spacing w:after="160" w:line="259" w:lineRule="auto"/>
        <w:ind w:firstLine="709"/>
        <w:jc w:val="both"/>
        <w:textAlignment w:val="baseline"/>
        <w:rPr>
          <w:rFonts w:eastAsiaTheme="minorHAnsi"/>
          <w:color w:val="000000"/>
          <w:sz w:val="28"/>
          <w:szCs w:val="28"/>
          <w:lang w:val="uk-UA" w:eastAsia="en-US"/>
        </w:rPr>
      </w:pPr>
      <w:r w:rsidRPr="00020BAE">
        <w:rPr>
          <w:rFonts w:eastAsiaTheme="minorHAnsi"/>
          <w:color w:val="000000"/>
          <w:sz w:val="28"/>
          <w:szCs w:val="28"/>
          <w:bdr w:val="none" w:sz="0" w:space="0" w:color="auto" w:frame="1"/>
          <w:lang w:val="uk-UA" w:eastAsia="en-US"/>
        </w:rPr>
        <w:t>створення єдиної системи виховної роботи;</w:t>
      </w:r>
    </w:p>
    <w:p w:rsidR="00736F36" w:rsidRPr="00020BAE" w:rsidRDefault="00736F36" w:rsidP="00736F36">
      <w:pPr>
        <w:numPr>
          <w:ilvl w:val="0"/>
          <w:numId w:val="7"/>
        </w:numPr>
        <w:shd w:val="clear" w:color="auto" w:fill="FFFFFF"/>
        <w:spacing w:after="160" w:line="259" w:lineRule="auto"/>
        <w:ind w:firstLine="709"/>
        <w:jc w:val="both"/>
        <w:textAlignment w:val="baseline"/>
        <w:rPr>
          <w:rFonts w:eastAsiaTheme="minorHAnsi"/>
          <w:color w:val="000000"/>
          <w:sz w:val="28"/>
          <w:szCs w:val="28"/>
          <w:lang w:val="uk-UA" w:eastAsia="en-US"/>
        </w:rPr>
      </w:pPr>
      <w:r w:rsidRPr="00020BAE">
        <w:rPr>
          <w:rFonts w:eastAsiaTheme="minorHAnsi"/>
          <w:color w:val="000000"/>
          <w:sz w:val="28"/>
          <w:szCs w:val="28"/>
          <w:bdr w:val="none" w:sz="0" w:space="0" w:color="auto" w:frame="1"/>
          <w:lang w:val="uk-UA" w:eastAsia="en-US"/>
        </w:rPr>
        <w:t>організація співпраці із суб’єктами округу, іншими закладами освіти та культури.</w:t>
      </w:r>
    </w:p>
    <w:p w:rsidR="00736F36" w:rsidRPr="00020BAE" w:rsidRDefault="00736F36" w:rsidP="00736F36">
      <w:pPr>
        <w:shd w:val="clear" w:color="auto" w:fill="FFFFFF"/>
        <w:ind w:firstLine="709"/>
        <w:jc w:val="both"/>
        <w:textAlignment w:val="baseline"/>
        <w:rPr>
          <w:color w:val="000000"/>
          <w:sz w:val="28"/>
          <w:szCs w:val="28"/>
          <w:lang w:val="uk-UA" w:eastAsia="uk-UA"/>
        </w:rPr>
      </w:pPr>
      <w:r w:rsidRPr="00020BAE">
        <w:rPr>
          <w:color w:val="000000"/>
          <w:sz w:val="28"/>
          <w:szCs w:val="28"/>
          <w:lang w:val="uk-UA" w:eastAsia="uk-UA"/>
        </w:rPr>
        <w:t>4.3. Освітній процес в опорному закладі здійснюється відповідно до робочого навчального плану з конкретизацією варіативної складової  - визначенням профілю(</w:t>
      </w:r>
      <w:proofErr w:type="spellStart"/>
      <w:r w:rsidRPr="00020BAE">
        <w:rPr>
          <w:color w:val="000000"/>
          <w:sz w:val="28"/>
          <w:szCs w:val="28"/>
          <w:lang w:val="uk-UA" w:eastAsia="uk-UA"/>
        </w:rPr>
        <w:t>ів</w:t>
      </w:r>
      <w:proofErr w:type="spellEnd"/>
      <w:r w:rsidRPr="00020BAE">
        <w:rPr>
          <w:color w:val="000000"/>
          <w:sz w:val="28"/>
          <w:szCs w:val="28"/>
          <w:lang w:val="uk-UA" w:eastAsia="uk-UA"/>
        </w:rPr>
        <w:t>) навчання.</w:t>
      </w:r>
    </w:p>
    <w:p w:rsidR="00736F36" w:rsidRPr="00020BAE" w:rsidRDefault="00736F36" w:rsidP="00736F36">
      <w:pPr>
        <w:shd w:val="clear" w:color="auto" w:fill="FFFFFF"/>
        <w:ind w:firstLine="709"/>
        <w:jc w:val="both"/>
        <w:textAlignment w:val="baseline"/>
        <w:rPr>
          <w:color w:val="000000"/>
          <w:sz w:val="28"/>
          <w:szCs w:val="28"/>
          <w:lang w:val="uk-UA" w:eastAsia="uk-UA"/>
        </w:rPr>
      </w:pPr>
      <w:r w:rsidRPr="00020BAE">
        <w:rPr>
          <w:color w:val="000000"/>
          <w:sz w:val="28"/>
          <w:szCs w:val="28"/>
          <w:lang w:val="uk-UA" w:eastAsia="uk-UA"/>
        </w:rPr>
        <w:t xml:space="preserve">4.4. Опорний заклад має свій, затверджений в установленому порядку, штатний розпис,  в якому передбачено штатні одиниці, крім того, </w:t>
      </w:r>
      <w:r w:rsidRPr="00020BAE">
        <w:rPr>
          <w:rFonts w:ascii="Verdana" w:hAnsi="Verdana"/>
          <w:sz w:val="20"/>
          <w:szCs w:val="20"/>
          <w:lang w:val="uk-UA" w:eastAsia="uk-UA"/>
        </w:rPr>
        <w:t xml:space="preserve"> </w:t>
      </w:r>
      <w:r w:rsidRPr="00020BAE">
        <w:rPr>
          <w:sz w:val="28"/>
          <w:szCs w:val="28"/>
          <w:lang w:val="uk-UA" w:eastAsia="uk-UA"/>
        </w:rPr>
        <w:t>може мати в своєму штатному розписі додаткові штатні одиниці, введені в установленому порядку</w:t>
      </w:r>
    </w:p>
    <w:p w:rsidR="00736F36" w:rsidRPr="00020BAE" w:rsidRDefault="00736F36" w:rsidP="00736F36">
      <w:pPr>
        <w:shd w:val="clear" w:color="auto" w:fill="FFFFFF"/>
        <w:ind w:firstLine="709"/>
        <w:jc w:val="both"/>
        <w:textAlignment w:val="baseline"/>
        <w:rPr>
          <w:color w:val="000000"/>
          <w:sz w:val="28"/>
          <w:szCs w:val="28"/>
          <w:lang w:val="uk-UA" w:eastAsia="uk-UA"/>
        </w:rPr>
      </w:pPr>
      <w:r w:rsidRPr="00020BAE">
        <w:rPr>
          <w:color w:val="000000"/>
          <w:sz w:val="28"/>
          <w:szCs w:val="28"/>
          <w:lang w:val="uk-UA" w:eastAsia="uk-UA"/>
        </w:rPr>
        <w:lastRenderedPageBreak/>
        <w:t>4.5. Управління опорним закладом здійснюється відповідно до вимог законодавства в галузі освіти, його Статуту та цього Положення.</w:t>
      </w:r>
    </w:p>
    <w:p w:rsidR="00736F36" w:rsidRPr="00020BAE" w:rsidRDefault="00736F36" w:rsidP="00736F36">
      <w:pPr>
        <w:shd w:val="clear" w:color="auto" w:fill="FFFFFF"/>
        <w:ind w:firstLine="709"/>
        <w:jc w:val="both"/>
        <w:textAlignment w:val="baseline"/>
        <w:rPr>
          <w:color w:val="000000"/>
          <w:sz w:val="28"/>
          <w:szCs w:val="28"/>
          <w:lang w:val="uk-UA" w:eastAsia="uk-UA"/>
        </w:rPr>
      </w:pPr>
      <w:r w:rsidRPr="00020BAE">
        <w:rPr>
          <w:color w:val="000000"/>
          <w:sz w:val="28"/>
          <w:szCs w:val="28"/>
          <w:lang w:val="uk-UA" w:eastAsia="uk-UA"/>
        </w:rPr>
        <w:t> </w:t>
      </w:r>
    </w:p>
    <w:p w:rsidR="00736F36" w:rsidRPr="00020BAE" w:rsidRDefault="00736F36" w:rsidP="00736F36">
      <w:pPr>
        <w:shd w:val="clear" w:color="auto" w:fill="FFFFFF"/>
        <w:ind w:firstLine="709"/>
        <w:jc w:val="center"/>
        <w:textAlignment w:val="baseline"/>
        <w:rPr>
          <w:b/>
          <w:color w:val="000000"/>
          <w:sz w:val="28"/>
          <w:szCs w:val="28"/>
          <w:lang w:val="uk-UA" w:eastAsia="uk-UA"/>
        </w:rPr>
      </w:pPr>
      <w:r w:rsidRPr="00020BAE">
        <w:rPr>
          <w:b/>
          <w:bCs/>
          <w:iCs/>
          <w:color w:val="000000"/>
          <w:sz w:val="28"/>
          <w:szCs w:val="28"/>
          <w:bdr w:val="none" w:sz="0" w:space="0" w:color="auto" w:frame="1"/>
          <w:lang w:val="uk-UA" w:eastAsia="uk-UA"/>
        </w:rPr>
        <w:t>5. Організація освітнього процесу в Студениківському  освітньому окрузі</w:t>
      </w:r>
    </w:p>
    <w:p w:rsidR="00736F36" w:rsidRPr="00020BAE" w:rsidRDefault="00736F36" w:rsidP="00736F36">
      <w:pPr>
        <w:shd w:val="clear" w:color="auto" w:fill="FFFFFF"/>
        <w:ind w:firstLine="709"/>
        <w:jc w:val="both"/>
        <w:textAlignment w:val="baseline"/>
        <w:rPr>
          <w:color w:val="000000"/>
          <w:sz w:val="28"/>
          <w:szCs w:val="28"/>
          <w:lang w:val="uk-UA" w:eastAsia="uk-UA"/>
        </w:rPr>
      </w:pPr>
      <w:r w:rsidRPr="00020BAE">
        <w:rPr>
          <w:color w:val="000000"/>
          <w:sz w:val="28"/>
          <w:szCs w:val="28"/>
          <w:lang w:val="uk-UA" w:eastAsia="uk-UA"/>
        </w:rPr>
        <w:t>5.1. Організація освітнього процесу в окрузі регламентується договором про спільну освітню діяльність, Положенням про Студениківський  освітній округ, нормативно-правовими актами, що визначають напрями діяльності суб’єктів округу.</w:t>
      </w:r>
    </w:p>
    <w:p w:rsidR="00736F36" w:rsidRPr="00020BAE" w:rsidRDefault="00736F36" w:rsidP="00736F36">
      <w:pPr>
        <w:shd w:val="clear" w:color="auto" w:fill="FFFFFF"/>
        <w:ind w:firstLine="709"/>
        <w:jc w:val="both"/>
        <w:textAlignment w:val="baseline"/>
        <w:rPr>
          <w:color w:val="000000"/>
          <w:sz w:val="28"/>
          <w:szCs w:val="28"/>
          <w:lang w:val="uk-UA" w:eastAsia="uk-UA"/>
        </w:rPr>
      </w:pPr>
      <w:r w:rsidRPr="00020BAE">
        <w:rPr>
          <w:color w:val="000000"/>
          <w:sz w:val="28"/>
          <w:szCs w:val="28"/>
          <w:lang w:val="uk-UA" w:eastAsia="uk-UA"/>
        </w:rPr>
        <w:t>5.2. Суб’єкти округу провадять діяльність відповідно до спільного плану роботи, що розробляється керівниками суб’єктів округу та затверджується Радою округу, а також, власного плану роботи на рік та перспективного.</w:t>
      </w:r>
    </w:p>
    <w:p w:rsidR="00736F36" w:rsidRPr="00020BAE" w:rsidRDefault="00736F36" w:rsidP="00736F36">
      <w:pPr>
        <w:shd w:val="clear" w:color="auto" w:fill="FFFFFF"/>
        <w:ind w:firstLine="709"/>
        <w:jc w:val="both"/>
        <w:textAlignment w:val="baseline"/>
        <w:rPr>
          <w:color w:val="000000"/>
          <w:sz w:val="28"/>
          <w:szCs w:val="28"/>
          <w:lang w:val="uk-UA" w:eastAsia="uk-UA"/>
        </w:rPr>
      </w:pPr>
      <w:r w:rsidRPr="00020BAE">
        <w:rPr>
          <w:color w:val="000000"/>
          <w:sz w:val="28"/>
          <w:szCs w:val="28"/>
          <w:lang w:val="uk-UA" w:eastAsia="uk-UA"/>
        </w:rPr>
        <w:t xml:space="preserve">5.3. З метою належної організації </w:t>
      </w:r>
      <w:proofErr w:type="spellStart"/>
      <w:r w:rsidRPr="00020BAE">
        <w:rPr>
          <w:color w:val="000000"/>
          <w:sz w:val="28"/>
          <w:szCs w:val="28"/>
          <w:lang w:val="uk-UA" w:eastAsia="uk-UA"/>
        </w:rPr>
        <w:t>допрофільної</w:t>
      </w:r>
      <w:proofErr w:type="spellEnd"/>
      <w:r w:rsidRPr="00020BAE">
        <w:rPr>
          <w:color w:val="000000"/>
          <w:sz w:val="28"/>
          <w:szCs w:val="28"/>
          <w:lang w:val="uk-UA" w:eastAsia="uk-UA"/>
        </w:rPr>
        <w:t xml:space="preserve"> підготовки та профільного навчання за пропозицією Ради округу керівники закладів освіти можуть приймати рішення про перерозподіл годин у межах освітніх програм суб’єктів округу та встановлювати режим їх роботи.</w:t>
      </w:r>
    </w:p>
    <w:p w:rsidR="00736F36" w:rsidRPr="00020BAE" w:rsidRDefault="00736F36" w:rsidP="00736F36">
      <w:pPr>
        <w:shd w:val="clear" w:color="auto" w:fill="FFFFFF"/>
        <w:ind w:firstLine="709"/>
        <w:jc w:val="both"/>
        <w:textAlignment w:val="baseline"/>
        <w:rPr>
          <w:color w:val="000000"/>
          <w:sz w:val="28"/>
          <w:szCs w:val="28"/>
          <w:lang w:val="uk-UA" w:eastAsia="uk-UA"/>
        </w:rPr>
      </w:pPr>
      <w:r w:rsidRPr="00020BAE">
        <w:rPr>
          <w:color w:val="000000"/>
          <w:sz w:val="28"/>
          <w:szCs w:val="28"/>
          <w:lang w:val="uk-UA" w:eastAsia="uk-UA"/>
        </w:rPr>
        <w:t>5.4. Єдина освітня програма суб’єктів округу складається колегіально за участю всіх керівників суб’єктів округу та узгоджується з освітніми програмами закладів, що входять до складу округу.</w:t>
      </w:r>
    </w:p>
    <w:p w:rsidR="00736F36" w:rsidRPr="00020BAE" w:rsidRDefault="00736F36" w:rsidP="00736F36">
      <w:pPr>
        <w:shd w:val="clear" w:color="auto" w:fill="FFFFFF"/>
        <w:ind w:firstLine="709"/>
        <w:jc w:val="both"/>
        <w:textAlignment w:val="baseline"/>
        <w:rPr>
          <w:color w:val="000000"/>
          <w:sz w:val="28"/>
          <w:szCs w:val="28"/>
          <w:lang w:val="uk-UA" w:eastAsia="uk-UA"/>
        </w:rPr>
      </w:pPr>
      <w:r w:rsidRPr="00020BAE">
        <w:rPr>
          <w:color w:val="000000"/>
          <w:sz w:val="28"/>
          <w:szCs w:val="28"/>
          <w:lang w:val="uk-UA" w:eastAsia="uk-UA"/>
        </w:rPr>
        <w:t xml:space="preserve">5.5. У разі, коли </w:t>
      </w:r>
      <w:proofErr w:type="spellStart"/>
      <w:r w:rsidRPr="00020BAE">
        <w:rPr>
          <w:color w:val="000000"/>
          <w:sz w:val="28"/>
          <w:szCs w:val="28"/>
          <w:lang w:val="uk-UA" w:eastAsia="uk-UA"/>
        </w:rPr>
        <w:t>допрофільна</w:t>
      </w:r>
      <w:proofErr w:type="spellEnd"/>
      <w:r w:rsidRPr="00020BAE">
        <w:rPr>
          <w:color w:val="000000"/>
          <w:sz w:val="28"/>
          <w:szCs w:val="28"/>
          <w:lang w:val="uk-UA" w:eastAsia="uk-UA"/>
        </w:rPr>
        <w:t xml:space="preserve"> підготовка та профільне навчання забезпечуватиметься на базі опорного закладу, предмети можуть викладатися як педагогічними працівниками опорного закладу, так і педагогічними працівниками закладів освіти – суб’єктів округу.</w:t>
      </w:r>
    </w:p>
    <w:p w:rsidR="00736F36" w:rsidRPr="00020BAE" w:rsidRDefault="00736F36" w:rsidP="00736F36">
      <w:pPr>
        <w:shd w:val="clear" w:color="auto" w:fill="FFFFFF"/>
        <w:ind w:firstLine="709"/>
        <w:jc w:val="both"/>
        <w:textAlignment w:val="baseline"/>
        <w:rPr>
          <w:color w:val="000000"/>
          <w:sz w:val="28"/>
          <w:szCs w:val="28"/>
          <w:lang w:val="uk-UA" w:eastAsia="uk-UA"/>
        </w:rPr>
      </w:pPr>
      <w:r w:rsidRPr="00020BAE">
        <w:rPr>
          <w:color w:val="000000"/>
          <w:sz w:val="28"/>
          <w:szCs w:val="28"/>
          <w:lang w:val="uk-UA" w:eastAsia="uk-UA"/>
        </w:rPr>
        <w:t>5.6. До проведення факультативних занять, курсів за вибором, занять у гуртках та спортивних секціях можуть залучатися працівники інших позашкільних закладів освіти на договірних умовах, відповідно до законодавства.</w:t>
      </w:r>
    </w:p>
    <w:p w:rsidR="00736F36" w:rsidRPr="00020BAE" w:rsidRDefault="00736F36" w:rsidP="00736F36">
      <w:pPr>
        <w:shd w:val="clear" w:color="auto" w:fill="FFFFFF"/>
        <w:ind w:firstLine="709"/>
        <w:jc w:val="both"/>
        <w:textAlignment w:val="baseline"/>
        <w:rPr>
          <w:color w:val="000000"/>
          <w:sz w:val="28"/>
          <w:szCs w:val="28"/>
          <w:lang w:val="uk-UA" w:eastAsia="uk-UA"/>
        </w:rPr>
      </w:pPr>
      <w:r w:rsidRPr="00020BAE">
        <w:rPr>
          <w:color w:val="000000"/>
          <w:sz w:val="28"/>
          <w:szCs w:val="28"/>
          <w:lang w:val="uk-UA" w:eastAsia="uk-UA"/>
        </w:rPr>
        <w:t>5.7. Режим роботи суб’єктів округу встановлюється у межах часу, визначеного в установленому порядку Єдиною освітньою програмою суб’єктів округу.</w:t>
      </w:r>
    </w:p>
    <w:p w:rsidR="00736F36" w:rsidRPr="00020BAE" w:rsidRDefault="00736F36" w:rsidP="00736F36">
      <w:pPr>
        <w:shd w:val="clear" w:color="auto" w:fill="FFFFFF"/>
        <w:ind w:firstLine="709"/>
        <w:jc w:val="both"/>
        <w:textAlignment w:val="baseline"/>
        <w:rPr>
          <w:color w:val="000000"/>
          <w:sz w:val="28"/>
          <w:szCs w:val="28"/>
          <w:lang w:val="uk-UA" w:eastAsia="uk-UA"/>
        </w:rPr>
      </w:pPr>
      <w:r w:rsidRPr="00020BAE">
        <w:rPr>
          <w:color w:val="000000"/>
          <w:sz w:val="28"/>
          <w:szCs w:val="28"/>
          <w:lang w:val="uk-UA" w:eastAsia="uk-UA"/>
        </w:rPr>
        <w:t>5.8. Розклад навчальних занять суб’єктів округу складається відповідно до Єдиної освітньої програми суб’єктів округу з дотриманням педагогічних та санітарно-епідеміологічних правил і норм.</w:t>
      </w:r>
    </w:p>
    <w:p w:rsidR="00736F36" w:rsidRDefault="00736F36" w:rsidP="00736F36">
      <w:pPr>
        <w:shd w:val="clear" w:color="auto" w:fill="FFFFFF"/>
        <w:ind w:firstLine="709"/>
        <w:jc w:val="both"/>
        <w:textAlignment w:val="baseline"/>
        <w:rPr>
          <w:ins w:id="111" w:author="Користувач" w:date="2018-12-19T16:10:00Z"/>
          <w:color w:val="000000"/>
          <w:sz w:val="28"/>
          <w:szCs w:val="28"/>
          <w:lang w:val="uk-UA" w:eastAsia="uk-UA"/>
        </w:rPr>
      </w:pPr>
      <w:r w:rsidRPr="00020BAE">
        <w:rPr>
          <w:color w:val="000000"/>
          <w:sz w:val="28"/>
          <w:szCs w:val="28"/>
          <w:lang w:val="uk-UA" w:eastAsia="uk-UA"/>
        </w:rPr>
        <w:t>5.9. Єдина освітня програма суб’єктів округу, режим роботи, розклад навчальних занять погоджуються з керівниками закладів освіти – суб’єктів округу та затверджуються керівником освітнього округу.</w:t>
      </w:r>
    </w:p>
    <w:p w:rsidR="0009144E" w:rsidRDefault="0009144E" w:rsidP="00736F36">
      <w:pPr>
        <w:shd w:val="clear" w:color="auto" w:fill="FFFFFF"/>
        <w:ind w:firstLine="709"/>
        <w:jc w:val="both"/>
        <w:textAlignment w:val="baseline"/>
        <w:rPr>
          <w:ins w:id="112" w:author="Користувач" w:date="2018-12-19T16:10:00Z"/>
          <w:color w:val="000000"/>
          <w:sz w:val="28"/>
          <w:szCs w:val="28"/>
          <w:lang w:val="uk-UA" w:eastAsia="uk-UA"/>
        </w:rPr>
      </w:pPr>
    </w:p>
    <w:p w:rsidR="0009144E" w:rsidRDefault="0009144E" w:rsidP="00736F36">
      <w:pPr>
        <w:shd w:val="clear" w:color="auto" w:fill="FFFFFF"/>
        <w:ind w:firstLine="709"/>
        <w:jc w:val="both"/>
        <w:textAlignment w:val="baseline"/>
        <w:rPr>
          <w:ins w:id="113" w:author="Користувач" w:date="2018-12-19T16:10:00Z"/>
          <w:color w:val="000000"/>
          <w:sz w:val="28"/>
          <w:szCs w:val="28"/>
          <w:lang w:val="uk-UA" w:eastAsia="uk-UA"/>
        </w:rPr>
      </w:pPr>
    </w:p>
    <w:p w:rsidR="0009144E" w:rsidRPr="00020BAE" w:rsidRDefault="0009144E" w:rsidP="00736F36">
      <w:pPr>
        <w:shd w:val="clear" w:color="auto" w:fill="FFFFFF"/>
        <w:ind w:firstLine="709"/>
        <w:jc w:val="both"/>
        <w:textAlignment w:val="baseline"/>
        <w:rPr>
          <w:color w:val="000000"/>
          <w:sz w:val="28"/>
          <w:szCs w:val="28"/>
          <w:lang w:val="uk-UA" w:eastAsia="uk-UA"/>
        </w:rPr>
      </w:pPr>
    </w:p>
    <w:p w:rsidR="00736F36" w:rsidRPr="00020BAE" w:rsidRDefault="00736F36" w:rsidP="00736F36">
      <w:pPr>
        <w:shd w:val="clear" w:color="auto" w:fill="FFFFFF"/>
        <w:ind w:firstLine="709"/>
        <w:jc w:val="both"/>
        <w:textAlignment w:val="baseline"/>
        <w:rPr>
          <w:color w:val="000000"/>
          <w:sz w:val="28"/>
          <w:szCs w:val="28"/>
          <w:lang w:val="uk-UA" w:eastAsia="uk-UA"/>
        </w:rPr>
      </w:pPr>
    </w:p>
    <w:p w:rsidR="00736F36" w:rsidRPr="00020BAE" w:rsidRDefault="00736F36" w:rsidP="00736F36">
      <w:pPr>
        <w:rPr>
          <w:sz w:val="28"/>
          <w:szCs w:val="28"/>
          <w:lang w:val="uk-UA" w:eastAsia="uk-UA"/>
        </w:rPr>
      </w:pPr>
      <w:r w:rsidRPr="00020BAE">
        <w:rPr>
          <w:b/>
          <w:bCs/>
          <w:sz w:val="28"/>
          <w:szCs w:val="28"/>
          <w:lang w:val="uk-UA" w:eastAsia="uk-UA"/>
        </w:rPr>
        <w:t>6. Фінансово-господарська діяльність Студениківського освітнього округу</w:t>
      </w:r>
    </w:p>
    <w:p w:rsidR="00736F36" w:rsidRPr="00020BAE" w:rsidRDefault="00736F36" w:rsidP="00736F36">
      <w:pPr>
        <w:spacing w:after="160" w:line="259" w:lineRule="auto"/>
        <w:rPr>
          <w:sz w:val="28"/>
          <w:szCs w:val="28"/>
          <w:lang w:val="uk-UA" w:eastAsia="uk-UA"/>
        </w:rPr>
      </w:pPr>
      <w:r w:rsidRPr="00020BAE">
        <w:rPr>
          <w:b/>
          <w:bCs/>
          <w:sz w:val="28"/>
          <w:szCs w:val="28"/>
          <w:lang w:val="uk-UA" w:eastAsia="uk-UA"/>
        </w:rPr>
        <w:t>6.1.</w:t>
      </w:r>
      <w:r w:rsidRPr="00020BAE">
        <w:rPr>
          <w:sz w:val="28"/>
          <w:szCs w:val="28"/>
          <w:lang w:val="uk-UA" w:eastAsia="uk-UA"/>
        </w:rPr>
        <w:t xml:space="preserve"> Фінансово-господарська діяльність здійснюється відповідно до чинного законодавства: законів України «Про місцеве самоврядування в Україні», «Про освіту», «Про Державний Бюджет України на відповідний рік», Бюджетного кодексу України та нормативно-правових актів, що регулюють фінансово-господарську діяльність навчальних закладів.</w:t>
      </w:r>
      <w:r w:rsidRPr="00020BAE">
        <w:rPr>
          <w:sz w:val="28"/>
          <w:szCs w:val="28"/>
          <w:lang w:val="uk-UA" w:eastAsia="uk-UA"/>
        </w:rPr>
        <w:br/>
      </w:r>
      <w:r w:rsidRPr="00020BAE">
        <w:rPr>
          <w:b/>
          <w:bCs/>
          <w:sz w:val="28"/>
          <w:szCs w:val="28"/>
          <w:lang w:val="uk-UA" w:eastAsia="uk-UA"/>
        </w:rPr>
        <w:lastRenderedPageBreak/>
        <w:t>6.2</w:t>
      </w:r>
      <w:r w:rsidRPr="00020BAE">
        <w:rPr>
          <w:sz w:val="28"/>
          <w:szCs w:val="28"/>
          <w:lang w:val="uk-UA" w:eastAsia="uk-UA"/>
        </w:rPr>
        <w:t>. Утримання та розвиток суб’єктів округу здійснюється за рахунок коштів їх засновників, інших джерел, не заборонених чинним законодавством.</w:t>
      </w:r>
      <w:r w:rsidRPr="00020BAE">
        <w:rPr>
          <w:sz w:val="28"/>
          <w:szCs w:val="28"/>
          <w:lang w:val="uk-UA" w:eastAsia="uk-UA"/>
        </w:rPr>
        <w:br/>
      </w:r>
      <w:r w:rsidRPr="00020BAE">
        <w:rPr>
          <w:b/>
          <w:bCs/>
          <w:sz w:val="28"/>
          <w:szCs w:val="28"/>
          <w:lang w:val="uk-UA" w:eastAsia="uk-UA"/>
        </w:rPr>
        <w:t>6.3.</w:t>
      </w:r>
      <w:r w:rsidRPr="00020BAE">
        <w:rPr>
          <w:sz w:val="28"/>
          <w:szCs w:val="28"/>
          <w:lang w:val="uk-UA" w:eastAsia="uk-UA"/>
        </w:rPr>
        <w:t xml:space="preserve"> Кошти суб’єктів округу використовуються на діяльність, передбачену їх статутами та установчою угодою про створення округу.</w:t>
      </w:r>
      <w:r w:rsidRPr="00020BAE">
        <w:rPr>
          <w:sz w:val="28"/>
          <w:szCs w:val="28"/>
          <w:lang w:val="uk-UA" w:eastAsia="uk-UA"/>
        </w:rPr>
        <w:br/>
      </w:r>
      <w:r w:rsidRPr="00020BAE">
        <w:rPr>
          <w:b/>
          <w:bCs/>
          <w:sz w:val="28"/>
          <w:szCs w:val="28"/>
          <w:lang w:val="uk-UA" w:eastAsia="uk-UA"/>
        </w:rPr>
        <w:t xml:space="preserve">6.4. </w:t>
      </w:r>
      <w:r w:rsidRPr="00020BAE">
        <w:rPr>
          <w:sz w:val="28"/>
          <w:szCs w:val="28"/>
          <w:lang w:val="uk-UA" w:eastAsia="uk-UA"/>
        </w:rPr>
        <w:t>Фінансування суб’єктів округу здійснюється їх засновниками або уповноваженими ними органами через фінансування навчальних закладів, що є учасниками округу в межах затверджених кошторисів.</w:t>
      </w:r>
      <w:r w:rsidRPr="00020BAE">
        <w:rPr>
          <w:sz w:val="28"/>
          <w:szCs w:val="28"/>
          <w:lang w:val="uk-UA" w:eastAsia="uk-UA"/>
        </w:rPr>
        <w:br/>
      </w:r>
      <w:r w:rsidRPr="00020BAE">
        <w:rPr>
          <w:b/>
          <w:bCs/>
          <w:sz w:val="28"/>
          <w:szCs w:val="28"/>
          <w:lang w:val="uk-UA" w:eastAsia="uk-UA"/>
        </w:rPr>
        <w:t>6.5.</w:t>
      </w:r>
      <w:r w:rsidRPr="00020BAE">
        <w:rPr>
          <w:sz w:val="28"/>
          <w:szCs w:val="28"/>
          <w:lang w:val="uk-UA" w:eastAsia="uk-UA"/>
        </w:rPr>
        <w:t xml:space="preserve"> Засновники або уповноважені ними органи мають право здійснювати перерозподіл коштів між суб’єктами округу в межах кошторисів за поданням Ради округу та погодженого у встановленому чинним законодавством порядку.</w:t>
      </w:r>
      <w:r w:rsidRPr="00020BAE">
        <w:rPr>
          <w:sz w:val="28"/>
          <w:szCs w:val="28"/>
          <w:lang w:val="uk-UA" w:eastAsia="uk-UA"/>
        </w:rPr>
        <w:br/>
      </w:r>
      <w:r w:rsidRPr="00020BAE">
        <w:rPr>
          <w:b/>
          <w:bCs/>
          <w:sz w:val="28"/>
          <w:szCs w:val="28"/>
          <w:lang w:val="uk-UA" w:eastAsia="uk-UA"/>
        </w:rPr>
        <w:t xml:space="preserve">6.6. </w:t>
      </w:r>
      <w:r w:rsidRPr="00020BAE">
        <w:rPr>
          <w:sz w:val="28"/>
          <w:szCs w:val="28"/>
          <w:lang w:val="uk-UA" w:eastAsia="uk-UA"/>
        </w:rPr>
        <w:t>Суб’єктами округу є начальні заклади й установи різних форм власності. Власникам надається право здійснювати фінансування їх діяльності через спільні цільові програми відповідно до установчої угоди та окремі напрямки діяльності.</w:t>
      </w:r>
      <w:r w:rsidRPr="00020BAE">
        <w:rPr>
          <w:sz w:val="28"/>
          <w:szCs w:val="28"/>
          <w:lang w:val="uk-UA" w:eastAsia="uk-UA"/>
        </w:rPr>
        <w:br/>
      </w:r>
      <w:r w:rsidRPr="00020BAE">
        <w:rPr>
          <w:b/>
          <w:bCs/>
          <w:sz w:val="28"/>
          <w:szCs w:val="28"/>
          <w:lang w:val="uk-UA" w:eastAsia="uk-UA"/>
        </w:rPr>
        <w:t>7. Прикінцеві положення</w:t>
      </w:r>
      <w:r w:rsidRPr="00020BAE">
        <w:rPr>
          <w:sz w:val="28"/>
          <w:szCs w:val="28"/>
          <w:lang w:val="uk-UA" w:eastAsia="uk-UA"/>
        </w:rPr>
        <w:br/>
      </w:r>
      <w:r w:rsidRPr="00020BAE">
        <w:rPr>
          <w:b/>
          <w:bCs/>
          <w:sz w:val="28"/>
          <w:szCs w:val="28"/>
          <w:lang w:val="uk-UA" w:eastAsia="uk-UA"/>
        </w:rPr>
        <w:t xml:space="preserve">7.1. Порядок прийняття і реєстрація Положення: </w:t>
      </w:r>
      <w:r w:rsidRPr="00020BAE">
        <w:rPr>
          <w:sz w:val="28"/>
          <w:szCs w:val="28"/>
          <w:lang w:val="uk-UA" w:eastAsia="uk-UA"/>
        </w:rPr>
        <w:br/>
      </w:r>
      <w:r w:rsidRPr="00020BAE">
        <w:rPr>
          <w:b/>
          <w:bCs/>
          <w:sz w:val="28"/>
          <w:szCs w:val="28"/>
          <w:lang w:val="uk-UA" w:eastAsia="uk-UA"/>
        </w:rPr>
        <w:t>7.1.1.</w:t>
      </w:r>
      <w:r w:rsidRPr="00020BAE">
        <w:rPr>
          <w:sz w:val="28"/>
          <w:szCs w:val="28"/>
          <w:lang w:val="uk-UA" w:eastAsia="uk-UA"/>
        </w:rPr>
        <w:t xml:space="preserve"> Положення затверджується на сесії сільської  ради.</w:t>
      </w:r>
      <w:r w:rsidRPr="00020BAE">
        <w:rPr>
          <w:sz w:val="28"/>
          <w:szCs w:val="28"/>
          <w:lang w:val="uk-UA" w:eastAsia="uk-UA"/>
        </w:rPr>
        <w:br/>
      </w:r>
      <w:r w:rsidRPr="00020BAE">
        <w:rPr>
          <w:b/>
          <w:bCs/>
          <w:sz w:val="28"/>
          <w:szCs w:val="28"/>
          <w:lang w:val="uk-UA" w:eastAsia="uk-UA"/>
        </w:rPr>
        <w:t>7.1.2</w:t>
      </w:r>
      <w:r w:rsidRPr="00020BAE">
        <w:rPr>
          <w:sz w:val="28"/>
          <w:szCs w:val="28"/>
          <w:lang w:val="uk-UA" w:eastAsia="uk-UA"/>
        </w:rPr>
        <w:t>. Положення набирає чинності з моменту його прийняття.</w:t>
      </w:r>
      <w:r w:rsidRPr="00020BAE">
        <w:rPr>
          <w:sz w:val="28"/>
          <w:szCs w:val="28"/>
          <w:lang w:val="uk-UA" w:eastAsia="uk-UA"/>
        </w:rPr>
        <w:br/>
      </w:r>
      <w:r w:rsidRPr="00020BAE">
        <w:rPr>
          <w:sz w:val="28"/>
          <w:szCs w:val="28"/>
          <w:lang w:val="uk-UA" w:eastAsia="uk-UA"/>
        </w:rPr>
        <w:br/>
      </w:r>
      <w:r w:rsidRPr="00020BAE">
        <w:rPr>
          <w:b/>
          <w:bCs/>
          <w:sz w:val="28"/>
          <w:szCs w:val="28"/>
          <w:lang w:val="uk-UA" w:eastAsia="uk-UA"/>
        </w:rPr>
        <w:t xml:space="preserve">7.2. Порядок внесення змін та доповнень до Положення </w:t>
      </w:r>
      <w:r w:rsidRPr="00020BAE">
        <w:rPr>
          <w:sz w:val="28"/>
          <w:szCs w:val="28"/>
          <w:lang w:val="uk-UA" w:eastAsia="uk-UA"/>
        </w:rPr>
        <w:br/>
        <w:t>7.2.1. Зміни та доповнення до Положення, у тому числі у разі змін законодавства, здійснюються сільською  радою.</w:t>
      </w:r>
      <w:r w:rsidRPr="00020BAE">
        <w:rPr>
          <w:sz w:val="28"/>
          <w:szCs w:val="28"/>
          <w:lang w:val="uk-UA" w:eastAsia="uk-UA"/>
        </w:rPr>
        <w:br/>
        <w:t>7.2.2. Право внесення проектів змін та доповнень до Положення має Рада округу, голова Студениківської сільської ради, постійні комісії сільської  ради, депутати сільської  ради.</w:t>
      </w:r>
    </w:p>
    <w:p w:rsidR="0009144E" w:rsidRDefault="00736F36" w:rsidP="00736F36">
      <w:pPr>
        <w:spacing w:after="160" w:line="259" w:lineRule="auto"/>
        <w:rPr>
          <w:ins w:id="114" w:author="Користувач" w:date="2018-12-19T16:10:00Z"/>
          <w:sz w:val="28"/>
          <w:szCs w:val="28"/>
          <w:lang w:val="uk-UA" w:eastAsia="uk-UA"/>
        </w:rPr>
      </w:pPr>
      <w:r w:rsidRPr="00020BAE">
        <w:rPr>
          <w:sz w:val="28"/>
          <w:szCs w:val="28"/>
          <w:lang w:val="uk-UA" w:eastAsia="uk-UA"/>
        </w:rPr>
        <w:t>7.2.3. Рішення про внесення змін та доповнень до Положення приймаються сільською  радою не пізніше 3 місяців після подання відповідних проектів.</w:t>
      </w:r>
      <w:r w:rsidRPr="00020BAE">
        <w:rPr>
          <w:sz w:val="28"/>
          <w:szCs w:val="28"/>
          <w:lang w:val="uk-UA" w:eastAsia="uk-UA"/>
        </w:rPr>
        <w:br/>
      </w:r>
      <w:r w:rsidRPr="00020BAE">
        <w:rPr>
          <w:sz w:val="28"/>
          <w:szCs w:val="28"/>
          <w:lang w:val="uk-UA" w:eastAsia="uk-UA"/>
        </w:rPr>
        <w:br/>
      </w:r>
      <w:r w:rsidRPr="00020BAE">
        <w:rPr>
          <w:b/>
          <w:bCs/>
          <w:sz w:val="28"/>
          <w:szCs w:val="28"/>
          <w:lang w:val="uk-UA" w:eastAsia="uk-UA"/>
        </w:rPr>
        <w:t>7.3. Контроль за виконанням Положення.</w:t>
      </w:r>
      <w:r w:rsidRPr="00020BAE">
        <w:rPr>
          <w:sz w:val="28"/>
          <w:szCs w:val="28"/>
          <w:lang w:val="uk-UA" w:eastAsia="uk-UA"/>
        </w:rPr>
        <w:br/>
      </w:r>
      <w:r w:rsidRPr="00020BAE">
        <w:rPr>
          <w:bCs/>
          <w:sz w:val="28"/>
          <w:szCs w:val="28"/>
          <w:lang w:val="uk-UA" w:eastAsia="uk-UA"/>
        </w:rPr>
        <w:t>7.3.1</w:t>
      </w:r>
      <w:r w:rsidRPr="00020BAE">
        <w:rPr>
          <w:sz w:val="28"/>
          <w:szCs w:val="28"/>
          <w:lang w:val="uk-UA" w:eastAsia="uk-UA"/>
        </w:rPr>
        <w:t xml:space="preserve">.Контроль за виконанням Положення здійснює постійна комісія сільської ради з питань </w:t>
      </w:r>
      <w:r w:rsidRPr="00020BAE">
        <w:rPr>
          <w:rFonts w:eastAsiaTheme="minorHAnsi"/>
          <w:sz w:val="28"/>
          <w:szCs w:val="28"/>
          <w:lang w:val="uk-UA" w:eastAsia="en-US"/>
        </w:rPr>
        <w:t>охорони здоров’я, соціального захисту, освіти, фізичного виховання, молоді, культури, депутатської етики та регламенту</w:t>
      </w:r>
      <w:r w:rsidRPr="00020BAE">
        <w:rPr>
          <w:sz w:val="28"/>
          <w:szCs w:val="28"/>
          <w:lang w:val="uk-UA" w:eastAsia="uk-UA"/>
        </w:rPr>
        <w:br/>
      </w:r>
      <w:r w:rsidRPr="00020BAE">
        <w:rPr>
          <w:bCs/>
          <w:sz w:val="28"/>
          <w:szCs w:val="28"/>
          <w:lang w:val="uk-UA" w:eastAsia="uk-UA"/>
        </w:rPr>
        <w:t>7.3.2</w:t>
      </w:r>
      <w:r w:rsidRPr="00020BAE">
        <w:rPr>
          <w:sz w:val="28"/>
          <w:szCs w:val="28"/>
          <w:lang w:val="uk-UA" w:eastAsia="uk-UA"/>
        </w:rPr>
        <w:t>.</w:t>
      </w:r>
      <w:r w:rsidRPr="00020BAE">
        <w:rPr>
          <w:b/>
          <w:sz w:val="28"/>
          <w:szCs w:val="28"/>
          <w:lang w:val="uk-UA" w:eastAsia="uk-UA"/>
        </w:rPr>
        <w:t xml:space="preserve"> </w:t>
      </w:r>
      <w:r w:rsidRPr="00020BAE">
        <w:rPr>
          <w:sz w:val="28"/>
          <w:szCs w:val="28"/>
          <w:lang w:val="uk-UA" w:eastAsia="uk-UA"/>
        </w:rPr>
        <w:t>Дія Положення поширюється на всіх суб’єктів округу.</w:t>
      </w:r>
    </w:p>
    <w:p w:rsidR="0009144E" w:rsidRDefault="0009144E" w:rsidP="00736F36">
      <w:pPr>
        <w:spacing w:after="160" w:line="259" w:lineRule="auto"/>
        <w:rPr>
          <w:ins w:id="115" w:author="Користувач" w:date="2018-12-19T16:10:00Z"/>
          <w:sz w:val="28"/>
          <w:szCs w:val="28"/>
          <w:lang w:val="uk-UA" w:eastAsia="uk-UA"/>
        </w:rPr>
      </w:pPr>
    </w:p>
    <w:p w:rsidR="00736F36" w:rsidRPr="00020BAE" w:rsidRDefault="00736F36" w:rsidP="00736F36">
      <w:pPr>
        <w:spacing w:after="160" w:line="259" w:lineRule="auto"/>
        <w:rPr>
          <w:rFonts w:eastAsiaTheme="minorHAnsi"/>
          <w:color w:val="000000"/>
          <w:sz w:val="28"/>
          <w:szCs w:val="28"/>
          <w:lang w:val="uk-UA" w:eastAsia="en-US"/>
        </w:rPr>
      </w:pPr>
      <w:r w:rsidRPr="00020BAE">
        <w:rPr>
          <w:sz w:val="28"/>
          <w:szCs w:val="28"/>
          <w:lang w:val="uk-UA" w:eastAsia="uk-UA"/>
        </w:rPr>
        <w:br/>
      </w:r>
      <w:r w:rsidRPr="00020BAE">
        <w:rPr>
          <w:sz w:val="28"/>
          <w:szCs w:val="28"/>
          <w:lang w:val="uk-UA" w:eastAsia="uk-UA"/>
        </w:rPr>
        <w:br/>
      </w:r>
      <w:r w:rsidRPr="00020BAE">
        <w:rPr>
          <w:b/>
          <w:bCs/>
          <w:sz w:val="28"/>
          <w:szCs w:val="28"/>
          <w:lang w:val="uk-UA" w:eastAsia="uk-UA"/>
        </w:rPr>
        <w:t xml:space="preserve">7.4. Співпраця освітнього округу </w:t>
      </w:r>
      <w:r w:rsidRPr="00020BAE">
        <w:rPr>
          <w:sz w:val="28"/>
          <w:szCs w:val="28"/>
          <w:lang w:val="uk-UA" w:eastAsia="uk-UA"/>
        </w:rPr>
        <w:br/>
      </w:r>
      <w:r w:rsidRPr="00020BAE">
        <w:rPr>
          <w:bCs/>
          <w:sz w:val="28"/>
          <w:szCs w:val="28"/>
          <w:lang w:val="uk-UA" w:eastAsia="uk-UA"/>
        </w:rPr>
        <w:t>7.4.1</w:t>
      </w:r>
      <w:r w:rsidRPr="00020BAE">
        <w:rPr>
          <w:b/>
          <w:bCs/>
          <w:sz w:val="28"/>
          <w:szCs w:val="28"/>
          <w:lang w:val="uk-UA" w:eastAsia="uk-UA"/>
        </w:rPr>
        <w:t xml:space="preserve"> </w:t>
      </w:r>
      <w:r w:rsidRPr="00020BAE">
        <w:rPr>
          <w:sz w:val="28"/>
          <w:szCs w:val="28"/>
          <w:lang w:val="uk-UA" w:eastAsia="uk-UA"/>
        </w:rPr>
        <w:t xml:space="preserve">Студениківський  освітній округ може укладати угоди про співпрацю та реалізацію спільних програм і проектів, установлювати прямі зв’язки з партнерами за межами освітнього округу, за кордоном, міжнародними </w:t>
      </w:r>
      <w:r w:rsidRPr="00020BAE">
        <w:rPr>
          <w:sz w:val="28"/>
          <w:szCs w:val="28"/>
          <w:lang w:val="uk-UA" w:eastAsia="uk-UA"/>
        </w:rPr>
        <w:lastRenderedPageBreak/>
        <w:t>освітніми організаціями, закладами освіти, науковими установами України та зарубіжних країн у встановленому чинним законодавством порядку.</w:t>
      </w:r>
    </w:p>
    <w:p w:rsidR="00736F36" w:rsidRPr="00020BAE" w:rsidRDefault="00736F36" w:rsidP="00736F36">
      <w:pPr>
        <w:spacing w:line="259" w:lineRule="auto"/>
        <w:rPr>
          <w:rFonts w:eastAsiaTheme="minorHAnsi"/>
          <w:sz w:val="28"/>
          <w:szCs w:val="28"/>
          <w:lang w:val="uk-UA" w:eastAsia="en-US"/>
        </w:rPr>
      </w:pPr>
    </w:p>
    <w:p w:rsidR="00736F36" w:rsidRDefault="0009144E" w:rsidP="00736F36">
      <w:pPr>
        <w:spacing w:line="259" w:lineRule="auto"/>
        <w:rPr>
          <w:ins w:id="116" w:author="Користувач" w:date="2018-12-19T16:10:00Z"/>
          <w:rFonts w:eastAsiaTheme="minorHAnsi"/>
          <w:sz w:val="28"/>
          <w:szCs w:val="28"/>
          <w:lang w:val="uk-UA" w:eastAsia="en-US"/>
        </w:rPr>
      </w:pPr>
      <w:ins w:id="117" w:author="Користувач" w:date="2018-12-19T16:10:00Z">
        <w:r>
          <w:rPr>
            <w:rFonts w:eastAsiaTheme="minorHAnsi"/>
            <w:sz w:val="28"/>
            <w:szCs w:val="28"/>
            <w:lang w:val="uk-UA" w:eastAsia="en-US"/>
          </w:rPr>
          <w:t xml:space="preserve">  Сільський</w:t>
        </w:r>
        <w:r>
          <w:rPr>
            <w:rFonts w:eastAsiaTheme="minorHAnsi"/>
            <w:sz w:val="28"/>
            <w:szCs w:val="28"/>
            <w:lang w:val="uk-UA" w:eastAsia="en-US"/>
          </w:rPr>
          <w:tab/>
          <w:t xml:space="preserve"> голова:                                          М.О. Лях</w:t>
        </w:r>
      </w:ins>
    </w:p>
    <w:p w:rsidR="0009144E" w:rsidRDefault="0009144E" w:rsidP="00736F36">
      <w:pPr>
        <w:spacing w:line="259" w:lineRule="auto"/>
        <w:rPr>
          <w:ins w:id="118" w:author="Користувач" w:date="2018-12-19T16:10:00Z"/>
          <w:rFonts w:eastAsiaTheme="minorHAnsi"/>
          <w:sz w:val="28"/>
          <w:szCs w:val="28"/>
          <w:lang w:val="uk-UA" w:eastAsia="en-US"/>
        </w:rPr>
      </w:pPr>
    </w:p>
    <w:p w:rsidR="0009144E" w:rsidRDefault="0009144E" w:rsidP="00736F36">
      <w:pPr>
        <w:spacing w:line="259" w:lineRule="auto"/>
        <w:rPr>
          <w:ins w:id="119" w:author="Користувач" w:date="2018-12-19T16:10:00Z"/>
          <w:rFonts w:eastAsiaTheme="minorHAnsi"/>
          <w:sz w:val="28"/>
          <w:szCs w:val="28"/>
          <w:lang w:val="uk-UA" w:eastAsia="en-US"/>
        </w:rPr>
      </w:pPr>
    </w:p>
    <w:p w:rsidR="0009144E" w:rsidRDefault="0009144E" w:rsidP="00736F36">
      <w:pPr>
        <w:spacing w:line="259" w:lineRule="auto"/>
        <w:rPr>
          <w:ins w:id="120" w:author="Користувач" w:date="2018-12-19T16:10:00Z"/>
          <w:rFonts w:eastAsiaTheme="minorHAnsi"/>
          <w:sz w:val="28"/>
          <w:szCs w:val="28"/>
          <w:lang w:val="uk-UA" w:eastAsia="en-US"/>
        </w:rPr>
      </w:pPr>
    </w:p>
    <w:p w:rsidR="0009144E" w:rsidRDefault="0009144E" w:rsidP="00736F36">
      <w:pPr>
        <w:spacing w:line="259" w:lineRule="auto"/>
        <w:rPr>
          <w:ins w:id="121" w:author="Користувач" w:date="2018-12-19T16:10:00Z"/>
          <w:rFonts w:eastAsiaTheme="minorHAnsi"/>
          <w:sz w:val="28"/>
          <w:szCs w:val="28"/>
          <w:lang w:val="uk-UA" w:eastAsia="en-US"/>
        </w:rPr>
      </w:pPr>
    </w:p>
    <w:p w:rsidR="0009144E" w:rsidRDefault="0009144E" w:rsidP="00736F36">
      <w:pPr>
        <w:spacing w:line="259" w:lineRule="auto"/>
        <w:rPr>
          <w:ins w:id="122" w:author="Користувач" w:date="2018-12-19T16:10:00Z"/>
          <w:rFonts w:eastAsiaTheme="minorHAnsi"/>
          <w:sz w:val="28"/>
          <w:szCs w:val="28"/>
          <w:lang w:val="uk-UA" w:eastAsia="en-US"/>
        </w:rPr>
      </w:pPr>
    </w:p>
    <w:p w:rsidR="0009144E" w:rsidRDefault="0009144E" w:rsidP="00736F36">
      <w:pPr>
        <w:spacing w:line="259" w:lineRule="auto"/>
        <w:rPr>
          <w:ins w:id="123" w:author="Користувач" w:date="2018-12-19T16:10:00Z"/>
          <w:rFonts w:eastAsiaTheme="minorHAnsi"/>
          <w:sz w:val="28"/>
          <w:szCs w:val="28"/>
          <w:lang w:val="uk-UA" w:eastAsia="en-US"/>
        </w:rPr>
      </w:pPr>
    </w:p>
    <w:p w:rsidR="0009144E" w:rsidRDefault="0009144E" w:rsidP="00736F36">
      <w:pPr>
        <w:spacing w:line="259" w:lineRule="auto"/>
        <w:rPr>
          <w:ins w:id="124" w:author="Користувач" w:date="2018-12-19T16:10:00Z"/>
          <w:rFonts w:eastAsiaTheme="minorHAnsi"/>
          <w:sz w:val="28"/>
          <w:szCs w:val="28"/>
          <w:lang w:val="uk-UA" w:eastAsia="en-US"/>
        </w:rPr>
      </w:pPr>
    </w:p>
    <w:p w:rsidR="0009144E" w:rsidRDefault="0009144E" w:rsidP="00736F36">
      <w:pPr>
        <w:spacing w:line="259" w:lineRule="auto"/>
        <w:rPr>
          <w:ins w:id="125" w:author="Користувач" w:date="2018-12-19T16:10:00Z"/>
          <w:rFonts w:eastAsiaTheme="minorHAnsi"/>
          <w:sz w:val="28"/>
          <w:szCs w:val="28"/>
          <w:lang w:val="uk-UA" w:eastAsia="en-US"/>
        </w:rPr>
      </w:pPr>
    </w:p>
    <w:p w:rsidR="0009144E" w:rsidRDefault="0009144E" w:rsidP="00736F36">
      <w:pPr>
        <w:spacing w:line="259" w:lineRule="auto"/>
        <w:rPr>
          <w:ins w:id="126" w:author="Користувач" w:date="2018-12-19T16:10:00Z"/>
          <w:rFonts w:eastAsiaTheme="minorHAnsi"/>
          <w:sz w:val="28"/>
          <w:szCs w:val="28"/>
          <w:lang w:val="uk-UA" w:eastAsia="en-US"/>
        </w:rPr>
      </w:pPr>
    </w:p>
    <w:p w:rsidR="0009144E" w:rsidRDefault="0009144E" w:rsidP="00736F36">
      <w:pPr>
        <w:spacing w:line="259" w:lineRule="auto"/>
        <w:rPr>
          <w:ins w:id="127" w:author="Користувач" w:date="2018-12-19T16:10:00Z"/>
          <w:rFonts w:eastAsiaTheme="minorHAnsi"/>
          <w:sz w:val="28"/>
          <w:szCs w:val="28"/>
          <w:lang w:val="uk-UA" w:eastAsia="en-US"/>
        </w:rPr>
      </w:pPr>
    </w:p>
    <w:p w:rsidR="0009144E" w:rsidRDefault="0009144E" w:rsidP="00736F36">
      <w:pPr>
        <w:spacing w:line="259" w:lineRule="auto"/>
        <w:rPr>
          <w:ins w:id="128" w:author="Користувач" w:date="2018-12-19T16:10:00Z"/>
          <w:rFonts w:eastAsiaTheme="minorHAnsi"/>
          <w:sz w:val="28"/>
          <w:szCs w:val="28"/>
          <w:lang w:val="uk-UA" w:eastAsia="en-US"/>
        </w:rPr>
      </w:pPr>
    </w:p>
    <w:p w:rsidR="0009144E" w:rsidRDefault="0009144E" w:rsidP="00736F36">
      <w:pPr>
        <w:spacing w:line="259" w:lineRule="auto"/>
        <w:rPr>
          <w:ins w:id="129" w:author="Користувач" w:date="2018-12-19T16:10:00Z"/>
          <w:rFonts w:eastAsiaTheme="minorHAnsi"/>
          <w:sz w:val="28"/>
          <w:szCs w:val="28"/>
          <w:lang w:val="uk-UA" w:eastAsia="en-US"/>
        </w:rPr>
      </w:pPr>
    </w:p>
    <w:p w:rsidR="0009144E" w:rsidRDefault="0009144E" w:rsidP="00736F36">
      <w:pPr>
        <w:spacing w:line="259" w:lineRule="auto"/>
        <w:rPr>
          <w:ins w:id="130" w:author="Користувач" w:date="2018-12-19T16:10:00Z"/>
          <w:rFonts w:eastAsiaTheme="minorHAnsi"/>
          <w:sz w:val="28"/>
          <w:szCs w:val="28"/>
          <w:lang w:val="uk-UA" w:eastAsia="en-US"/>
        </w:rPr>
      </w:pPr>
    </w:p>
    <w:p w:rsidR="0009144E" w:rsidRDefault="0009144E" w:rsidP="00736F36">
      <w:pPr>
        <w:spacing w:line="259" w:lineRule="auto"/>
        <w:rPr>
          <w:ins w:id="131" w:author="Користувач" w:date="2018-12-19T16:10:00Z"/>
          <w:rFonts w:eastAsiaTheme="minorHAnsi"/>
          <w:sz w:val="28"/>
          <w:szCs w:val="28"/>
          <w:lang w:val="uk-UA" w:eastAsia="en-US"/>
        </w:rPr>
      </w:pPr>
    </w:p>
    <w:p w:rsidR="0009144E" w:rsidRDefault="0009144E" w:rsidP="00736F36">
      <w:pPr>
        <w:spacing w:line="259" w:lineRule="auto"/>
        <w:rPr>
          <w:ins w:id="132" w:author="Користувач" w:date="2018-12-19T16:10:00Z"/>
          <w:rFonts w:eastAsiaTheme="minorHAnsi"/>
          <w:sz w:val="28"/>
          <w:szCs w:val="28"/>
          <w:lang w:val="uk-UA" w:eastAsia="en-US"/>
        </w:rPr>
      </w:pPr>
    </w:p>
    <w:p w:rsidR="0009144E" w:rsidRDefault="0009144E" w:rsidP="00736F36">
      <w:pPr>
        <w:spacing w:line="259" w:lineRule="auto"/>
        <w:rPr>
          <w:ins w:id="133" w:author="Користувач" w:date="2018-12-19T16:10:00Z"/>
          <w:rFonts w:eastAsiaTheme="minorHAnsi"/>
          <w:sz w:val="28"/>
          <w:szCs w:val="28"/>
          <w:lang w:val="uk-UA" w:eastAsia="en-US"/>
        </w:rPr>
      </w:pPr>
    </w:p>
    <w:p w:rsidR="0009144E" w:rsidRDefault="0009144E" w:rsidP="00736F36">
      <w:pPr>
        <w:spacing w:line="259" w:lineRule="auto"/>
        <w:rPr>
          <w:ins w:id="134" w:author="Користувач" w:date="2018-12-19T16:10:00Z"/>
          <w:rFonts w:eastAsiaTheme="minorHAnsi"/>
          <w:sz w:val="28"/>
          <w:szCs w:val="28"/>
          <w:lang w:val="uk-UA" w:eastAsia="en-US"/>
        </w:rPr>
      </w:pPr>
    </w:p>
    <w:p w:rsidR="0009144E" w:rsidRDefault="0009144E" w:rsidP="00736F36">
      <w:pPr>
        <w:spacing w:line="259" w:lineRule="auto"/>
        <w:rPr>
          <w:ins w:id="135" w:author="Користувач" w:date="2018-12-19T16:10:00Z"/>
          <w:rFonts w:eastAsiaTheme="minorHAnsi"/>
          <w:sz w:val="28"/>
          <w:szCs w:val="28"/>
          <w:lang w:val="uk-UA" w:eastAsia="en-US"/>
        </w:rPr>
      </w:pPr>
    </w:p>
    <w:p w:rsidR="0009144E" w:rsidRDefault="0009144E" w:rsidP="00736F36">
      <w:pPr>
        <w:spacing w:line="259" w:lineRule="auto"/>
        <w:rPr>
          <w:ins w:id="136" w:author="Користувач" w:date="2018-12-19T16:10:00Z"/>
          <w:rFonts w:eastAsiaTheme="minorHAnsi"/>
          <w:sz w:val="28"/>
          <w:szCs w:val="28"/>
          <w:lang w:val="uk-UA" w:eastAsia="en-US"/>
        </w:rPr>
      </w:pPr>
    </w:p>
    <w:p w:rsidR="0009144E" w:rsidRDefault="0009144E" w:rsidP="00736F36">
      <w:pPr>
        <w:spacing w:line="259" w:lineRule="auto"/>
        <w:rPr>
          <w:ins w:id="137" w:author="Користувач" w:date="2018-12-19T16:10:00Z"/>
          <w:rFonts w:eastAsiaTheme="minorHAnsi"/>
          <w:sz w:val="28"/>
          <w:szCs w:val="28"/>
          <w:lang w:val="uk-UA" w:eastAsia="en-US"/>
        </w:rPr>
      </w:pPr>
    </w:p>
    <w:p w:rsidR="0009144E" w:rsidRDefault="0009144E" w:rsidP="00736F36">
      <w:pPr>
        <w:spacing w:line="259" w:lineRule="auto"/>
        <w:rPr>
          <w:ins w:id="138" w:author="Користувач" w:date="2018-12-19T16:10:00Z"/>
          <w:rFonts w:eastAsiaTheme="minorHAnsi"/>
          <w:sz w:val="28"/>
          <w:szCs w:val="28"/>
          <w:lang w:val="uk-UA" w:eastAsia="en-US"/>
        </w:rPr>
      </w:pPr>
    </w:p>
    <w:p w:rsidR="0009144E" w:rsidRDefault="0009144E" w:rsidP="00736F36">
      <w:pPr>
        <w:spacing w:line="259" w:lineRule="auto"/>
        <w:rPr>
          <w:ins w:id="139" w:author="Користувач" w:date="2018-12-19T16:10:00Z"/>
          <w:rFonts w:eastAsiaTheme="minorHAnsi"/>
          <w:sz w:val="28"/>
          <w:szCs w:val="28"/>
          <w:lang w:val="uk-UA" w:eastAsia="en-US"/>
        </w:rPr>
      </w:pPr>
    </w:p>
    <w:p w:rsidR="0009144E" w:rsidRDefault="0009144E" w:rsidP="00736F36">
      <w:pPr>
        <w:spacing w:line="259" w:lineRule="auto"/>
        <w:rPr>
          <w:ins w:id="140" w:author="Користувач" w:date="2018-12-19T16:10:00Z"/>
          <w:rFonts w:eastAsiaTheme="minorHAnsi"/>
          <w:sz w:val="28"/>
          <w:szCs w:val="28"/>
          <w:lang w:val="uk-UA" w:eastAsia="en-US"/>
        </w:rPr>
      </w:pPr>
    </w:p>
    <w:p w:rsidR="0009144E" w:rsidRDefault="0009144E" w:rsidP="00736F36">
      <w:pPr>
        <w:spacing w:line="259" w:lineRule="auto"/>
        <w:rPr>
          <w:ins w:id="141" w:author="Користувач" w:date="2018-12-19T16:10:00Z"/>
          <w:rFonts w:eastAsiaTheme="minorHAnsi"/>
          <w:sz w:val="28"/>
          <w:szCs w:val="28"/>
          <w:lang w:val="uk-UA" w:eastAsia="en-US"/>
        </w:rPr>
      </w:pPr>
    </w:p>
    <w:p w:rsidR="0009144E" w:rsidRDefault="0009144E" w:rsidP="00736F36">
      <w:pPr>
        <w:spacing w:line="259" w:lineRule="auto"/>
        <w:rPr>
          <w:ins w:id="142" w:author="Користувач" w:date="2018-12-19T16:10:00Z"/>
          <w:rFonts w:eastAsiaTheme="minorHAnsi"/>
          <w:sz w:val="28"/>
          <w:szCs w:val="28"/>
          <w:lang w:val="uk-UA" w:eastAsia="en-US"/>
        </w:rPr>
      </w:pPr>
    </w:p>
    <w:p w:rsidR="0009144E" w:rsidRDefault="0009144E" w:rsidP="00736F36">
      <w:pPr>
        <w:spacing w:line="259" w:lineRule="auto"/>
        <w:rPr>
          <w:ins w:id="143" w:author="Користувач" w:date="2018-12-19T16:10:00Z"/>
          <w:rFonts w:eastAsiaTheme="minorHAnsi"/>
          <w:sz w:val="28"/>
          <w:szCs w:val="28"/>
          <w:lang w:val="uk-UA" w:eastAsia="en-US"/>
        </w:rPr>
      </w:pPr>
    </w:p>
    <w:p w:rsidR="0009144E" w:rsidRDefault="0009144E" w:rsidP="00736F36">
      <w:pPr>
        <w:spacing w:line="259" w:lineRule="auto"/>
        <w:rPr>
          <w:ins w:id="144" w:author="Користувач" w:date="2018-12-19T16:10:00Z"/>
          <w:rFonts w:eastAsiaTheme="minorHAnsi"/>
          <w:sz w:val="28"/>
          <w:szCs w:val="28"/>
          <w:lang w:val="uk-UA" w:eastAsia="en-US"/>
        </w:rPr>
      </w:pPr>
    </w:p>
    <w:p w:rsidR="0009144E" w:rsidRDefault="0009144E" w:rsidP="00736F36">
      <w:pPr>
        <w:spacing w:line="259" w:lineRule="auto"/>
        <w:rPr>
          <w:ins w:id="145" w:author="Користувач" w:date="2018-12-19T16:10:00Z"/>
          <w:rFonts w:eastAsiaTheme="minorHAnsi"/>
          <w:sz w:val="28"/>
          <w:szCs w:val="28"/>
          <w:lang w:val="uk-UA" w:eastAsia="en-US"/>
        </w:rPr>
      </w:pPr>
    </w:p>
    <w:p w:rsidR="0009144E" w:rsidRPr="00020BAE" w:rsidRDefault="0009144E" w:rsidP="00736F36">
      <w:pPr>
        <w:spacing w:line="259" w:lineRule="auto"/>
        <w:rPr>
          <w:rFonts w:eastAsiaTheme="minorHAnsi"/>
          <w:sz w:val="28"/>
          <w:szCs w:val="28"/>
          <w:lang w:val="uk-UA" w:eastAsia="en-US"/>
        </w:rPr>
      </w:pPr>
    </w:p>
    <w:p w:rsidR="00736F36" w:rsidRPr="00020BAE" w:rsidRDefault="00736F36" w:rsidP="00736F36">
      <w:pPr>
        <w:shd w:val="clear" w:color="auto" w:fill="FFFFFF"/>
        <w:jc w:val="right"/>
        <w:rPr>
          <w:b/>
          <w:lang w:val="uk-UA"/>
        </w:rPr>
      </w:pPr>
    </w:p>
    <w:p w:rsidR="00A20533" w:rsidRPr="00020BAE" w:rsidRDefault="00A20533" w:rsidP="00736F36">
      <w:pPr>
        <w:shd w:val="clear" w:color="auto" w:fill="FFFFFF"/>
        <w:jc w:val="right"/>
        <w:rPr>
          <w:b/>
          <w:lang w:val="uk-UA"/>
        </w:rPr>
      </w:pPr>
    </w:p>
    <w:p w:rsidR="00A20533" w:rsidRPr="00020BAE" w:rsidRDefault="00A20533" w:rsidP="00736F36">
      <w:pPr>
        <w:shd w:val="clear" w:color="auto" w:fill="FFFFFF"/>
        <w:jc w:val="right"/>
        <w:rPr>
          <w:b/>
          <w:lang w:val="uk-UA"/>
        </w:rPr>
      </w:pPr>
    </w:p>
    <w:p w:rsidR="00736F36" w:rsidRPr="00020BAE" w:rsidRDefault="00736F36" w:rsidP="00736F36">
      <w:pPr>
        <w:shd w:val="clear" w:color="auto" w:fill="FFFFFF"/>
        <w:jc w:val="right"/>
        <w:rPr>
          <w:b/>
          <w:lang w:val="uk-UA"/>
        </w:rPr>
      </w:pPr>
    </w:p>
    <w:p w:rsidR="00736F36" w:rsidRPr="00020BAE" w:rsidRDefault="00736F36" w:rsidP="00736F36">
      <w:pPr>
        <w:ind w:left="3540" w:firstLine="708"/>
        <w:jc w:val="both"/>
        <w:rPr>
          <w:sz w:val="28"/>
          <w:szCs w:val="28"/>
          <w:lang w:val="uk-UA"/>
        </w:rPr>
      </w:pPr>
      <w:r w:rsidRPr="00020BAE">
        <w:rPr>
          <w:lang w:val="uk-UA"/>
        </w:rPr>
        <w:t xml:space="preserve">  </w:t>
      </w:r>
      <w:r w:rsidRPr="00883FEE">
        <w:rPr>
          <w:noProof/>
          <w:lang w:val="uk-UA" w:eastAsia="uk-UA"/>
        </w:rPr>
        <w:drawing>
          <wp:inline distT="0" distB="0" distL="0" distR="0">
            <wp:extent cx="381000" cy="5524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81000" cy="552450"/>
                    </a:xfrm>
                    <a:prstGeom prst="rect">
                      <a:avLst/>
                    </a:prstGeom>
                    <a:noFill/>
                    <a:ln>
                      <a:noFill/>
                    </a:ln>
                  </pic:spPr>
                </pic:pic>
              </a:graphicData>
            </a:graphic>
          </wp:inline>
        </w:drawing>
      </w:r>
      <w:r w:rsidR="00AB6437" w:rsidRPr="00AB6437">
        <w:rPr>
          <w:lang w:val="uk-UA"/>
          <w:rPrChange w:id="146" w:author="Користувач" w:date="2018-12-18T11:35:00Z">
            <w:rPr/>
          </w:rPrChange>
        </w:rPr>
        <w:tab/>
      </w:r>
      <w:r w:rsidR="00AB6437" w:rsidRPr="00AB6437">
        <w:rPr>
          <w:lang w:val="uk-UA"/>
          <w:rPrChange w:id="147" w:author="Користувач" w:date="2018-12-18T11:35:00Z">
            <w:rPr/>
          </w:rPrChange>
        </w:rPr>
        <w:tab/>
      </w:r>
      <w:r w:rsidR="00AB6437" w:rsidRPr="00AB6437">
        <w:rPr>
          <w:lang w:val="uk-UA"/>
          <w:rPrChange w:id="148" w:author="Користувач" w:date="2018-12-18T11:35:00Z">
            <w:rPr/>
          </w:rPrChange>
        </w:rPr>
        <w:tab/>
      </w:r>
      <w:r w:rsidR="00AB6437" w:rsidRPr="00AB6437">
        <w:rPr>
          <w:lang w:val="uk-UA"/>
          <w:rPrChange w:id="149" w:author="Користувач" w:date="2018-12-18T11:35:00Z">
            <w:rPr/>
          </w:rPrChange>
        </w:rPr>
        <w:tab/>
      </w:r>
      <w:r w:rsidR="00AB6437" w:rsidRPr="00AB6437">
        <w:rPr>
          <w:sz w:val="28"/>
          <w:szCs w:val="28"/>
          <w:lang w:val="uk-UA"/>
          <w:rPrChange w:id="150" w:author="Користувач" w:date="2018-12-18T11:35:00Z">
            <w:rPr>
              <w:sz w:val="28"/>
              <w:szCs w:val="28"/>
            </w:rPr>
          </w:rPrChange>
        </w:rPr>
        <w:t xml:space="preserve"> </w:t>
      </w:r>
    </w:p>
    <w:p w:rsidR="00736F36" w:rsidRPr="00020BAE" w:rsidRDefault="00736F36" w:rsidP="00736F36">
      <w:pPr>
        <w:shd w:val="clear" w:color="auto" w:fill="FFFFFF"/>
        <w:rPr>
          <w:b/>
          <w:bCs/>
          <w:color w:val="000000"/>
          <w:sz w:val="28"/>
          <w:szCs w:val="28"/>
          <w:lang w:val="uk-UA" w:eastAsia="uk-UA"/>
        </w:rPr>
      </w:pPr>
      <w:r w:rsidRPr="00020BAE">
        <w:rPr>
          <w:b/>
          <w:bCs/>
          <w:color w:val="000000"/>
          <w:sz w:val="28"/>
          <w:szCs w:val="28"/>
          <w:lang w:val="uk-UA" w:eastAsia="uk-UA"/>
        </w:rPr>
        <w:t xml:space="preserve">                                СТУДЕНИКІВСЬКА СІЛЬСЬКА  РАДА</w:t>
      </w:r>
    </w:p>
    <w:p w:rsidR="00736F36" w:rsidRPr="00020BAE" w:rsidRDefault="00736F36" w:rsidP="00736F36">
      <w:pPr>
        <w:shd w:val="clear" w:color="auto" w:fill="FFFFFF"/>
        <w:jc w:val="center"/>
        <w:rPr>
          <w:color w:val="000000"/>
          <w:sz w:val="28"/>
          <w:szCs w:val="28"/>
          <w:lang w:val="uk-UA" w:eastAsia="uk-UA"/>
        </w:rPr>
      </w:pPr>
      <w:r w:rsidRPr="00020BAE">
        <w:rPr>
          <w:b/>
          <w:bCs/>
          <w:color w:val="000000"/>
          <w:sz w:val="28"/>
          <w:szCs w:val="28"/>
          <w:lang w:val="uk-UA" w:eastAsia="uk-UA"/>
        </w:rPr>
        <w:t>ПЕРЕЯСЛАВ-ХМЕЛЬНИЦЬКОГО РАЙОНУ</w:t>
      </w:r>
    </w:p>
    <w:p w:rsidR="00736F36" w:rsidRPr="00020BAE" w:rsidRDefault="00736F36" w:rsidP="00736F36">
      <w:pPr>
        <w:shd w:val="clear" w:color="auto" w:fill="FFFFFF"/>
        <w:jc w:val="center"/>
        <w:rPr>
          <w:color w:val="000000"/>
          <w:sz w:val="28"/>
          <w:szCs w:val="28"/>
          <w:lang w:val="uk-UA" w:eastAsia="uk-UA"/>
        </w:rPr>
      </w:pPr>
      <w:r w:rsidRPr="00020BAE">
        <w:rPr>
          <w:b/>
          <w:bCs/>
          <w:color w:val="000000"/>
          <w:sz w:val="28"/>
          <w:szCs w:val="28"/>
          <w:lang w:val="uk-UA" w:eastAsia="uk-UA"/>
        </w:rPr>
        <w:t>КИЇВСЬКОЇ ОБЛАСТІ</w:t>
      </w:r>
    </w:p>
    <w:p w:rsidR="00736F36" w:rsidRPr="00020BAE" w:rsidRDefault="00736F36" w:rsidP="00101666">
      <w:pPr>
        <w:shd w:val="clear" w:color="auto" w:fill="FFFFFF"/>
        <w:jc w:val="center"/>
        <w:rPr>
          <w:color w:val="000000"/>
          <w:sz w:val="28"/>
          <w:szCs w:val="28"/>
          <w:lang w:val="uk-UA" w:eastAsia="uk-UA"/>
        </w:rPr>
      </w:pPr>
      <w:r w:rsidRPr="00020BAE">
        <w:rPr>
          <w:b/>
          <w:bCs/>
          <w:color w:val="000000"/>
          <w:sz w:val="28"/>
          <w:szCs w:val="28"/>
          <w:lang w:val="uk-UA" w:eastAsia="uk-UA"/>
        </w:rPr>
        <w:t xml:space="preserve">  </w:t>
      </w:r>
    </w:p>
    <w:p w:rsidR="00736F36" w:rsidRPr="00020BAE" w:rsidRDefault="00736F36" w:rsidP="00736F36">
      <w:pPr>
        <w:pStyle w:val="1"/>
        <w:widowControl/>
        <w:tabs>
          <w:tab w:val="left" w:pos="2860"/>
        </w:tabs>
        <w:spacing w:line="276" w:lineRule="auto"/>
        <w:rPr>
          <w:b/>
          <w:sz w:val="28"/>
          <w:lang w:val="uk-UA"/>
        </w:rPr>
      </w:pPr>
      <w:r w:rsidRPr="00020BAE">
        <w:rPr>
          <w:sz w:val="28"/>
          <w:lang w:val="uk-UA"/>
        </w:rPr>
        <w:lastRenderedPageBreak/>
        <w:t xml:space="preserve">                                                     </w:t>
      </w:r>
      <w:r w:rsidR="00101666" w:rsidRPr="00020BAE">
        <w:rPr>
          <w:b/>
          <w:sz w:val="28"/>
          <w:lang w:val="uk-UA"/>
        </w:rPr>
        <w:t>РІШЕННЯ</w:t>
      </w:r>
    </w:p>
    <w:tbl>
      <w:tblPr>
        <w:tblW w:w="5891" w:type="dxa"/>
        <w:tblLook w:val="01E0"/>
      </w:tblPr>
      <w:tblGrid>
        <w:gridCol w:w="5891"/>
      </w:tblGrid>
      <w:tr w:rsidR="00736F36" w:rsidRPr="00020BAE" w:rsidTr="00A7785C">
        <w:trPr>
          <w:trHeight w:val="964"/>
        </w:trPr>
        <w:tc>
          <w:tcPr>
            <w:tcW w:w="5891" w:type="dxa"/>
          </w:tcPr>
          <w:p w:rsidR="00736F36" w:rsidRPr="00020BAE" w:rsidRDefault="00736F36" w:rsidP="00A7785C">
            <w:pPr>
              <w:rPr>
                <w:b/>
                <w:i/>
                <w:color w:val="000000"/>
                <w:sz w:val="28"/>
                <w:szCs w:val="28"/>
                <w:lang w:val="uk-UA"/>
              </w:rPr>
            </w:pPr>
            <w:r w:rsidRPr="00020BAE">
              <w:rPr>
                <w:b/>
                <w:i/>
                <w:color w:val="000000"/>
                <w:sz w:val="28"/>
                <w:szCs w:val="28"/>
                <w:lang w:val="uk-UA"/>
              </w:rPr>
              <w:t>Про затвердження Положення про опорний заклад Студениківського</w:t>
            </w:r>
          </w:p>
          <w:p w:rsidR="00736F36" w:rsidRPr="00020BAE" w:rsidRDefault="00736F36" w:rsidP="00A7785C">
            <w:pPr>
              <w:rPr>
                <w:b/>
                <w:i/>
                <w:color w:val="000000"/>
                <w:sz w:val="28"/>
                <w:szCs w:val="28"/>
                <w:lang w:val="uk-UA"/>
              </w:rPr>
            </w:pPr>
            <w:r w:rsidRPr="00020BAE">
              <w:rPr>
                <w:b/>
                <w:i/>
                <w:color w:val="000000"/>
                <w:sz w:val="28"/>
                <w:szCs w:val="28"/>
                <w:lang w:val="uk-UA"/>
              </w:rPr>
              <w:t xml:space="preserve">освітнього округу </w:t>
            </w:r>
          </w:p>
        </w:tc>
      </w:tr>
      <w:tr w:rsidR="00736F36" w:rsidRPr="00020BAE" w:rsidTr="00A7785C">
        <w:trPr>
          <w:trHeight w:val="964"/>
        </w:trPr>
        <w:tc>
          <w:tcPr>
            <w:tcW w:w="5891" w:type="dxa"/>
          </w:tcPr>
          <w:p w:rsidR="00736F36" w:rsidRPr="00020BAE" w:rsidRDefault="00736F36" w:rsidP="00A7785C">
            <w:pPr>
              <w:rPr>
                <w:b/>
                <w:i/>
                <w:color w:val="000000"/>
                <w:sz w:val="28"/>
                <w:szCs w:val="28"/>
                <w:lang w:val="uk-UA"/>
              </w:rPr>
            </w:pPr>
            <w:r w:rsidRPr="00020BAE">
              <w:rPr>
                <w:b/>
                <w:i/>
                <w:color w:val="000000"/>
                <w:sz w:val="28"/>
                <w:szCs w:val="28"/>
                <w:lang w:val="uk-UA"/>
              </w:rPr>
              <w:t xml:space="preserve">   </w:t>
            </w:r>
          </w:p>
        </w:tc>
      </w:tr>
    </w:tbl>
    <w:p w:rsidR="00736F36" w:rsidRPr="00020BAE" w:rsidRDefault="00736F36" w:rsidP="00101666">
      <w:pPr>
        <w:jc w:val="both"/>
        <w:rPr>
          <w:sz w:val="28"/>
          <w:szCs w:val="28"/>
          <w:lang w:val="uk-UA"/>
        </w:rPr>
      </w:pPr>
    </w:p>
    <w:p w:rsidR="00736F36" w:rsidRPr="00020BAE" w:rsidRDefault="00736F36" w:rsidP="00736F36">
      <w:pPr>
        <w:ind w:firstLine="708"/>
        <w:jc w:val="both"/>
        <w:rPr>
          <w:sz w:val="28"/>
          <w:szCs w:val="28"/>
          <w:lang w:val="uk-UA"/>
        </w:rPr>
      </w:pPr>
      <w:r w:rsidRPr="00020BAE">
        <w:rPr>
          <w:sz w:val="28"/>
          <w:szCs w:val="28"/>
          <w:lang w:val="uk-UA"/>
        </w:rPr>
        <w:t xml:space="preserve">Відповідно до частини другої статті 43 Закону України «Про місцеве самоврядування», </w:t>
      </w:r>
      <w:r w:rsidRPr="00020BAE">
        <w:rPr>
          <w:bCs/>
          <w:sz w:val="28"/>
          <w:szCs w:val="28"/>
          <w:lang w:val="uk-UA"/>
        </w:rPr>
        <w:t>статті 11 Закон України «Про загальну середню освіту», Закону України «Про внесення змін до деяких законодавчих актів» № 911-19 від 24 грудня 2015 року,  доручення Прем'єр-міністра України від 28.12.2015 №47816/5/1-15 щодо створення опорних шкіл, Постанов Кабінету Міністрів України від 27 серпня 2010 року №777 «Про затвердження Положення про освітній округ» (зі змінами від 20 січня 2016 року №79, 31 серпня 2016 року № 574 ),  від 27 серпня 2010 року № 778 «Про затвердження Положення про загальноосвітній навчальний заклад», листа Міністерства освіти і науки України від 28 січня 2016 року №1/10-251 «Про створення опорних шкіл»</w:t>
      </w:r>
      <w:r w:rsidRPr="00020BAE">
        <w:rPr>
          <w:sz w:val="28"/>
          <w:szCs w:val="28"/>
          <w:lang w:val="uk-UA"/>
        </w:rPr>
        <w:t xml:space="preserve">, на підставі </w:t>
      </w:r>
      <w:r w:rsidRPr="00020BAE">
        <w:rPr>
          <w:color w:val="000000"/>
          <w:sz w:val="28"/>
          <w:szCs w:val="28"/>
          <w:bdr w:val="none" w:sz="0" w:space="0" w:color="auto" w:frame="1"/>
          <w:lang w:val="uk-UA"/>
        </w:rPr>
        <w:t xml:space="preserve"> статей 87, 89, 104 – 107, 110 – 112 Цивільного кодексу України, статей 56, 59, 60 Господарського кодексу України, </w:t>
      </w:r>
      <w:r w:rsidRPr="00020BAE">
        <w:rPr>
          <w:sz w:val="28"/>
          <w:szCs w:val="28"/>
          <w:lang w:val="uk-UA"/>
        </w:rPr>
        <w:t>сільська рада</w:t>
      </w:r>
    </w:p>
    <w:p w:rsidR="00736F36" w:rsidRPr="00020BAE" w:rsidRDefault="00736F36" w:rsidP="00736F36">
      <w:pPr>
        <w:ind w:firstLine="708"/>
        <w:jc w:val="both"/>
        <w:rPr>
          <w:sz w:val="28"/>
          <w:szCs w:val="28"/>
          <w:lang w:val="uk-UA"/>
        </w:rPr>
      </w:pPr>
      <w:r w:rsidRPr="00020BAE">
        <w:rPr>
          <w:sz w:val="28"/>
          <w:szCs w:val="28"/>
          <w:lang w:val="uk-UA"/>
        </w:rPr>
        <w:t xml:space="preserve">ВИРІШИЛА: </w:t>
      </w:r>
    </w:p>
    <w:p w:rsidR="00736F36" w:rsidRPr="00020BAE" w:rsidRDefault="00736F36" w:rsidP="00736F36">
      <w:pPr>
        <w:pStyle w:val="a5"/>
        <w:shd w:val="clear" w:color="auto" w:fill="FFFFFF"/>
        <w:spacing w:before="225" w:beforeAutospacing="0" w:after="225" w:afterAutospacing="0"/>
        <w:jc w:val="both"/>
        <w:rPr>
          <w:color w:val="333333"/>
          <w:sz w:val="28"/>
          <w:szCs w:val="28"/>
          <w:lang w:val="uk-UA"/>
        </w:rPr>
      </w:pPr>
      <w:r w:rsidRPr="00020BAE">
        <w:rPr>
          <w:color w:val="333333"/>
          <w:sz w:val="28"/>
          <w:szCs w:val="28"/>
          <w:lang w:val="uk-UA"/>
        </w:rPr>
        <w:t>1. Затвердити Положення про опорний заклад Студениківського освітнього округу (додається).</w:t>
      </w:r>
    </w:p>
    <w:p w:rsidR="00736F36" w:rsidRPr="00020BAE" w:rsidRDefault="00736F36" w:rsidP="00736F36">
      <w:pPr>
        <w:pStyle w:val="a5"/>
        <w:shd w:val="clear" w:color="auto" w:fill="FFFFFF"/>
        <w:spacing w:before="225" w:beforeAutospacing="0" w:after="225" w:afterAutospacing="0"/>
        <w:jc w:val="both"/>
        <w:rPr>
          <w:color w:val="333333"/>
          <w:sz w:val="28"/>
          <w:szCs w:val="28"/>
          <w:lang w:val="uk-UA"/>
        </w:rPr>
      </w:pPr>
      <w:r w:rsidRPr="00020BAE">
        <w:rPr>
          <w:color w:val="333333"/>
          <w:sz w:val="28"/>
          <w:szCs w:val="28"/>
          <w:lang w:val="uk-UA"/>
        </w:rPr>
        <w:t>2. Начальнику відділу освіти, охорони здоров’я , молоді і спорту , культури, туризму та соціального захисту населення виконавчого комітету Студениківської сільської ради Шевченко Людмилі Олексіївні забезпечити</w:t>
      </w:r>
    </w:p>
    <w:p w:rsidR="00736F36" w:rsidRPr="00020BAE" w:rsidRDefault="00AB6437" w:rsidP="00736F36">
      <w:pPr>
        <w:pStyle w:val="a5"/>
        <w:shd w:val="clear" w:color="auto" w:fill="FFFFFF"/>
        <w:spacing w:before="225" w:beforeAutospacing="0" w:after="225" w:afterAutospacing="0"/>
        <w:jc w:val="both"/>
        <w:rPr>
          <w:color w:val="333333"/>
          <w:sz w:val="28"/>
          <w:szCs w:val="28"/>
          <w:lang w:val="uk-UA"/>
          <w:rPrChange w:id="151" w:author="Користувач" w:date="2018-12-18T11:35:00Z">
            <w:rPr>
              <w:color w:val="333333"/>
              <w:sz w:val="28"/>
              <w:szCs w:val="28"/>
            </w:rPr>
          </w:rPrChange>
        </w:rPr>
      </w:pPr>
      <w:r w:rsidRPr="00AB6437">
        <w:rPr>
          <w:color w:val="333333"/>
          <w:sz w:val="28"/>
          <w:szCs w:val="28"/>
          <w:lang w:val="uk-UA"/>
          <w:rPrChange w:id="152" w:author="Користувач" w:date="2018-12-18T11:35:00Z">
            <w:rPr>
              <w:color w:val="333333"/>
              <w:sz w:val="28"/>
              <w:szCs w:val="28"/>
            </w:rPr>
          </w:rPrChange>
        </w:rPr>
        <w:t>виконання даного рішення у відповідності до чинного законодавства.</w:t>
      </w:r>
    </w:p>
    <w:p w:rsidR="00736F36" w:rsidRPr="00020BAE" w:rsidRDefault="00736F36" w:rsidP="00736F36">
      <w:pPr>
        <w:pStyle w:val="a5"/>
        <w:shd w:val="clear" w:color="auto" w:fill="FFFFFF"/>
        <w:spacing w:before="225" w:beforeAutospacing="0" w:after="225" w:afterAutospacing="0"/>
        <w:jc w:val="both"/>
        <w:rPr>
          <w:color w:val="404040"/>
          <w:sz w:val="28"/>
          <w:szCs w:val="28"/>
          <w:lang w:val="uk-UA" w:eastAsia="uk-UA"/>
        </w:rPr>
      </w:pPr>
      <w:r w:rsidRPr="00020BAE">
        <w:rPr>
          <w:sz w:val="28"/>
          <w:szCs w:val="28"/>
          <w:lang w:val="uk-UA"/>
        </w:rPr>
        <w:t>3</w:t>
      </w:r>
      <w:r w:rsidR="00AB6437" w:rsidRPr="00AB6437">
        <w:rPr>
          <w:sz w:val="28"/>
          <w:szCs w:val="28"/>
          <w:lang w:val="uk-UA"/>
          <w:rPrChange w:id="153" w:author="Користувач" w:date="2018-12-18T11:35:00Z">
            <w:rPr>
              <w:sz w:val="28"/>
              <w:szCs w:val="28"/>
            </w:rPr>
          </w:rPrChange>
        </w:rPr>
        <w:t xml:space="preserve">. Контроль за виконанням цього рішення покласти на постійну комісію  </w:t>
      </w:r>
      <w:r w:rsidRPr="00020BAE">
        <w:rPr>
          <w:sz w:val="28"/>
          <w:szCs w:val="28"/>
          <w:lang w:val="uk-UA"/>
        </w:rPr>
        <w:t>з питань охорони здоров</w:t>
      </w:r>
      <w:r w:rsidR="00AB6437" w:rsidRPr="00AB6437">
        <w:rPr>
          <w:sz w:val="28"/>
          <w:szCs w:val="28"/>
          <w:lang w:val="uk-UA"/>
          <w:rPrChange w:id="154" w:author="Користувач" w:date="2018-12-18T11:35:00Z">
            <w:rPr>
              <w:sz w:val="28"/>
              <w:szCs w:val="28"/>
            </w:rPr>
          </w:rPrChange>
        </w:rPr>
        <w:t>’</w:t>
      </w:r>
      <w:r w:rsidRPr="00020BAE">
        <w:rPr>
          <w:sz w:val="28"/>
          <w:szCs w:val="28"/>
          <w:lang w:val="uk-UA"/>
        </w:rPr>
        <w:t>я, соціального захисту населення, освіти</w:t>
      </w:r>
      <w:r w:rsidRPr="00020BAE">
        <w:rPr>
          <w:color w:val="404040"/>
          <w:sz w:val="28"/>
          <w:szCs w:val="28"/>
          <w:lang w:val="uk-UA" w:eastAsia="uk-UA"/>
        </w:rPr>
        <w:t>, фізичного виховання, молоді, культури, депутатської етики та регламенту</w:t>
      </w:r>
    </w:p>
    <w:p w:rsidR="00736F36" w:rsidRPr="00020BAE" w:rsidRDefault="00736F36" w:rsidP="00736F36">
      <w:pPr>
        <w:rPr>
          <w:b/>
          <w:sz w:val="28"/>
          <w:szCs w:val="28"/>
          <w:lang w:val="uk-UA"/>
        </w:rPr>
      </w:pPr>
      <w:r w:rsidRPr="00020BAE">
        <w:rPr>
          <w:b/>
          <w:sz w:val="28"/>
          <w:szCs w:val="28"/>
          <w:lang w:val="uk-UA"/>
        </w:rPr>
        <w:t>Сільський голова                                                    М.О.</w:t>
      </w:r>
      <w:r w:rsidR="00101666" w:rsidRPr="00020BAE">
        <w:rPr>
          <w:b/>
          <w:sz w:val="28"/>
          <w:szCs w:val="28"/>
          <w:lang w:val="uk-UA"/>
        </w:rPr>
        <w:t xml:space="preserve"> </w:t>
      </w:r>
      <w:r w:rsidRPr="00020BAE">
        <w:rPr>
          <w:b/>
          <w:sz w:val="28"/>
          <w:szCs w:val="28"/>
          <w:lang w:val="uk-UA"/>
        </w:rPr>
        <w:t>Лях</w:t>
      </w:r>
    </w:p>
    <w:p w:rsidR="00101666" w:rsidRPr="00020BAE" w:rsidRDefault="00101666" w:rsidP="00736F36">
      <w:pPr>
        <w:rPr>
          <w:b/>
          <w:sz w:val="28"/>
          <w:szCs w:val="28"/>
          <w:lang w:val="uk-UA"/>
        </w:rPr>
      </w:pPr>
      <w:r w:rsidRPr="00020BAE">
        <w:rPr>
          <w:b/>
          <w:sz w:val="28"/>
          <w:szCs w:val="28"/>
          <w:lang w:val="uk-UA"/>
        </w:rPr>
        <w:t>с. Студеники</w:t>
      </w:r>
    </w:p>
    <w:p w:rsidR="00101666" w:rsidRPr="00020BAE" w:rsidRDefault="00101666" w:rsidP="00736F36">
      <w:pPr>
        <w:rPr>
          <w:b/>
          <w:sz w:val="28"/>
          <w:szCs w:val="28"/>
          <w:lang w:val="uk-UA"/>
        </w:rPr>
      </w:pPr>
      <w:r w:rsidRPr="00020BAE">
        <w:rPr>
          <w:b/>
          <w:sz w:val="28"/>
          <w:szCs w:val="28"/>
          <w:lang w:val="uk-UA"/>
        </w:rPr>
        <w:t>№420-ХУІ-УІІ</w:t>
      </w:r>
    </w:p>
    <w:p w:rsidR="00101666" w:rsidRPr="00020BAE" w:rsidRDefault="00101666" w:rsidP="00736F36">
      <w:pPr>
        <w:rPr>
          <w:b/>
          <w:sz w:val="28"/>
          <w:szCs w:val="28"/>
          <w:lang w:val="uk-UA"/>
        </w:rPr>
      </w:pPr>
      <w:r w:rsidRPr="00020BAE">
        <w:rPr>
          <w:b/>
          <w:sz w:val="28"/>
          <w:szCs w:val="28"/>
          <w:lang w:val="uk-UA"/>
        </w:rPr>
        <w:t>20.11.2018</w:t>
      </w:r>
    </w:p>
    <w:p w:rsidR="00101666" w:rsidRPr="00020BAE" w:rsidRDefault="00101666" w:rsidP="00736F36">
      <w:pPr>
        <w:rPr>
          <w:b/>
          <w:sz w:val="28"/>
          <w:szCs w:val="28"/>
          <w:lang w:val="uk-UA"/>
        </w:rPr>
      </w:pPr>
    </w:p>
    <w:p w:rsidR="00736F36" w:rsidRPr="00020BAE" w:rsidRDefault="00736F36" w:rsidP="00736F36">
      <w:pPr>
        <w:rPr>
          <w:sz w:val="28"/>
          <w:szCs w:val="28"/>
          <w:lang w:val="uk-UA"/>
        </w:rPr>
      </w:pPr>
    </w:p>
    <w:p w:rsidR="00451CD5" w:rsidRPr="00020BAE" w:rsidRDefault="00451CD5" w:rsidP="00736F36">
      <w:pPr>
        <w:rPr>
          <w:sz w:val="28"/>
          <w:szCs w:val="28"/>
          <w:lang w:val="uk-UA"/>
        </w:rPr>
      </w:pPr>
    </w:p>
    <w:tbl>
      <w:tblPr>
        <w:tblW w:w="4981" w:type="pct"/>
        <w:tblCellSpacing w:w="7" w:type="dxa"/>
        <w:tblCellMar>
          <w:top w:w="30" w:type="dxa"/>
          <w:left w:w="30" w:type="dxa"/>
          <w:bottom w:w="30" w:type="dxa"/>
          <w:right w:w="30" w:type="dxa"/>
        </w:tblCellMar>
        <w:tblLook w:val="0000"/>
      </w:tblPr>
      <w:tblGrid>
        <w:gridCol w:w="9688"/>
      </w:tblGrid>
      <w:tr w:rsidR="00736F36" w:rsidRPr="00020BAE" w:rsidTr="00A7785C">
        <w:trPr>
          <w:tblCellSpacing w:w="7" w:type="dxa"/>
        </w:trPr>
        <w:tc>
          <w:tcPr>
            <w:tcW w:w="4985" w:type="pct"/>
            <w:vAlign w:val="center"/>
          </w:tcPr>
          <w:p w:rsidR="00736F36" w:rsidRPr="00020BAE" w:rsidRDefault="00101666" w:rsidP="0072551C">
            <w:pPr>
              <w:jc w:val="right"/>
              <w:rPr>
                <w:b/>
                <w:bCs/>
                <w:color w:val="4B4B4B"/>
                <w:sz w:val="14"/>
                <w:szCs w:val="14"/>
                <w:lang w:val="uk-UA"/>
              </w:rPr>
            </w:pPr>
            <w:r w:rsidRPr="00020BAE">
              <w:rPr>
                <w:b/>
                <w:bCs/>
                <w:color w:val="4B4B4B"/>
                <w:sz w:val="14"/>
                <w:szCs w:val="14"/>
                <w:lang w:val="uk-UA"/>
              </w:rPr>
              <w:t>ЗАТВЕРДЖЕНО</w:t>
            </w:r>
          </w:p>
          <w:p w:rsidR="00101666" w:rsidRPr="00020BAE" w:rsidRDefault="0072551C" w:rsidP="0072551C">
            <w:pPr>
              <w:jc w:val="right"/>
              <w:rPr>
                <w:b/>
                <w:bCs/>
                <w:color w:val="4B4B4B"/>
                <w:sz w:val="14"/>
                <w:szCs w:val="14"/>
                <w:lang w:val="uk-UA"/>
              </w:rPr>
            </w:pPr>
            <w:r w:rsidRPr="00020BAE">
              <w:rPr>
                <w:b/>
                <w:bCs/>
                <w:color w:val="4B4B4B"/>
                <w:sz w:val="14"/>
                <w:szCs w:val="14"/>
                <w:lang w:val="uk-UA"/>
              </w:rPr>
              <w:t>р</w:t>
            </w:r>
            <w:r w:rsidR="00101666" w:rsidRPr="00020BAE">
              <w:rPr>
                <w:b/>
                <w:bCs/>
                <w:color w:val="4B4B4B"/>
                <w:sz w:val="14"/>
                <w:szCs w:val="14"/>
                <w:lang w:val="uk-UA"/>
              </w:rPr>
              <w:t xml:space="preserve">ішенням сесії № 420 від </w:t>
            </w:r>
            <w:r w:rsidRPr="00020BAE">
              <w:rPr>
                <w:b/>
                <w:bCs/>
                <w:color w:val="4B4B4B"/>
                <w:sz w:val="14"/>
                <w:szCs w:val="14"/>
                <w:lang w:val="uk-UA"/>
              </w:rPr>
              <w:t>20.11.2018р.</w:t>
            </w:r>
          </w:p>
          <w:p w:rsidR="0072551C" w:rsidRPr="00020BAE" w:rsidRDefault="0072551C" w:rsidP="0072551C">
            <w:pPr>
              <w:rPr>
                <w:b/>
                <w:bCs/>
                <w:color w:val="4B4B4B"/>
                <w:sz w:val="31"/>
                <w:szCs w:val="31"/>
                <w:lang w:val="uk-UA"/>
                <w:rPrChange w:id="155" w:author="Користувач" w:date="2018-12-18T11:35:00Z">
                  <w:rPr>
                    <w:b/>
                    <w:bCs/>
                    <w:color w:val="4B4B4B"/>
                    <w:sz w:val="31"/>
                    <w:szCs w:val="31"/>
                  </w:rPr>
                </w:rPrChange>
              </w:rPr>
            </w:pPr>
          </w:p>
          <w:p w:rsidR="00736F36" w:rsidRPr="00020BAE" w:rsidRDefault="00AB6437" w:rsidP="0072551C">
            <w:pPr>
              <w:rPr>
                <w:b/>
                <w:bCs/>
                <w:color w:val="4B4B4B"/>
                <w:sz w:val="31"/>
                <w:szCs w:val="31"/>
                <w:lang w:val="uk-UA"/>
                <w:rPrChange w:id="156" w:author="Користувач" w:date="2018-12-18T11:35:00Z">
                  <w:rPr>
                    <w:b/>
                    <w:bCs/>
                    <w:color w:val="4B4B4B"/>
                    <w:sz w:val="31"/>
                    <w:szCs w:val="31"/>
                  </w:rPr>
                </w:rPrChange>
              </w:rPr>
            </w:pPr>
            <w:r w:rsidRPr="00AB6437">
              <w:rPr>
                <w:b/>
                <w:bCs/>
                <w:color w:val="4B4B4B"/>
                <w:sz w:val="31"/>
                <w:szCs w:val="31"/>
                <w:lang w:val="uk-UA"/>
                <w:rPrChange w:id="157" w:author="Користувач" w:date="2018-12-18T11:35:00Z">
                  <w:rPr>
                    <w:b/>
                    <w:bCs/>
                    <w:color w:val="4B4B4B"/>
                    <w:sz w:val="31"/>
                    <w:szCs w:val="31"/>
                  </w:rPr>
                </w:rPrChange>
              </w:rPr>
              <w:t xml:space="preserve">Положення про опорний  заклад </w:t>
            </w:r>
            <w:r w:rsidR="00736F36" w:rsidRPr="00020BAE">
              <w:rPr>
                <w:b/>
                <w:bCs/>
                <w:color w:val="4B4B4B"/>
                <w:sz w:val="31"/>
                <w:szCs w:val="31"/>
                <w:lang w:val="uk-UA"/>
              </w:rPr>
              <w:t xml:space="preserve"> Студениківського </w:t>
            </w:r>
            <w:r w:rsidRPr="00AB6437">
              <w:rPr>
                <w:b/>
                <w:bCs/>
                <w:color w:val="4B4B4B"/>
                <w:sz w:val="31"/>
                <w:szCs w:val="31"/>
                <w:lang w:val="uk-UA"/>
                <w:rPrChange w:id="158" w:author="Користувач" w:date="2018-12-18T11:35:00Z">
                  <w:rPr>
                    <w:b/>
                    <w:bCs/>
                    <w:color w:val="4B4B4B"/>
                    <w:sz w:val="31"/>
                    <w:szCs w:val="31"/>
                  </w:rPr>
                </w:rPrChange>
              </w:rPr>
              <w:t>освітнього округу</w:t>
            </w:r>
          </w:p>
        </w:tc>
      </w:tr>
      <w:tr w:rsidR="00101666" w:rsidRPr="00020BAE" w:rsidTr="00A7785C">
        <w:trPr>
          <w:tblCellSpacing w:w="7" w:type="dxa"/>
        </w:trPr>
        <w:tc>
          <w:tcPr>
            <w:tcW w:w="4985" w:type="pct"/>
            <w:vAlign w:val="center"/>
          </w:tcPr>
          <w:p w:rsidR="00101666" w:rsidRPr="00020BAE" w:rsidRDefault="00101666" w:rsidP="00101666">
            <w:pPr>
              <w:jc w:val="right"/>
              <w:rPr>
                <w:b/>
                <w:bCs/>
                <w:color w:val="4B4B4B"/>
                <w:sz w:val="14"/>
                <w:szCs w:val="14"/>
                <w:lang w:val="uk-UA"/>
              </w:rPr>
            </w:pPr>
          </w:p>
        </w:tc>
      </w:tr>
      <w:tr w:rsidR="00736F36" w:rsidRPr="00C62B22" w:rsidTr="00A7785C">
        <w:trPr>
          <w:tblCellSpacing w:w="7" w:type="dxa"/>
        </w:trPr>
        <w:tc>
          <w:tcPr>
            <w:tcW w:w="0" w:type="auto"/>
            <w:vAlign w:val="center"/>
          </w:tcPr>
          <w:p w:rsidR="00736F36" w:rsidRPr="00020BAE" w:rsidRDefault="00AB6437" w:rsidP="00A7785C">
            <w:pPr>
              <w:pStyle w:val="a5"/>
              <w:spacing w:before="180" w:beforeAutospacing="0" w:after="180" w:afterAutospacing="0"/>
              <w:jc w:val="both"/>
              <w:rPr>
                <w:sz w:val="28"/>
                <w:szCs w:val="28"/>
                <w:lang w:val="uk-UA"/>
                <w:rPrChange w:id="159" w:author="Користувач" w:date="2018-12-18T11:35:00Z">
                  <w:rPr>
                    <w:sz w:val="28"/>
                    <w:szCs w:val="28"/>
                  </w:rPr>
                </w:rPrChange>
              </w:rPr>
            </w:pPr>
            <w:r w:rsidRPr="00AB6437">
              <w:rPr>
                <w:sz w:val="28"/>
                <w:szCs w:val="28"/>
                <w:lang w:val="uk-UA"/>
                <w:rPrChange w:id="160" w:author="Користувач" w:date="2018-12-18T11:35:00Z">
                  <w:rPr>
                    <w:sz w:val="28"/>
                    <w:szCs w:val="28"/>
                  </w:rPr>
                </w:rPrChange>
              </w:rPr>
              <w:lastRenderedPageBreak/>
              <w:t>1.</w:t>
            </w:r>
            <w:r w:rsidRPr="00AB6437">
              <w:rPr>
                <w:rStyle w:val="apple-converted-space"/>
                <w:sz w:val="28"/>
                <w:szCs w:val="28"/>
                <w:lang w:val="uk-UA"/>
                <w:rPrChange w:id="161" w:author="Користувач" w:date="2018-12-18T11:35:00Z">
                  <w:rPr>
                    <w:rStyle w:val="apple-converted-space"/>
                    <w:sz w:val="28"/>
                    <w:szCs w:val="28"/>
                  </w:rPr>
                </w:rPrChange>
              </w:rPr>
              <w:t> </w:t>
            </w:r>
            <w:r w:rsidRPr="00AB6437">
              <w:rPr>
                <w:rStyle w:val="a6"/>
                <w:sz w:val="28"/>
                <w:szCs w:val="28"/>
                <w:lang w:val="uk-UA"/>
                <w:rPrChange w:id="162" w:author="Користувач" w:date="2018-12-18T11:35:00Z">
                  <w:rPr>
                    <w:rStyle w:val="a6"/>
                    <w:sz w:val="28"/>
                    <w:szCs w:val="28"/>
                  </w:rPr>
                </w:rPrChange>
              </w:rPr>
              <w:t>Загальні положення</w:t>
            </w:r>
          </w:p>
          <w:p w:rsidR="00736F36" w:rsidRPr="00020BAE" w:rsidRDefault="00AB6437" w:rsidP="00A7785C">
            <w:pPr>
              <w:pStyle w:val="a5"/>
              <w:spacing w:before="180" w:beforeAutospacing="0" w:after="180" w:afterAutospacing="0"/>
              <w:jc w:val="both"/>
              <w:rPr>
                <w:sz w:val="28"/>
                <w:szCs w:val="28"/>
                <w:lang w:val="uk-UA"/>
                <w:rPrChange w:id="163" w:author="Користувач" w:date="2018-12-18T11:35:00Z">
                  <w:rPr>
                    <w:sz w:val="28"/>
                    <w:szCs w:val="28"/>
                  </w:rPr>
                </w:rPrChange>
              </w:rPr>
            </w:pPr>
            <w:r w:rsidRPr="00AB6437">
              <w:rPr>
                <w:sz w:val="28"/>
                <w:szCs w:val="28"/>
                <w:lang w:val="uk-UA"/>
                <w:rPrChange w:id="164" w:author="Користувач" w:date="2018-12-18T11:35:00Z">
                  <w:rPr>
                    <w:b/>
                    <w:bCs/>
                    <w:sz w:val="28"/>
                    <w:szCs w:val="28"/>
                  </w:rPr>
                </w:rPrChange>
              </w:rPr>
              <w:t xml:space="preserve">1.1. Опорний  заклад є </w:t>
            </w:r>
            <w:proofErr w:type="spellStart"/>
            <w:r w:rsidRPr="00AB6437">
              <w:rPr>
                <w:sz w:val="28"/>
                <w:szCs w:val="28"/>
                <w:lang w:val="uk-UA"/>
                <w:rPrChange w:id="165" w:author="Користувач" w:date="2018-12-18T11:35:00Z">
                  <w:rPr>
                    <w:b/>
                    <w:bCs/>
                    <w:sz w:val="28"/>
                    <w:szCs w:val="28"/>
                  </w:rPr>
                </w:rPrChange>
              </w:rPr>
              <w:t>системоутворюючим</w:t>
            </w:r>
            <w:proofErr w:type="spellEnd"/>
            <w:r w:rsidRPr="00AB6437">
              <w:rPr>
                <w:sz w:val="28"/>
                <w:szCs w:val="28"/>
                <w:lang w:val="uk-UA"/>
                <w:rPrChange w:id="166" w:author="Користувач" w:date="2018-12-18T11:35:00Z">
                  <w:rPr>
                    <w:b/>
                    <w:bCs/>
                    <w:sz w:val="28"/>
                    <w:szCs w:val="28"/>
                  </w:rPr>
                </w:rPrChange>
              </w:rPr>
              <w:t xml:space="preserve"> елементом моделі мережевої організації </w:t>
            </w:r>
            <w:proofErr w:type="spellStart"/>
            <w:r w:rsidRPr="00AB6437">
              <w:rPr>
                <w:sz w:val="28"/>
                <w:szCs w:val="28"/>
                <w:lang w:val="uk-UA"/>
                <w:rPrChange w:id="167" w:author="Користувач" w:date="2018-12-18T11:35:00Z">
                  <w:rPr>
                    <w:b/>
                    <w:bCs/>
                    <w:sz w:val="28"/>
                    <w:szCs w:val="28"/>
                  </w:rPr>
                </w:rPrChange>
              </w:rPr>
              <w:t>допрофільної</w:t>
            </w:r>
            <w:proofErr w:type="spellEnd"/>
            <w:r w:rsidRPr="00AB6437">
              <w:rPr>
                <w:sz w:val="28"/>
                <w:szCs w:val="28"/>
                <w:lang w:val="uk-UA"/>
                <w:rPrChange w:id="168" w:author="Користувач" w:date="2018-12-18T11:35:00Z">
                  <w:rPr>
                    <w:b/>
                    <w:bCs/>
                    <w:sz w:val="28"/>
                    <w:szCs w:val="28"/>
                  </w:rPr>
                </w:rPrChange>
              </w:rPr>
              <w:t xml:space="preserve"> підготовки й профільного навчання у формі освітнього округу.</w:t>
            </w:r>
          </w:p>
          <w:p w:rsidR="00736F36" w:rsidRPr="00020BAE" w:rsidRDefault="00AB6437" w:rsidP="00A7785C">
            <w:pPr>
              <w:pStyle w:val="a5"/>
              <w:spacing w:before="180" w:beforeAutospacing="0" w:after="180" w:afterAutospacing="0"/>
              <w:jc w:val="both"/>
              <w:rPr>
                <w:sz w:val="28"/>
                <w:szCs w:val="28"/>
                <w:lang w:val="uk-UA"/>
              </w:rPr>
            </w:pPr>
            <w:r w:rsidRPr="00AB6437">
              <w:rPr>
                <w:sz w:val="28"/>
                <w:szCs w:val="28"/>
                <w:lang w:val="uk-UA"/>
                <w:rPrChange w:id="169" w:author="Користувач" w:date="2018-12-18T11:35:00Z">
                  <w:rPr>
                    <w:b/>
                    <w:bCs/>
                    <w:sz w:val="28"/>
                    <w:szCs w:val="28"/>
                  </w:rPr>
                </w:rPrChange>
              </w:rPr>
              <w:t>1.2. Опорний заклад відносно освітніх установ, які входять у</w:t>
            </w:r>
            <w:r w:rsidR="00736F36" w:rsidRPr="00020BAE">
              <w:rPr>
                <w:sz w:val="28"/>
                <w:szCs w:val="28"/>
                <w:lang w:val="uk-UA"/>
              </w:rPr>
              <w:t xml:space="preserve"> Студениківський </w:t>
            </w:r>
            <w:r w:rsidRPr="00AB6437">
              <w:rPr>
                <w:sz w:val="28"/>
                <w:szCs w:val="28"/>
                <w:lang w:val="uk-UA"/>
                <w:rPrChange w:id="170" w:author="Користувач" w:date="2018-12-18T11:35:00Z">
                  <w:rPr>
                    <w:b/>
                    <w:bCs/>
                    <w:sz w:val="28"/>
                    <w:szCs w:val="28"/>
                  </w:rPr>
                </w:rPrChange>
              </w:rPr>
              <w:t>освітній округи, виступає як ресурсний центр. Він має укомплектовану матеріально-технічну базу, висококваліфіковані педагогічні кадри.</w:t>
            </w:r>
          </w:p>
          <w:p w:rsidR="00736F36" w:rsidRPr="00020BAE" w:rsidRDefault="00736F36" w:rsidP="00A7785C">
            <w:pPr>
              <w:pStyle w:val="a5"/>
              <w:spacing w:before="180" w:beforeAutospacing="0" w:after="180" w:afterAutospacing="0"/>
              <w:jc w:val="both"/>
              <w:rPr>
                <w:color w:val="333333"/>
                <w:sz w:val="28"/>
                <w:szCs w:val="28"/>
                <w:lang w:val="uk-UA"/>
              </w:rPr>
            </w:pPr>
            <w:r w:rsidRPr="00020BAE">
              <w:rPr>
                <w:color w:val="333333"/>
                <w:sz w:val="28"/>
                <w:szCs w:val="28"/>
                <w:lang w:val="uk-UA"/>
              </w:rPr>
              <w:t xml:space="preserve"> 1.3.</w:t>
            </w:r>
            <w:r w:rsidR="00AB6437" w:rsidRPr="00AB6437">
              <w:rPr>
                <w:color w:val="333333"/>
                <w:sz w:val="28"/>
                <w:szCs w:val="28"/>
                <w:lang w:val="uk-UA"/>
                <w:rPrChange w:id="171" w:author="Користувач" w:date="2018-12-18T11:35:00Z">
                  <w:rPr>
                    <w:b/>
                    <w:bCs/>
                    <w:color w:val="333333"/>
                    <w:sz w:val="28"/>
                    <w:szCs w:val="28"/>
                  </w:rPr>
                </w:rPrChange>
              </w:rPr>
              <w:t xml:space="preserve">Опорний заклад є юридичною особою, має рахунки в органах Казначейства, самостійний баланс, штамп, печатку та має у своєму складі філії. </w:t>
            </w:r>
          </w:p>
          <w:p w:rsidR="00736F36" w:rsidRPr="00020BAE" w:rsidRDefault="00AB6437" w:rsidP="00A7785C">
            <w:pPr>
              <w:pStyle w:val="a5"/>
              <w:spacing w:before="180" w:beforeAutospacing="0" w:after="180" w:afterAutospacing="0"/>
              <w:jc w:val="both"/>
              <w:rPr>
                <w:sz w:val="28"/>
                <w:szCs w:val="28"/>
                <w:lang w:val="uk-UA"/>
              </w:rPr>
            </w:pPr>
            <w:r w:rsidRPr="00AB6437">
              <w:rPr>
                <w:color w:val="333333"/>
                <w:sz w:val="28"/>
                <w:szCs w:val="28"/>
                <w:lang w:val="uk-UA"/>
                <w:rPrChange w:id="172" w:author="Користувач" w:date="2018-12-18T11:35:00Z">
                  <w:rPr>
                    <w:b/>
                    <w:bCs/>
                    <w:color w:val="333333"/>
                    <w:sz w:val="28"/>
                    <w:szCs w:val="28"/>
                  </w:rPr>
                </w:rPrChange>
              </w:rPr>
              <w:t xml:space="preserve"> </w:t>
            </w:r>
            <w:r w:rsidR="00736F36" w:rsidRPr="00020BAE">
              <w:rPr>
                <w:color w:val="333333"/>
                <w:sz w:val="28"/>
                <w:szCs w:val="28"/>
                <w:lang w:val="uk-UA"/>
              </w:rPr>
              <w:t>1.4.</w:t>
            </w:r>
            <w:r w:rsidRPr="00AB6437">
              <w:rPr>
                <w:color w:val="333333"/>
                <w:sz w:val="28"/>
                <w:szCs w:val="28"/>
                <w:lang w:val="uk-UA"/>
                <w:rPrChange w:id="173" w:author="Користувач" w:date="2018-12-18T11:35:00Z">
                  <w:rPr>
                    <w:b/>
                    <w:bCs/>
                    <w:color w:val="333333"/>
                    <w:sz w:val="28"/>
                    <w:szCs w:val="28"/>
                  </w:rPr>
                </w:rPrChange>
              </w:rPr>
              <w:t xml:space="preserve">   Філія не є юридичною особою і діє на підставі положення, затвердженого в установленому порядку. Філія виконує функції початкової школи, а також може за рішенням засновника виконувати функції основної школи. Написання найменування опорного закладу, його філій здійснюється відповідно до встановлених вимог. Найменування філії повинне вказувати на приналежність до опорного закладу, у складі якого вона створена                                                                                                                            </w:t>
            </w:r>
          </w:p>
          <w:p w:rsidR="00736F36" w:rsidRPr="00020BAE" w:rsidRDefault="00AB6437" w:rsidP="00A7785C">
            <w:pPr>
              <w:pStyle w:val="a5"/>
              <w:spacing w:before="180" w:beforeAutospacing="0" w:after="180" w:afterAutospacing="0"/>
              <w:jc w:val="both"/>
              <w:rPr>
                <w:sz w:val="28"/>
                <w:szCs w:val="28"/>
                <w:lang w:val="uk-UA"/>
                <w:rPrChange w:id="174" w:author="Користувач" w:date="2018-12-18T11:35:00Z">
                  <w:rPr>
                    <w:sz w:val="28"/>
                    <w:szCs w:val="28"/>
                  </w:rPr>
                </w:rPrChange>
              </w:rPr>
            </w:pPr>
            <w:r w:rsidRPr="00AB6437">
              <w:rPr>
                <w:sz w:val="28"/>
                <w:szCs w:val="28"/>
                <w:lang w:val="uk-UA"/>
                <w:rPrChange w:id="175" w:author="Користувач" w:date="2018-12-18T11:35:00Z">
                  <w:rPr>
                    <w:b/>
                    <w:bCs/>
                    <w:sz w:val="28"/>
                    <w:szCs w:val="28"/>
                  </w:rPr>
                </w:rPrChange>
              </w:rPr>
              <w:t>2.</w:t>
            </w:r>
            <w:r w:rsidRPr="00AB6437">
              <w:rPr>
                <w:rStyle w:val="apple-converted-space"/>
                <w:sz w:val="28"/>
                <w:szCs w:val="28"/>
                <w:lang w:val="uk-UA"/>
                <w:rPrChange w:id="176" w:author="Користувач" w:date="2018-12-18T11:35:00Z">
                  <w:rPr>
                    <w:rStyle w:val="apple-converted-space"/>
                    <w:sz w:val="28"/>
                    <w:szCs w:val="28"/>
                  </w:rPr>
                </w:rPrChange>
              </w:rPr>
              <w:t> </w:t>
            </w:r>
            <w:r w:rsidRPr="00AB6437">
              <w:rPr>
                <w:rStyle w:val="a6"/>
                <w:sz w:val="28"/>
                <w:szCs w:val="28"/>
                <w:lang w:val="uk-UA"/>
                <w:rPrChange w:id="177" w:author="Користувач" w:date="2018-12-18T11:35:00Z">
                  <w:rPr>
                    <w:rStyle w:val="a6"/>
                    <w:sz w:val="28"/>
                    <w:szCs w:val="28"/>
                  </w:rPr>
                </w:rPrChange>
              </w:rPr>
              <w:t xml:space="preserve">Основні завдання опорного </w:t>
            </w:r>
            <w:r w:rsidR="00736F36" w:rsidRPr="00020BAE">
              <w:rPr>
                <w:rStyle w:val="a6"/>
                <w:sz w:val="28"/>
                <w:szCs w:val="28"/>
                <w:lang w:val="uk-UA"/>
              </w:rPr>
              <w:t xml:space="preserve"> </w:t>
            </w:r>
            <w:r w:rsidRPr="00AB6437">
              <w:rPr>
                <w:rStyle w:val="a6"/>
                <w:sz w:val="28"/>
                <w:szCs w:val="28"/>
                <w:lang w:val="uk-UA"/>
                <w:rPrChange w:id="178" w:author="Користувач" w:date="2018-12-18T11:35:00Z">
                  <w:rPr>
                    <w:rStyle w:val="a6"/>
                    <w:sz w:val="28"/>
                    <w:szCs w:val="28"/>
                  </w:rPr>
                </w:rPrChange>
              </w:rPr>
              <w:t xml:space="preserve"> закладу</w:t>
            </w:r>
            <w:r w:rsidRPr="00AB6437">
              <w:rPr>
                <w:sz w:val="28"/>
                <w:szCs w:val="28"/>
                <w:lang w:val="uk-UA"/>
                <w:rPrChange w:id="179" w:author="Користувач" w:date="2018-12-18T11:35:00Z">
                  <w:rPr>
                    <w:b/>
                    <w:bCs/>
                    <w:sz w:val="28"/>
                    <w:szCs w:val="28"/>
                  </w:rPr>
                </w:rPrChange>
              </w:rPr>
              <w:t>:</w:t>
            </w:r>
          </w:p>
          <w:p w:rsidR="00736F36" w:rsidRPr="00020BAE" w:rsidRDefault="00AB6437" w:rsidP="00A7785C">
            <w:pPr>
              <w:pStyle w:val="a5"/>
              <w:spacing w:before="180" w:beforeAutospacing="0" w:after="180" w:afterAutospacing="0"/>
              <w:jc w:val="both"/>
              <w:rPr>
                <w:sz w:val="28"/>
                <w:szCs w:val="28"/>
                <w:lang w:val="uk-UA"/>
                <w:rPrChange w:id="180" w:author="Користувач" w:date="2018-12-18T11:35:00Z">
                  <w:rPr>
                    <w:sz w:val="28"/>
                    <w:szCs w:val="28"/>
                  </w:rPr>
                </w:rPrChange>
              </w:rPr>
            </w:pPr>
            <w:r w:rsidRPr="00AB6437">
              <w:rPr>
                <w:sz w:val="28"/>
                <w:szCs w:val="28"/>
                <w:lang w:val="uk-UA"/>
                <w:rPrChange w:id="181" w:author="Користувач" w:date="2018-12-18T11:35:00Z">
                  <w:rPr>
                    <w:b/>
                    <w:bCs/>
                    <w:sz w:val="28"/>
                    <w:szCs w:val="28"/>
                  </w:rPr>
                </w:rPrChange>
              </w:rPr>
              <w:t xml:space="preserve">2.1. Забезпечення профільного навчання і </w:t>
            </w:r>
            <w:proofErr w:type="spellStart"/>
            <w:r w:rsidRPr="00AB6437">
              <w:rPr>
                <w:sz w:val="28"/>
                <w:szCs w:val="28"/>
                <w:lang w:val="uk-UA"/>
                <w:rPrChange w:id="182" w:author="Користувач" w:date="2018-12-18T11:35:00Z">
                  <w:rPr>
                    <w:b/>
                    <w:bCs/>
                    <w:sz w:val="28"/>
                    <w:szCs w:val="28"/>
                  </w:rPr>
                </w:rPrChange>
              </w:rPr>
              <w:t>допрофільної</w:t>
            </w:r>
            <w:proofErr w:type="spellEnd"/>
            <w:r w:rsidRPr="00AB6437">
              <w:rPr>
                <w:sz w:val="28"/>
                <w:szCs w:val="28"/>
                <w:lang w:val="uk-UA"/>
                <w:rPrChange w:id="183" w:author="Користувач" w:date="2018-12-18T11:35:00Z">
                  <w:rPr>
                    <w:b/>
                    <w:bCs/>
                    <w:sz w:val="28"/>
                    <w:szCs w:val="28"/>
                  </w:rPr>
                </w:rPrChange>
              </w:rPr>
              <w:t xml:space="preserve"> підготовки учнів основної й старшої школи.</w:t>
            </w:r>
          </w:p>
          <w:p w:rsidR="00736F36" w:rsidRPr="00020BAE" w:rsidRDefault="00AB6437" w:rsidP="00A7785C">
            <w:pPr>
              <w:pStyle w:val="a5"/>
              <w:spacing w:before="180" w:beforeAutospacing="0" w:after="180" w:afterAutospacing="0"/>
              <w:jc w:val="both"/>
              <w:rPr>
                <w:sz w:val="28"/>
                <w:szCs w:val="28"/>
                <w:lang w:val="uk-UA"/>
                <w:rPrChange w:id="184" w:author="Користувач" w:date="2018-12-18T11:35:00Z">
                  <w:rPr>
                    <w:sz w:val="28"/>
                    <w:szCs w:val="28"/>
                  </w:rPr>
                </w:rPrChange>
              </w:rPr>
            </w:pPr>
            <w:r w:rsidRPr="00AB6437">
              <w:rPr>
                <w:sz w:val="28"/>
                <w:szCs w:val="28"/>
                <w:lang w:val="uk-UA"/>
                <w:rPrChange w:id="185" w:author="Користувач" w:date="2018-12-18T11:35:00Z">
                  <w:rPr>
                    <w:b/>
                    <w:bCs/>
                    <w:sz w:val="28"/>
                    <w:szCs w:val="28"/>
                  </w:rPr>
                </w:rPrChange>
              </w:rPr>
              <w:t>2.2. Створення нормативно-правової бази організації мережевої взаємодії між ресурсним центром і освітніми установами, які входять до складу округу.</w:t>
            </w:r>
          </w:p>
          <w:p w:rsidR="00736F36" w:rsidRPr="00020BAE" w:rsidRDefault="00AB6437" w:rsidP="00A7785C">
            <w:pPr>
              <w:pStyle w:val="a5"/>
              <w:spacing w:before="180" w:beforeAutospacing="0" w:after="180" w:afterAutospacing="0"/>
              <w:jc w:val="both"/>
              <w:rPr>
                <w:sz w:val="28"/>
                <w:szCs w:val="28"/>
                <w:lang w:val="uk-UA"/>
                <w:rPrChange w:id="186" w:author="Користувач" w:date="2018-12-18T11:35:00Z">
                  <w:rPr>
                    <w:sz w:val="28"/>
                    <w:szCs w:val="28"/>
                  </w:rPr>
                </w:rPrChange>
              </w:rPr>
            </w:pPr>
            <w:r w:rsidRPr="00AB6437">
              <w:rPr>
                <w:sz w:val="28"/>
                <w:szCs w:val="28"/>
                <w:lang w:val="uk-UA"/>
                <w:rPrChange w:id="187" w:author="Користувач" w:date="2018-12-18T11:35:00Z">
                  <w:rPr>
                    <w:b/>
                    <w:bCs/>
                    <w:sz w:val="28"/>
                    <w:szCs w:val="28"/>
                  </w:rPr>
                </w:rPrChange>
              </w:rPr>
              <w:t xml:space="preserve">2.3. Організація моніторингу якості знань учнів профільних класів і класів </w:t>
            </w:r>
            <w:proofErr w:type="spellStart"/>
            <w:r w:rsidRPr="00AB6437">
              <w:rPr>
                <w:sz w:val="28"/>
                <w:szCs w:val="28"/>
                <w:lang w:val="uk-UA"/>
                <w:rPrChange w:id="188" w:author="Користувач" w:date="2018-12-18T11:35:00Z">
                  <w:rPr>
                    <w:b/>
                    <w:bCs/>
                    <w:sz w:val="28"/>
                    <w:szCs w:val="28"/>
                  </w:rPr>
                </w:rPrChange>
              </w:rPr>
              <w:t>допрофільної</w:t>
            </w:r>
            <w:proofErr w:type="spellEnd"/>
            <w:r w:rsidRPr="00AB6437">
              <w:rPr>
                <w:sz w:val="28"/>
                <w:szCs w:val="28"/>
                <w:lang w:val="uk-UA"/>
                <w:rPrChange w:id="189" w:author="Користувач" w:date="2018-12-18T11:35:00Z">
                  <w:rPr>
                    <w:b/>
                    <w:bCs/>
                    <w:sz w:val="28"/>
                    <w:szCs w:val="28"/>
                  </w:rPr>
                </w:rPrChange>
              </w:rPr>
              <w:t xml:space="preserve"> підготовки.</w:t>
            </w:r>
          </w:p>
          <w:p w:rsidR="00736F36" w:rsidRPr="00020BAE" w:rsidRDefault="00AB6437" w:rsidP="00A7785C">
            <w:pPr>
              <w:pStyle w:val="a5"/>
              <w:spacing w:before="180" w:beforeAutospacing="0" w:after="180" w:afterAutospacing="0"/>
              <w:jc w:val="both"/>
              <w:rPr>
                <w:sz w:val="28"/>
                <w:szCs w:val="28"/>
                <w:lang w:val="uk-UA"/>
                <w:rPrChange w:id="190" w:author="Користувач" w:date="2018-12-18T11:35:00Z">
                  <w:rPr>
                    <w:sz w:val="28"/>
                    <w:szCs w:val="28"/>
                  </w:rPr>
                </w:rPrChange>
              </w:rPr>
            </w:pPr>
            <w:r w:rsidRPr="00AB6437">
              <w:rPr>
                <w:sz w:val="28"/>
                <w:szCs w:val="28"/>
                <w:lang w:val="uk-UA"/>
                <w:rPrChange w:id="191" w:author="Користувач" w:date="2018-12-18T11:35:00Z">
                  <w:rPr>
                    <w:b/>
                    <w:bCs/>
                    <w:sz w:val="28"/>
                    <w:szCs w:val="28"/>
                  </w:rPr>
                </w:rPrChange>
              </w:rPr>
              <w:t>2.4. Створення умов для підвищення кваліфікації педагогічних кадрів.</w:t>
            </w:r>
          </w:p>
          <w:p w:rsidR="00736F36" w:rsidRPr="00020BAE" w:rsidRDefault="00AB6437" w:rsidP="00A7785C">
            <w:pPr>
              <w:pStyle w:val="a5"/>
              <w:spacing w:before="180" w:beforeAutospacing="0" w:after="180" w:afterAutospacing="0"/>
              <w:jc w:val="both"/>
              <w:rPr>
                <w:sz w:val="28"/>
                <w:szCs w:val="28"/>
                <w:lang w:val="uk-UA"/>
                <w:rPrChange w:id="192" w:author="Користувач" w:date="2018-12-18T11:35:00Z">
                  <w:rPr>
                    <w:sz w:val="28"/>
                    <w:szCs w:val="28"/>
                  </w:rPr>
                </w:rPrChange>
              </w:rPr>
            </w:pPr>
            <w:r w:rsidRPr="00AB6437">
              <w:rPr>
                <w:sz w:val="28"/>
                <w:szCs w:val="28"/>
                <w:lang w:val="uk-UA"/>
                <w:rPrChange w:id="193" w:author="Користувач" w:date="2018-12-18T11:35:00Z">
                  <w:rPr>
                    <w:b/>
                    <w:bCs/>
                    <w:sz w:val="28"/>
                    <w:szCs w:val="28"/>
                  </w:rPr>
                </w:rPrChange>
              </w:rPr>
              <w:t>3.</w:t>
            </w:r>
            <w:r w:rsidRPr="00AB6437">
              <w:rPr>
                <w:rStyle w:val="apple-converted-space"/>
                <w:sz w:val="28"/>
                <w:szCs w:val="28"/>
                <w:lang w:val="uk-UA"/>
                <w:rPrChange w:id="194" w:author="Користувач" w:date="2018-12-18T11:35:00Z">
                  <w:rPr>
                    <w:rStyle w:val="apple-converted-space"/>
                    <w:sz w:val="28"/>
                    <w:szCs w:val="28"/>
                  </w:rPr>
                </w:rPrChange>
              </w:rPr>
              <w:t> </w:t>
            </w:r>
            <w:r w:rsidRPr="00AB6437">
              <w:rPr>
                <w:rStyle w:val="a6"/>
                <w:sz w:val="28"/>
                <w:szCs w:val="28"/>
                <w:lang w:val="uk-UA"/>
                <w:rPrChange w:id="195" w:author="Користувач" w:date="2018-12-18T11:35:00Z">
                  <w:rPr>
                    <w:rStyle w:val="a6"/>
                    <w:sz w:val="28"/>
                    <w:szCs w:val="28"/>
                  </w:rPr>
                </w:rPrChange>
              </w:rPr>
              <w:t>Організація діяльності опорного навчального закладу:</w:t>
            </w:r>
          </w:p>
          <w:p w:rsidR="00736F36" w:rsidRPr="00020BAE" w:rsidRDefault="00AB6437" w:rsidP="00A7785C">
            <w:pPr>
              <w:pStyle w:val="a5"/>
              <w:spacing w:before="180" w:beforeAutospacing="0" w:after="180" w:afterAutospacing="0"/>
              <w:jc w:val="both"/>
              <w:rPr>
                <w:sz w:val="28"/>
                <w:szCs w:val="28"/>
                <w:lang w:val="uk-UA"/>
              </w:rPr>
            </w:pPr>
            <w:r w:rsidRPr="00AB6437">
              <w:rPr>
                <w:sz w:val="28"/>
                <w:szCs w:val="28"/>
                <w:lang w:val="uk-UA"/>
                <w:rPrChange w:id="196" w:author="Користувач" w:date="2018-12-18T11:35:00Z">
                  <w:rPr>
                    <w:b/>
                    <w:bCs/>
                    <w:sz w:val="28"/>
                    <w:szCs w:val="28"/>
                  </w:rPr>
                </w:rPrChange>
              </w:rPr>
              <w:t xml:space="preserve">3.1. Опорний навчальний заклад створюється за </w:t>
            </w:r>
            <w:r w:rsidR="00736F36" w:rsidRPr="00020BAE">
              <w:rPr>
                <w:sz w:val="28"/>
                <w:szCs w:val="28"/>
                <w:lang w:val="uk-UA"/>
              </w:rPr>
              <w:t>рішенням Студениківської сільської ради</w:t>
            </w:r>
          </w:p>
          <w:p w:rsidR="00736F36" w:rsidRPr="00020BAE" w:rsidRDefault="00AB6437" w:rsidP="00A7785C">
            <w:pPr>
              <w:pStyle w:val="a5"/>
              <w:spacing w:before="180" w:beforeAutospacing="0" w:after="180" w:afterAutospacing="0"/>
              <w:jc w:val="both"/>
              <w:rPr>
                <w:sz w:val="28"/>
                <w:szCs w:val="28"/>
                <w:lang w:val="uk-UA"/>
                <w:rPrChange w:id="197" w:author="Користувач" w:date="2018-12-18T11:35:00Z">
                  <w:rPr>
                    <w:sz w:val="28"/>
                    <w:szCs w:val="28"/>
                  </w:rPr>
                </w:rPrChange>
              </w:rPr>
            </w:pPr>
            <w:r w:rsidRPr="00AB6437">
              <w:rPr>
                <w:sz w:val="28"/>
                <w:szCs w:val="28"/>
                <w:lang w:val="uk-UA"/>
                <w:rPrChange w:id="198" w:author="Користувач" w:date="2018-12-18T11:35:00Z">
                  <w:rPr>
                    <w:b/>
                    <w:bCs/>
                    <w:sz w:val="28"/>
                    <w:szCs w:val="28"/>
                  </w:rPr>
                </w:rPrChange>
              </w:rPr>
              <w:t xml:space="preserve">3.2. На базі опорного навчального закладу учні шкіл, які входять у освітній округ, освоюють програми профільного навчання й </w:t>
            </w:r>
            <w:proofErr w:type="spellStart"/>
            <w:r w:rsidRPr="00AB6437">
              <w:rPr>
                <w:sz w:val="28"/>
                <w:szCs w:val="28"/>
                <w:lang w:val="uk-UA"/>
                <w:rPrChange w:id="199" w:author="Користувач" w:date="2018-12-18T11:35:00Z">
                  <w:rPr>
                    <w:b/>
                    <w:bCs/>
                    <w:sz w:val="28"/>
                    <w:szCs w:val="28"/>
                  </w:rPr>
                </w:rPrChange>
              </w:rPr>
              <w:t>допрофільної</w:t>
            </w:r>
            <w:proofErr w:type="spellEnd"/>
            <w:r w:rsidRPr="00AB6437">
              <w:rPr>
                <w:sz w:val="28"/>
                <w:szCs w:val="28"/>
                <w:lang w:val="uk-UA"/>
                <w:rPrChange w:id="200" w:author="Користувач" w:date="2018-12-18T11:35:00Z">
                  <w:rPr>
                    <w:b/>
                    <w:bCs/>
                    <w:sz w:val="28"/>
                    <w:szCs w:val="28"/>
                  </w:rPr>
                </w:rPrChange>
              </w:rPr>
              <w:t xml:space="preserve"> підготовки.</w:t>
            </w:r>
          </w:p>
          <w:p w:rsidR="00736F36" w:rsidRPr="00020BAE" w:rsidRDefault="00AB6437" w:rsidP="00A7785C">
            <w:pPr>
              <w:pStyle w:val="a5"/>
              <w:spacing w:before="180" w:beforeAutospacing="0" w:after="180" w:afterAutospacing="0"/>
              <w:jc w:val="both"/>
              <w:rPr>
                <w:sz w:val="28"/>
                <w:szCs w:val="28"/>
                <w:lang w:val="uk-UA"/>
              </w:rPr>
            </w:pPr>
            <w:r w:rsidRPr="00AB6437">
              <w:rPr>
                <w:sz w:val="28"/>
                <w:szCs w:val="28"/>
                <w:lang w:val="uk-UA"/>
                <w:rPrChange w:id="201" w:author="Користувач" w:date="2018-12-18T11:35:00Z">
                  <w:rPr>
                    <w:b/>
                    <w:bCs/>
                    <w:sz w:val="28"/>
                    <w:szCs w:val="28"/>
                  </w:rPr>
                </w:rPrChange>
              </w:rPr>
              <w:t xml:space="preserve">3.3.  </w:t>
            </w:r>
            <w:r w:rsidR="00736F36" w:rsidRPr="00020BAE">
              <w:rPr>
                <w:sz w:val="28"/>
                <w:szCs w:val="28"/>
                <w:lang w:val="uk-UA"/>
              </w:rPr>
              <w:t>З</w:t>
            </w:r>
            <w:r w:rsidRPr="00AB6437">
              <w:rPr>
                <w:sz w:val="28"/>
                <w:szCs w:val="28"/>
                <w:lang w:val="uk-UA"/>
                <w:rPrChange w:id="202" w:author="Користувач" w:date="2018-12-18T11:35:00Z">
                  <w:rPr>
                    <w:b/>
                    <w:bCs/>
                    <w:sz w:val="28"/>
                    <w:szCs w:val="28"/>
                  </w:rPr>
                </w:rPrChange>
              </w:rPr>
              <w:t>аклади</w:t>
            </w:r>
            <w:r w:rsidR="00736F36" w:rsidRPr="00020BAE">
              <w:rPr>
                <w:sz w:val="28"/>
                <w:szCs w:val="28"/>
                <w:lang w:val="uk-UA"/>
              </w:rPr>
              <w:t xml:space="preserve"> загальної середньої освіти та їхні структурні підрозділи</w:t>
            </w:r>
            <w:r w:rsidRPr="00AB6437">
              <w:rPr>
                <w:sz w:val="28"/>
                <w:szCs w:val="28"/>
                <w:lang w:val="uk-UA"/>
                <w:rPrChange w:id="203" w:author="Користувач" w:date="2018-12-18T11:35:00Z">
                  <w:rPr>
                    <w:b/>
                    <w:bCs/>
                    <w:sz w:val="28"/>
                    <w:szCs w:val="28"/>
                  </w:rPr>
                </w:rPrChange>
              </w:rPr>
              <w:t xml:space="preserve">, які входить у освітній округ, забезпечують викладання в повному обсязі базових загальноосвітніх предметів і ту частину профільного навчання й </w:t>
            </w:r>
            <w:proofErr w:type="spellStart"/>
            <w:r w:rsidRPr="00AB6437">
              <w:rPr>
                <w:sz w:val="28"/>
                <w:szCs w:val="28"/>
                <w:lang w:val="uk-UA"/>
                <w:rPrChange w:id="204" w:author="Користувач" w:date="2018-12-18T11:35:00Z">
                  <w:rPr>
                    <w:b/>
                    <w:bCs/>
                    <w:sz w:val="28"/>
                    <w:szCs w:val="28"/>
                  </w:rPr>
                </w:rPrChange>
              </w:rPr>
              <w:t>допрофільної</w:t>
            </w:r>
            <w:proofErr w:type="spellEnd"/>
            <w:r w:rsidRPr="00AB6437">
              <w:rPr>
                <w:sz w:val="28"/>
                <w:szCs w:val="28"/>
                <w:lang w:val="uk-UA"/>
                <w:rPrChange w:id="205" w:author="Користувач" w:date="2018-12-18T11:35:00Z">
                  <w:rPr>
                    <w:b/>
                    <w:bCs/>
                    <w:sz w:val="28"/>
                    <w:szCs w:val="28"/>
                  </w:rPr>
                </w:rPrChange>
              </w:rPr>
              <w:t xml:space="preserve"> підготовки, які вони здатні реалізувати в рамках своїх можливостей.</w:t>
            </w:r>
          </w:p>
          <w:p w:rsidR="00736F36" w:rsidRPr="00020BAE" w:rsidRDefault="00736F36" w:rsidP="00A7785C">
            <w:pPr>
              <w:jc w:val="both"/>
              <w:rPr>
                <w:color w:val="333333"/>
                <w:sz w:val="28"/>
                <w:szCs w:val="28"/>
                <w:lang w:val="uk-UA"/>
                <w:rPrChange w:id="206" w:author="Користувач" w:date="2018-12-18T11:35:00Z">
                  <w:rPr>
                    <w:color w:val="333333"/>
                    <w:sz w:val="28"/>
                    <w:szCs w:val="28"/>
                  </w:rPr>
                </w:rPrChange>
              </w:rPr>
            </w:pPr>
            <w:r w:rsidRPr="00020BAE">
              <w:rPr>
                <w:color w:val="000000"/>
                <w:sz w:val="28"/>
                <w:szCs w:val="28"/>
                <w:lang w:val="uk-UA"/>
              </w:rPr>
              <w:t xml:space="preserve">3.4.Зарахування (переведення) учнів (вихованців) до опорного закладу та його філій здійснюється відповідно до законодавства України та оформлюється наказом керівника опорного закладу. </w:t>
            </w:r>
            <w:r w:rsidR="00AB6437" w:rsidRPr="00AB6437">
              <w:rPr>
                <w:color w:val="333333"/>
                <w:sz w:val="28"/>
                <w:szCs w:val="28"/>
                <w:lang w:val="uk-UA"/>
                <w:rPrChange w:id="207" w:author="Користувач" w:date="2018-12-18T11:35:00Z">
                  <w:rPr>
                    <w:b/>
                    <w:bCs/>
                    <w:color w:val="333333"/>
                    <w:sz w:val="28"/>
                    <w:szCs w:val="28"/>
                  </w:rPr>
                </w:rPrChange>
              </w:rPr>
              <w:t xml:space="preserve">Випускникам опорного закладу II і III ступеня та його філій, що виконують функції основної школи, відповідний документ про освіту видається опорним закладом.                                    </w:t>
            </w:r>
          </w:p>
          <w:p w:rsidR="00736F36" w:rsidRPr="00020BAE" w:rsidRDefault="00736F36" w:rsidP="00A7785C">
            <w:pPr>
              <w:jc w:val="both"/>
              <w:rPr>
                <w:color w:val="000000"/>
                <w:sz w:val="28"/>
                <w:szCs w:val="28"/>
                <w:lang w:val="uk-UA"/>
              </w:rPr>
            </w:pPr>
            <w:r w:rsidRPr="00020BAE">
              <w:rPr>
                <w:color w:val="333333"/>
                <w:sz w:val="28"/>
                <w:szCs w:val="28"/>
                <w:lang w:val="uk-UA"/>
              </w:rPr>
              <w:t>3.5</w:t>
            </w:r>
            <w:r w:rsidR="00AB6437" w:rsidRPr="00AB6437">
              <w:rPr>
                <w:color w:val="333333"/>
                <w:sz w:val="28"/>
                <w:szCs w:val="28"/>
                <w:lang w:val="uk-UA"/>
                <w:rPrChange w:id="208" w:author="Користувач" w:date="2018-12-18T11:35:00Z">
                  <w:rPr>
                    <w:b/>
                    <w:bCs/>
                    <w:color w:val="333333"/>
                    <w:sz w:val="28"/>
                    <w:szCs w:val="28"/>
                  </w:rPr>
                </w:rPrChange>
              </w:rPr>
              <w:t>.</w:t>
            </w:r>
            <w:r w:rsidRPr="00020BAE">
              <w:rPr>
                <w:color w:val="000000"/>
                <w:sz w:val="28"/>
                <w:szCs w:val="28"/>
                <w:lang w:val="uk-UA"/>
              </w:rPr>
              <w:t xml:space="preserve"> Опорний заклад та його філії обирають форми, засоби і методи навчання та </w:t>
            </w:r>
            <w:r w:rsidRPr="00020BAE">
              <w:rPr>
                <w:color w:val="000000"/>
                <w:sz w:val="28"/>
                <w:szCs w:val="28"/>
                <w:lang w:val="uk-UA"/>
              </w:rPr>
              <w:lastRenderedPageBreak/>
              <w:t>виховання відповідно до Законів України «Про освіту», «Про загальну середню освіту», «Про дошкільну освіту» , інших актів законодавства та своїх установчих документів з урахуванням специфіки власної освітньої діяльності та інших особливостей організації освітнього процесу. Дистанційне, індивідуальне навчання організовуються у порядку, визначеному МОН.</w:t>
            </w:r>
          </w:p>
          <w:p w:rsidR="00736F36" w:rsidRPr="00020BAE" w:rsidRDefault="00736F36" w:rsidP="00A7785C">
            <w:pPr>
              <w:tabs>
                <w:tab w:val="left" w:pos="426"/>
              </w:tabs>
              <w:jc w:val="both"/>
              <w:rPr>
                <w:color w:val="000000"/>
                <w:sz w:val="28"/>
                <w:szCs w:val="28"/>
                <w:lang w:val="uk-UA"/>
              </w:rPr>
            </w:pPr>
            <w:r w:rsidRPr="00020BAE">
              <w:rPr>
                <w:color w:val="000000"/>
                <w:sz w:val="28"/>
                <w:szCs w:val="28"/>
                <w:lang w:val="uk-UA"/>
              </w:rPr>
              <w:t>3.6. Філії з дотриманням педагогічних та санітарно-гігієнічних вимог та за погодженням з директором опорного закладу можуть створювати у своєму складі з’єднані класи (класи-комплекти) початкової школи. Положення про з’єднаний клас (клас-комплект) початкової школи у філії опорного закладу затверджує МОН.</w:t>
            </w:r>
          </w:p>
          <w:p w:rsidR="00736F36" w:rsidRPr="00020BAE" w:rsidRDefault="00736F36" w:rsidP="00A7785C">
            <w:pPr>
              <w:tabs>
                <w:tab w:val="left" w:pos="851"/>
              </w:tabs>
              <w:jc w:val="both"/>
              <w:rPr>
                <w:color w:val="000000"/>
                <w:sz w:val="28"/>
                <w:szCs w:val="28"/>
                <w:lang w:val="uk-UA"/>
              </w:rPr>
            </w:pPr>
            <w:r w:rsidRPr="00020BAE">
              <w:rPr>
                <w:b/>
                <w:color w:val="000000"/>
                <w:sz w:val="28"/>
                <w:szCs w:val="28"/>
                <w:lang w:val="uk-UA"/>
              </w:rPr>
              <w:t>3.</w:t>
            </w:r>
            <w:r w:rsidRPr="00020BAE">
              <w:rPr>
                <w:color w:val="000000"/>
                <w:sz w:val="28"/>
                <w:szCs w:val="28"/>
                <w:lang w:val="uk-UA"/>
              </w:rPr>
              <w:t>7. Навчальні (робочі та індивідуальні) плани опорного закладу та його філій розробляються керівництвом опорного закладу на основі типових навчальних планів загальноосвітніх навчальних закладів, затверджених МОН, з урахуванням особливостей контингенту учнів, їх потреб у здобутті загальної середньої освіти, наявного освітнього рівня та затверджуються в установленому порядку.</w:t>
            </w:r>
          </w:p>
          <w:p w:rsidR="00736F36" w:rsidRPr="00020BAE" w:rsidRDefault="00736F36" w:rsidP="00A7785C">
            <w:pPr>
              <w:tabs>
                <w:tab w:val="left" w:pos="851"/>
              </w:tabs>
              <w:jc w:val="both"/>
              <w:rPr>
                <w:color w:val="000000"/>
                <w:sz w:val="28"/>
                <w:szCs w:val="28"/>
                <w:lang w:val="uk-UA"/>
              </w:rPr>
            </w:pPr>
            <w:r w:rsidRPr="00020BAE">
              <w:rPr>
                <w:color w:val="000000"/>
                <w:sz w:val="28"/>
                <w:szCs w:val="28"/>
                <w:lang w:val="uk-UA"/>
              </w:rPr>
              <w:t>3.8.  Обсяг педагогічного навантаження педагогічних працівників опорного закладу, які забезпечують навчально-виховний процес у опорному закладі та його філіях, визначається директором опорного закладу відповідно до законодавства і затверджується уповноваженим органом по управлінню освітою.</w:t>
            </w:r>
          </w:p>
          <w:p w:rsidR="00736F36" w:rsidRPr="00020BAE" w:rsidRDefault="00736F36" w:rsidP="00A7785C">
            <w:pPr>
              <w:jc w:val="both"/>
              <w:rPr>
                <w:color w:val="000000"/>
                <w:sz w:val="28"/>
                <w:szCs w:val="28"/>
                <w:lang w:val="uk-UA"/>
              </w:rPr>
            </w:pPr>
            <w:r w:rsidRPr="00020BAE">
              <w:rPr>
                <w:b/>
                <w:color w:val="000000"/>
                <w:sz w:val="28"/>
                <w:szCs w:val="28"/>
                <w:lang w:val="uk-UA"/>
              </w:rPr>
              <w:t>3.</w:t>
            </w:r>
            <w:r w:rsidRPr="00020BAE">
              <w:rPr>
                <w:color w:val="000000"/>
                <w:sz w:val="28"/>
                <w:szCs w:val="28"/>
                <w:lang w:val="uk-UA"/>
              </w:rPr>
              <w:t>9. Структура навчального року (тривалість навчальних занять, поділ на чверті, семестри (триместри) та режим роботи опорного закладу встановлюються його директором у межах часу, передбаченого робочим навчальним планом.</w:t>
            </w:r>
          </w:p>
          <w:p w:rsidR="00736F36" w:rsidRPr="00020BAE" w:rsidRDefault="00736F36" w:rsidP="00A7785C">
            <w:pPr>
              <w:jc w:val="both"/>
              <w:rPr>
                <w:color w:val="000000"/>
                <w:sz w:val="28"/>
                <w:szCs w:val="28"/>
                <w:lang w:val="uk-UA"/>
              </w:rPr>
            </w:pPr>
            <w:r w:rsidRPr="00020BAE">
              <w:rPr>
                <w:color w:val="000000"/>
                <w:sz w:val="28"/>
                <w:szCs w:val="28"/>
                <w:lang w:val="uk-UA"/>
              </w:rPr>
              <w:t>3.10. Розклад уроків опорного закладу, його філій складається відповідно до навчального плану з дотриманням педагогічних, санітарно-гігієнічних та режимних вимог і затверджується директором опорного закладу.</w:t>
            </w:r>
          </w:p>
          <w:p w:rsidR="00736F36" w:rsidRPr="00020BAE" w:rsidRDefault="00736F36" w:rsidP="00A7785C">
            <w:pPr>
              <w:jc w:val="both"/>
              <w:rPr>
                <w:color w:val="000000"/>
                <w:sz w:val="28"/>
                <w:szCs w:val="28"/>
                <w:lang w:val="uk-UA"/>
              </w:rPr>
            </w:pPr>
            <w:r w:rsidRPr="00020BAE">
              <w:rPr>
                <w:color w:val="000000"/>
                <w:sz w:val="28"/>
                <w:szCs w:val="28"/>
                <w:lang w:val="uk-UA"/>
              </w:rPr>
              <w:t xml:space="preserve">3.11. Керівництво опорним закладом здійснюють директор та його заступники. Директор опорного закладу здійснює повноваження, </w:t>
            </w:r>
            <w:r w:rsidR="00AB6437" w:rsidRPr="00AB6437">
              <w:rPr>
                <w:color w:val="333333"/>
                <w:sz w:val="28"/>
                <w:szCs w:val="28"/>
                <w:lang w:val="uk-UA"/>
                <w:rPrChange w:id="209" w:author="Користувач" w:date="2018-12-18T11:35:00Z">
                  <w:rPr>
                    <w:b/>
                    <w:bCs/>
                    <w:color w:val="333333"/>
                    <w:sz w:val="28"/>
                    <w:szCs w:val="28"/>
                  </w:rPr>
                </w:rPrChange>
              </w:rPr>
              <w:t>визначені Положенням про загальноосвітній навчальний заклад, затвердженим постановою Кабінету Міністрів України від 27 серпня 2010 р. N 778, іншими актами законодавства, статутом опорного заклад</w:t>
            </w:r>
            <w:r w:rsidRPr="00020BAE">
              <w:rPr>
                <w:color w:val="000000"/>
                <w:sz w:val="28"/>
                <w:szCs w:val="28"/>
                <w:lang w:val="uk-UA"/>
              </w:rPr>
              <w:t>.</w:t>
            </w:r>
          </w:p>
          <w:p w:rsidR="0072551C" w:rsidRPr="00020BAE" w:rsidRDefault="00736F36" w:rsidP="0072551C">
            <w:pPr>
              <w:jc w:val="both"/>
              <w:rPr>
                <w:color w:val="000000"/>
                <w:sz w:val="28"/>
                <w:szCs w:val="28"/>
                <w:lang w:val="uk-UA"/>
              </w:rPr>
            </w:pPr>
            <w:r w:rsidRPr="00020BAE">
              <w:rPr>
                <w:color w:val="000000"/>
                <w:sz w:val="28"/>
                <w:szCs w:val="28"/>
                <w:lang w:val="uk-UA"/>
              </w:rPr>
              <w:t>3.12. Керівництво філією опорного закладу здійснює завідувач філією та його заступники відповідно до законодавства, статуту опорного закладу та положення про філію.</w:t>
            </w:r>
          </w:p>
          <w:p w:rsidR="0072551C" w:rsidRPr="00020BAE" w:rsidRDefault="00AB6437" w:rsidP="0072551C">
            <w:pPr>
              <w:jc w:val="both"/>
              <w:rPr>
                <w:color w:val="000000"/>
                <w:sz w:val="28"/>
                <w:szCs w:val="28"/>
                <w:lang w:val="uk-UA"/>
              </w:rPr>
            </w:pPr>
            <w:r w:rsidRPr="00AB6437">
              <w:rPr>
                <w:sz w:val="28"/>
                <w:szCs w:val="28"/>
                <w:lang w:val="uk-UA"/>
                <w:rPrChange w:id="210" w:author="Користувач" w:date="2018-12-18T11:35:00Z">
                  <w:rPr>
                    <w:b/>
                    <w:bCs/>
                    <w:sz w:val="28"/>
                    <w:szCs w:val="28"/>
                  </w:rPr>
                </w:rPrChange>
              </w:rPr>
              <w:t>3.</w:t>
            </w:r>
            <w:r w:rsidR="00736F36" w:rsidRPr="00020BAE">
              <w:rPr>
                <w:sz w:val="28"/>
                <w:szCs w:val="28"/>
                <w:lang w:val="uk-UA"/>
              </w:rPr>
              <w:t>13</w:t>
            </w:r>
            <w:r w:rsidRPr="00AB6437">
              <w:rPr>
                <w:sz w:val="28"/>
                <w:szCs w:val="28"/>
                <w:lang w:val="uk-UA"/>
                <w:rPrChange w:id="211" w:author="Користувач" w:date="2018-12-18T11:35:00Z">
                  <w:rPr>
                    <w:b/>
                    <w:bCs/>
                    <w:sz w:val="28"/>
                    <w:szCs w:val="28"/>
                  </w:rPr>
                </w:rPrChange>
              </w:rPr>
              <w:t>. Відносини між опорним закладом і  закладами</w:t>
            </w:r>
            <w:r w:rsidR="00736F36" w:rsidRPr="00020BAE">
              <w:rPr>
                <w:sz w:val="28"/>
                <w:szCs w:val="28"/>
                <w:lang w:val="uk-UA"/>
              </w:rPr>
              <w:t xml:space="preserve"> освіти</w:t>
            </w:r>
            <w:r w:rsidRPr="00AB6437">
              <w:rPr>
                <w:sz w:val="28"/>
                <w:szCs w:val="28"/>
                <w:lang w:val="uk-UA"/>
                <w:rPrChange w:id="212" w:author="Користувач" w:date="2018-12-18T11:35:00Z">
                  <w:rPr>
                    <w:b/>
                    <w:bCs/>
                    <w:sz w:val="28"/>
                    <w:szCs w:val="28"/>
                  </w:rPr>
                </w:rPrChange>
              </w:rPr>
              <w:t xml:space="preserve"> (установами, організаціями, підприємствами), які входять у освітній округ, визначаються угодою, укладеною між ними.</w:t>
            </w:r>
          </w:p>
          <w:p w:rsidR="0072551C" w:rsidRPr="00020BAE" w:rsidRDefault="00736F36" w:rsidP="0072551C">
            <w:pPr>
              <w:pStyle w:val="a5"/>
              <w:spacing w:before="0" w:beforeAutospacing="0" w:after="0" w:afterAutospacing="0"/>
              <w:jc w:val="both"/>
              <w:rPr>
                <w:sz w:val="28"/>
                <w:szCs w:val="28"/>
                <w:lang w:val="uk-UA"/>
              </w:rPr>
            </w:pPr>
            <w:r w:rsidRPr="00020BAE">
              <w:rPr>
                <w:sz w:val="28"/>
                <w:szCs w:val="28"/>
                <w:lang w:val="uk-UA"/>
              </w:rPr>
              <w:t>3.14. На базі опорного  закладу відповідно до моделі управління функціонує рада округу (піклувальна, координаційна, директорів), що координує діяльність опорного навчального закладу та інших суб’єктів, що входять у освітній округ.</w:t>
            </w:r>
          </w:p>
          <w:p w:rsidR="00736F36" w:rsidRPr="00020BAE" w:rsidRDefault="00AB6437" w:rsidP="0072551C">
            <w:pPr>
              <w:pStyle w:val="a5"/>
              <w:spacing w:before="0" w:beforeAutospacing="0" w:after="0" w:afterAutospacing="0"/>
              <w:jc w:val="both"/>
              <w:rPr>
                <w:sz w:val="28"/>
                <w:szCs w:val="28"/>
                <w:lang w:val="uk-UA"/>
                <w:rPrChange w:id="213" w:author="Користувач" w:date="2018-12-18T11:35:00Z">
                  <w:rPr>
                    <w:sz w:val="28"/>
                    <w:szCs w:val="28"/>
                  </w:rPr>
                </w:rPrChange>
              </w:rPr>
            </w:pPr>
            <w:r w:rsidRPr="00AB6437">
              <w:rPr>
                <w:sz w:val="28"/>
                <w:szCs w:val="28"/>
                <w:lang w:val="uk-UA"/>
                <w:rPrChange w:id="214" w:author="Користувач" w:date="2018-12-18T11:35:00Z">
                  <w:rPr>
                    <w:b/>
                    <w:bCs/>
                    <w:sz w:val="28"/>
                    <w:szCs w:val="28"/>
                  </w:rPr>
                </w:rPrChange>
              </w:rPr>
              <w:t>3.</w:t>
            </w:r>
            <w:r w:rsidR="00736F36" w:rsidRPr="00020BAE">
              <w:rPr>
                <w:sz w:val="28"/>
                <w:szCs w:val="28"/>
                <w:lang w:val="uk-UA"/>
              </w:rPr>
              <w:t>15</w:t>
            </w:r>
            <w:r w:rsidRPr="00AB6437">
              <w:rPr>
                <w:sz w:val="28"/>
                <w:szCs w:val="28"/>
                <w:lang w:val="uk-UA"/>
                <w:rPrChange w:id="215" w:author="Користувач" w:date="2018-12-18T11:35:00Z">
                  <w:rPr>
                    <w:b/>
                    <w:bCs/>
                    <w:sz w:val="28"/>
                    <w:szCs w:val="28"/>
                  </w:rPr>
                </w:rPrChange>
              </w:rPr>
              <w:t>. На базі опорного  закладу можуть створюватися проблемні, творчі групи (або інші професійні об'єднання) педагогів.</w:t>
            </w:r>
          </w:p>
          <w:p w:rsidR="00736F36" w:rsidRPr="00020BAE" w:rsidRDefault="00AB6437" w:rsidP="0072551C">
            <w:pPr>
              <w:pStyle w:val="a5"/>
              <w:spacing w:before="0" w:beforeAutospacing="0" w:after="0" w:afterAutospacing="0"/>
              <w:jc w:val="both"/>
              <w:rPr>
                <w:sz w:val="28"/>
                <w:szCs w:val="28"/>
                <w:lang w:val="uk-UA"/>
                <w:rPrChange w:id="216" w:author="Користувач" w:date="2018-12-18T11:35:00Z">
                  <w:rPr>
                    <w:sz w:val="28"/>
                    <w:szCs w:val="28"/>
                  </w:rPr>
                </w:rPrChange>
              </w:rPr>
            </w:pPr>
            <w:r w:rsidRPr="00AB6437">
              <w:rPr>
                <w:sz w:val="28"/>
                <w:szCs w:val="28"/>
                <w:lang w:val="uk-UA"/>
                <w:rPrChange w:id="217" w:author="Користувач" w:date="2018-12-18T11:35:00Z">
                  <w:rPr>
                    <w:b/>
                    <w:bCs/>
                    <w:sz w:val="28"/>
                    <w:szCs w:val="28"/>
                  </w:rPr>
                </w:rPrChange>
              </w:rPr>
              <w:t>3.</w:t>
            </w:r>
            <w:r w:rsidR="00736F36" w:rsidRPr="00020BAE">
              <w:rPr>
                <w:sz w:val="28"/>
                <w:szCs w:val="28"/>
                <w:lang w:val="uk-UA"/>
              </w:rPr>
              <w:t>16</w:t>
            </w:r>
            <w:r w:rsidRPr="00AB6437">
              <w:rPr>
                <w:sz w:val="28"/>
                <w:szCs w:val="28"/>
                <w:lang w:val="uk-UA"/>
                <w:rPrChange w:id="218" w:author="Користувач" w:date="2018-12-18T11:35:00Z">
                  <w:rPr>
                    <w:b/>
                    <w:bCs/>
                    <w:sz w:val="28"/>
                    <w:szCs w:val="28"/>
                  </w:rPr>
                </w:rPrChange>
              </w:rPr>
              <w:t>. Опорний заклад повинен бути укомплектованим кваліфікованими педагогічними кадрами по кожному із предметів типового навчального плану.</w:t>
            </w:r>
          </w:p>
          <w:p w:rsidR="00736F36" w:rsidRPr="00020BAE" w:rsidRDefault="00AB6437" w:rsidP="0072551C">
            <w:pPr>
              <w:pStyle w:val="a5"/>
              <w:spacing w:before="0" w:beforeAutospacing="0" w:after="0" w:afterAutospacing="0"/>
              <w:jc w:val="both"/>
              <w:rPr>
                <w:sz w:val="28"/>
                <w:szCs w:val="28"/>
                <w:lang w:val="uk-UA"/>
                <w:rPrChange w:id="219" w:author="Користувач" w:date="2018-12-18T11:35:00Z">
                  <w:rPr>
                    <w:sz w:val="28"/>
                    <w:szCs w:val="28"/>
                  </w:rPr>
                </w:rPrChange>
              </w:rPr>
            </w:pPr>
            <w:r w:rsidRPr="00AB6437">
              <w:rPr>
                <w:sz w:val="28"/>
                <w:szCs w:val="28"/>
                <w:lang w:val="uk-UA"/>
                <w:rPrChange w:id="220" w:author="Користувач" w:date="2018-12-18T11:35:00Z">
                  <w:rPr>
                    <w:b/>
                    <w:bCs/>
                    <w:sz w:val="28"/>
                    <w:szCs w:val="28"/>
                  </w:rPr>
                </w:rPrChange>
              </w:rPr>
              <w:lastRenderedPageBreak/>
              <w:t>3.</w:t>
            </w:r>
            <w:r w:rsidR="00736F36" w:rsidRPr="00020BAE">
              <w:rPr>
                <w:sz w:val="28"/>
                <w:szCs w:val="28"/>
                <w:lang w:val="uk-UA"/>
              </w:rPr>
              <w:t>17</w:t>
            </w:r>
            <w:r w:rsidRPr="00AB6437">
              <w:rPr>
                <w:sz w:val="28"/>
                <w:szCs w:val="28"/>
                <w:lang w:val="uk-UA"/>
                <w:rPrChange w:id="221" w:author="Користувач" w:date="2018-12-18T11:35:00Z">
                  <w:rPr>
                    <w:b/>
                    <w:bCs/>
                    <w:sz w:val="28"/>
                    <w:szCs w:val="28"/>
                  </w:rPr>
                </w:rPrChange>
              </w:rPr>
              <w:t xml:space="preserve">.Умови навчання та виховання учнів в опорному закладі повинні відповідати чинним санітарно-гігієнічним вимогам до </w:t>
            </w:r>
            <w:r w:rsidR="00736F36" w:rsidRPr="00020BAE">
              <w:rPr>
                <w:sz w:val="28"/>
                <w:szCs w:val="28"/>
                <w:lang w:val="uk-UA"/>
              </w:rPr>
              <w:t xml:space="preserve">освітнього </w:t>
            </w:r>
            <w:r w:rsidRPr="00AB6437">
              <w:rPr>
                <w:sz w:val="28"/>
                <w:szCs w:val="28"/>
                <w:lang w:val="uk-UA"/>
                <w:rPrChange w:id="222" w:author="Користувач" w:date="2018-12-18T11:35:00Z">
                  <w:rPr>
                    <w:b/>
                    <w:bCs/>
                    <w:sz w:val="28"/>
                    <w:szCs w:val="28"/>
                  </w:rPr>
                </w:rPrChange>
              </w:rPr>
              <w:t xml:space="preserve"> процесу.</w:t>
            </w:r>
          </w:p>
          <w:p w:rsidR="00736F36" w:rsidRPr="00020BAE" w:rsidRDefault="00AB6437" w:rsidP="0072551C">
            <w:pPr>
              <w:pStyle w:val="a5"/>
              <w:spacing w:before="0" w:beforeAutospacing="0" w:after="0" w:afterAutospacing="0"/>
              <w:jc w:val="both"/>
              <w:rPr>
                <w:sz w:val="28"/>
                <w:szCs w:val="28"/>
                <w:lang w:val="uk-UA"/>
                <w:rPrChange w:id="223" w:author="Користувач" w:date="2018-12-18T11:35:00Z">
                  <w:rPr>
                    <w:sz w:val="28"/>
                    <w:szCs w:val="28"/>
                  </w:rPr>
                </w:rPrChange>
              </w:rPr>
            </w:pPr>
            <w:r w:rsidRPr="00AB6437">
              <w:rPr>
                <w:sz w:val="28"/>
                <w:szCs w:val="28"/>
                <w:lang w:val="uk-UA"/>
                <w:rPrChange w:id="224" w:author="Користувач" w:date="2018-12-18T11:35:00Z">
                  <w:rPr>
                    <w:b/>
                    <w:bCs/>
                    <w:sz w:val="28"/>
                    <w:szCs w:val="28"/>
                  </w:rPr>
                </w:rPrChange>
              </w:rPr>
              <w:t>3.</w:t>
            </w:r>
            <w:r w:rsidR="00736F36" w:rsidRPr="00020BAE">
              <w:rPr>
                <w:sz w:val="28"/>
                <w:szCs w:val="28"/>
                <w:lang w:val="uk-UA"/>
              </w:rPr>
              <w:t>18</w:t>
            </w:r>
            <w:r w:rsidRPr="00AB6437">
              <w:rPr>
                <w:sz w:val="28"/>
                <w:szCs w:val="28"/>
                <w:lang w:val="uk-UA"/>
                <w:rPrChange w:id="225" w:author="Користувач" w:date="2018-12-18T11:35:00Z">
                  <w:rPr>
                    <w:b/>
                    <w:bCs/>
                    <w:sz w:val="28"/>
                    <w:szCs w:val="28"/>
                  </w:rPr>
                </w:rPrChange>
              </w:rPr>
              <w:t>. Опорний заклад повинен</w:t>
            </w:r>
            <w:r w:rsidR="00736F36" w:rsidRPr="00020BAE">
              <w:rPr>
                <w:color w:val="000000"/>
                <w:sz w:val="28"/>
                <w:szCs w:val="28"/>
                <w:lang w:val="uk-UA"/>
              </w:rPr>
              <w:t xml:space="preserve">  бути забезпечений належним чином обладнаними спортивними кабінетами фізики, хімії, біології об’єктами, , географії та іншими, лабораторіями, навчальними майстернями, комп’ютерним і мультимедійним обладнанням ,</w:t>
            </w:r>
            <w:r w:rsidRPr="00AB6437">
              <w:rPr>
                <w:sz w:val="28"/>
                <w:szCs w:val="28"/>
                <w:lang w:val="uk-UA"/>
                <w:rPrChange w:id="226" w:author="Користувач" w:date="2018-12-18T11:35:00Z">
                  <w:rPr>
                    <w:b/>
                    <w:bCs/>
                    <w:sz w:val="28"/>
                    <w:szCs w:val="28"/>
                  </w:rPr>
                </w:rPrChange>
              </w:rPr>
              <w:t xml:space="preserve"> мати необмежений високошвидкісний доступу до мережі Інтернет.</w:t>
            </w:r>
          </w:p>
          <w:p w:rsidR="00736F36" w:rsidRPr="00020BAE" w:rsidRDefault="00AB6437" w:rsidP="00A7785C">
            <w:pPr>
              <w:pStyle w:val="a5"/>
              <w:spacing w:before="180" w:beforeAutospacing="0" w:after="180" w:afterAutospacing="0"/>
              <w:jc w:val="both"/>
              <w:rPr>
                <w:sz w:val="28"/>
                <w:szCs w:val="28"/>
                <w:lang w:val="uk-UA"/>
                <w:rPrChange w:id="227" w:author="Користувач" w:date="2018-12-18T11:35:00Z">
                  <w:rPr>
                    <w:sz w:val="28"/>
                    <w:szCs w:val="28"/>
                  </w:rPr>
                </w:rPrChange>
              </w:rPr>
            </w:pPr>
            <w:r w:rsidRPr="00AB6437">
              <w:rPr>
                <w:sz w:val="28"/>
                <w:szCs w:val="28"/>
                <w:lang w:val="uk-UA"/>
                <w:rPrChange w:id="228" w:author="Користувач" w:date="2018-12-18T11:35:00Z">
                  <w:rPr>
                    <w:b/>
                    <w:bCs/>
                    <w:sz w:val="28"/>
                    <w:szCs w:val="28"/>
                  </w:rPr>
                </w:rPrChange>
              </w:rPr>
              <w:t>4.</w:t>
            </w:r>
            <w:r w:rsidRPr="00AB6437">
              <w:rPr>
                <w:rStyle w:val="apple-converted-space"/>
                <w:sz w:val="28"/>
                <w:szCs w:val="28"/>
                <w:lang w:val="uk-UA"/>
                <w:rPrChange w:id="229" w:author="Користувач" w:date="2018-12-18T11:35:00Z">
                  <w:rPr>
                    <w:rStyle w:val="apple-converted-space"/>
                    <w:sz w:val="28"/>
                    <w:szCs w:val="28"/>
                  </w:rPr>
                </w:rPrChange>
              </w:rPr>
              <w:t> </w:t>
            </w:r>
            <w:r w:rsidRPr="00AB6437">
              <w:rPr>
                <w:rStyle w:val="a6"/>
                <w:sz w:val="28"/>
                <w:szCs w:val="28"/>
                <w:lang w:val="uk-UA"/>
                <w:rPrChange w:id="230" w:author="Користувач" w:date="2018-12-18T11:35:00Z">
                  <w:rPr>
                    <w:rStyle w:val="a6"/>
                    <w:sz w:val="28"/>
                    <w:szCs w:val="28"/>
                  </w:rPr>
                </w:rPrChange>
              </w:rPr>
              <w:t>Науково-методичне управління діяльністю опорного</w:t>
            </w:r>
            <w:r w:rsidR="00736F36" w:rsidRPr="00020BAE">
              <w:rPr>
                <w:rStyle w:val="a6"/>
                <w:sz w:val="28"/>
                <w:szCs w:val="28"/>
                <w:lang w:val="uk-UA"/>
              </w:rPr>
              <w:t xml:space="preserve"> </w:t>
            </w:r>
            <w:r w:rsidRPr="00AB6437">
              <w:rPr>
                <w:rStyle w:val="a6"/>
                <w:sz w:val="28"/>
                <w:szCs w:val="28"/>
                <w:lang w:val="uk-UA"/>
                <w:rPrChange w:id="231" w:author="Користувач" w:date="2018-12-18T11:35:00Z">
                  <w:rPr>
                    <w:rStyle w:val="a6"/>
                    <w:sz w:val="28"/>
                    <w:szCs w:val="28"/>
                  </w:rPr>
                </w:rPrChange>
              </w:rPr>
              <w:t xml:space="preserve"> закладу</w:t>
            </w:r>
          </w:p>
          <w:p w:rsidR="00736F36" w:rsidRPr="00020BAE" w:rsidRDefault="00AB6437" w:rsidP="00A7785C">
            <w:pPr>
              <w:pStyle w:val="a5"/>
              <w:spacing w:before="180" w:beforeAutospacing="0" w:after="180" w:afterAutospacing="0"/>
              <w:jc w:val="both"/>
              <w:rPr>
                <w:sz w:val="28"/>
                <w:szCs w:val="28"/>
                <w:lang w:val="uk-UA"/>
                <w:rPrChange w:id="232" w:author="Користувач" w:date="2018-12-18T11:35:00Z">
                  <w:rPr>
                    <w:sz w:val="28"/>
                    <w:szCs w:val="28"/>
                  </w:rPr>
                </w:rPrChange>
              </w:rPr>
            </w:pPr>
            <w:r w:rsidRPr="00AB6437">
              <w:rPr>
                <w:sz w:val="28"/>
                <w:szCs w:val="28"/>
                <w:lang w:val="uk-UA"/>
                <w:rPrChange w:id="233" w:author="Користувач" w:date="2018-12-18T11:35:00Z">
                  <w:rPr>
                    <w:b/>
                    <w:bCs/>
                    <w:sz w:val="28"/>
                    <w:szCs w:val="28"/>
                  </w:rPr>
                </w:rPrChange>
              </w:rPr>
              <w:t>4.1. Науково-методичне управління діяльністю опорного  закладу здійснює методична рада освітньої установи.</w:t>
            </w:r>
          </w:p>
          <w:p w:rsidR="00736F36" w:rsidRPr="00020BAE" w:rsidRDefault="00AB6437" w:rsidP="00A7785C">
            <w:pPr>
              <w:pStyle w:val="a5"/>
              <w:spacing w:before="180" w:beforeAutospacing="0" w:after="180" w:afterAutospacing="0"/>
              <w:jc w:val="both"/>
              <w:rPr>
                <w:sz w:val="28"/>
                <w:szCs w:val="28"/>
                <w:lang w:val="uk-UA"/>
                <w:rPrChange w:id="234" w:author="Користувач" w:date="2018-12-18T11:35:00Z">
                  <w:rPr>
                    <w:sz w:val="28"/>
                    <w:szCs w:val="28"/>
                  </w:rPr>
                </w:rPrChange>
              </w:rPr>
            </w:pPr>
            <w:r w:rsidRPr="00AB6437">
              <w:rPr>
                <w:sz w:val="28"/>
                <w:szCs w:val="28"/>
                <w:lang w:val="uk-UA"/>
                <w:rPrChange w:id="235" w:author="Користувач" w:date="2018-12-18T11:35:00Z">
                  <w:rPr>
                    <w:b/>
                    <w:bCs/>
                    <w:sz w:val="28"/>
                    <w:szCs w:val="28"/>
                  </w:rPr>
                </w:rPrChange>
              </w:rPr>
              <w:t>4.2. Науково-методичну підтримку діяльності опорного  закладу здійснюють відділ освіти</w:t>
            </w:r>
            <w:r w:rsidR="00736F36" w:rsidRPr="00020BAE">
              <w:rPr>
                <w:sz w:val="28"/>
                <w:szCs w:val="28"/>
                <w:lang w:val="uk-UA"/>
              </w:rPr>
              <w:t>, охорони здоров`я, молоді і спорту, культури , туризму та соціального захисту населення виконавчого комітету Студениківської сільської ради</w:t>
            </w:r>
            <w:r w:rsidRPr="00AB6437">
              <w:rPr>
                <w:sz w:val="28"/>
                <w:szCs w:val="28"/>
                <w:lang w:val="uk-UA"/>
                <w:rPrChange w:id="236" w:author="Користувач" w:date="2018-12-18T11:35:00Z">
                  <w:rPr>
                    <w:b/>
                    <w:bCs/>
                    <w:sz w:val="28"/>
                    <w:szCs w:val="28"/>
                  </w:rPr>
                </w:rPrChange>
              </w:rPr>
              <w:t xml:space="preserve"> , </w:t>
            </w:r>
            <w:r w:rsidR="00736F36" w:rsidRPr="00020BAE">
              <w:rPr>
                <w:sz w:val="28"/>
                <w:szCs w:val="28"/>
                <w:lang w:val="uk-UA"/>
              </w:rPr>
              <w:t xml:space="preserve"> КНЗ КОК «Київський</w:t>
            </w:r>
            <w:r w:rsidRPr="00AB6437">
              <w:rPr>
                <w:sz w:val="28"/>
                <w:szCs w:val="28"/>
                <w:lang w:val="uk-UA"/>
                <w:rPrChange w:id="237" w:author="Користувач" w:date="2018-12-18T11:35:00Z">
                  <w:rPr>
                    <w:b/>
                    <w:bCs/>
                    <w:sz w:val="28"/>
                    <w:szCs w:val="28"/>
                  </w:rPr>
                </w:rPrChange>
              </w:rPr>
              <w:t xml:space="preserve"> обласний інститут післядипломної освіти</w:t>
            </w:r>
            <w:r w:rsidR="00736F36" w:rsidRPr="00020BAE">
              <w:rPr>
                <w:sz w:val="28"/>
                <w:szCs w:val="28"/>
                <w:lang w:val="uk-UA"/>
              </w:rPr>
              <w:t xml:space="preserve"> педагогічних кадрів»</w:t>
            </w:r>
            <w:r w:rsidRPr="00AB6437">
              <w:rPr>
                <w:sz w:val="28"/>
                <w:szCs w:val="28"/>
                <w:lang w:val="uk-UA"/>
                <w:rPrChange w:id="238" w:author="Користувач" w:date="2018-12-18T11:35:00Z">
                  <w:rPr>
                    <w:b/>
                    <w:bCs/>
                    <w:sz w:val="28"/>
                    <w:szCs w:val="28"/>
                  </w:rPr>
                </w:rPrChange>
              </w:rPr>
              <w:t>.</w:t>
            </w:r>
          </w:p>
          <w:p w:rsidR="00736F36" w:rsidRPr="00020BAE" w:rsidRDefault="00AB6437" w:rsidP="00A7785C">
            <w:pPr>
              <w:pStyle w:val="a5"/>
              <w:spacing w:before="180" w:beforeAutospacing="0" w:after="180" w:afterAutospacing="0"/>
              <w:jc w:val="both"/>
              <w:rPr>
                <w:sz w:val="28"/>
                <w:szCs w:val="28"/>
                <w:lang w:val="uk-UA"/>
                <w:rPrChange w:id="239" w:author="Користувач" w:date="2018-12-18T11:35:00Z">
                  <w:rPr>
                    <w:sz w:val="28"/>
                    <w:szCs w:val="28"/>
                  </w:rPr>
                </w:rPrChange>
              </w:rPr>
            </w:pPr>
            <w:r w:rsidRPr="00AB6437">
              <w:rPr>
                <w:sz w:val="28"/>
                <w:szCs w:val="28"/>
                <w:lang w:val="uk-UA"/>
                <w:rPrChange w:id="240" w:author="Користувач" w:date="2018-12-18T11:35:00Z">
                  <w:rPr>
                    <w:b/>
                    <w:bCs/>
                    <w:sz w:val="28"/>
                    <w:szCs w:val="28"/>
                  </w:rPr>
                </w:rPrChange>
              </w:rPr>
              <w:t>5.</w:t>
            </w:r>
            <w:r w:rsidRPr="00AB6437">
              <w:rPr>
                <w:rStyle w:val="apple-converted-space"/>
                <w:sz w:val="28"/>
                <w:szCs w:val="28"/>
                <w:lang w:val="uk-UA"/>
                <w:rPrChange w:id="241" w:author="Користувач" w:date="2018-12-18T11:35:00Z">
                  <w:rPr>
                    <w:rStyle w:val="apple-converted-space"/>
                    <w:sz w:val="28"/>
                    <w:szCs w:val="28"/>
                  </w:rPr>
                </w:rPrChange>
              </w:rPr>
              <w:t> </w:t>
            </w:r>
            <w:r w:rsidRPr="00AB6437">
              <w:rPr>
                <w:rStyle w:val="a6"/>
                <w:sz w:val="28"/>
                <w:szCs w:val="28"/>
                <w:lang w:val="uk-UA"/>
                <w:rPrChange w:id="242" w:author="Користувач" w:date="2018-12-18T11:35:00Z">
                  <w:rPr>
                    <w:rStyle w:val="a6"/>
                    <w:sz w:val="28"/>
                    <w:szCs w:val="28"/>
                  </w:rPr>
                </w:rPrChange>
              </w:rPr>
              <w:t>Фінансово-господарська діяльність</w:t>
            </w:r>
          </w:p>
          <w:p w:rsidR="00736F36" w:rsidRPr="00020BAE" w:rsidRDefault="00AB6437" w:rsidP="00A7785C">
            <w:pPr>
              <w:pStyle w:val="a5"/>
              <w:spacing w:before="180" w:beforeAutospacing="0" w:after="180" w:afterAutospacing="0"/>
              <w:jc w:val="both"/>
              <w:rPr>
                <w:sz w:val="28"/>
                <w:szCs w:val="28"/>
                <w:lang w:val="uk-UA"/>
              </w:rPr>
            </w:pPr>
            <w:r w:rsidRPr="00AB6437">
              <w:rPr>
                <w:sz w:val="28"/>
                <w:szCs w:val="28"/>
                <w:lang w:val="uk-UA"/>
                <w:rPrChange w:id="243" w:author="Користувач" w:date="2018-12-18T11:35:00Z">
                  <w:rPr>
                    <w:b/>
                    <w:bCs/>
                    <w:sz w:val="28"/>
                    <w:szCs w:val="28"/>
                  </w:rPr>
                </w:rPrChange>
              </w:rPr>
              <w:t>5.1.</w:t>
            </w:r>
            <w:r w:rsidR="00736F36" w:rsidRPr="00020BAE">
              <w:rPr>
                <w:sz w:val="28"/>
                <w:szCs w:val="28"/>
                <w:lang w:val="uk-UA"/>
              </w:rPr>
              <w:t>Фінансування опорного закладу, його філій здійснюється  відповідно до законодавства з:</w:t>
            </w:r>
          </w:p>
          <w:p w:rsidR="00736F36" w:rsidRPr="00020BAE" w:rsidRDefault="00736F36" w:rsidP="00A7785C">
            <w:pPr>
              <w:pStyle w:val="a5"/>
              <w:spacing w:before="180" w:beforeAutospacing="0" w:after="180" w:afterAutospacing="0"/>
              <w:jc w:val="both"/>
              <w:rPr>
                <w:sz w:val="28"/>
                <w:szCs w:val="28"/>
                <w:lang w:val="uk-UA"/>
              </w:rPr>
            </w:pPr>
            <w:r w:rsidRPr="00020BAE">
              <w:rPr>
                <w:sz w:val="28"/>
                <w:szCs w:val="28"/>
                <w:lang w:val="uk-UA"/>
              </w:rPr>
              <w:t>- місцевого бюджету</w:t>
            </w:r>
          </w:p>
          <w:p w:rsidR="00736F36" w:rsidRPr="00020BAE" w:rsidRDefault="00AB6437" w:rsidP="00A7785C">
            <w:pPr>
              <w:pStyle w:val="a5"/>
              <w:spacing w:before="180" w:beforeAutospacing="0" w:after="180" w:afterAutospacing="0"/>
              <w:jc w:val="both"/>
              <w:rPr>
                <w:sz w:val="28"/>
                <w:szCs w:val="28"/>
                <w:lang w:val="uk-UA"/>
              </w:rPr>
            </w:pPr>
            <w:r w:rsidRPr="00AB6437">
              <w:rPr>
                <w:sz w:val="28"/>
                <w:szCs w:val="28"/>
                <w:lang w:val="uk-UA"/>
                <w:rPrChange w:id="244" w:author="Користувач" w:date="2018-12-18T11:35:00Z">
                  <w:rPr>
                    <w:b/>
                    <w:bCs/>
                    <w:sz w:val="28"/>
                    <w:szCs w:val="28"/>
                  </w:rPr>
                </w:rPrChange>
              </w:rPr>
              <w:t xml:space="preserve">- </w:t>
            </w:r>
            <w:r w:rsidR="00736F36" w:rsidRPr="00020BAE">
              <w:rPr>
                <w:sz w:val="28"/>
                <w:szCs w:val="28"/>
                <w:lang w:val="uk-UA"/>
              </w:rPr>
              <w:t>місцевого бюджету</w:t>
            </w:r>
            <w:r w:rsidRPr="00AB6437">
              <w:rPr>
                <w:sz w:val="28"/>
                <w:szCs w:val="28"/>
                <w:lang w:val="uk-UA"/>
                <w:rPrChange w:id="245" w:author="Користувач" w:date="2018-12-18T11:35:00Z">
                  <w:rPr>
                    <w:b/>
                    <w:bCs/>
                    <w:sz w:val="28"/>
                    <w:szCs w:val="28"/>
                  </w:rPr>
                </w:rPrChange>
              </w:rPr>
              <w:t>, виділених на реалізацію цільових програм розвитку  системи освіти</w:t>
            </w:r>
            <w:r w:rsidR="00736F36" w:rsidRPr="00020BAE">
              <w:rPr>
                <w:sz w:val="28"/>
                <w:szCs w:val="28"/>
                <w:lang w:val="uk-UA"/>
              </w:rPr>
              <w:t xml:space="preserve"> в ОТГ</w:t>
            </w:r>
          </w:p>
          <w:p w:rsidR="00736F36" w:rsidRPr="00020BAE" w:rsidRDefault="00AB6437" w:rsidP="00A7785C">
            <w:pPr>
              <w:pStyle w:val="a5"/>
              <w:spacing w:before="180" w:beforeAutospacing="0" w:after="180" w:afterAutospacing="0"/>
              <w:jc w:val="both"/>
              <w:rPr>
                <w:sz w:val="28"/>
                <w:szCs w:val="28"/>
                <w:lang w:val="uk-UA"/>
                <w:rPrChange w:id="246" w:author="Користувач" w:date="2018-12-18T11:35:00Z">
                  <w:rPr>
                    <w:sz w:val="28"/>
                    <w:szCs w:val="28"/>
                  </w:rPr>
                </w:rPrChange>
              </w:rPr>
            </w:pPr>
            <w:r w:rsidRPr="00AB6437">
              <w:rPr>
                <w:sz w:val="28"/>
                <w:szCs w:val="28"/>
                <w:lang w:val="uk-UA"/>
                <w:rPrChange w:id="247" w:author="Користувач" w:date="2018-12-18T11:35:00Z">
                  <w:rPr>
                    <w:b/>
                    <w:bCs/>
                    <w:sz w:val="28"/>
                    <w:szCs w:val="28"/>
                  </w:rPr>
                </w:rPrChange>
              </w:rPr>
              <w:t>- добровільних пожертвувань юридичних і фізичних осіб;</w:t>
            </w:r>
          </w:p>
          <w:p w:rsidR="00736F36" w:rsidRPr="00020BAE" w:rsidRDefault="00AB6437" w:rsidP="00A7785C">
            <w:pPr>
              <w:pStyle w:val="a5"/>
              <w:spacing w:before="180" w:beforeAutospacing="0" w:after="180" w:afterAutospacing="0"/>
              <w:jc w:val="both"/>
              <w:rPr>
                <w:sz w:val="28"/>
                <w:szCs w:val="28"/>
                <w:lang w:val="uk-UA"/>
              </w:rPr>
            </w:pPr>
            <w:r w:rsidRPr="00AB6437">
              <w:rPr>
                <w:sz w:val="28"/>
                <w:szCs w:val="28"/>
                <w:lang w:val="uk-UA"/>
                <w:rPrChange w:id="248" w:author="Користувач" w:date="2018-12-18T11:35:00Z">
                  <w:rPr>
                    <w:b/>
                    <w:bCs/>
                    <w:sz w:val="28"/>
                    <w:szCs w:val="28"/>
                  </w:rPr>
                </w:rPrChange>
              </w:rPr>
              <w:t>- інших джерел відповідно до чинного законодавства.</w:t>
            </w:r>
          </w:p>
          <w:p w:rsidR="00736F36" w:rsidRPr="00020BAE" w:rsidRDefault="00736F36" w:rsidP="0072551C">
            <w:pPr>
              <w:jc w:val="both"/>
              <w:rPr>
                <w:lang w:val="uk-UA"/>
              </w:rPr>
            </w:pPr>
            <w:r w:rsidRPr="00020BAE">
              <w:rPr>
                <w:lang w:val="uk-UA"/>
              </w:rPr>
              <w:t xml:space="preserve"> - </w:t>
            </w:r>
            <w:r w:rsidRPr="00020BAE">
              <w:rPr>
                <w:sz w:val="28"/>
                <w:szCs w:val="28"/>
                <w:lang w:val="uk-UA"/>
              </w:rPr>
              <w:t>Бухгалтерський облік закладу здійснюється через централізовану бухгалтерію Студениківської сільської ради</w:t>
            </w:r>
          </w:p>
          <w:p w:rsidR="00736F36" w:rsidRPr="00020BAE" w:rsidRDefault="00736F36" w:rsidP="00A7785C">
            <w:pPr>
              <w:pStyle w:val="a5"/>
              <w:spacing w:before="180" w:beforeAutospacing="0" w:after="180" w:afterAutospacing="0"/>
              <w:jc w:val="both"/>
              <w:rPr>
                <w:sz w:val="28"/>
                <w:szCs w:val="28"/>
                <w:lang w:val="uk-UA"/>
              </w:rPr>
            </w:pPr>
            <w:r w:rsidRPr="00020BAE">
              <w:rPr>
                <w:sz w:val="28"/>
                <w:szCs w:val="28"/>
                <w:lang w:val="uk-UA"/>
              </w:rPr>
              <w:t>5.2. Крім бюджетної фінансово-господарської діяльності, здійснюваної в рамках державного фінансування, опорний  заклад має право здійснювати позабюджетну фінансово-господарську діяльність, закріплену в уставі й таку, що відповідає чинному законодавству.</w:t>
            </w:r>
          </w:p>
          <w:p w:rsidR="00736F36" w:rsidRPr="00020BAE" w:rsidRDefault="00AB6437" w:rsidP="00A7785C">
            <w:pPr>
              <w:pStyle w:val="a5"/>
              <w:spacing w:before="180" w:beforeAutospacing="0" w:after="180" w:afterAutospacing="0"/>
              <w:jc w:val="both"/>
              <w:rPr>
                <w:sz w:val="28"/>
                <w:szCs w:val="28"/>
                <w:lang w:val="uk-UA"/>
                <w:rPrChange w:id="249" w:author="Користувач" w:date="2018-12-18T11:35:00Z">
                  <w:rPr>
                    <w:sz w:val="28"/>
                    <w:szCs w:val="28"/>
                  </w:rPr>
                </w:rPrChange>
              </w:rPr>
            </w:pPr>
            <w:r w:rsidRPr="00AB6437">
              <w:rPr>
                <w:sz w:val="28"/>
                <w:szCs w:val="28"/>
                <w:lang w:val="uk-UA"/>
                <w:rPrChange w:id="250" w:author="Користувач" w:date="2018-12-18T11:35:00Z">
                  <w:rPr>
                    <w:b/>
                    <w:bCs/>
                    <w:sz w:val="28"/>
                    <w:szCs w:val="28"/>
                  </w:rPr>
                </w:rPrChange>
              </w:rPr>
              <w:t>5.3. Відповідно до програми й плану діяльності опорний заклад може здійснюватися додаткове матеріально-технічне оснащення.</w:t>
            </w:r>
          </w:p>
          <w:p w:rsidR="00736F36" w:rsidRPr="00020BAE" w:rsidRDefault="00AB6437" w:rsidP="00A7785C">
            <w:pPr>
              <w:pStyle w:val="a5"/>
              <w:spacing w:before="180" w:beforeAutospacing="0" w:after="180" w:afterAutospacing="0"/>
              <w:jc w:val="both"/>
              <w:rPr>
                <w:sz w:val="28"/>
                <w:szCs w:val="28"/>
                <w:lang w:val="uk-UA"/>
                <w:rPrChange w:id="251" w:author="Користувач" w:date="2018-12-18T11:35:00Z">
                  <w:rPr>
                    <w:sz w:val="28"/>
                    <w:szCs w:val="28"/>
                  </w:rPr>
                </w:rPrChange>
              </w:rPr>
            </w:pPr>
            <w:r w:rsidRPr="00AB6437">
              <w:rPr>
                <w:sz w:val="28"/>
                <w:szCs w:val="28"/>
                <w:lang w:val="uk-UA"/>
                <w:rPrChange w:id="252" w:author="Користувач" w:date="2018-12-18T11:35:00Z">
                  <w:rPr>
                    <w:b/>
                    <w:bCs/>
                    <w:sz w:val="28"/>
                    <w:szCs w:val="28"/>
                  </w:rPr>
                </w:rPrChange>
              </w:rPr>
              <w:t>5.4. Керівні й педагогічні працівники базової школи мають право на надбавку до посадового окладу залежно від обсягу й складності розв'язуваних завдань та існуючих можливостей місцевого бюджету.</w:t>
            </w:r>
          </w:p>
        </w:tc>
      </w:tr>
    </w:tbl>
    <w:p w:rsidR="00736F36" w:rsidRDefault="00736F36" w:rsidP="00736F36">
      <w:pPr>
        <w:spacing w:line="259" w:lineRule="auto"/>
        <w:rPr>
          <w:ins w:id="253" w:author="Користувач" w:date="2018-12-19T16:13:00Z"/>
          <w:rFonts w:eastAsiaTheme="minorHAnsi"/>
          <w:sz w:val="28"/>
          <w:szCs w:val="28"/>
          <w:lang w:val="uk-UA" w:eastAsia="en-US"/>
        </w:rPr>
      </w:pPr>
    </w:p>
    <w:p w:rsidR="0009144E" w:rsidRDefault="0009144E" w:rsidP="00736F36">
      <w:pPr>
        <w:spacing w:line="259" w:lineRule="auto"/>
        <w:rPr>
          <w:ins w:id="254" w:author="Користувач" w:date="2018-12-19T16:13:00Z"/>
          <w:rFonts w:eastAsiaTheme="minorHAnsi"/>
          <w:sz w:val="28"/>
          <w:szCs w:val="28"/>
          <w:lang w:val="uk-UA" w:eastAsia="en-US"/>
        </w:rPr>
      </w:pPr>
    </w:p>
    <w:p w:rsidR="0009144E" w:rsidRDefault="0009144E" w:rsidP="00736F36">
      <w:pPr>
        <w:spacing w:line="259" w:lineRule="auto"/>
        <w:rPr>
          <w:ins w:id="255" w:author="Користувач" w:date="2018-12-19T16:13:00Z"/>
          <w:rFonts w:eastAsiaTheme="minorHAnsi"/>
          <w:sz w:val="28"/>
          <w:szCs w:val="28"/>
          <w:lang w:val="uk-UA" w:eastAsia="en-US"/>
        </w:rPr>
      </w:pPr>
    </w:p>
    <w:p w:rsidR="0009144E" w:rsidRDefault="0009144E" w:rsidP="00736F36">
      <w:pPr>
        <w:spacing w:line="259" w:lineRule="auto"/>
        <w:rPr>
          <w:ins w:id="256" w:author="Користувач" w:date="2018-12-19T16:13:00Z"/>
          <w:rFonts w:eastAsiaTheme="minorHAnsi"/>
          <w:sz w:val="28"/>
          <w:szCs w:val="28"/>
          <w:lang w:val="uk-UA" w:eastAsia="en-US"/>
        </w:rPr>
      </w:pPr>
    </w:p>
    <w:p w:rsidR="0009144E" w:rsidRDefault="0009144E" w:rsidP="00736F36">
      <w:pPr>
        <w:spacing w:line="259" w:lineRule="auto"/>
        <w:rPr>
          <w:ins w:id="257" w:author="Користувач" w:date="2018-12-19T16:13:00Z"/>
          <w:rFonts w:eastAsiaTheme="minorHAnsi"/>
          <w:sz w:val="28"/>
          <w:szCs w:val="28"/>
          <w:lang w:val="uk-UA" w:eastAsia="en-US"/>
        </w:rPr>
      </w:pPr>
    </w:p>
    <w:p w:rsidR="0009144E" w:rsidRDefault="0009144E" w:rsidP="00736F36">
      <w:pPr>
        <w:spacing w:line="259" w:lineRule="auto"/>
        <w:rPr>
          <w:ins w:id="258" w:author="Користувач" w:date="2018-12-19T16:13:00Z"/>
          <w:rFonts w:eastAsiaTheme="minorHAnsi"/>
          <w:sz w:val="28"/>
          <w:szCs w:val="28"/>
          <w:lang w:val="uk-UA" w:eastAsia="en-US"/>
        </w:rPr>
      </w:pPr>
    </w:p>
    <w:p w:rsidR="0009144E" w:rsidRDefault="0009144E" w:rsidP="00736F36">
      <w:pPr>
        <w:spacing w:line="259" w:lineRule="auto"/>
        <w:rPr>
          <w:ins w:id="259" w:author="Користувач" w:date="2018-12-19T16:13:00Z"/>
          <w:rFonts w:eastAsiaTheme="minorHAnsi"/>
          <w:sz w:val="28"/>
          <w:szCs w:val="28"/>
          <w:lang w:val="uk-UA" w:eastAsia="en-US"/>
        </w:rPr>
      </w:pPr>
      <w:ins w:id="260" w:author="Користувач" w:date="2018-12-19T16:13:00Z">
        <w:r>
          <w:rPr>
            <w:rFonts w:eastAsiaTheme="minorHAnsi"/>
            <w:sz w:val="28"/>
            <w:szCs w:val="28"/>
            <w:lang w:val="uk-UA" w:eastAsia="en-US"/>
          </w:rPr>
          <w:t>Сільський голова:                                          М.О. Лях</w:t>
        </w:r>
      </w:ins>
    </w:p>
    <w:p w:rsidR="0009144E" w:rsidRDefault="0009144E" w:rsidP="00736F36">
      <w:pPr>
        <w:spacing w:line="259" w:lineRule="auto"/>
        <w:rPr>
          <w:ins w:id="261" w:author="Користувач" w:date="2018-12-19T16:13:00Z"/>
          <w:rFonts w:eastAsiaTheme="minorHAnsi"/>
          <w:sz w:val="28"/>
          <w:szCs w:val="28"/>
          <w:lang w:val="uk-UA" w:eastAsia="en-US"/>
        </w:rPr>
      </w:pPr>
    </w:p>
    <w:p w:rsidR="0009144E" w:rsidRDefault="0009144E" w:rsidP="00736F36">
      <w:pPr>
        <w:spacing w:line="259" w:lineRule="auto"/>
        <w:rPr>
          <w:ins w:id="262" w:author="Користувач" w:date="2018-12-19T16:13:00Z"/>
          <w:rFonts w:eastAsiaTheme="minorHAnsi"/>
          <w:sz w:val="28"/>
          <w:szCs w:val="28"/>
          <w:lang w:val="uk-UA" w:eastAsia="en-US"/>
        </w:rPr>
      </w:pPr>
    </w:p>
    <w:p w:rsidR="0009144E" w:rsidRDefault="0009144E" w:rsidP="00736F36">
      <w:pPr>
        <w:spacing w:line="259" w:lineRule="auto"/>
        <w:rPr>
          <w:ins w:id="263" w:author="Користувач" w:date="2018-12-19T16:13:00Z"/>
          <w:rFonts w:eastAsiaTheme="minorHAnsi"/>
          <w:sz w:val="28"/>
          <w:szCs w:val="28"/>
          <w:lang w:val="uk-UA" w:eastAsia="en-US"/>
        </w:rPr>
      </w:pPr>
    </w:p>
    <w:p w:rsidR="0009144E" w:rsidRDefault="0009144E" w:rsidP="00736F36">
      <w:pPr>
        <w:spacing w:line="259" w:lineRule="auto"/>
        <w:rPr>
          <w:ins w:id="264" w:author="Користувач" w:date="2018-12-19T16:13:00Z"/>
          <w:rFonts w:eastAsiaTheme="minorHAnsi"/>
          <w:sz w:val="28"/>
          <w:szCs w:val="28"/>
          <w:lang w:val="uk-UA" w:eastAsia="en-US"/>
        </w:rPr>
      </w:pPr>
    </w:p>
    <w:p w:rsidR="0009144E" w:rsidRDefault="0009144E" w:rsidP="00736F36">
      <w:pPr>
        <w:spacing w:line="259" w:lineRule="auto"/>
        <w:rPr>
          <w:ins w:id="265" w:author="Користувач" w:date="2018-12-19T16:13:00Z"/>
          <w:rFonts w:eastAsiaTheme="minorHAnsi"/>
          <w:sz w:val="28"/>
          <w:szCs w:val="28"/>
          <w:lang w:val="uk-UA" w:eastAsia="en-US"/>
        </w:rPr>
      </w:pPr>
    </w:p>
    <w:p w:rsidR="0009144E" w:rsidRDefault="0009144E" w:rsidP="00736F36">
      <w:pPr>
        <w:spacing w:line="259" w:lineRule="auto"/>
        <w:rPr>
          <w:ins w:id="266" w:author="Користувач" w:date="2018-12-19T16:13:00Z"/>
          <w:rFonts w:eastAsiaTheme="minorHAnsi"/>
          <w:sz w:val="28"/>
          <w:szCs w:val="28"/>
          <w:lang w:val="uk-UA" w:eastAsia="en-US"/>
        </w:rPr>
      </w:pPr>
    </w:p>
    <w:p w:rsidR="0009144E" w:rsidRDefault="0009144E" w:rsidP="00736F36">
      <w:pPr>
        <w:spacing w:line="259" w:lineRule="auto"/>
        <w:rPr>
          <w:ins w:id="267" w:author="Користувач" w:date="2018-12-19T16:13:00Z"/>
          <w:rFonts w:eastAsiaTheme="minorHAnsi"/>
          <w:sz w:val="28"/>
          <w:szCs w:val="28"/>
          <w:lang w:val="uk-UA" w:eastAsia="en-US"/>
        </w:rPr>
      </w:pPr>
    </w:p>
    <w:p w:rsidR="0009144E" w:rsidRDefault="0009144E" w:rsidP="00736F36">
      <w:pPr>
        <w:spacing w:line="259" w:lineRule="auto"/>
        <w:rPr>
          <w:ins w:id="268" w:author="Користувач" w:date="2018-12-19T16:13:00Z"/>
          <w:rFonts w:eastAsiaTheme="minorHAnsi"/>
          <w:sz w:val="28"/>
          <w:szCs w:val="28"/>
          <w:lang w:val="uk-UA" w:eastAsia="en-US"/>
        </w:rPr>
      </w:pPr>
    </w:p>
    <w:p w:rsidR="0009144E" w:rsidRDefault="0009144E" w:rsidP="00736F36">
      <w:pPr>
        <w:spacing w:line="259" w:lineRule="auto"/>
        <w:rPr>
          <w:ins w:id="269" w:author="Користувач" w:date="2018-12-19T16:13:00Z"/>
          <w:rFonts w:eastAsiaTheme="minorHAnsi"/>
          <w:sz w:val="28"/>
          <w:szCs w:val="28"/>
          <w:lang w:val="uk-UA" w:eastAsia="en-US"/>
        </w:rPr>
      </w:pPr>
    </w:p>
    <w:p w:rsidR="0009144E" w:rsidRDefault="0009144E" w:rsidP="00736F36">
      <w:pPr>
        <w:spacing w:line="259" w:lineRule="auto"/>
        <w:rPr>
          <w:ins w:id="270" w:author="Користувач" w:date="2018-12-19T16:13:00Z"/>
          <w:rFonts w:eastAsiaTheme="minorHAnsi"/>
          <w:sz w:val="28"/>
          <w:szCs w:val="28"/>
          <w:lang w:val="uk-UA" w:eastAsia="en-US"/>
        </w:rPr>
      </w:pPr>
    </w:p>
    <w:p w:rsidR="0009144E" w:rsidRDefault="0009144E" w:rsidP="00736F36">
      <w:pPr>
        <w:spacing w:line="259" w:lineRule="auto"/>
        <w:rPr>
          <w:ins w:id="271" w:author="Користувач" w:date="2018-12-19T16:13:00Z"/>
          <w:rFonts w:eastAsiaTheme="minorHAnsi"/>
          <w:sz w:val="28"/>
          <w:szCs w:val="28"/>
          <w:lang w:val="uk-UA" w:eastAsia="en-US"/>
        </w:rPr>
      </w:pPr>
    </w:p>
    <w:p w:rsidR="0009144E" w:rsidRDefault="0009144E" w:rsidP="00736F36">
      <w:pPr>
        <w:spacing w:line="259" w:lineRule="auto"/>
        <w:rPr>
          <w:ins w:id="272" w:author="Користувач" w:date="2018-12-19T16:13:00Z"/>
          <w:rFonts w:eastAsiaTheme="minorHAnsi"/>
          <w:sz w:val="28"/>
          <w:szCs w:val="28"/>
          <w:lang w:val="uk-UA" w:eastAsia="en-US"/>
        </w:rPr>
      </w:pPr>
    </w:p>
    <w:p w:rsidR="0009144E" w:rsidRDefault="0009144E" w:rsidP="00736F36">
      <w:pPr>
        <w:spacing w:line="259" w:lineRule="auto"/>
        <w:rPr>
          <w:ins w:id="273" w:author="Користувач" w:date="2018-12-19T16:13:00Z"/>
          <w:rFonts w:eastAsiaTheme="minorHAnsi"/>
          <w:sz w:val="28"/>
          <w:szCs w:val="28"/>
          <w:lang w:val="uk-UA" w:eastAsia="en-US"/>
        </w:rPr>
      </w:pPr>
    </w:p>
    <w:p w:rsidR="0009144E" w:rsidRDefault="0009144E" w:rsidP="00736F36">
      <w:pPr>
        <w:spacing w:line="259" w:lineRule="auto"/>
        <w:rPr>
          <w:ins w:id="274" w:author="Користувач" w:date="2018-12-19T16:13:00Z"/>
          <w:rFonts w:eastAsiaTheme="minorHAnsi"/>
          <w:sz w:val="28"/>
          <w:szCs w:val="28"/>
          <w:lang w:val="uk-UA" w:eastAsia="en-US"/>
        </w:rPr>
      </w:pPr>
    </w:p>
    <w:p w:rsidR="0009144E" w:rsidRDefault="0009144E" w:rsidP="00736F36">
      <w:pPr>
        <w:spacing w:line="259" w:lineRule="auto"/>
        <w:rPr>
          <w:ins w:id="275" w:author="Користувач" w:date="2018-12-19T16:13:00Z"/>
          <w:rFonts w:eastAsiaTheme="minorHAnsi"/>
          <w:sz w:val="28"/>
          <w:szCs w:val="28"/>
          <w:lang w:val="uk-UA" w:eastAsia="en-US"/>
        </w:rPr>
      </w:pPr>
    </w:p>
    <w:p w:rsidR="0009144E" w:rsidRDefault="0009144E" w:rsidP="00736F36">
      <w:pPr>
        <w:spacing w:line="259" w:lineRule="auto"/>
        <w:rPr>
          <w:ins w:id="276" w:author="Користувач" w:date="2018-12-19T16:13:00Z"/>
          <w:rFonts w:eastAsiaTheme="minorHAnsi"/>
          <w:sz w:val="28"/>
          <w:szCs w:val="28"/>
          <w:lang w:val="uk-UA" w:eastAsia="en-US"/>
        </w:rPr>
      </w:pPr>
    </w:p>
    <w:p w:rsidR="0009144E" w:rsidRDefault="0009144E" w:rsidP="00736F36">
      <w:pPr>
        <w:spacing w:line="259" w:lineRule="auto"/>
        <w:rPr>
          <w:ins w:id="277" w:author="Користувач" w:date="2018-12-19T16:13:00Z"/>
          <w:rFonts w:eastAsiaTheme="minorHAnsi"/>
          <w:sz w:val="28"/>
          <w:szCs w:val="28"/>
          <w:lang w:val="uk-UA" w:eastAsia="en-US"/>
        </w:rPr>
      </w:pPr>
    </w:p>
    <w:p w:rsidR="0009144E" w:rsidRDefault="0009144E" w:rsidP="00736F36">
      <w:pPr>
        <w:spacing w:line="259" w:lineRule="auto"/>
        <w:rPr>
          <w:ins w:id="278" w:author="Користувач" w:date="2018-12-19T16:13:00Z"/>
          <w:rFonts w:eastAsiaTheme="minorHAnsi"/>
          <w:sz w:val="28"/>
          <w:szCs w:val="28"/>
          <w:lang w:val="uk-UA" w:eastAsia="en-US"/>
        </w:rPr>
      </w:pPr>
    </w:p>
    <w:p w:rsidR="0009144E" w:rsidRDefault="0009144E" w:rsidP="00736F36">
      <w:pPr>
        <w:spacing w:line="259" w:lineRule="auto"/>
        <w:rPr>
          <w:ins w:id="279" w:author="Користувач" w:date="2018-12-19T16:13:00Z"/>
          <w:rFonts w:eastAsiaTheme="minorHAnsi"/>
          <w:sz w:val="28"/>
          <w:szCs w:val="28"/>
          <w:lang w:val="uk-UA" w:eastAsia="en-US"/>
        </w:rPr>
      </w:pPr>
    </w:p>
    <w:p w:rsidR="0009144E" w:rsidRDefault="0009144E" w:rsidP="00736F36">
      <w:pPr>
        <w:spacing w:line="259" w:lineRule="auto"/>
        <w:rPr>
          <w:ins w:id="280" w:author="Користувач" w:date="2018-12-19T16:13:00Z"/>
          <w:rFonts w:eastAsiaTheme="minorHAnsi"/>
          <w:sz w:val="28"/>
          <w:szCs w:val="28"/>
          <w:lang w:val="uk-UA" w:eastAsia="en-US"/>
        </w:rPr>
      </w:pPr>
    </w:p>
    <w:p w:rsidR="0009144E" w:rsidRDefault="0009144E" w:rsidP="00736F36">
      <w:pPr>
        <w:spacing w:line="259" w:lineRule="auto"/>
        <w:rPr>
          <w:ins w:id="281" w:author="Користувач" w:date="2018-12-19T16:13:00Z"/>
          <w:rFonts w:eastAsiaTheme="minorHAnsi"/>
          <w:sz w:val="28"/>
          <w:szCs w:val="28"/>
          <w:lang w:val="uk-UA" w:eastAsia="en-US"/>
        </w:rPr>
      </w:pPr>
    </w:p>
    <w:p w:rsidR="0009144E" w:rsidRDefault="0009144E" w:rsidP="00736F36">
      <w:pPr>
        <w:spacing w:line="259" w:lineRule="auto"/>
        <w:rPr>
          <w:ins w:id="282" w:author="Користувач" w:date="2018-12-19T16:13:00Z"/>
          <w:rFonts w:eastAsiaTheme="minorHAnsi"/>
          <w:sz w:val="28"/>
          <w:szCs w:val="28"/>
          <w:lang w:val="uk-UA" w:eastAsia="en-US"/>
        </w:rPr>
      </w:pPr>
    </w:p>
    <w:p w:rsidR="0009144E" w:rsidRDefault="0009144E" w:rsidP="00736F36">
      <w:pPr>
        <w:spacing w:line="259" w:lineRule="auto"/>
        <w:rPr>
          <w:ins w:id="283" w:author="Користувач" w:date="2018-12-19T16:13:00Z"/>
          <w:rFonts w:eastAsiaTheme="minorHAnsi"/>
          <w:sz w:val="28"/>
          <w:szCs w:val="28"/>
          <w:lang w:val="uk-UA" w:eastAsia="en-US"/>
        </w:rPr>
      </w:pPr>
    </w:p>
    <w:p w:rsidR="0009144E" w:rsidRDefault="0009144E" w:rsidP="00736F36">
      <w:pPr>
        <w:spacing w:line="259" w:lineRule="auto"/>
        <w:rPr>
          <w:ins w:id="284" w:author="Користувач" w:date="2018-12-19T16:13:00Z"/>
          <w:rFonts w:eastAsiaTheme="minorHAnsi"/>
          <w:sz w:val="28"/>
          <w:szCs w:val="28"/>
          <w:lang w:val="uk-UA" w:eastAsia="en-US"/>
        </w:rPr>
      </w:pPr>
    </w:p>
    <w:p w:rsidR="0009144E" w:rsidRDefault="0009144E" w:rsidP="00736F36">
      <w:pPr>
        <w:spacing w:line="259" w:lineRule="auto"/>
        <w:rPr>
          <w:ins w:id="285" w:author="Користувач" w:date="2018-12-19T16:13:00Z"/>
          <w:rFonts w:eastAsiaTheme="minorHAnsi"/>
          <w:sz w:val="28"/>
          <w:szCs w:val="28"/>
          <w:lang w:val="uk-UA" w:eastAsia="en-US"/>
        </w:rPr>
      </w:pPr>
    </w:p>
    <w:p w:rsidR="0009144E" w:rsidRDefault="0009144E" w:rsidP="00736F36">
      <w:pPr>
        <w:spacing w:line="259" w:lineRule="auto"/>
        <w:rPr>
          <w:ins w:id="286" w:author="Користувач" w:date="2018-12-19T16:13:00Z"/>
          <w:rFonts w:eastAsiaTheme="minorHAnsi"/>
          <w:sz w:val="28"/>
          <w:szCs w:val="28"/>
          <w:lang w:val="uk-UA" w:eastAsia="en-US"/>
        </w:rPr>
      </w:pPr>
    </w:p>
    <w:p w:rsidR="0009144E" w:rsidRPr="00020BAE" w:rsidRDefault="0009144E" w:rsidP="00736F36">
      <w:pPr>
        <w:spacing w:line="259" w:lineRule="auto"/>
        <w:rPr>
          <w:rFonts w:eastAsiaTheme="minorHAnsi"/>
          <w:sz w:val="28"/>
          <w:szCs w:val="28"/>
          <w:lang w:val="uk-UA" w:eastAsia="en-US"/>
        </w:rPr>
      </w:pPr>
    </w:p>
    <w:p w:rsidR="002C2669" w:rsidRPr="00020BAE" w:rsidRDefault="002C2669" w:rsidP="00736F36">
      <w:pPr>
        <w:spacing w:line="259" w:lineRule="auto"/>
        <w:rPr>
          <w:rFonts w:eastAsiaTheme="minorHAnsi"/>
          <w:sz w:val="28"/>
          <w:szCs w:val="28"/>
          <w:lang w:val="uk-UA" w:eastAsia="en-US"/>
        </w:rPr>
      </w:pPr>
    </w:p>
    <w:p w:rsidR="002C2669" w:rsidRPr="00020BAE" w:rsidRDefault="002C2669" w:rsidP="002C2669">
      <w:pPr>
        <w:pStyle w:val="1903"/>
        <w:spacing w:before="0" w:beforeAutospacing="0" w:after="0" w:afterAutospacing="0"/>
        <w:jc w:val="center"/>
        <w:rPr>
          <w:lang w:val="uk-UA"/>
          <w:rPrChange w:id="287" w:author="Користувач" w:date="2018-12-18T11:35:00Z">
            <w:rPr/>
          </w:rPrChange>
        </w:rPr>
      </w:pPr>
      <w:r w:rsidRPr="00883FEE">
        <w:rPr>
          <w:noProof/>
          <w:lang w:val="uk-UA" w:eastAsia="uk-UA"/>
        </w:rPr>
        <w:drawing>
          <wp:inline distT="0" distB="0" distL="0" distR="0">
            <wp:extent cx="381000" cy="55245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81000" cy="552450"/>
                    </a:xfrm>
                    <a:prstGeom prst="rect">
                      <a:avLst/>
                    </a:prstGeom>
                    <a:noFill/>
                    <a:ln>
                      <a:noFill/>
                    </a:ln>
                  </pic:spPr>
                </pic:pic>
              </a:graphicData>
            </a:graphic>
          </wp:inline>
        </w:drawing>
      </w:r>
    </w:p>
    <w:p w:rsidR="002C2669" w:rsidRPr="00020BAE" w:rsidRDefault="002C2669" w:rsidP="002C2669">
      <w:pPr>
        <w:pStyle w:val="a5"/>
        <w:spacing w:before="0" w:beforeAutospacing="0" w:after="0" w:afterAutospacing="0"/>
        <w:jc w:val="center"/>
        <w:rPr>
          <w:b/>
          <w:bCs/>
          <w:color w:val="000000"/>
          <w:sz w:val="28"/>
          <w:szCs w:val="28"/>
          <w:lang w:val="uk-UA"/>
          <w:rPrChange w:id="288" w:author="Користувач" w:date="2018-12-18T11:35:00Z">
            <w:rPr>
              <w:b/>
              <w:bCs/>
              <w:color w:val="000000"/>
              <w:sz w:val="28"/>
              <w:szCs w:val="28"/>
            </w:rPr>
          </w:rPrChange>
        </w:rPr>
      </w:pPr>
      <w:r w:rsidRPr="00020BAE">
        <w:rPr>
          <w:b/>
          <w:bCs/>
          <w:color w:val="000000"/>
          <w:sz w:val="28"/>
          <w:szCs w:val="28"/>
          <w:lang w:val="uk-UA"/>
        </w:rPr>
        <w:t xml:space="preserve">        </w:t>
      </w:r>
      <w:r w:rsidR="00AB6437" w:rsidRPr="00AB6437">
        <w:rPr>
          <w:b/>
          <w:bCs/>
          <w:color w:val="000000"/>
          <w:sz w:val="28"/>
          <w:szCs w:val="28"/>
          <w:lang w:val="uk-UA"/>
          <w:rPrChange w:id="289" w:author="Користувач" w:date="2018-12-18T11:35:00Z">
            <w:rPr>
              <w:b/>
              <w:bCs/>
              <w:color w:val="000000"/>
              <w:sz w:val="28"/>
              <w:szCs w:val="28"/>
            </w:rPr>
          </w:rPrChange>
        </w:rPr>
        <w:t>СТУДЕНИКІВСЬКА  СІЛЬСЬКА  РАДА           </w:t>
      </w:r>
    </w:p>
    <w:p w:rsidR="002C2669" w:rsidRPr="00020BAE" w:rsidRDefault="00AB6437" w:rsidP="002C2669">
      <w:pPr>
        <w:pStyle w:val="a5"/>
        <w:spacing w:before="0" w:beforeAutospacing="0" w:after="0" w:afterAutospacing="0"/>
        <w:jc w:val="center"/>
        <w:rPr>
          <w:sz w:val="28"/>
          <w:szCs w:val="28"/>
          <w:lang w:val="uk-UA"/>
          <w:rPrChange w:id="290" w:author="Користувач" w:date="2018-12-18T11:35:00Z">
            <w:rPr>
              <w:sz w:val="28"/>
              <w:szCs w:val="28"/>
            </w:rPr>
          </w:rPrChange>
        </w:rPr>
      </w:pPr>
      <w:r w:rsidRPr="00AB6437">
        <w:rPr>
          <w:color w:val="000000"/>
          <w:sz w:val="28"/>
          <w:szCs w:val="28"/>
          <w:lang w:val="uk-UA"/>
          <w:rPrChange w:id="291" w:author="Користувач" w:date="2018-12-18T11:35:00Z">
            <w:rPr>
              <w:b/>
              <w:bCs/>
              <w:color w:val="000000"/>
              <w:sz w:val="28"/>
              <w:szCs w:val="28"/>
            </w:rPr>
          </w:rPrChange>
        </w:rPr>
        <w:t> </w:t>
      </w:r>
      <w:r w:rsidRPr="00AB6437">
        <w:rPr>
          <w:b/>
          <w:bCs/>
          <w:color w:val="000000"/>
          <w:sz w:val="28"/>
          <w:szCs w:val="28"/>
          <w:lang w:val="uk-UA"/>
          <w:rPrChange w:id="292" w:author="Користувач" w:date="2018-12-18T11:35:00Z">
            <w:rPr>
              <w:b/>
              <w:bCs/>
              <w:color w:val="000000"/>
              <w:sz w:val="28"/>
              <w:szCs w:val="28"/>
            </w:rPr>
          </w:rPrChange>
        </w:rPr>
        <w:t>ПЕРЕЯСЛАВ-ХМЕЛЬНИЦЬКОГО РАЙОНУ</w:t>
      </w:r>
    </w:p>
    <w:p w:rsidR="002C2669" w:rsidRPr="00020BAE" w:rsidRDefault="00AB6437" w:rsidP="002C2669">
      <w:pPr>
        <w:pStyle w:val="a5"/>
        <w:spacing w:before="0" w:beforeAutospacing="0" w:after="0" w:afterAutospacing="0"/>
        <w:jc w:val="center"/>
        <w:rPr>
          <w:sz w:val="28"/>
          <w:szCs w:val="28"/>
          <w:lang w:val="uk-UA"/>
          <w:rPrChange w:id="293" w:author="Користувач" w:date="2018-12-18T11:35:00Z">
            <w:rPr>
              <w:sz w:val="28"/>
              <w:szCs w:val="28"/>
            </w:rPr>
          </w:rPrChange>
        </w:rPr>
      </w:pPr>
      <w:r w:rsidRPr="00AB6437">
        <w:rPr>
          <w:b/>
          <w:bCs/>
          <w:color w:val="000000"/>
          <w:sz w:val="28"/>
          <w:szCs w:val="28"/>
          <w:lang w:val="uk-UA"/>
          <w:rPrChange w:id="294" w:author="Користувач" w:date="2018-12-18T11:35:00Z">
            <w:rPr>
              <w:b/>
              <w:bCs/>
              <w:color w:val="000000"/>
              <w:sz w:val="28"/>
              <w:szCs w:val="28"/>
            </w:rPr>
          </w:rPrChange>
        </w:rPr>
        <w:t>КИЇВСЬКА ОБЛАСТЬ</w:t>
      </w:r>
    </w:p>
    <w:p w:rsidR="002C2669" w:rsidRPr="00020BAE" w:rsidRDefault="00AB6437" w:rsidP="002C2669">
      <w:pPr>
        <w:pStyle w:val="a5"/>
        <w:spacing w:before="0" w:beforeAutospacing="0" w:after="0" w:afterAutospacing="0"/>
        <w:jc w:val="center"/>
        <w:rPr>
          <w:sz w:val="28"/>
          <w:szCs w:val="28"/>
          <w:lang w:val="uk-UA"/>
          <w:rPrChange w:id="295" w:author="Користувач" w:date="2018-12-18T11:35:00Z">
            <w:rPr>
              <w:sz w:val="28"/>
              <w:szCs w:val="28"/>
            </w:rPr>
          </w:rPrChange>
        </w:rPr>
      </w:pPr>
      <w:r w:rsidRPr="00AB6437">
        <w:rPr>
          <w:sz w:val="28"/>
          <w:szCs w:val="28"/>
          <w:lang w:val="uk-UA"/>
          <w:rPrChange w:id="296" w:author="Користувач" w:date="2018-12-18T11:35:00Z">
            <w:rPr>
              <w:b/>
              <w:bCs/>
              <w:sz w:val="28"/>
              <w:szCs w:val="28"/>
            </w:rPr>
          </w:rPrChange>
        </w:rPr>
        <w:t> </w:t>
      </w:r>
    </w:p>
    <w:p w:rsidR="002C2669" w:rsidRPr="00020BAE" w:rsidRDefault="00AB6437" w:rsidP="002C2669">
      <w:pPr>
        <w:pStyle w:val="a5"/>
        <w:spacing w:before="0" w:beforeAutospacing="0" w:after="160" w:afterAutospacing="0"/>
        <w:jc w:val="center"/>
        <w:rPr>
          <w:sz w:val="28"/>
          <w:szCs w:val="28"/>
          <w:lang w:val="uk-UA"/>
          <w:rPrChange w:id="297" w:author="Користувач" w:date="2018-12-18T11:35:00Z">
            <w:rPr>
              <w:sz w:val="28"/>
              <w:szCs w:val="28"/>
            </w:rPr>
          </w:rPrChange>
        </w:rPr>
      </w:pPr>
      <w:r w:rsidRPr="00AB6437">
        <w:rPr>
          <w:b/>
          <w:bCs/>
          <w:color w:val="000000"/>
          <w:sz w:val="28"/>
          <w:szCs w:val="28"/>
          <w:lang w:val="uk-UA"/>
          <w:rPrChange w:id="298" w:author="Користувач" w:date="2018-12-18T11:35:00Z">
            <w:rPr>
              <w:b/>
              <w:bCs/>
              <w:color w:val="000000"/>
              <w:sz w:val="28"/>
              <w:szCs w:val="28"/>
            </w:rPr>
          </w:rPrChange>
        </w:rPr>
        <w:t>РІШЕННЯ</w:t>
      </w:r>
    </w:p>
    <w:p w:rsidR="002C2669" w:rsidRPr="00020BAE" w:rsidRDefault="002C2669" w:rsidP="002C2669">
      <w:pPr>
        <w:rPr>
          <w:sz w:val="20"/>
          <w:szCs w:val="20"/>
          <w:lang w:val="uk-UA" w:eastAsia="uk-UA"/>
        </w:rPr>
      </w:pPr>
    </w:p>
    <w:p w:rsidR="002C2669" w:rsidRPr="00020BAE" w:rsidRDefault="002C2669" w:rsidP="002C2669">
      <w:pPr>
        <w:rPr>
          <w:sz w:val="20"/>
          <w:szCs w:val="20"/>
          <w:lang w:val="uk-UA" w:eastAsia="uk-UA"/>
          <w:rPrChange w:id="299" w:author="Користувач" w:date="2018-12-18T11:35:00Z">
            <w:rPr>
              <w:sz w:val="20"/>
              <w:szCs w:val="20"/>
              <w:lang w:eastAsia="uk-UA"/>
            </w:rPr>
          </w:rPrChange>
        </w:rPr>
      </w:pPr>
    </w:p>
    <w:p w:rsidR="002C2669" w:rsidRPr="00020BAE" w:rsidRDefault="002C2669" w:rsidP="002C2669">
      <w:pPr>
        <w:autoSpaceDE w:val="0"/>
        <w:autoSpaceDN w:val="0"/>
        <w:adjustRightInd w:val="0"/>
        <w:rPr>
          <w:b/>
          <w:sz w:val="28"/>
          <w:szCs w:val="28"/>
          <w:lang w:val="uk-UA" w:eastAsia="uk-UA"/>
        </w:rPr>
      </w:pPr>
      <w:r w:rsidRPr="00020BAE">
        <w:rPr>
          <w:b/>
          <w:sz w:val="28"/>
          <w:szCs w:val="28"/>
          <w:lang w:val="uk-UA" w:eastAsia="uk-UA"/>
        </w:rPr>
        <w:t>Про зміну назви та затвердження Статуту</w:t>
      </w:r>
    </w:p>
    <w:p w:rsidR="002C2669" w:rsidRPr="00020BAE" w:rsidRDefault="002C2669" w:rsidP="002C2669">
      <w:pPr>
        <w:autoSpaceDE w:val="0"/>
        <w:autoSpaceDN w:val="0"/>
        <w:adjustRightInd w:val="0"/>
        <w:rPr>
          <w:b/>
          <w:sz w:val="28"/>
          <w:szCs w:val="28"/>
          <w:lang w:val="uk-UA"/>
        </w:rPr>
      </w:pPr>
      <w:r w:rsidRPr="00020BAE">
        <w:rPr>
          <w:b/>
          <w:sz w:val="28"/>
          <w:szCs w:val="28"/>
          <w:lang w:val="uk-UA"/>
        </w:rPr>
        <w:t>в новій редакції Студениківського  опорного</w:t>
      </w:r>
    </w:p>
    <w:p w:rsidR="002C2669" w:rsidRPr="00020BAE" w:rsidRDefault="002C2669" w:rsidP="002C2669">
      <w:pPr>
        <w:autoSpaceDE w:val="0"/>
        <w:autoSpaceDN w:val="0"/>
        <w:adjustRightInd w:val="0"/>
        <w:rPr>
          <w:rFonts w:eastAsiaTheme="minorHAnsi"/>
          <w:sz w:val="28"/>
          <w:szCs w:val="28"/>
          <w:lang w:val="uk-UA" w:eastAsia="en-US"/>
        </w:rPr>
      </w:pPr>
      <w:r w:rsidRPr="00020BAE">
        <w:rPr>
          <w:b/>
          <w:sz w:val="28"/>
          <w:szCs w:val="28"/>
          <w:lang w:val="uk-UA"/>
        </w:rPr>
        <w:t>закладу загальної середньої освіти І-ІІІ ступенів</w:t>
      </w:r>
    </w:p>
    <w:p w:rsidR="002C2669" w:rsidRPr="00020BAE" w:rsidRDefault="002C2669" w:rsidP="00736F36">
      <w:pPr>
        <w:spacing w:line="259" w:lineRule="auto"/>
        <w:rPr>
          <w:rFonts w:eastAsiaTheme="minorHAnsi"/>
          <w:sz w:val="28"/>
          <w:szCs w:val="28"/>
          <w:lang w:val="uk-UA" w:eastAsia="en-US"/>
        </w:rPr>
      </w:pPr>
    </w:p>
    <w:p w:rsidR="002C2669" w:rsidRPr="00020BAE" w:rsidRDefault="002C2669" w:rsidP="002C2669">
      <w:pPr>
        <w:shd w:val="clear" w:color="auto" w:fill="FFFFFF"/>
        <w:ind w:firstLine="708"/>
        <w:jc w:val="both"/>
        <w:rPr>
          <w:sz w:val="28"/>
          <w:szCs w:val="28"/>
          <w:lang w:val="uk-UA"/>
        </w:rPr>
      </w:pPr>
      <w:r w:rsidRPr="00020BAE">
        <w:rPr>
          <w:sz w:val="28"/>
          <w:szCs w:val="28"/>
          <w:lang w:val="uk-UA"/>
        </w:rPr>
        <w:t>Керуючись пунктом 20 частини 1 статті 43 Закону України «Про місцеве самоврядування в Україні», Законом України «Про освіту», Законом України «Про загальну середню освіту»,</w:t>
      </w:r>
      <w:r w:rsidRPr="00020BAE">
        <w:rPr>
          <w:color w:val="000000"/>
          <w:lang w:val="uk-UA"/>
        </w:rPr>
        <w:t xml:space="preserve"> </w:t>
      </w:r>
      <w:r w:rsidRPr="00020BAE">
        <w:rPr>
          <w:color w:val="000000"/>
          <w:sz w:val="28"/>
          <w:szCs w:val="28"/>
          <w:lang w:val="uk-UA"/>
        </w:rPr>
        <w:t>враховуючи висновки та пропозиції постійної комісії сільської ради з питань</w:t>
      </w:r>
      <w:r w:rsidR="00AB6437" w:rsidRPr="00AB6437">
        <w:rPr>
          <w:color w:val="000000"/>
          <w:sz w:val="28"/>
          <w:szCs w:val="28"/>
          <w:lang w:val="uk-UA"/>
          <w:rPrChange w:id="300" w:author="Користувач" w:date="2018-12-18T11:35:00Z">
            <w:rPr>
              <w:b/>
              <w:bCs/>
              <w:color w:val="000000"/>
              <w:sz w:val="28"/>
              <w:szCs w:val="28"/>
              <w:lang w:val="en-US"/>
            </w:rPr>
          </w:rPrChange>
        </w:rPr>
        <w:t> </w:t>
      </w:r>
      <w:r w:rsidRPr="00020BAE">
        <w:rPr>
          <w:color w:val="000000"/>
          <w:sz w:val="28"/>
          <w:szCs w:val="28"/>
          <w:lang w:val="uk-UA"/>
        </w:rPr>
        <w:t xml:space="preserve"> охорони здоров’я, соціального захисту, освіти, фізичного виховання, молоді, культури, депутатської етики та регламенту</w:t>
      </w:r>
      <w:r w:rsidRPr="00020BAE">
        <w:rPr>
          <w:sz w:val="28"/>
          <w:szCs w:val="28"/>
          <w:lang w:val="uk-UA"/>
        </w:rPr>
        <w:t xml:space="preserve"> сільська рада</w:t>
      </w:r>
    </w:p>
    <w:p w:rsidR="002C2669" w:rsidRPr="00020BAE" w:rsidRDefault="002C2669" w:rsidP="002C2669">
      <w:pPr>
        <w:shd w:val="clear" w:color="auto" w:fill="FFFFFF"/>
        <w:ind w:firstLine="708"/>
        <w:jc w:val="both"/>
        <w:rPr>
          <w:sz w:val="28"/>
          <w:szCs w:val="28"/>
          <w:lang w:val="uk-UA"/>
        </w:rPr>
      </w:pPr>
    </w:p>
    <w:p w:rsidR="002C2669" w:rsidRPr="00020BAE" w:rsidRDefault="002C2669" w:rsidP="00736F36">
      <w:pPr>
        <w:spacing w:line="259" w:lineRule="auto"/>
        <w:rPr>
          <w:rFonts w:eastAsiaTheme="minorHAnsi"/>
          <w:b/>
          <w:sz w:val="28"/>
          <w:szCs w:val="28"/>
          <w:lang w:val="uk-UA" w:eastAsia="en-US"/>
        </w:rPr>
      </w:pPr>
      <w:r w:rsidRPr="00020BAE">
        <w:rPr>
          <w:rFonts w:eastAsiaTheme="minorHAnsi"/>
          <w:b/>
          <w:sz w:val="28"/>
          <w:szCs w:val="28"/>
          <w:lang w:val="uk-UA" w:eastAsia="en-US"/>
        </w:rPr>
        <w:t>ВИРІШИЛА:</w:t>
      </w:r>
    </w:p>
    <w:p w:rsidR="002C2669" w:rsidRPr="00020BAE" w:rsidRDefault="002C2669" w:rsidP="002C2669">
      <w:pPr>
        <w:pStyle w:val="a3"/>
        <w:numPr>
          <w:ilvl w:val="0"/>
          <w:numId w:val="11"/>
        </w:numPr>
        <w:autoSpaceDE w:val="0"/>
        <w:autoSpaceDN w:val="0"/>
        <w:adjustRightInd w:val="0"/>
        <w:rPr>
          <w:sz w:val="28"/>
          <w:szCs w:val="28"/>
          <w:lang w:val="uk-UA"/>
        </w:rPr>
      </w:pPr>
      <w:r w:rsidRPr="00020BAE">
        <w:rPr>
          <w:rFonts w:eastAsiaTheme="minorHAnsi"/>
          <w:sz w:val="28"/>
          <w:szCs w:val="28"/>
          <w:lang w:val="uk-UA" w:eastAsia="en-US"/>
        </w:rPr>
        <w:t xml:space="preserve">Змінити назву опорного навчального закладу Студениківський навчально-виховний комплекс «Загальноосвітня школа І-ІІІ ступенів- дошкільний навчальний заклад» на </w:t>
      </w:r>
      <w:r w:rsidRPr="00020BAE">
        <w:rPr>
          <w:sz w:val="28"/>
          <w:szCs w:val="28"/>
          <w:lang w:val="uk-UA"/>
        </w:rPr>
        <w:t>Студениківський   опорний закладу загальної середньої освіти І-ІІІ ступенів</w:t>
      </w:r>
    </w:p>
    <w:p w:rsidR="002C2669" w:rsidRPr="00020BAE" w:rsidRDefault="002C2669" w:rsidP="002C2669">
      <w:pPr>
        <w:pStyle w:val="a3"/>
        <w:numPr>
          <w:ilvl w:val="0"/>
          <w:numId w:val="11"/>
        </w:numPr>
        <w:autoSpaceDE w:val="0"/>
        <w:autoSpaceDN w:val="0"/>
        <w:adjustRightInd w:val="0"/>
        <w:jc w:val="both"/>
        <w:rPr>
          <w:sz w:val="28"/>
          <w:szCs w:val="28"/>
          <w:lang w:val="uk-UA"/>
        </w:rPr>
      </w:pPr>
      <w:r w:rsidRPr="00020BAE">
        <w:rPr>
          <w:sz w:val="28"/>
          <w:szCs w:val="28"/>
          <w:lang w:val="uk-UA"/>
        </w:rPr>
        <w:t xml:space="preserve"> Затвердити Статут Студениківського опорного закладу загальної середньої освіти</w:t>
      </w:r>
      <w:r w:rsidR="00E24DB5" w:rsidRPr="00020BAE">
        <w:rPr>
          <w:sz w:val="28"/>
          <w:szCs w:val="28"/>
          <w:lang w:val="uk-UA"/>
        </w:rPr>
        <w:t xml:space="preserve"> І-ІІІ ступенів</w:t>
      </w:r>
      <w:r w:rsidRPr="00020BAE">
        <w:rPr>
          <w:sz w:val="28"/>
          <w:szCs w:val="28"/>
          <w:lang w:val="uk-UA"/>
        </w:rPr>
        <w:t xml:space="preserve"> в новій редакції (додається).</w:t>
      </w:r>
    </w:p>
    <w:p w:rsidR="00E24DB5" w:rsidRPr="00020BAE" w:rsidRDefault="00E24DB5" w:rsidP="00E24DB5">
      <w:pPr>
        <w:pStyle w:val="a3"/>
        <w:numPr>
          <w:ilvl w:val="0"/>
          <w:numId w:val="11"/>
        </w:numPr>
        <w:autoSpaceDE w:val="0"/>
        <w:autoSpaceDN w:val="0"/>
        <w:adjustRightInd w:val="0"/>
        <w:jc w:val="both"/>
        <w:rPr>
          <w:sz w:val="28"/>
          <w:szCs w:val="28"/>
          <w:lang w:val="uk-UA"/>
        </w:rPr>
      </w:pPr>
      <w:r w:rsidRPr="00020BAE">
        <w:rPr>
          <w:sz w:val="28"/>
          <w:szCs w:val="28"/>
          <w:lang w:val="uk-UA"/>
        </w:rPr>
        <w:t xml:space="preserve">Доручити директору Студениківського опорного закладу загальної середньої освіти І-ІІІ ступенів провести державну реєстрацію Статуту в новій редакції відповідно до вимог чинного законодавства. </w:t>
      </w:r>
    </w:p>
    <w:p w:rsidR="00E24DB5" w:rsidRPr="00020BAE" w:rsidRDefault="00E24DB5" w:rsidP="00E24DB5">
      <w:pPr>
        <w:pStyle w:val="a3"/>
        <w:numPr>
          <w:ilvl w:val="0"/>
          <w:numId w:val="11"/>
        </w:numPr>
        <w:autoSpaceDE w:val="0"/>
        <w:autoSpaceDN w:val="0"/>
        <w:adjustRightInd w:val="0"/>
        <w:jc w:val="both"/>
        <w:rPr>
          <w:sz w:val="28"/>
          <w:szCs w:val="28"/>
          <w:lang w:val="uk-UA"/>
        </w:rPr>
      </w:pPr>
      <w:r w:rsidRPr="00020BAE">
        <w:rPr>
          <w:sz w:val="28"/>
          <w:szCs w:val="28"/>
          <w:lang w:val="uk-UA"/>
        </w:rPr>
        <w:t xml:space="preserve"> </w:t>
      </w:r>
      <w:r w:rsidR="00AB6437" w:rsidRPr="00AB6437">
        <w:rPr>
          <w:sz w:val="28"/>
          <w:szCs w:val="28"/>
          <w:lang w:val="uk-UA"/>
          <w:rPrChange w:id="301" w:author="Користувач" w:date="2018-12-18T11:35:00Z">
            <w:rPr>
              <w:b/>
              <w:bCs/>
              <w:sz w:val="28"/>
              <w:szCs w:val="28"/>
            </w:rPr>
          </w:rPrChange>
        </w:rPr>
        <w:t xml:space="preserve"> Контроль за виконанням</w:t>
      </w:r>
      <w:r w:rsidRPr="00020BAE">
        <w:rPr>
          <w:sz w:val="28"/>
          <w:szCs w:val="28"/>
          <w:lang w:val="uk-UA"/>
        </w:rPr>
        <w:t xml:space="preserve"> </w:t>
      </w:r>
      <w:r w:rsidR="00AB6437" w:rsidRPr="00AB6437">
        <w:rPr>
          <w:sz w:val="28"/>
          <w:szCs w:val="28"/>
          <w:lang w:val="uk-UA"/>
          <w:rPrChange w:id="302" w:author="Користувач" w:date="2018-12-18T11:35:00Z">
            <w:rPr>
              <w:b/>
              <w:bCs/>
              <w:sz w:val="28"/>
              <w:szCs w:val="28"/>
            </w:rPr>
          </w:rPrChange>
        </w:rPr>
        <w:t>рішення</w:t>
      </w:r>
      <w:r w:rsidRPr="00020BAE">
        <w:rPr>
          <w:sz w:val="28"/>
          <w:szCs w:val="28"/>
          <w:lang w:val="uk-UA"/>
        </w:rPr>
        <w:t xml:space="preserve"> </w:t>
      </w:r>
      <w:r w:rsidR="00AB6437" w:rsidRPr="00AB6437">
        <w:rPr>
          <w:sz w:val="28"/>
          <w:szCs w:val="28"/>
          <w:lang w:val="uk-UA"/>
          <w:rPrChange w:id="303" w:author="Користувач" w:date="2018-12-18T11:35:00Z">
            <w:rPr>
              <w:b/>
              <w:bCs/>
              <w:sz w:val="28"/>
              <w:szCs w:val="28"/>
            </w:rPr>
          </w:rPrChange>
        </w:rPr>
        <w:t>покласти на постійну</w:t>
      </w:r>
      <w:r w:rsidRPr="00020BAE">
        <w:rPr>
          <w:sz w:val="28"/>
          <w:szCs w:val="28"/>
          <w:lang w:val="uk-UA"/>
        </w:rPr>
        <w:t xml:space="preserve"> </w:t>
      </w:r>
      <w:r w:rsidR="00AB6437" w:rsidRPr="00AB6437">
        <w:rPr>
          <w:sz w:val="28"/>
          <w:szCs w:val="28"/>
          <w:lang w:val="uk-UA"/>
          <w:rPrChange w:id="304" w:author="Користувач" w:date="2018-12-18T11:35:00Z">
            <w:rPr>
              <w:b/>
              <w:bCs/>
              <w:sz w:val="28"/>
              <w:szCs w:val="28"/>
            </w:rPr>
          </w:rPrChange>
        </w:rPr>
        <w:t>комісію</w:t>
      </w:r>
      <w:r w:rsidRPr="00020BAE">
        <w:rPr>
          <w:sz w:val="28"/>
          <w:szCs w:val="28"/>
          <w:lang w:val="uk-UA"/>
        </w:rPr>
        <w:t xml:space="preserve"> </w:t>
      </w:r>
      <w:r w:rsidR="00AB6437" w:rsidRPr="00AB6437">
        <w:rPr>
          <w:rStyle w:val="docdata"/>
          <w:color w:val="000000"/>
          <w:sz w:val="28"/>
          <w:szCs w:val="28"/>
          <w:lang w:val="uk-UA"/>
          <w:rPrChange w:id="305" w:author="Користувач" w:date="2018-12-18T11:35:00Z">
            <w:rPr>
              <w:rStyle w:val="docdata"/>
              <w:color w:val="000000"/>
              <w:sz w:val="28"/>
              <w:szCs w:val="28"/>
            </w:rPr>
          </w:rPrChange>
        </w:rPr>
        <w:t xml:space="preserve">сільської </w:t>
      </w:r>
      <w:r w:rsidR="00AB6437" w:rsidRPr="00AB6437">
        <w:rPr>
          <w:color w:val="000000"/>
          <w:sz w:val="28"/>
          <w:szCs w:val="28"/>
          <w:lang w:val="uk-UA"/>
          <w:rPrChange w:id="306" w:author="Користувач" w:date="2018-12-18T11:35:00Z">
            <w:rPr>
              <w:color w:val="000000"/>
              <w:sz w:val="28"/>
              <w:szCs w:val="28"/>
            </w:rPr>
          </w:rPrChange>
        </w:rPr>
        <w:t>ради з питань  охорони здоров’я, соціального захисту, освіти, фізичного виховання, молоді, культури, депутатської етики та регламенту. </w:t>
      </w:r>
    </w:p>
    <w:p w:rsidR="00E24DB5" w:rsidRPr="00020BAE" w:rsidRDefault="00E24DB5" w:rsidP="00E24DB5">
      <w:pPr>
        <w:autoSpaceDE w:val="0"/>
        <w:autoSpaceDN w:val="0"/>
        <w:adjustRightInd w:val="0"/>
        <w:jc w:val="both"/>
        <w:rPr>
          <w:sz w:val="28"/>
          <w:szCs w:val="28"/>
          <w:lang w:val="uk-UA"/>
        </w:rPr>
      </w:pPr>
    </w:p>
    <w:p w:rsidR="00E24DB5" w:rsidRPr="00020BAE" w:rsidRDefault="00E24DB5" w:rsidP="00E24DB5">
      <w:pPr>
        <w:pStyle w:val="a3"/>
        <w:rPr>
          <w:b/>
          <w:bCs/>
          <w:sz w:val="28"/>
          <w:szCs w:val="28"/>
          <w:lang w:val="uk-UA"/>
          <w:rPrChange w:id="307" w:author="Користувач" w:date="2018-12-18T11:35:00Z">
            <w:rPr>
              <w:b/>
              <w:bCs/>
              <w:sz w:val="28"/>
              <w:szCs w:val="28"/>
            </w:rPr>
          </w:rPrChange>
        </w:rPr>
      </w:pPr>
      <w:r w:rsidRPr="00020BAE">
        <w:rPr>
          <w:b/>
          <w:bCs/>
          <w:sz w:val="28"/>
          <w:szCs w:val="28"/>
          <w:lang w:val="uk-UA"/>
        </w:rPr>
        <w:t>Сільський голова:                                                                   М.О. Лях</w:t>
      </w:r>
    </w:p>
    <w:p w:rsidR="00E24DB5" w:rsidRPr="00020BAE" w:rsidRDefault="00E24DB5" w:rsidP="00E24DB5">
      <w:pPr>
        <w:pStyle w:val="5125"/>
        <w:spacing w:before="0" w:beforeAutospacing="0" w:after="0" w:afterAutospacing="0"/>
        <w:ind w:left="720"/>
        <w:rPr>
          <w:rFonts w:ascii="Times New Roman" w:hAnsi="Times New Roman" w:cs="Times New Roman"/>
          <w:b/>
          <w:bCs/>
          <w:sz w:val="28"/>
          <w:szCs w:val="28"/>
          <w:lang w:val="uk-UA"/>
        </w:rPr>
      </w:pPr>
      <w:r w:rsidRPr="00020BAE">
        <w:rPr>
          <w:rFonts w:ascii="Times New Roman" w:hAnsi="Times New Roman" w:cs="Times New Roman"/>
          <w:b/>
          <w:bCs/>
          <w:sz w:val="28"/>
          <w:szCs w:val="28"/>
          <w:lang w:val="uk-UA"/>
        </w:rPr>
        <w:t>с. Студеники</w:t>
      </w:r>
    </w:p>
    <w:p w:rsidR="00E24DB5" w:rsidRPr="00020BAE" w:rsidRDefault="00E24DB5" w:rsidP="00E24DB5">
      <w:pPr>
        <w:pStyle w:val="5125"/>
        <w:spacing w:before="0" w:beforeAutospacing="0" w:after="0" w:afterAutospacing="0"/>
        <w:ind w:left="720"/>
        <w:rPr>
          <w:rFonts w:ascii="Times New Roman" w:hAnsi="Times New Roman" w:cs="Times New Roman"/>
          <w:b/>
          <w:bCs/>
          <w:sz w:val="28"/>
          <w:szCs w:val="28"/>
          <w:lang w:val="uk-UA"/>
        </w:rPr>
      </w:pPr>
      <w:r w:rsidRPr="00020BAE">
        <w:rPr>
          <w:rFonts w:ascii="Times New Roman" w:hAnsi="Times New Roman" w:cs="Times New Roman"/>
          <w:b/>
          <w:bCs/>
          <w:sz w:val="28"/>
          <w:szCs w:val="28"/>
          <w:lang w:val="uk-UA"/>
        </w:rPr>
        <w:t>№421-ХУІ-УІІ</w:t>
      </w:r>
    </w:p>
    <w:p w:rsidR="002C2669" w:rsidRPr="00020BAE" w:rsidRDefault="00E24DB5" w:rsidP="00E24DB5">
      <w:pPr>
        <w:pStyle w:val="5125"/>
        <w:spacing w:before="0" w:beforeAutospacing="0" w:after="0" w:afterAutospacing="0"/>
        <w:ind w:left="720"/>
        <w:rPr>
          <w:rFonts w:ascii="Times New Roman" w:hAnsi="Times New Roman" w:cs="Times New Roman"/>
          <w:b/>
          <w:bCs/>
          <w:lang w:val="uk-UA"/>
        </w:rPr>
      </w:pPr>
      <w:r w:rsidRPr="00020BAE">
        <w:rPr>
          <w:rFonts w:ascii="Times New Roman" w:hAnsi="Times New Roman" w:cs="Times New Roman"/>
          <w:b/>
          <w:bCs/>
          <w:sz w:val="28"/>
          <w:szCs w:val="28"/>
          <w:lang w:val="uk-UA"/>
        </w:rPr>
        <w:t>20.11.2018</w:t>
      </w:r>
    </w:p>
    <w:p w:rsidR="002C2669" w:rsidRPr="00020BAE" w:rsidRDefault="002C2669" w:rsidP="00736F36">
      <w:pPr>
        <w:spacing w:line="259" w:lineRule="auto"/>
        <w:rPr>
          <w:rFonts w:eastAsiaTheme="minorHAnsi"/>
          <w:sz w:val="28"/>
          <w:szCs w:val="28"/>
          <w:lang w:val="uk-UA" w:eastAsia="en-US"/>
        </w:rPr>
      </w:pPr>
    </w:p>
    <w:p w:rsidR="002C2669" w:rsidRPr="00020BAE" w:rsidRDefault="002C2669" w:rsidP="00736F36">
      <w:pPr>
        <w:spacing w:line="259" w:lineRule="auto"/>
        <w:rPr>
          <w:rFonts w:eastAsiaTheme="minorHAnsi"/>
          <w:sz w:val="28"/>
          <w:szCs w:val="28"/>
          <w:lang w:val="uk-UA" w:eastAsia="en-US"/>
        </w:rPr>
      </w:pPr>
    </w:p>
    <w:p w:rsidR="002C2669" w:rsidRPr="00020BAE" w:rsidRDefault="002C2669" w:rsidP="00736F36">
      <w:pPr>
        <w:spacing w:line="259" w:lineRule="auto"/>
        <w:rPr>
          <w:rFonts w:eastAsiaTheme="minorHAnsi"/>
          <w:sz w:val="28"/>
          <w:szCs w:val="28"/>
          <w:lang w:val="uk-UA" w:eastAsia="en-US"/>
        </w:rPr>
      </w:pPr>
    </w:p>
    <w:p w:rsidR="002C2669" w:rsidRPr="00020BAE" w:rsidRDefault="002C2669" w:rsidP="00736F36">
      <w:pPr>
        <w:spacing w:line="259" w:lineRule="auto"/>
        <w:rPr>
          <w:rFonts w:eastAsiaTheme="minorHAnsi"/>
          <w:sz w:val="28"/>
          <w:szCs w:val="28"/>
          <w:lang w:val="uk-UA" w:eastAsia="en-US"/>
        </w:rPr>
      </w:pPr>
    </w:p>
    <w:p w:rsidR="002C2669" w:rsidRPr="00020BAE" w:rsidRDefault="002C2669" w:rsidP="00736F36">
      <w:pPr>
        <w:spacing w:line="259" w:lineRule="auto"/>
        <w:rPr>
          <w:rFonts w:eastAsiaTheme="minorHAnsi"/>
          <w:sz w:val="28"/>
          <w:szCs w:val="28"/>
          <w:lang w:val="uk-UA" w:eastAsia="en-US"/>
        </w:rPr>
      </w:pPr>
    </w:p>
    <w:p w:rsidR="00DE2CDC" w:rsidRPr="00020BAE" w:rsidRDefault="00DE2CDC" w:rsidP="00736F36">
      <w:pPr>
        <w:spacing w:line="259" w:lineRule="auto"/>
        <w:rPr>
          <w:rFonts w:eastAsiaTheme="minorHAnsi"/>
          <w:sz w:val="28"/>
          <w:szCs w:val="28"/>
          <w:lang w:val="uk-UA" w:eastAsia="en-US"/>
        </w:rPr>
      </w:pPr>
    </w:p>
    <w:p w:rsidR="00736F36" w:rsidRPr="00020BAE" w:rsidRDefault="0072551C" w:rsidP="0072551C">
      <w:pPr>
        <w:spacing w:line="259" w:lineRule="auto"/>
        <w:jc w:val="center"/>
        <w:rPr>
          <w:rFonts w:eastAsiaTheme="minorHAnsi"/>
          <w:sz w:val="28"/>
          <w:szCs w:val="28"/>
          <w:lang w:val="uk-UA" w:eastAsia="en-US"/>
        </w:rPr>
      </w:pPr>
      <w:r w:rsidRPr="00883FEE">
        <w:rPr>
          <w:noProof/>
          <w:lang w:val="uk-UA" w:eastAsia="uk-UA"/>
        </w:rPr>
        <w:drawing>
          <wp:inline distT="0" distB="0" distL="0" distR="0">
            <wp:extent cx="381000" cy="5524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81000" cy="552450"/>
                    </a:xfrm>
                    <a:prstGeom prst="rect">
                      <a:avLst/>
                    </a:prstGeom>
                    <a:noFill/>
                    <a:ln>
                      <a:noFill/>
                    </a:ln>
                  </pic:spPr>
                </pic:pic>
              </a:graphicData>
            </a:graphic>
          </wp:inline>
        </w:drawing>
      </w:r>
    </w:p>
    <w:p w:rsidR="0072551C" w:rsidRPr="00020BAE" w:rsidRDefault="00AB6437" w:rsidP="00736F36">
      <w:pPr>
        <w:pStyle w:val="a5"/>
        <w:spacing w:before="0" w:beforeAutospacing="0" w:after="0" w:afterAutospacing="0"/>
        <w:jc w:val="center"/>
        <w:rPr>
          <w:b/>
          <w:bCs/>
          <w:color w:val="000000"/>
          <w:sz w:val="28"/>
          <w:szCs w:val="28"/>
          <w:lang w:val="uk-UA"/>
          <w:rPrChange w:id="308" w:author="Користувач" w:date="2018-12-18T11:35:00Z">
            <w:rPr>
              <w:b/>
              <w:bCs/>
              <w:color w:val="000000"/>
              <w:sz w:val="28"/>
              <w:szCs w:val="28"/>
            </w:rPr>
          </w:rPrChange>
        </w:rPr>
      </w:pPr>
      <w:r w:rsidRPr="00AB6437">
        <w:rPr>
          <w:b/>
          <w:bCs/>
          <w:color w:val="000000"/>
          <w:sz w:val="28"/>
          <w:szCs w:val="28"/>
          <w:lang w:val="uk-UA"/>
          <w:rPrChange w:id="309" w:author="Користувач" w:date="2018-12-18T11:35:00Z">
            <w:rPr>
              <w:b/>
              <w:bCs/>
              <w:color w:val="000000"/>
              <w:sz w:val="28"/>
              <w:szCs w:val="28"/>
            </w:rPr>
          </w:rPrChange>
        </w:rPr>
        <w:t>              СТУДЕНИКІВСЬКА  СІЛЬСЬКА  РАДА           </w:t>
      </w:r>
    </w:p>
    <w:p w:rsidR="00736F36" w:rsidRPr="00020BAE" w:rsidRDefault="00AB6437" w:rsidP="00736F36">
      <w:pPr>
        <w:pStyle w:val="a5"/>
        <w:spacing w:before="0" w:beforeAutospacing="0" w:after="0" w:afterAutospacing="0"/>
        <w:jc w:val="center"/>
        <w:rPr>
          <w:sz w:val="28"/>
          <w:szCs w:val="28"/>
          <w:lang w:val="uk-UA"/>
          <w:rPrChange w:id="310" w:author="Користувач" w:date="2018-12-18T11:35:00Z">
            <w:rPr>
              <w:sz w:val="28"/>
              <w:szCs w:val="28"/>
            </w:rPr>
          </w:rPrChange>
        </w:rPr>
      </w:pPr>
      <w:r w:rsidRPr="00AB6437">
        <w:rPr>
          <w:color w:val="000000"/>
          <w:sz w:val="28"/>
          <w:szCs w:val="28"/>
          <w:lang w:val="uk-UA"/>
          <w:rPrChange w:id="311" w:author="Користувач" w:date="2018-12-18T11:35:00Z">
            <w:rPr>
              <w:color w:val="000000"/>
              <w:sz w:val="28"/>
              <w:szCs w:val="28"/>
            </w:rPr>
          </w:rPrChange>
        </w:rPr>
        <w:t> </w:t>
      </w:r>
      <w:r w:rsidRPr="00AB6437">
        <w:rPr>
          <w:b/>
          <w:bCs/>
          <w:color w:val="000000"/>
          <w:sz w:val="28"/>
          <w:szCs w:val="28"/>
          <w:lang w:val="uk-UA"/>
          <w:rPrChange w:id="312" w:author="Користувач" w:date="2018-12-18T11:35:00Z">
            <w:rPr>
              <w:b/>
              <w:bCs/>
              <w:color w:val="000000"/>
              <w:sz w:val="28"/>
              <w:szCs w:val="28"/>
            </w:rPr>
          </w:rPrChange>
        </w:rPr>
        <w:t>ПЕРЕЯСЛАВ-ХМЕЛЬНИЦЬКОГО РАЙОНУ</w:t>
      </w:r>
    </w:p>
    <w:p w:rsidR="00736F36" w:rsidRPr="00020BAE" w:rsidRDefault="00AB6437" w:rsidP="00736F36">
      <w:pPr>
        <w:pStyle w:val="a5"/>
        <w:spacing w:before="0" w:beforeAutospacing="0" w:after="0" w:afterAutospacing="0"/>
        <w:jc w:val="center"/>
        <w:rPr>
          <w:sz w:val="28"/>
          <w:szCs w:val="28"/>
          <w:lang w:val="uk-UA"/>
          <w:rPrChange w:id="313" w:author="Користувач" w:date="2018-12-18T11:35:00Z">
            <w:rPr>
              <w:sz w:val="28"/>
              <w:szCs w:val="28"/>
            </w:rPr>
          </w:rPrChange>
        </w:rPr>
      </w:pPr>
      <w:r w:rsidRPr="00AB6437">
        <w:rPr>
          <w:b/>
          <w:bCs/>
          <w:color w:val="000000"/>
          <w:sz w:val="28"/>
          <w:szCs w:val="28"/>
          <w:lang w:val="uk-UA"/>
          <w:rPrChange w:id="314" w:author="Користувач" w:date="2018-12-18T11:35:00Z">
            <w:rPr>
              <w:b/>
              <w:bCs/>
              <w:color w:val="000000"/>
              <w:sz w:val="28"/>
              <w:szCs w:val="28"/>
            </w:rPr>
          </w:rPrChange>
        </w:rPr>
        <w:t>КИЇВСЬКА ОБЛАСТЬ</w:t>
      </w:r>
    </w:p>
    <w:p w:rsidR="00736F36" w:rsidRPr="00020BAE" w:rsidRDefault="00AB6437" w:rsidP="00736F36">
      <w:pPr>
        <w:pStyle w:val="a5"/>
        <w:spacing w:before="0" w:beforeAutospacing="0" w:after="0" w:afterAutospacing="0"/>
        <w:jc w:val="center"/>
        <w:rPr>
          <w:sz w:val="28"/>
          <w:szCs w:val="28"/>
          <w:lang w:val="uk-UA"/>
          <w:rPrChange w:id="315" w:author="Користувач" w:date="2018-12-18T11:35:00Z">
            <w:rPr>
              <w:sz w:val="28"/>
              <w:szCs w:val="28"/>
            </w:rPr>
          </w:rPrChange>
        </w:rPr>
      </w:pPr>
      <w:r w:rsidRPr="00AB6437">
        <w:rPr>
          <w:sz w:val="28"/>
          <w:szCs w:val="28"/>
          <w:lang w:val="uk-UA"/>
          <w:rPrChange w:id="316" w:author="Користувач" w:date="2018-12-18T11:35:00Z">
            <w:rPr>
              <w:sz w:val="28"/>
              <w:szCs w:val="28"/>
            </w:rPr>
          </w:rPrChange>
        </w:rPr>
        <w:t> </w:t>
      </w:r>
    </w:p>
    <w:p w:rsidR="00736F36" w:rsidRPr="00020BAE" w:rsidRDefault="00AB6437" w:rsidP="00736F36">
      <w:pPr>
        <w:pStyle w:val="a5"/>
        <w:spacing w:before="0" w:beforeAutospacing="0" w:after="160" w:afterAutospacing="0"/>
        <w:jc w:val="center"/>
        <w:rPr>
          <w:sz w:val="28"/>
          <w:szCs w:val="28"/>
          <w:lang w:val="uk-UA"/>
          <w:rPrChange w:id="317" w:author="Користувач" w:date="2018-12-18T11:35:00Z">
            <w:rPr>
              <w:sz w:val="28"/>
              <w:szCs w:val="28"/>
            </w:rPr>
          </w:rPrChange>
        </w:rPr>
      </w:pPr>
      <w:r w:rsidRPr="00AB6437">
        <w:rPr>
          <w:b/>
          <w:bCs/>
          <w:color w:val="000000"/>
          <w:sz w:val="28"/>
          <w:szCs w:val="28"/>
          <w:lang w:val="uk-UA"/>
          <w:rPrChange w:id="318" w:author="Користувач" w:date="2018-12-18T11:35:00Z">
            <w:rPr>
              <w:b/>
              <w:bCs/>
              <w:color w:val="000000"/>
              <w:sz w:val="28"/>
              <w:szCs w:val="28"/>
            </w:rPr>
          </w:rPrChange>
        </w:rPr>
        <w:t>РІШЕННЯ</w:t>
      </w:r>
    </w:p>
    <w:p w:rsidR="00736F36" w:rsidRPr="00020BAE" w:rsidRDefault="00736F36" w:rsidP="00736F36">
      <w:pPr>
        <w:rPr>
          <w:sz w:val="20"/>
          <w:szCs w:val="20"/>
          <w:lang w:val="uk-UA" w:eastAsia="uk-UA"/>
          <w:rPrChange w:id="319" w:author="Користувач" w:date="2018-12-18T11:35:00Z">
            <w:rPr>
              <w:sz w:val="20"/>
              <w:szCs w:val="20"/>
              <w:lang w:eastAsia="uk-UA"/>
            </w:rPr>
          </w:rPrChange>
        </w:rPr>
      </w:pPr>
    </w:p>
    <w:p w:rsidR="00736F36" w:rsidRPr="00020BAE" w:rsidRDefault="00736F36" w:rsidP="00736F36">
      <w:pPr>
        <w:autoSpaceDE w:val="0"/>
        <w:autoSpaceDN w:val="0"/>
        <w:adjustRightInd w:val="0"/>
        <w:rPr>
          <w:b/>
          <w:sz w:val="28"/>
          <w:szCs w:val="28"/>
          <w:lang w:val="uk-UA" w:eastAsia="uk-UA"/>
        </w:rPr>
      </w:pPr>
      <w:r w:rsidRPr="00020BAE">
        <w:rPr>
          <w:b/>
          <w:sz w:val="28"/>
          <w:szCs w:val="28"/>
          <w:lang w:val="uk-UA" w:eastAsia="uk-UA"/>
        </w:rPr>
        <w:t>Про зміну назви та затвердження Статуту</w:t>
      </w:r>
    </w:p>
    <w:p w:rsidR="00736F36" w:rsidRPr="00020BAE" w:rsidRDefault="00736F36" w:rsidP="00736F36">
      <w:pPr>
        <w:autoSpaceDE w:val="0"/>
        <w:autoSpaceDN w:val="0"/>
        <w:adjustRightInd w:val="0"/>
        <w:rPr>
          <w:b/>
          <w:sz w:val="28"/>
          <w:szCs w:val="28"/>
          <w:lang w:val="uk-UA"/>
        </w:rPr>
      </w:pPr>
      <w:r w:rsidRPr="00020BAE">
        <w:rPr>
          <w:b/>
          <w:sz w:val="28"/>
          <w:szCs w:val="28"/>
          <w:lang w:val="uk-UA"/>
        </w:rPr>
        <w:t xml:space="preserve">Переяславського  навчально-виховного об'єднання </w:t>
      </w:r>
    </w:p>
    <w:p w:rsidR="00736F36" w:rsidRPr="00020BAE" w:rsidRDefault="00736F36" w:rsidP="00736F36">
      <w:pPr>
        <w:autoSpaceDE w:val="0"/>
        <w:autoSpaceDN w:val="0"/>
        <w:adjustRightInd w:val="0"/>
        <w:rPr>
          <w:b/>
          <w:sz w:val="28"/>
          <w:szCs w:val="28"/>
          <w:lang w:val="uk-UA"/>
        </w:rPr>
      </w:pPr>
      <w:r w:rsidRPr="00020BAE">
        <w:rPr>
          <w:b/>
          <w:sz w:val="28"/>
          <w:szCs w:val="28"/>
          <w:lang w:val="uk-UA"/>
        </w:rPr>
        <w:t>«Заклад загальної середньої освіти І-ІІ ступенів-</w:t>
      </w:r>
    </w:p>
    <w:p w:rsidR="00736F36" w:rsidRPr="00020BAE" w:rsidRDefault="00736F36" w:rsidP="00736F36">
      <w:pPr>
        <w:autoSpaceDE w:val="0"/>
        <w:autoSpaceDN w:val="0"/>
        <w:adjustRightInd w:val="0"/>
        <w:rPr>
          <w:b/>
          <w:sz w:val="28"/>
          <w:szCs w:val="28"/>
          <w:lang w:val="uk-UA" w:eastAsia="uk-UA"/>
        </w:rPr>
      </w:pPr>
      <w:r w:rsidRPr="00020BAE">
        <w:rPr>
          <w:b/>
          <w:sz w:val="28"/>
          <w:szCs w:val="28"/>
          <w:lang w:val="uk-UA"/>
        </w:rPr>
        <w:t xml:space="preserve">заклад дошкільної освіти» </w:t>
      </w:r>
      <w:r w:rsidRPr="00020BAE">
        <w:rPr>
          <w:b/>
          <w:sz w:val="28"/>
          <w:szCs w:val="28"/>
          <w:lang w:val="uk-UA" w:eastAsia="uk-UA"/>
        </w:rPr>
        <w:t>у новій редакції</w:t>
      </w:r>
    </w:p>
    <w:p w:rsidR="00736F36" w:rsidRPr="00020BAE" w:rsidRDefault="00736F36" w:rsidP="00736F36">
      <w:pPr>
        <w:shd w:val="clear" w:color="auto" w:fill="FFFFFF"/>
        <w:ind w:firstLine="708"/>
        <w:jc w:val="both"/>
        <w:rPr>
          <w:lang w:val="uk-UA"/>
          <w:rPrChange w:id="320" w:author="Користувач" w:date="2018-12-18T11:35:00Z">
            <w:rPr/>
          </w:rPrChange>
        </w:rPr>
      </w:pPr>
    </w:p>
    <w:p w:rsidR="00736F36" w:rsidRPr="00020BAE" w:rsidRDefault="00736F36" w:rsidP="00736F36">
      <w:pPr>
        <w:shd w:val="clear" w:color="auto" w:fill="FFFFFF"/>
        <w:ind w:firstLine="708"/>
        <w:jc w:val="both"/>
        <w:rPr>
          <w:sz w:val="28"/>
          <w:szCs w:val="28"/>
          <w:lang w:val="uk-UA"/>
        </w:rPr>
      </w:pPr>
      <w:r w:rsidRPr="00020BAE">
        <w:rPr>
          <w:sz w:val="28"/>
          <w:szCs w:val="28"/>
          <w:lang w:val="uk-UA"/>
        </w:rPr>
        <w:t>Керуючись пунктом 20 частини 1 статті 43 Закону України «Про місцеве самоврядування в Україні», Законом України «Про освіту», Законом України «Про загальну середню освіту»,</w:t>
      </w:r>
      <w:r w:rsidR="00AB6437" w:rsidRPr="00AB6437">
        <w:rPr>
          <w:color w:val="000000"/>
          <w:lang w:val="uk-UA"/>
          <w:rPrChange w:id="321" w:author="Користувач" w:date="2018-12-18T11:35:00Z">
            <w:rPr>
              <w:color w:val="000000"/>
            </w:rPr>
          </w:rPrChange>
        </w:rPr>
        <w:t xml:space="preserve"> </w:t>
      </w:r>
      <w:r w:rsidR="00AB6437" w:rsidRPr="00AB6437">
        <w:rPr>
          <w:color w:val="000000"/>
          <w:sz w:val="28"/>
          <w:szCs w:val="28"/>
          <w:lang w:val="uk-UA"/>
          <w:rPrChange w:id="322" w:author="Користувач" w:date="2018-12-18T11:35:00Z">
            <w:rPr>
              <w:color w:val="000000"/>
              <w:sz w:val="28"/>
              <w:szCs w:val="28"/>
            </w:rPr>
          </w:rPrChange>
        </w:rPr>
        <w:t>враховуючи висновки та пропозиції постійної комісії сільської ради з питань  охорони здоров’я, соціального захисту, освіти, фізичного виховання, молоді, культури, депутатської етики та регламенту</w:t>
      </w:r>
      <w:r w:rsidRPr="00020BAE">
        <w:rPr>
          <w:sz w:val="28"/>
          <w:szCs w:val="28"/>
          <w:lang w:val="uk-UA"/>
        </w:rPr>
        <w:t xml:space="preserve"> сільська рада</w:t>
      </w:r>
    </w:p>
    <w:p w:rsidR="00736F36" w:rsidRPr="00020BAE" w:rsidRDefault="00736F36" w:rsidP="00736F36">
      <w:pPr>
        <w:autoSpaceDE w:val="0"/>
        <w:autoSpaceDN w:val="0"/>
        <w:adjustRightInd w:val="0"/>
        <w:jc w:val="both"/>
        <w:rPr>
          <w:b/>
          <w:bCs/>
          <w:sz w:val="28"/>
          <w:szCs w:val="28"/>
          <w:lang w:val="uk-UA"/>
          <w:rPrChange w:id="323" w:author="Користувач" w:date="2018-12-18T11:35:00Z">
            <w:rPr>
              <w:b/>
              <w:bCs/>
              <w:sz w:val="28"/>
              <w:szCs w:val="28"/>
            </w:rPr>
          </w:rPrChange>
        </w:rPr>
      </w:pPr>
    </w:p>
    <w:p w:rsidR="00736F36" w:rsidRPr="00020BAE" w:rsidRDefault="00736F36" w:rsidP="00736F36">
      <w:pPr>
        <w:autoSpaceDE w:val="0"/>
        <w:autoSpaceDN w:val="0"/>
        <w:adjustRightInd w:val="0"/>
        <w:jc w:val="both"/>
        <w:rPr>
          <w:b/>
          <w:bCs/>
          <w:sz w:val="28"/>
          <w:szCs w:val="28"/>
          <w:lang w:val="uk-UA"/>
        </w:rPr>
      </w:pPr>
      <w:r w:rsidRPr="00020BAE">
        <w:rPr>
          <w:b/>
          <w:bCs/>
          <w:sz w:val="28"/>
          <w:szCs w:val="28"/>
          <w:lang w:val="uk-UA"/>
        </w:rPr>
        <w:t>ВИРІШИЛА:</w:t>
      </w:r>
    </w:p>
    <w:p w:rsidR="00736F36" w:rsidRPr="00020BAE" w:rsidRDefault="00736F36" w:rsidP="00736F36">
      <w:pPr>
        <w:autoSpaceDE w:val="0"/>
        <w:autoSpaceDN w:val="0"/>
        <w:adjustRightInd w:val="0"/>
        <w:jc w:val="both"/>
        <w:rPr>
          <w:b/>
          <w:bCs/>
          <w:sz w:val="28"/>
          <w:szCs w:val="28"/>
          <w:lang w:val="uk-UA"/>
        </w:rPr>
      </w:pPr>
    </w:p>
    <w:p w:rsidR="00736F36" w:rsidRPr="00020BAE" w:rsidRDefault="00736F36" w:rsidP="00736F36">
      <w:pPr>
        <w:autoSpaceDE w:val="0"/>
        <w:autoSpaceDN w:val="0"/>
        <w:adjustRightInd w:val="0"/>
        <w:jc w:val="both"/>
        <w:rPr>
          <w:sz w:val="28"/>
          <w:szCs w:val="28"/>
          <w:lang w:val="uk-UA"/>
        </w:rPr>
      </w:pPr>
      <w:r w:rsidRPr="00020BAE">
        <w:rPr>
          <w:sz w:val="28"/>
          <w:szCs w:val="28"/>
          <w:lang w:val="uk-UA"/>
        </w:rPr>
        <w:t xml:space="preserve">    </w:t>
      </w:r>
      <w:r w:rsidRPr="00020BAE">
        <w:rPr>
          <w:sz w:val="28"/>
          <w:szCs w:val="28"/>
          <w:lang w:val="uk-UA"/>
        </w:rPr>
        <w:tab/>
        <w:t>1. Змінити назву закладу Переяславське навчально-виховне об'єднання «загальноосвітня школа І-ІІ ступенів-дошкільний навчальний заклад» на Переяславське  навчально-виховне об'єднання  «Заклад загальної середньої освіти І-ІІ ступенів - заклад дошкільної освіти».</w:t>
      </w:r>
    </w:p>
    <w:p w:rsidR="00736F36" w:rsidRPr="00020BAE" w:rsidRDefault="00736F36" w:rsidP="00736F36">
      <w:pPr>
        <w:autoSpaceDE w:val="0"/>
        <w:autoSpaceDN w:val="0"/>
        <w:adjustRightInd w:val="0"/>
        <w:jc w:val="both"/>
        <w:rPr>
          <w:sz w:val="28"/>
          <w:szCs w:val="28"/>
          <w:lang w:val="uk-UA"/>
        </w:rPr>
      </w:pPr>
    </w:p>
    <w:p w:rsidR="00736F36" w:rsidRPr="00020BAE" w:rsidRDefault="00736F36" w:rsidP="00736F36">
      <w:pPr>
        <w:autoSpaceDE w:val="0"/>
        <w:autoSpaceDN w:val="0"/>
        <w:adjustRightInd w:val="0"/>
        <w:ind w:firstLine="708"/>
        <w:jc w:val="both"/>
        <w:rPr>
          <w:sz w:val="28"/>
          <w:szCs w:val="28"/>
          <w:lang w:val="uk-UA"/>
        </w:rPr>
      </w:pPr>
      <w:r w:rsidRPr="00020BAE">
        <w:rPr>
          <w:sz w:val="28"/>
          <w:szCs w:val="28"/>
          <w:lang w:val="uk-UA"/>
        </w:rPr>
        <w:t xml:space="preserve"> 2. Затвердити Статут Переяславського  навчально-виховного об'єднання  «Заклад загальної середньої освіти І-ІІ ступенів - заклад дошкільної освіти» в новій редакції (додається).</w:t>
      </w:r>
    </w:p>
    <w:p w:rsidR="00736F36" w:rsidRPr="00020BAE" w:rsidRDefault="00736F36" w:rsidP="00736F36">
      <w:pPr>
        <w:autoSpaceDE w:val="0"/>
        <w:autoSpaceDN w:val="0"/>
        <w:adjustRightInd w:val="0"/>
        <w:ind w:firstLine="708"/>
        <w:jc w:val="both"/>
        <w:rPr>
          <w:sz w:val="28"/>
          <w:szCs w:val="28"/>
          <w:lang w:val="uk-UA"/>
        </w:rPr>
      </w:pPr>
    </w:p>
    <w:p w:rsidR="00736F36" w:rsidRPr="00020BAE" w:rsidRDefault="00736F36" w:rsidP="00736F36">
      <w:pPr>
        <w:autoSpaceDE w:val="0"/>
        <w:autoSpaceDN w:val="0"/>
        <w:adjustRightInd w:val="0"/>
        <w:jc w:val="both"/>
        <w:rPr>
          <w:sz w:val="28"/>
          <w:szCs w:val="28"/>
          <w:lang w:val="uk-UA"/>
        </w:rPr>
      </w:pPr>
      <w:r w:rsidRPr="00020BAE">
        <w:rPr>
          <w:sz w:val="28"/>
          <w:szCs w:val="28"/>
          <w:lang w:val="uk-UA"/>
        </w:rPr>
        <w:t xml:space="preserve">           3. Доручити директору Переяславського  навчально-виховного об'єднання  «Заклад загальної середньої освіти І-ІІ ступенів - заклад дошкільної освіти» </w:t>
      </w:r>
      <w:r w:rsidR="00DE2CDC" w:rsidRPr="00020BAE">
        <w:rPr>
          <w:sz w:val="28"/>
          <w:szCs w:val="28"/>
          <w:lang w:val="uk-UA"/>
        </w:rPr>
        <w:t xml:space="preserve">Корнієнку Р.Ф. </w:t>
      </w:r>
      <w:r w:rsidRPr="00020BAE">
        <w:rPr>
          <w:sz w:val="28"/>
          <w:szCs w:val="28"/>
          <w:lang w:val="uk-UA"/>
        </w:rPr>
        <w:t xml:space="preserve">провести державну реєстрацію </w:t>
      </w:r>
      <w:r w:rsidR="00B91CFB" w:rsidRPr="00020BAE">
        <w:rPr>
          <w:sz w:val="28"/>
          <w:szCs w:val="28"/>
          <w:lang w:val="uk-UA"/>
        </w:rPr>
        <w:t>змін до установчих документів</w:t>
      </w:r>
      <w:r w:rsidRPr="00020BAE">
        <w:rPr>
          <w:sz w:val="28"/>
          <w:szCs w:val="28"/>
          <w:lang w:val="uk-UA"/>
        </w:rPr>
        <w:t xml:space="preserve"> відповідно до вимог чинного законодавства. </w:t>
      </w:r>
    </w:p>
    <w:p w:rsidR="00736F36" w:rsidRPr="00020BAE" w:rsidRDefault="00736F36" w:rsidP="00736F36">
      <w:pPr>
        <w:autoSpaceDE w:val="0"/>
        <w:autoSpaceDN w:val="0"/>
        <w:adjustRightInd w:val="0"/>
        <w:jc w:val="both"/>
        <w:rPr>
          <w:sz w:val="28"/>
          <w:szCs w:val="28"/>
          <w:lang w:val="uk-UA"/>
        </w:rPr>
      </w:pPr>
      <w:r w:rsidRPr="00020BAE">
        <w:rPr>
          <w:sz w:val="28"/>
          <w:szCs w:val="28"/>
          <w:lang w:val="uk-UA"/>
        </w:rPr>
        <w:t xml:space="preserve">        </w:t>
      </w:r>
    </w:p>
    <w:p w:rsidR="00736F36" w:rsidRPr="00020BAE" w:rsidRDefault="00736F36" w:rsidP="00736F36">
      <w:pPr>
        <w:autoSpaceDE w:val="0"/>
        <w:autoSpaceDN w:val="0"/>
        <w:adjustRightInd w:val="0"/>
        <w:ind w:firstLine="708"/>
        <w:jc w:val="both"/>
        <w:rPr>
          <w:sz w:val="28"/>
          <w:szCs w:val="28"/>
          <w:lang w:val="uk-UA"/>
        </w:rPr>
      </w:pPr>
      <w:r w:rsidRPr="00020BAE">
        <w:rPr>
          <w:sz w:val="28"/>
          <w:szCs w:val="28"/>
          <w:lang w:val="uk-UA"/>
        </w:rPr>
        <w:t>4</w:t>
      </w:r>
      <w:r w:rsidR="00AB6437" w:rsidRPr="00AB6437">
        <w:rPr>
          <w:sz w:val="28"/>
          <w:szCs w:val="28"/>
          <w:lang w:val="uk-UA"/>
          <w:rPrChange w:id="324" w:author="Користувач" w:date="2018-12-18T11:35:00Z">
            <w:rPr>
              <w:sz w:val="28"/>
              <w:szCs w:val="28"/>
            </w:rPr>
          </w:rPrChange>
        </w:rPr>
        <w:t>. Контроль за виконанням</w:t>
      </w:r>
      <w:r w:rsidRPr="00020BAE">
        <w:rPr>
          <w:sz w:val="28"/>
          <w:szCs w:val="28"/>
          <w:lang w:val="uk-UA"/>
        </w:rPr>
        <w:t xml:space="preserve"> </w:t>
      </w:r>
      <w:r w:rsidR="00AB6437" w:rsidRPr="00AB6437">
        <w:rPr>
          <w:sz w:val="28"/>
          <w:szCs w:val="28"/>
          <w:lang w:val="uk-UA"/>
          <w:rPrChange w:id="325" w:author="Користувач" w:date="2018-12-18T11:35:00Z">
            <w:rPr>
              <w:sz w:val="28"/>
              <w:szCs w:val="28"/>
            </w:rPr>
          </w:rPrChange>
        </w:rPr>
        <w:t>рішення</w:t>
      </w:r>
      <w:r w:rsidRPr="00020BAE">
        <w:rPr>
          <w:sz w:val="28"/>
          <w:szCs w:val="28"/>
          <w:lang w:val="uk-UA"/>
        </w:rPr>
        <w:t xml:space="preserve"> </w:t>
      </w:r>
      <w:r w:rsidR="00AB6437" w:rsidRPr="00AB6437">
        <w:rPr>
          <w:sz w:val="28"/>
          <w:szCs w:val="28"/>
          <w:lang w:val="uk-UA"/>
          <w:rPrChange w:id="326" w:author="Користувач" w:date="2018-12-18T11:35:00Z">
            <w:rPr>
              <w:sz w:val="28"/>
              <w:szCs w:val="28"/>
            </w:rPr>
          </w:rPrChange>
        </w:rPr>
        <w:t>покласти на постійну</w:t>
      </w:r>
      <w:r w:rsidRPr="00020BAE">
        <w:rPr>
          <w:sz w:val="28"/>
          <w:szCs w:val="28"/>
          <w:lang w:val="uk-UA"/>
        </w:rPr>
        <w:t xml:space="preserve"> </w:t>
      </w:r>
      <w:r w:rsidR="00AB6437" w:rsidRPr="00AB6437">
        <w:rPr>
          <w:sz w:val="28"/>
          <w:szCs w:val="28"/>
          <w:lang w:val="uk-UA"/>
          <w:rPrChange w:id="327" w:author="Користувач" w:date="2018-12-18T11:35:00Z">
            <w:rPr>
              <w:sz w:val="28"/>
              <w:szCs w:val="28"/>
            </w:rPr>
          </w:rPrChange>
        </w:rPr>
        <w:t>комісію</w:t>
      </w:r>
      <w:r w:rsidRPr="00020BAE">
        <w:rPr>
          <w:sz w:val="28"/>
          <w:szCs w:val="28"/>
          <w:lang w:val="uk-UA"/>
        </w:rPr>
        <w:t xml:space="preserve"> </w:t>
      </w:r>
      <w:r w:rsidR="00AB6437" w:rsidRPr="00AB6437">
        <w:rPr>
          <w:rStyle w:val="docdata"/>
          <w:color w:val="000000"/>
          <w:sz w:val="28"/>
          <w:szCs w:val="28"/>
          <w:lang w:val="uk-UA"/>
          <w:rPrChange w:id="328" w:author="Користувач" w:date="2018-12-18T11:35:00Z">
            <w:rPr>
              <w:rStyle w:val="docdata"/>
              <w:color w:val="000000"/>
              <w:sz w:val="28"/>
              <w:szCs w:val="28"/>
            </w:rPr>
          </w:rPrChange>
        </w:rPr>
        <w:t xml:space="preserve">сільської </w:t>
      </w:r>
      <w:r w:rsidR="00AB6437" w:rsidRPr="00AB6437">
        <w:rPr>
          <w:color w:val="000000"/>
          <w:sz w:val="28"/>
          <w:szCs w:val="28"/>
          <w:lang w:val="uk-UA"/>
          <w:rPrChange w:id="329" w:author="Користувач" w:date="2018-12-18T11:35:00Z">
            <w:rPr>
              <w:color w:val="000000"/>
              <w:sz w:val="28"/>
              <w:szCs w:val="28"/>
            </w:rPr>
          </w:rPrChange>
        </w:rPr>
        <w:t>ради з питань  охорони здоров’я, соціального захисту, освіти, фізичного виховання, молоді, культури, депутатської етики та регламенту. </w:t>
      </w:r>
    </w:p>
    <w:p w:rsidR="00736F36" w:rsidRPr="00020BAE" w:rsidRDefault="00736F36" w:rsidP="00736F36">
      <w:pPr>
        <w:widowControl w:val="0"/>
        <w:tabs>
          <w:tab w:val="left" w:pos="1134"/>
        </w:tabs>
        <w:ind w:right="60"/>
        <w:jc w:val="both"/>
        <w:rPr>
          <w:b/>
          <w:bCs/>
          <w:sz w:val="28"/>
          <w:szCs w:val="28"/>
          <w:lang w:val="uk-UA"/>
          <w:rPrChange w:id="330" w:author="Користувач" w:date="2018-12-18T11:35:00Z">
            <w:rPr>
              <w:b/>
              <w:bCs/>
              <w:sz w:val="28"/>
              <w:szCs w:val="28"/>
            </w:rPr>
          </w:rPrChange>
        </w:rPr>
      </w:pPr>
    </w:p>
    <w:p w:rsidR="00736F36" w:rsidRPr="00020BAE" w:rsidRDefault="00736F36" w:rsidP="00736F36">
      <w:pPr>
        <w:rPr>
          <w:b/>
          <w:bCs/>
          <w:sz w:val="28"/>
          <w:szCs w:val="28"/>
          <w:lang w:val="uk-UA"/>
          <w:rPrChange w:id="331" w:author="Користувач" w:date="2018-12-18T11:35:00Z">
            <w:rPr>
              <w:b/>
              <w:bCs/>
              <w:sz w:val="28"/>
              <w:szCs w:val="28"/>
            </w:rPr>
          </w:rPrChange>
        </w:rPr>
      </w:pPr>
    </w:p>
    <w:p w:rsidR="0072551C" w:rsidRPr="00020BAE" w:rsidRDefault="00736F36" w:rsidP="00736F36">
      <w:pPr>
        <w:pStyle w:val="1903"/>
        <w:spacing w:before="0" w:beforeAutospacing="0" w:after="160" w:afterAutospacing="0"/>
        <w:rPr>
          <w:rFonts w:ascii="Times New Roman" w:hAnsi="Times New Roman" w:cs="Times New Roman"/>
          <w:b/>
          <w:bCs/>
          <w:sz w:val="28"/>
          <w:szCs w:val="28"/>
          <w:lang w:val="uk-UA"/>
        </w:rPr>
      </w:pPr>
      <w:r w:rsidRPr="00020BAE">
        <w:rPr>
          <w:rFonts w:ascii="Times New Roman" w:hAnsi="Times New Roman" w:cs="Times New Roman"/>
          <w:b/>
          <w:bCs/>
          <w:sz w:val="28"/>
          <w:szCs w:val="28"/>
          <w:lang w:val="uk-UA"/>
        </w:rPr>
        <w:t>Сільський голова                                                                                      М.О. Лях</w:t>
      </w:r>
    </w:p>
    <w:p w:rsidR="0072551C" w:rsidRPr="00020BAE" w:rsidRDefault="0072551C" w:rsidP="0072551C">
      <w:pPr>
        <w:pStyle w:val="1903"/>
        <w:spacing w:before="0" w:beforeAutospacing="0" w:after="0" w:afterAutospacing="0"/>
        <w:rPr>
          <w:rFonts w:ascii="Times New Roman" w:hAnsi="Times New Roman" w:cs="Times New Roman"/>
          <w:b/>
          <w:bCs/>
          <w:sz w:val="28"/>
          <w:szCs w:val="28"/>
          <w:lang w:val="uk-UA"/>
        </w:rPr>
      </w:pPr>
      <w:r w:rsidRPr="00020BAE">
        <w:rPr>
          <w:rFonts w:ascii="Times New Roman" w:hAnsi="Times New Roman" w:cs="Times New Roman"/>
          <w:b/>
          <w:bCs/>
          <w:sz w:val="28"/>
          <w:szCs w:val="28"/>
          <w:lang w:val="uk-UA"/>
        </w:rPr>
        <w:t>с. Студеники</w:t>
      </w:r>
    </w:p>
    <w:p w:rsidR="0072551C" w:rsidRPr="00020BAE" w:rsidRDefault="0072551C" w:rsidP="0072551C">
      <w:pPr>
        <w:pStyle w:val="1903"/>
        <w:spacing w:before="0" w:beforeAutospacing="0" w:after="0" w:afterAutospacing="0"/>
        <w:rPr>
          <w:rFonts w:ascii="Times New Roman" w:hAnsi="Times New Roman" w:cs="Times New Roman"/>
          <w:b/>
          <w:bCs/>
          <w:sz w:val="28"/>
          <w:szCs w:val="28"/>
          <w:lang w:val="uk-UA"/>
        </w:rPr>
      </w:pPr>
      <w:r w:rsidRPr="00020BAE">
        <w:rPr>
          <w:rFonts w:ascii="Times New Roman" w:hAnsi="Times New Roman" w:cs="Times New Roman"/>
          <w:b/>
          <w:bCs/>
          <w:sz w:val="28"/>
          <w:szCs w:val="28"/>
          <w:lang w:val="uk-UA"/>
        </w:rPr>
        <w:t>№422-ХУІ-УІІ</w:t>
      </w:r>
    </w:p>
    <w:p w:rsidR="0072551C" w:rsidRPr="00020BAE" w:rsidDel="00E95898" w:rsidRDefault="0072551C" w:rsidP="0072551C">
      <w:pPr>
        <w:pStyle w:val="1903"/>
        <w:spacing w:before="0" w:beforeAutospacing="0" w:after="0" w:afterAutospacing="0"/>
        <w:rPr>
          <w:del w:id="332" w:author="Користувач" w:date="2018-12-19T16:15:00Z"/>
          <w:rFonts w:ascii="Times New Roman" w:hAnsi="Times New Roman" w:cs="Times New Roman"/>
          <w:b/>
          <w:bCs/>
          <w:sz w:val="28"/>
          <w:szCs w:val="28"/>
          <w:lang w:val="uk-UA"/>
        </w:rPr>
      </w:pPr>
      <w:r w:rsidRPr="00020BAE">
        <w:rPr>
          <w:rFonts w:ascii="Times New Roman" w:hAnsi="Times New Roman" w:cs="Times New Roman"/>
          <w:b/>
          <w:bCs/>
          <w:sz w:val="28"/>
          <w:szCs w:val="28"/>
          <w:lang w:val="uk-UA"/>
        </w:rPr>
        <w:t>20.11.2018</w:t>
      </w:r>
    </w:p>
    <w:p w:rsidR="0072551C" w:rsidRPr="00020BAE" w:rsidRDefault="0072551C" w:rsidP="0072551C">
      <w:pPr>
        <w:pStyle w:val="1903"/>
        <w:spacing w:before="0" w:beforeAutospacing="0" w:after="0" w:afterAutospacing="0"/>
        <w:rPr>
          <w:rFonts w:ascii="Times New Roman" w:hAnsi="Times New Roman" w:cs="Times New Roman"/>
          <w:b/>
          <w:bCs/>
          <w:sz w:val="28"/>
          <w:szCs w:val="28"/>
          <w:lang w:val="uk-UA"/>
        </w:rPr>
      </w:pPr>
    </w:p>
    <w:p w:rsidR="0072551C" w:rsidRPr="00020BAE" w:rsidRDefault="0072551C" w:rsidP="0072551C">
      <w:pPr>
        <w:pStyle w:val="1903"/>
        <w:spacing w:before="0" w:beforeAutospacing="0" w:after="0" w:afterAutospacing="0"/>
        <w:rPr>
          <w:rFonts w:ascii="Times New Roman" w:hAnsi="Times New Roman" w:cs="Times New Roman"/>
          <w:b/>
          <w:bCs/>
          <w:sz w:val="28"/>
          <w:szCs w:val="28"/>
          <w:lang w:val="uk-UA"/>
        </w:rPr>
      </w:pPr>
    </w:p>
    <w:p w:rsidR="0072551C" w:rsidRPr="00020BAE" w:rsidRDefault="0072551C" w:rsidP="0072551C">
      <w:pPr>
        <w:pStyle w:val="1903"/>
        <w:spacing w:before="0" w:beforeAutospacing="0" w:after="0" w:afterAutospacing="0"/>
        <w:jc w:val="center"/>
        <w:rPr>
          <w:lang w:val="uk-UA"/>
          <w:rPrChange w:id="333" w:author="Користувач" w:date="2018-12-18T11:35:00Z">
            <w:rPr/>
          </w:rPrChange>
        </w:rPr>
      </w:pPr>
      <w:r w:rsidRPr="00883FEE">
        <w:rPr>
          <w:noProof/>
          <w:lang w:val="uk-UA" w:eastAsia="uk-UA"/>
        </w:rPr>
        <w:drawing>
          <wp:inline distT="0" distB="0" distL="0" distR="0">
            <wp:extent cx="381000" cy="5524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81000" cy="552450"/>
                    </a:xfrm>
                    <a:prstGeom prst="rect">
                      <a:avLst/>
                    </a:prstGeom>
                    <a:noFill/>
                    <a:ln>
                      <a:noFill/>
                    </a:ln>
                  </pic:spPr>
                </pic:pic>
              </a:graphicData>
            </a:graphic>
          </wp:inline>
        </w:drawing>
      </w:r>
    </w:p>
    <w:p w:rsidR="0072551C" w:rsidRPr="00020BAE" w:rsidRDefault="0072551C" w:rsidP="00736F36">
      <w:pPr>
        <w:pStyle w:val="a5"/>
        <w:spacing w:before="0" w:beforeAutospacing="0" w:after="0" w:afterAutospacing="0"/>
        <w:jc w:val="center"/>
        <w:rPr>
          <w:b/>
          <w:bCs/>
          <w:color w:val="000000"/>
          <w:sz w:val="28"/>
          <w:szCs w:val="28"/>
          <w:lang w:val="uk-UA"/>
          <w:rPrChange w:id="334" w:author="Користувач" w:date="2018-12-18T11:35:00Z">
            <w:rPr>
              <w:b/>
              <w:bCs/>
              <w:color w:val="000000"/>
              <w:sz w:val="28"/>
              <w:szCs w:val="28"/>
            </w:rPr>
          </w:rPrChange>
        </w:rPr>
      </w:pPr>
      <w:r w:rsidRPr="00020BAE">
        <w:rPr>
          <w:b/>
          <w:bCs/>
          <w:color w:val="000000"/>
          <w:sz w:val="28"/>
          <w:szCs w:val="28"/>
          <w:lang w:val="uk-UA"/>
        </w:rPr>
        <w:t xml:space="preserve">        </w:t>
      </w:r>
      <w:r w:rsidR="00AB6437" w:rsidRPr="00AB6437">
        <w:rPr>
          <w:b/>
          <w:bCs/>
          <w:color w:val="000000"/>
          <w:sz w:val="28"/>
          <w:szCs w:val="28"/>
          <w:lang w:val="uk-UA"/>
          <w:rPrChange w:id="335" w:author="Користувач" w:date="2018-12-18T11:35:00Z">
            <w:rPr>
              <w:b/>
              <w:bCs/>
              <w:color w:val="000000"/>
              <w:sz w:val="28"/>
              <w:szCs w:val="28"/>
            </w:rPr>
          </w:rPrChange>
        </w:rPr>
        <w:t>СТУДЕНИКІВСЬКА  СІЛЬСЬКА  РАДА           </w:t>
      </w:r>
    </w:p>
    <w:p w:rsidR="00736F36" w:rsidRPr="00020BAE" w:rsidRDefault="00AB6437" w:rsidP="00736F36">
      <w:pPr>
        <w:pStyle w:val="a5"/>
        <w:spacing w:before="0" w:beforeAutospacing="0" w:after="0" w:afterAutospacing="0"/>
        <w:jc w:val="center"/>
        <w:rPr>
          <w:sz w:val="28"/>
          <w:szCs w:val="28"/>
          <w:lang w:val="uk-UA"/>
          <w:rPrChange w:id="336" w:author="Користувач" w:date="2018-12-18T11:35:00Z">
            <w:rPr>
              <w:sz w:val="28"/>
              <w:szCs w:val="28"/>
            </w:rPr>
          </w:rPrChange>
        </w:rPr>
      </w:pPr>
      <w:r w:rsidRPr="00AB6437">
        <w:rPr>
          <w:color w:val="000000"/>
          <w:sz w:val="28"/>
          <w:szCs w:val="28"/>
          <w:lang w:val="uk-UA"/>
          <w:rPrChange w:id="337" w:author="Користувач" w:date="2018-12-18T11:35:00Z">
            <w:rPr>
              <w:color w:val="000000"/>
              <w:sz w:val="28"/>
              <w:szCs w:val="28"/>
            </w:rPr>
          </w:rPrChange>
        </w:rPr>
        <w:t> </w:t>
      </w:r>
      <w:r w:rsidRPr="00AB6437">
        <w:rPr>
          <w:b/>
          <w:bCs/>
          <w:color w:val="000000"/>
          <w:sz w:val="28"/>
          <w:szCs w:val="28"/>
          <w:lang w:val="uk-UA"/>
          <w:rPrChange w:id="338" w:author="Користувач" w:date="2018-12-18T11:35:00Z">
            <w:rPr>
              <w:b/>
              <w:bCs/>
              <w:color w:val="000000"/>
              <w:sz w:val="28"/>
              <w:szCs w:val="28"/>
            </w:rPr>
          </w:rPrChange>
        </w:rPr>
        <w:t>ПЕРЕЯСЛАВ-ХМЕЛЬНИЦЬКОГО РАЙОНУ</w:t>
      </w:r>
    </w:p>
    <w:p w:rsidR="00736F36" w:rsidRPr="00020BAE" w:rsidRDefault="00AB6437" w:rsidP="00736F36">
      <w:pPr>
        <w:pStyle w:val="a5"/>
        <w:spacing w:before="0" w:beforeAutospacing="0" w:after="0" w:afterAutospacing="0"/>
        <w:jc w:val="center"/>
        <w:rPr>
          <w:sz w:val="28"/>
          <w:szCs w:val="28"/>
          <w:lang w:val="uk-UA"/>
          <w:rPrChange w:id="339" w:author="Користувач" w:date="2018-12-18T11:35:00Z">
            <w:rPr>
              <w:sz w:val="28"/>
              <w:szCs w:val="28"/>
            </w:rPr>
          </w:rPrChange>
        </w:rPr>
      </w:pPr>
      <w:r w:rsidRPr="00AB6437">
        <w:rPr>
          <w:b/>
          <w:bCs/>
          <w:color w:val="000000"/>
          <w:sz w:val="28"/>
          <w:szCs w:val="28"/>
          <w:lang w:val="uk-UA"/>
          <w:rPrChange w:id="340" w:author="Користувач" w:date="2018-12-18T11:35:00Z">
            <w:rPr>
              <w:b/>
              <w:bCs/>
              <w:color w:val="000000"/>
              <w:sz w:val="28"/>
              <w:szCs w:val="28"/>
            </w:rPr>
          </w:rPrChange>
        </w:rPr>
        <w:t>КИЇВСЬКА ОБЛАСТЬ</w:t>
      </w:r>
    </w:p>
    <w:p w:rsidR="00736F36" w:rsidRPr="00020BAE" w:rsidRDefault="00AB6437" w:rsidP="00736F36">
      <w:pPr>
        <w:pStyle w:val="a5"/>
        <w:spacing w:before="0" w:beforeAutospacing="0" w:after="0" w:afterAutospacing="0"/>
        <w:jc w:val="center"/>
        <w:rPr>
          <w:sz w:val="28"/>
          <w:szCs w:val="28"/>
          <w:lang w:val="uk-UA"/>
          <w:rPrChange w:id="341" w:author="Користувач" w:date="2018-12-18T11:35:00Z">
            <w:rPr>
              <w:sz w:val="28"/>
              <w:szCs w:val="28"/>
            </w:rPr>
          </w:rPrChange>
        </w:rPr>
      </w:pPr>
      <w:r w:rsidRPr="00AB6437">
        <w:rPr>
          <w:sz w:val="28"/>
          <w:szCs w:val="28"/>
          <w:lang w:val="uk-UA"/>
          <w:rPrChange w:id="342" w:author="Користувач" w:date="2018-12-18T11:35:00Z">
            <w:rPr>
              <w:sz w:val="28"/>
              <w:szCs w:val="28"/>
            </w:rPr>
          </w:rPrChange>
        </w:rPr>
        <w:t> </w:t>
      </w:r>
    </w:p>
    <w:p w:rsidR="00736F36" w:rsidRPr="00020BAE" w:rsidDel="00E95898" w:rsidRDefault="00AB6437" w:rsidP="00736F36">
      <w:pPr>
        <w:pStyle w:val="a5"/>
        <w:spacing w:before="0" w:beforeAutospacing="0" w:after="160" w:afterAutospacing="0"/>
        <w:jc w:val="center"/>
        <w:rPr>
          <w:del w:id="343" w:author="Користувач" w:date="2018-12-19T16:14:00Z"/>
          <w:sz w:val="28"/>
          <w:szCs w:val="28"/>
          <w:lang w:val="uk-UA"/>
          <w:rPrChange w:id="344" w:author="Користувач" w:date="2018-12-18T11:35:00Z">
            <w:rPr>
              <w:del w:id="345" w:author="Користувач" w:date="2018-12-19T16:14:00Z"/>
              <w:sz w:val="28"/>
              <w:szCs w:val="28"/>
            </w:rPr>
          </w:rPrChange>
        </w:rPr>
      </w:pPr>
      <w:r w:rsidRPr="00AB6437">
        <w:rPr>
          <w:b/>
          <w:bCs/>
          <w:color w:val="000000"/>
          <w:sz w:val="28"/>
          <w:szCs w:val="28"/>
          <w:lang w:val="uk-UA"/>
          <w:rPrChange w:id="346" w:author="Користувач" w:date="2018-12-18T11:35:00Z">
            <w:rPr>
              <w:b/>
              <w:bCs/>
              <w:color w:val="000000"/>
              <w:sz w:val="28"/>
              <w:szCs w:val="28"/>
            </w:rPr>
          </w:rPrChange>
        </w:rPr>
        <w:t>РІШЕНН</w:t>
      </w:r>
      <w:ins w:id="347" w:author="Користувач" w:date="2018-12-19T16:14:00Z">
        <w:r w:rsidR="00E95898">
          <w:rPr>
            <w:b/>
            <w:bCs/>
            <w:color w:val="000000"/>
            <w:sz w:val="28"/>
            <w:szCs w:val="28"/>
            <w:lang w:val="uk-UA"/>
          </w:rPr>
          <w:t>Я</w:t>
        </w:r>
      </w:ins>
      <w:del w:id="348" w:author="Користувач" w:date="2018-12-19T16:14:00Z">
        <w:r w:rsidRPr="00AB6437">
          <w:rPr>
            <w:b/>
            <w:bCs/>
            <w:color w:val="000000"/>
            <w:sz w:val="28"/>
            <w:szCs w:val="28"/>
            <w:lang w:val="uk-UA"/>
            <w:rPrChange w:id="349" w:author="Користувач" w:date="2018-12-18T11:35:00Z">
              <w:rPr>
                <w:b/>
                <w:bCs/>
                <w:color w:val="000000"/>
                <w:sz w:val="28"/>
                <w:szCs w:val="28"/>
              </w:rPr>
            </w:rPrChange>
          </w:rPr>
          <w:delText>Я</w:delText>
        </w:r>
      </w:del>
    </w:p>
    <w:p w:rsidR="00000000" w:rsidRDefault="00BC46EE">
      <w:pPr>
        <w:pStyle w:val="a5"/>
        <w:spacing w:before="0" w:beforeAutospacing="0" w:after="160" w:afterAutospacing="0"/>
        <w:jc w:val="center"/>
        <w:rPr>
          <w:lang w:val="uk-UA"/>
        </w:rPr>
        <w:pPrChange w:id="350" w:author="Користувач" w:date="2018-12-19T16:14:00Z">
          <w:pPr/>
        </w:pPrChange>
      </w:pPr>
    </w:p>
    <w:p w:rsidR="00736F36" w:rsidRPr="00020BAE" w:rsidRDefault="00736F36" w:rsidP="00736F36">
      <w:pPr>
        <w:rPr>
          <w:sz w:val="20"/>
          <w:szCs w:val="20"/>
          <w:lang w:val="uk-UA" w:eastAsia="uk-UA"/>
          <w:rPrChange w:id="351" w:author="Користувач" w:date="2018-12-18T11:35:00Z">
            <w:rPr>
              <w:sz w:val="20"/>
              <w:szCs w:val="20"/>
              <w:lang w:eastAsia="uk-UA"/>
            </w:rPr>
          </w:rPrChange>
        </w:rPr>
      </w:pPr>
    </w:p>
    <w:p w:rsidR="00736F36" w:rsidRPr="00020BAE" w:rsidRDefault="00736F36" w:rsidP="00736F36">
      <w:pPr>
        <w:autoSpaceDE w:val="0"/>
        <w:autoSpaceDN w:val="0"/>
        <w:adjustRightInd w:val="0"/>
        <w:rPr>
          <w:b/>
          <w:sz w:val="28"/>
          <w:szCs w:val="28"/>
          <w:lang w:val="uk-UA" w:eastAsia="uk-UA"/>
        </w:rPr>
      </w:pPr>
      <w:r w:rsidRPr="00020BAE">
        <w:rPr>
          <w:b/>
          <w:sz w:val="28"/>
          <w:szCs w:val="28"/>
          <w:lang w:val="uk-UA" w:eastAsia="uk-UA"/>
        </w:rPr>
        <w:t>Про зміну назви та затвердження Статуту</w:t>
      </w:r>
    </w:p>
    <w:p w:rsidR="00736F36" w:rsidRPr="00020BAE" w:rsidRDefault="00AB6437" w:rsidP="00736F36">
      <w:pPr>
        <w:autoSpaceDE w:val="0"/>
        <w:autoSpaceDN w:val="0"/>
        <w:adjustRightInd w:val="0"/>
        <w:rPr>
          <w:b/>
          <w:sz w:val="28"/>
          <w:szCs w:val="28"/>
          <w:lang w:val="uk-UA"/>
        </w:rPr>
      </w:pPr>
      <w:proofErr w:type="spellStart"/>
      <w:r w:rsidRPr="00AB6437">
        <w:rPr>
          <w:b/>
          <w:sz w:val="28"/>
          <w:szCs w:val="28"/>
          <w:lang w:val="uk-UA"/>
          <w:rPrChange w:id="352" w:author="Користувач" w:date="2018-12-18T11:35:00Z">
            <w:rPr>
              <w:b/>
              <w:sz w:val="28"/>
              <w:szCs w:val="28"/>
            </w:rPr>
          </w:rPrChange>
        </w:rPr>
        <w:lastRenderedPageBreak/>
        <w:t>Соснівського</w:t>
      </w:r>
      <w:proofErr w:type="spellEnd"/>
      <w:r w:rsidR="00736F36" w:rsidRPr="00020BAE">
        <w:rPr>
          <w:b/>
          <w:sz w:val="28"/>
          <w:szCs w:val="28"/>
          <w:lang w:val="uk-UA"/>
        </w:rPr>
        <w:t xml:space="preserve">  навчально-виховного об'єднання </w:t>
      </w:r>
    </w:p>
    <w:p w:rsidR="00736F36" w:rsidRPr="00020BAE" w:rsidRDefault="00736F36" w:rsidP="00736F36">
      <w:pPr>
        <w:autoSpaceDE w:val="0"/>
        <w:autoSpaceDN w:val="0"/>
        <w:adjustRightInd w:val="0"/>
        <w:rPr>
          <w:b/>
          <w:sz w:val="28"/>
          <w:szCs w:val="28"/>
          <w:lang w:val="uk-UA"/>
        </w:rPr>
      </w:pPr>
      <w:r w:rsidRPr="00020BAE">
        <w:rPr>
          <w:b/>
          <w:sz w:val="28"/>
          <w:szCs w:val="28"/>
          <w:lang w:val="uk-UA"/>
        </w:rPr>
        <w:t>«Заклад загальної середньої освіти І-ІІІ ступенів-</w:t>
      </w:r>
    </w:p>
    <w:p w:rsidR="00736F36" w:rsidRPr="00020BAE" w:rsidRDefault="00736F36" w:rsidP="00736F36">
      <w:pPr>
        <w:autoSpaceDE w:val="0"/>
        <w:autoSpaceDN w:val="0"/>
        <w:adjustRightInd w:val="0"/>
        <w:rPr>
          <w:b/>
          <w:sz w:val="28"/>
          <w:szCs w:val="28"/>
          <w:lang w:val="uk-UA" w:eastAsia="uk-UA"/>
        </w:rPr>
      </w:pPr>
      <w:r w:rsidRPr="00020BAE">
        <w:rPr>
          <w:b/>
          <w:sz w:val="28"/>
          <w:szCs w:val="28"/>
          <w:lang w:val="uk-UA"/>
        </w:rPr>
        <w:t xml:space="preserve">заклад дошкільної освіти» </w:t>
      </w:r>
      <w:r w:rsidRPr="00020BAE">
        <w:rPr>
          <w:b/>
          <w:sz w:val="28"/>
          <w:szCs w:val="28"/>
          <w:lang w:val="uk-UA" w:eastAsia="uk-UA"/>
        </w:rPr>
        <w:t>у новій редакції</w:t>
      </w:r>
    </w:p>
    <w:p w:rsidR="00736F36" w:rsidRPr="00020BAE" w:rsidRDefault="00736F36" w:rsidP="00736F36">
      <w:pPr>
        <w:shd w:val="clear" w:color="auto" w:fill="FFFFFF"/>
        <w:ind w:firstLine="708"/>
        <w:jc w:val="both"/>
        <w:rPr>
          <w:lang w:val="uk-UA"/>
          <w:rPrChange w:id="353" w:author="Користувач" w:date="2018-12-18T11:35:00Z">
            <w:rPr/>
          </w:rPrChange>
        </w:rPr>
      </w:pPr>
    </w:p>
    <w:p w:rsidR="00736F36" w:rsidRPr="00020BAE" w:rsidRDefault="00736F36" w:rsidP="00736F36">
      <w:pPr>
        <w:shd w:val="clear" w:color="auto" w:fill="FFFFFF"/>
        <w:ind w:firstLine="708"/>
        <w:jc w:val="both"/>
        <w:rPr>
          <w:sz w:val="28"/>
          <w:szCs w:val="28"/>
          <w:lang w:val="uk-UA"/>
        </w:rPr>
      </w:pPr>
      <w:r w:rsidRPr="00020BAE">
        <w:rPr>
          <w:sz w:val="28"/>
          <w:szCs w:val="28"/>
          <w:lang w:val="uk-UA"/>
        </w:rPr>
        <w:t>Керуючись пунктом 20 частини 1 статті 43 Закону України «Про місцеве самоврядування в Україні», Законом України «Про освіту», Законом України «Про загальну середню освіту»,</w:t>
      </w:r>
      <w:r w:rsidR="00AB6437" w:rsidRPr="00AB6437">
        <w:rPr>
          <w:color w:val="000000"/>
          <w:lang w:val="uk-UA"/>
          <w:rPrChange w:id="354" w:author="Користувач" w:date="2018-12-18T11:35:00Z">
            <w:rPr>
              <w:color w:val="000000"/>
            </w:rPr>
          </w:rPrChange>
        </w:rPr>
        <w:t xml:space="preserve"> </w:t>
      </w:r>
      <w:r w:rsidR="00AB6437" w:rsidRPr="00AB6437">
        <w:rPr>
          <w:color w:val="000000"/>
          <w:sz w:val="28"/>
          <w:szCs w:val="28"/>
          <w:lang w:val="uk-UA"/>
          <w:rPrChange w:id="355" w:author="Користувач" w:date="2018-12-18T11:35:00Z">
            <w:rPr>
              <w:color w:val="000000"/>
              <w:sz w:val="28"/>
              <w:szCs w:val="28"/>
            </w:rPr>
          </w:rPrChange>
        </w:rPr>
        <w:t>враховуючи висновки та пропозиції постійної комісії сільської ради з питань  охорони здоров’я, соціального захисту, освіти, фізичного виховання, молоді, культури, депутатської етики та регламенту</w:t>
      </w:r>
      <w:r w:rsidRPr="00020BAE">
        <w:rPr>
          <w:sz w:val="28"/>
          <w:szCs w:val="28"/>
          <w:lang w:val="uk-UA"/>
        </w:rPr>
        <w:t xml:space="preserve"> сільська рада</w:t>
      </w:r>
    </w:p>
    <w:p w:rsidR="00736F36" w:rsidRPr="00020BAE" w:rsidRDefault="00736F36" w:rsidP="00736F36">
      <w:pPr>
        <w:autoSpaceDE w:val="0"/>
        <w:autoSpaceDN w:val="0"/>
        <w:adjustRightInd w:val="0"/>
        <w:jc w:val="both"/>
        <w:rPr>
          <w:b/>
          <w:bCs/>
          <w:sz w:val="28"/>
          <w:szCs w:val="28"/>
          <w:lang w:val="uk-UA"/>
          <w:rPrChange w:id="356" w:author="Користувач" w:date="2018-12-18T11:35:00Z">
            <w:rPr>
              <w:b/>
              <w:bCs/>
              <w:sz w:val="28"/>
              <w:szCs w:val="28"/>
            </w:rPr>
          </w:rPrChange>
        </w:rPr>
      </w:pPr>
    </w:p>
    <w:p w:rsidR="00736F36" w:rsidRPr="00020BAE" w:rsidRDefault="00736F36" w:rsidP="00736F36">
      <w:pPr>
        <w:autoSpaceDE w:val="0"/>
        <w:autoSpaceDN w:val="0"/>
        <w:adjustRightInd w:val="0"/>
        <w:jc w:val="both"/>
        <w:rPr>
          <w:b/>
          <w:bCs/>
          <w:sz w:val="28"/>
          <w:szCs w:val="28"/>
          <w:lang w:val="uk-UA"/>
        </w:rPr>
      </w:pPr>
      <w:r w:rsidRPr="00020BAE">
        <w:rPr>
          <w:b/>
          <w:bCs/>
          <w:sz w:val="28"/>
          <w:szCs w:val="28"/>
          <w:lang w:val="uk-UA"/>
        </w:rPr>
        <w:t>ВИРІШИЛА:</w:t>
      </w:r>
    </w:p>
    <w:p w:rsidR="00736F36" w:rsidRPr="00020BAE" w:rsidRDefault="00736F36" w:rsidP="00736F36">
      <w:pPr>
        <w:autoSpaceDE w:val="0"/>
        <w:autoSpaceDN w:val="0"/>
        <w:adjustRightInd w:val="0"/>
        <w:jc w:val="both"/>
        <w:rPr>
          <w:b/>
          <w:bCs/>
          <w:sz w:val="28"/>
          <w:szCs w:val="28"/>
          <w:lang w:val="uk-UA"/>
        </w:rPr>
      </w:pPr>
    </w:p>
    <w:p w:rsidR="00736F36" w:rsidRPr="00020BAE" w:rsidRDefault="00736F36" w:rsidP="00736F36">
      <w:pPr>
        <w:autoSpaceDE w:val="0"/>
        <w:autoSpaceDN w:val="0"/>
        <w:adjustRightInd w:val="0"/>
        <w:jc w:val="both"/>
        <w:rPr>
          <w:sz w:val="28"/>
          <w:szCs w:val="28"/>
          <w:lang w:val="uk-UA"/>
        </w:rPr>
      </w:pPr>
      <w:r w:rsidRPr="00020BAE">
        <w:rPr>
          <w:sz w:val="28"/>
          <w:szCs w:val="28"/>
          <w:lang w:val="uk-UA"/>
        </w:rPr>
        <w:t xml:space="preserve">    </w:t>
      </w:r>
      <w:r w:rsidRPr="00020BAE">
        <w:rPr>
          <w:sz w:val="28"/>
          <w:szCs w:val="28"/>
          <w:lang w:val="uk-UA"/>
        </w:rPr>
        <w:tab/>
        <w:t xml:space="preserve">1. Змінити назву закладу </w:t>
      </w:r>
      <w:proofErr w:type="spellStart"/>
      <w:r w:rsidRPr="00020BAE">
        <w:rPr>
          <w:sz w:val="28"/>
          <w:szCs w:val="28"/>
          <w:lang w:val="uk-UA"/>
        </w:rPr>
        <w:t>Соснівське</w:t>
      </w:r>
      <w:proofErr w:type="spellEnd"/>
      <w:r w:rsidRPr="00020BAE">
        <w:rPr>
          <w:sz w:val="28"/>
          <w:szCs w:val="28"/>
          <w:lang w:val="uk-UA"/>
        </w:rPr>
        <w:t xml:space="preserve"> навчально-виховне об'єднання «загальноосвітня школа І-ІІ ступенів-дошкільний навчальний заклад» на </w:t>
      </w:r>
      <w:proofErr w:type="spellStart"/>
      <w:r w:rsidRPr="00020BAE">
        <w:rPr>
          <w:sz w:val="28"/>
          <w:szCs w:val="28"/>
          <w:lang w:val="uk-UA"/>
        </w:rPr>
        <w:t>Соснівське</w:t>
      </w:r>
      <w:proofErr w:type="spellEnd"/>
      <w:r w:rsidRPr="00020BAE">
        <w:rPr>
          <w:sz w:val="28"/>
          <w:szCs w:val="28"/>
          <w:lang w:val="uk-UA"/>
        </w:rPr>
        <w:t xml:space="preserve">  навчально-виховне об'єднання  «Заклад загальної середньої освіти І-ІІІ ступенів - заклад дошкільної освіти».</w:t>
      </w:r>
    </w:p>
    <w:p w:rsidR="00736F36" w:rsidRPr="00020BAE" w:rsidRDefault="00736F36" w:rsidP="00736F36">
      <w:pPr>
        <w:autoSpaceDE w:val="0"/>
        <w:autoSpaceDN w:val="0"/>
        <w:adjustRightInd w:val="0"/>
        <w:jc w:val="both"/>
        <w:rPr>
          <w:sz w:val="28"/>
          <w:szCs w:val="28"/>
          <w:lang w:val="uk-UA"/>
        </w:rPr>
      </w:pPr>
    </w:p>
    <w:p w:rsidR="00736F36" w:rsidRPr="00020BAE" w:rsidRDefault="00736F36" w:rsidP="00736F36">
      <w:pPr>
        <w:autoSpaceDE w:val="0"/>
        <w:autoSpaceDN w:val="0"/>
        <w:adjustRightInd w:val="0"/>
        <w:ind w:firstLine="708"/>
        <w:jc w:val="both"/>
        <w:rPr>
          <w:sz w:val="28"/>
          <w:szCs w:val="28"/>
          <w:lang w:val="uk-UA"/>
        </w:rPr>
      </w:pPr>
      <w:r w:rsidRPr="00020BAE">
        <w:rPr>
          <w:sz w:val="28"/>
          <w:szCs w:val="28"/>
          <w:lang w:val="uk-UA"/>
        </w:rPr>
        <w:t xml:space="preserve"> 2. Затвердити Статут </w:t>
      </w:r>
      <w:proofErr w:type="spellStart"/>
      <w:r w:rsidRPr="00020BAE">
        <w:rPr>
          <w:sz w:val="28"/>
          <w:szCs w:val="28"/>
          <w:lang w:val="uk-UA"/>
        </w:rPr>
        <w:t>Соснівського</w:t>
      </w:r>
      <w:proofErr w:type="spellEnd"/>
      <w:r w:rsidRPr="00020BAE">
        <w:rPr>
          <w:sz w:val="28"/>
          <w:szCs w:val="28"/>
          <w:lang w:val="uk-UA"/>
        </w:rPr>
        <w:t xml:space="preserve">  навчально-виховного об'єднання  «Заклад загальної середньої освіти І-ІІІ ступенів - заклад дошкільної освіти» в новій редакції (додається).</w:t>
      </w:r>
    </w:p>
    <w:p w:rsidR="00736F36" w:rsidRPr="00020BAE" w:rsidRDefault="00736F36" w:rsidP="00736F36">
      <w:pPr>
        <w:autoSpaceDE w:val="0"/>
        <w:autoSpaceDN w:val="0"/>
        <w:adjustRightInd w:val="0"/>
        <w:ind w:firstLine="708"/>
        <w:jc w:val="both"/>
        <w:rPr>
          <w:sz w:val="28"/>
          <w:szCs w:val="28"/>
          <w:lang w:val="uk-UA"/>
        </w:rPr>
      </w:pPr>
    </w:p>
    <w:p w:rsidR="00736F36" w:rsidRPr="00020BAE" w:rsidRDefault="00736F36" w:rsidP="00736F36">
      <w:pPr>
        <w:autoSpaceDE w:val="0"/>
        <w:autoSpaceDN w:val="0"/>
        <w:adjustRightInd w:val="0"/>
        <w:jc w:val="both"/>
        <w:rPr>
          <w:sz w:val="28"/>
          <w:szCs w:val="28"/>
          <w:lang w:val="uk-UA"/>
        </w:rPr>
      </w:pPr>
      <w:r w:rsidRPr="00020BAE">
        <w:rPr>
          <w:sz w:val="28"/>
          <w:szCs w:val="28"/>
          <w:lang w:val="uk-UA"/>
        </w:rPr>
        <w:t xml:space="preserve">           3. Доручити директору </w:t>
      </w:r>
      <w:proofErr w:type="spellStart"/>
      <w:r w:rsidRPr="00020BAE">
        <w:rPr>
          <w:sz w:val="28"/>
          <w:szCs w:val="28"/>
          <w:lang w:val="uk-UA"/>
        </w:rPr>
        <w:t>Соснівського</w:t>
      </w:r>
      <w:proofErr w:type="spellEnd"/>
      <w:r w:rsidRPr="00020BAE">
        <w:rPr>
          <w:sz w:val="28"/>
          <w:szCs w:val="28"/>
          <w:lang w:val="uk-UA"/>
        </w:rPr>
        <w:t xml:space="preserve"> навчально-виховного об'єднання  «Заклад загальної середньої освіти І-ІІІ ступенів - заклад дошкільної освіти» </w:t>
      </w:r>
      <w:proofErr w:type="spellStart"/>
      <w:r w:rsidR="00DE2CDC" w:rsidRPr="00020BAE">
        <w:rPr>
          <w:sz w:val="28"/>
          <w:szCs w:val="28"/>
          <w:lang w:val="uk-UA"/>
        </w:rPr>
        <w:t>Красуцькому</w:t>
      </w:r>
      <w:proofErr w:type="spellEnd"/>
      <w:r w:rsidR="00DE2CDC" w:rsidRPr="00020BAE">
        <w:rPr>
          <w:sz w:val="28"/>
          <w:szCs w:val="28"/>
          <w:lang w:val="uk-UA"/>
        </w:rPr>
        <w:t xml:space="preserve"> А.В.</w:t>
      </w:r>
      <w:r w:rsidR="00B91CFB" w:rsidRPr="00020BAE">
        <w:rPr>
          <w:sz w:val="28"/>
          <w:szCs w:val="28"/>
          <w:lang w:val="uk-UA"/>
        </w:rPr>
        <w:t xml:space="preserve"> </w:t>
      </w:r>
      <w:r w:rsidRPr="00020BAE">
        <w:rPr>
          <w:sz w:val="28"/>
          <w:szCs w:val="28"/>
          <w:lang w:val="uk-UA"/>
        </w:rPr>
        <w:t xml:space="preserve">провести державну реєстрацію </w:t>
      </w:r>
      <w:r w:rsidR="00B91CFB" w:rsidRPr="00020BAE">
        <w:rPr>
          <w:sz w:val="28"/>
          <w:szCs w:val="28"/>
          <w:lang w:val="uk-UA"/>
        </w:rPr>
        <w:t>змін до установчих документів</w:t>
      </w:r>
      <w:r w:rsidRPr="00020BAE">
        <w:rPr>
          <w:sz w:val="28"/>
          <w:szCs w:val="28"/>
          <w:lang w:val="uk-UA"/>
        </w:rPr>
        <w:t xml:space="preserve"> відповідно до вимог чинного законодавства. </w:t>
      </w:r>
    </w:p>
    <w:p w:rsidR="00736F36" w:rsidRPr="00020BAE" w:rsidRDefault="00736F36" w:rsidP="00736F36">
      <w:pPr>
        <w:autoSpaceDE w:val="0"/>
        <w:autoSpaceDN w:val="0"/>
        <w:adjustRightInd w:val="0"/>
        <w:jc w:val="both"/>
        <w:rPr>
          <w:sz w:val="28"/>
          <w:szCs w:val="28"/>
          <w:lang w:val="uk-UA"/>
        </w:rPr>
      </w:pPr>
      <w:r w:rsidRPr="00020BAE">
        <w:rPr>
          <w:sz w:val="28"/>
          <w:szCs w:val="28"/>
          <w:lang w:val="uk-UA"/>
        </w:rPr>
        <w:t xml:space="preserve">        </w:t>
      </w:r>
    </w:p>
    <w:p w:rsidR="00736F36" w:rsidRPr="00020BAE" w:rsidRDefault="00736F36" w:rsidP="00736F36">
      <w:pPr>
        <w:autoSpaceDE w:val="0"/>
        <w:autoSpaceDN w:val="0"/>
        <w:adjustRightInd w:val="0"/>
        <w:ind w:firstLine="708"/>
        <w:jc w:val="both"/>
        <w:rPr>
          <w:sz w:val="28"/>
          <w:szCs w:val="28"/>
          <w:lang w:val="uk-UA"/>
        </w:rPr>
      </w:pPr>
      <w:r w:rsidRPr="00020BAE">
        <w:rPr>
          <w:sz w:val="28"/>
          <w:szCs w:val="28"/>
          <w:lang w:val="uk-UA"/>
        </w:rPr>
        <w:t>4</w:t>
      </w:r>
      <w:r w:rsidR="00AB6437" w:rsidRPr="00AB6437">
        <w:rPr>
          <w:sz w:val="28"/>
          <w:szCs w:val="28"/>
          <w:lang w:val="uk-UA"/>
          <w:rPrChange w:id="357" w:author="Користувач" w:date="2018-12-18T11:35:00Z">
            <w:rPr>
              <w:sz w:val="28"/>
              <w:szCs w:val="28"/>
            </w:rPr>
          </w:rPrChange>
        </w:rPr>
        <w:t>. Контроль за виконанням</w:t>
      </w:r>
      <w:r w:rsidRPr="00020BAE">
        <w:rPr>
          <w:sz w:val="28"/>
          <w:szCs w:val="28"/>
          <w:lang w:val="uk-UA"/>
        </w:rPr>
        <w:t xml:space="preserve"> </w:t>
      </w:r>
      <w:r w:rsidR="00AB6437" w:rsidRPr="00AB6437">
        <w:rPr>
          <w:sz w:val="28"/>
          <w:szCs w:val="28"/>
          <w:lang w:val="uk-UA"/>
          <w:rPrChange w:id="358" w:author="Користувач" w:date="2018-12-18T11:35:00Z">
            <w:rPr>
              <w:sz w:val="28"/>
              <w:szCs w:val="28"/>
            </w:rPr>
          </w:rPrChange>
        </w:rPr>
        <w:t>рішення</w:t>
      </w:r>
      <w:r w:rsidRPr="00020BAE">
        <w:rPr>
          <w:sz w:val="28"/>
          <w:szCs w:val="28"/>
          <w:lang w:val="uk-UA"/>
        </w:rPr>
        <w:t xml:space="preserve"> </w:t>
      </w:r>
      <w:r w:rsidR="00AB6437" w:rsidRPr="00AB6437">
        <w:rPr>
          <w:sz w:val="28"/>
          <w:szCs w:val="28"/>
          <w:lang w:val="uk-UA"/>
          <w:rPrChange w:id="359" w:author="Користувач" w:date="2018-12-18T11:35:00Z">
            <w:rPr>
              <w:sz w:val="28"/>
              <w:szCs w:val="28"/>
            </w:rPr>
          </w:rPrChange>
        </w:rPr>
        <w:t>покласти на постійну</w:t>
      </w:r>
      <w:r w:rsidRPr="00020BAE">
        <w:rPr>
          <w:sz w:val="28"/>
          <w:szCs w:val="28"/>
          <w:lang w:val="uk-UA"/>
        </w:rPr>
        <w:t xml:space="preserve"> </w:t>
      </w:r>
      <w:r w:rsidR="00AB6437" w:rsidRPr="00AB6437">
        <w:rPr>
          <w:sz w:val="28"/>
          <w:szCs w:val="28"/>
          <w:lang w:val="uk-UA"/>
          <w:rPrChange w:id="360" w:author="Користувач" w:date="2018-12-18T11:35:00Z">
            <w:rPr>
              <w:sz w:val="28"/>
              <w:szCs w:val="28"/>
            </w:rPr>
          </w:rPrChange>
        </w:rPr>
        <w:t>комісію</w:t>
      </w:r>
      <w:r w:rsidRPr="00020BAE">
        <w:rPr>
          <w:sz w:val="28"/>
          <w:szCs w:val="28"/>
          <w:lang w:val="uk-UA"/>
        </w:rPr>
        <w:t xml:space="preserve"> </w:t>
      </w:r>
      <w:r w:rsidR="00AB6437" w:rsidRPr="00AB6437">
        <w:rPr>
          <w:rStyle w:val="docdata"/>
          <w:color w:val="000000"/>
          <w:sz w:val="28"/>
          <w:szCs w:val="28"/>
          <w:lang w:val="uk-UA"/>
          <w:rPrChange w:id="361" w:author="Користувач" w:date="2018-12-18T11:35:00Z">
            <w:rPr>
              <w:rStyle w:val="docdata"/>
              <w:color w:val="000000"/>
              <w:sz w:val="28"/>
              <w:szCs w:val="28"/>
            </w:rPr>
          </w:rPrChange>
        </w:rPr>
        <w:t xml:space="preserve">сільської </w:t>
      </w:r>
      <w:r w:rsidR="00AB6437" w:rsidRPr="00AB6437">
        <w:rPr>
          <w:color w:val="000000"/>
          <w:sz w:val="28"/>
          <w:szCs w:val="28"/>
          <w:lang w:val="uk-UA"/>
          <w:rPrChange w:id="362" w:author="Користувач" w:date="2018-12-18T11:35:00Z">
            <w:rPr>
              <w:color w:val="000000"/>
              <w:sz w:val="28"/>
              <w:szCs w:val="28"/>
            </w:rPr>
          </w:rPrChange>
        </w:rPr>
        <w:t>ради з питань  охорони здоров’я, соціального захисту, освіти, фізичного виховання, молоді, культури, депутатської етики та регламенту. </w:t>
      </w:r>
    </w:p>
    <w:p w:rsidR="00736F36" w:rsidRPr="00020BAE" w:rsidRDefault="00736F36" w:rsidP="00736F36">
      <w:pPr>
        <w:rPr>
          <w:b/>
          <w:bCs/>
          <w:sz w:val="28"/>
          <w:szCs w:val="28"/>
          <w:lang w:val="uk-UA"/>
          <w:rPrChange w:id="363" w:author="Користувач" w:date="2018-12-18T11:35:00Z">
            <w:rPr>
              <w:b/>
              <w:bCs/>
              <w:sz w:val="28"/>
              <w:szCs w:val="28"/>
            </w:rPr>
          </w:rPrChange>
        </w:rPr>
      </w:pPr>
    </w:p>
    <w:p w:rsidR="0072551C" w:rsidRPr="00020BAE" w:rsidRDefault="00736F36" w:rsidP="00736F36">
      <w:pPr>
        <w:pStyle w:val="5125"/>
        <w:spacing w:before="0" w:beforeAutospacing="0" w:after="160" w:afterAutospacing="0"/>
        <w:jc w:val="center"/>
        <w:rPr>
          <w:rFonts w:ascii="Times New Roman" w:hAnsi="Times New Roman" w:cs="Times New Roman"/>
          <w:b/>
          <w:bCs/>
          <w:sz w:val="28"/>
          <w:szCs w:val="28"/>
          <w:lang w:val="uk-UA"/>
        </w:rPr>
      </w:pPr>
      <w:r w:rsidRPr="00020BAE">
        <w:rPr>
          <w:rFonts w:ascii="Times New Roman" w:hAnsi="Times New Roman" w:cs="Times New Roman"/>
          <w:b/>
          <w:bCs/>
          <w:sz w:val="28"/>
          <w:szCs w:val="28"/>
          <w:lang w:val="uk-UA"/>
        </w:rPr>
        <w:t>Сільський голова</w:t>
      </w:r>
      <w:r w:rsidR="0072551C" w:rsidRPr="00020BAE">
        <w:rPr>
          <w:rFonts w:ascii="Times New Roman" w:hAnsi="Times New Roman" w:cs="Times New Roman"/>
          <w:b/>
          <w:bCs/>
          <w:sz w:val="28"/>
          <w:szCs w:val="28"/>
          <w:lang w:val="uk-UA"/>
        </w:rPr>
        <w:t>:</w:t>
      </w:r>
      <w:r w:rsidRPr="00020BAE">
        <w:rPr>
          <w:rFonts w:ascii="Times New Roman" w:hAnsi="Times New Roman" w:cs="Times New Roman"/>
          <w:b/>
          <w:bCs/>
          <w:sz w:val="28"/>
          <w:szCs w:val="28"/>
          <w:lang w:val="uk-UA"/>
        </w:rPr>
        <w:t xml:space="preserve">                                                                    </w:t>
      </w:r>
      <w:r w:rsidR="0072551C" w:rsidRPr="00020BAE">
        <w:rPr>
          <w:rFonts w:ascii="Times New Roman" w:hAnsi="Times New Roman" w:cs="Times New Roman"/>
          <w:b/>
          <w:bCs/>
          <w:sz w:val="28"/>
          <w:szCs w:val="28"/>
          <w:lang w:val="uk-UA"/>
        </w:rPr>
        <w:t xml:space="preserve">           </w:t>
      </w:r>
      <w:r w:rsidRPr="00020BAE">
        <w:rPr>
          <w:rFonts w:ascii="Times New Roman" w:hAnsi="Times New Roman" w:cs="Times New Roman"/>
          <w:b/>
          <w:bCs/>
          <w:sz w:val="28"/>
          <w:szCs w:val="28"/>
          <w:lang w:val="uk-UA"/>
        </w:rPr>
        <w:t>М.О. Лях</w:t>
      </w:r>
    </w:p>
    <w:p w:rsidR="0072551C" w:rsidRPr="00020BAE" w:rsidRDefault="0072551C" w:rsidP="0072551C">
      <w:pPr>
        <w:pStyle w:val="5125"/>
        <w:spacing w:before="0" w:beforeAutospacing="0" w:after="0" w:afterAutospacing="0"/>
        <w:rPr>
          <w:rFonts w:ascii="Times New Roman" w:hAnsi="Times New Roman" w:cs="Times New Roman"/>
          <w:b/>
          <w:bCs/>
          <w:sz w:val="28"/>
          <w:szCs w:val="28"/>
          <w:lang w:val="uk-UA"/>
        </w:rPr>
      </w:pPr>
      <w:r w:rsidRPr="00020BAE">
        <w:rPr>
          <w:rFonts w:ascii="Times New Roman" w:hAnsi="Times New Roman" w:cs="Times New Roman"/>
          <w:b/>
          <w:bCs/>
          <w:sz w:val="28"/>
          <w:szCs w:val="28"/>
          <w:lang w:val="uk-UA"/>
        </w:rPr>
        <w:t>с. Студеники</w:t>
      </w:r>
    </w:p>
    <w:p w:rsidR="0072551C" w:rsidRPr="00020BAE" w:rsidRDefault="0072551C" w:rsidP="0072551C">
      <w:pPr>
        <w:pStyle w:val="5125"/>
        <w:spacing w:before="0" w:beforeAutospacing="0" w:after="0" w:afterAutospacing="0"/>
        <w:rPr>
          <w:rFonts w:ascii="Times New Roman" w:hAnsi="Times New Roman" w:cs="Times New Roman"/>
          <w:b/>
          <w:bCs/>
          <w:sz w:val="28"/>
          <w:szCs w:val="28"/>
          <w:lang w:val="uk-UA"/>
        </w:rPr>
      </w:pPr>
      <w:r w:rsidRPr="00020BAE">
        <w:rPr>
          <w:rFonts w:ascii="Times New Roman" w:hAnsi="Times New Roman" w:cs="Times New Roman"/>
          <w:b/>
          <w:bCs/>
          <w:sz w:val="28"/>
          <w:szCs w:val="28"/>
          <w:lang w:val="uk-UA"/>
        </w:rPr>
        <w:t>№423-ХУІ-УІІ</w:t>
      </w:r>
    </w:p>
    <w:p w:rsidR="00736F36" w:rsidRPr="00020BAE" w:rsidRDefault="0072551C" w:rsidP="0072551C">
      <w:pPr>
        <w:pStyle w:val="5125"/>
        <w:spacing w:before="0" w:beforeAutospacing="0" w:after="0" w:afterAutospacing="0"/>
        <w:rPr>
          <w:rFonts w:ascii="Times New Roman" w:hAnsi="Times New Roman" w:cs="Times New Roman"/>
          <w:b/>
          <w:bCs/>
          <w:lang w:val="uk-UA"/>
        </w:rPr>
      </w:pPr>
      <w:r w:rsidRPr="00020BAE">
        <w:rPr>
          <w:rFonts w:ascii="Times New Roman" w:hAnsi="Times New Roman" w:cs="Times New Roman"/>
          <w:b/>
          <w:bCs/>
          <w:sz w:val="28"/>
          <w:szCs w:val="28"/>
          <w:lang w:val="uk-UA"/>
        </w:rPr>
        <w:t>20.11.2018</w:t>
      </w:r>
      <w:r w:rsidR="00736F36" w:rsidRPr="00020BAE">
        <w:rPr>
          <w:rFonts w:ascii="Times New Roman" w:hAnsi="Times New Roman" w:cs="Times New Roman"/>
          <w:b/>
          <w:bCs/>
          <w:lang w:val="uk-UA"/>
        </w:rPr>
        <w:br w:type="page"/>
      </w:r>
    </w:p>
    <w:p w:rsidR="0072551C" w:rsidRPr="00020BAE" w:rsidRDefault="0072551C" w:rsidP="0072551C">
      <w:pPr>
        <w:pStyle w:val="5125"/>
        <w:spacing w:before="0" w:beforeAutospacing="0" w:after="0" w:afterAutospacing="0"/>
        <w:jc w:val="center"/>
        <w:rPr>
          <w:rFonts w:ascii="Times New Roman" w:hAnsi="Times New Roman" w:cs="Times New Roman"/>
          <w:b/>
          <w:bCs/>
          <w:lang w:val="uk-UA"/>
        </w:rPr>
      </w:pPr>
      <w:r w:rsidRPr="00883FEE">
        <w:rPr>
          <w:noProof/>
          <w:lang w:val="uk-UA" w:eastAsia="uk-UA"/>
        </w:rPr>
        <w:lastRenderedPageBreak/>
        <w:drawing>
          <wp:inline distT="0" distB="0" distL="0" distR="0">
            <wp:extent cx="381000" cy="5524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81000" cy="552450"/>
                    </a:xfrm>
                    <a:prstGeom prst="rect">
                      <a:avLst/>
                    </a:prstGeom>
                    <a:noFill/>
                    <a:ln>
                      <a:noFill/>
                    </a:ln>
                  </pic:spPr>
                </pic:pic>
              </a:graphicData>
            </a:graphic>
          </wp:inline>
        </w:drawing>
      </w:r>
    </w:p>
    <w:p w:rsidR="0072551C" w:rsidRPr="00020BAE" w:rsidRDefault="00AB6437" w:rsidP="00736F36">
      <w:pPr>
        <w:pStyle w:val="a5"/>
        <w:spacing w:before="0" w:beforeAutospacing="0" w:after="0" w:afterAutospacing="0"/>
        <w:jc w:val="center"/>
        <w:rPr>
          <w:b/>
          <w:bCs/>
          <w:color w:val="000000"/>
          <w:sz w:val="28"/>
          <w:szCs w:val="28"/>
          <w:lang w:val="uk-UA"/>
          <w:rPrChange w:id="364" w:author="Користувач" w:date="2018-12-18T11:35:00Z">
            <w:rPr>
              <w:b/>
              <w:bCs/>
              <w:color w:val="000000"/>
              <w:sz w:val="28"/>
              <w:szCs w:val="28"/>
            </w:rPr>
          </w:rPrChange>
        </w:rPr>
      </w:pPr>
      <w:r w:rsidRPr="00AB6437">
        <w:rPr>
          <w:b/>
          <w:bCs/>
          <w:color w:val="000000"/>
          <w:sz w:val="28"/>
          <w:szCs w:val="28"/>
          <w:lang w:val="uk-UA"/>
          <w:rPrChange w:id="365" w:author="Користувач" w:date="2018-12-18T11:35:00Z">
            <w:rPr>
              <w:b/>
              <w:bCs/>
              <w:color w:val="000000"/>
              <w:sz w:val="28"/>
              <w:szCs w:val="28"/>
            </w:rPr>
          </w:rPrChange>
        </w:rPr>
        <w:t>           СТУДЕНИКІВСЬКА  СІЛЬСЬКА  РАДА           </w:t>
      </w:r>
    </w:p>
    <w:p w:rsidR="00736F36" w:rsidRPr="00020BAE" w:rsidRDefault="00AB6437" w:rsidP="00736F36">
      <w:pPr>
        <w:pStyle w:val="a5"/>
        <w:spacing w:before="0" w:beforeAutospacing="0" w:after="0" w:afterAutospacing="0"/>
        <w:jc w:val="center"/>
        <w:rPr>
          <w:sz w:val="28"/>
          <w:szCs w:val="28"/>
          <w:lang w:val="uk-UA"/>
          <w:rPrChange w:id="366" w:author="Користувач" w:date="2018-12-18T11:35:00Z">
            <w:rPr>
              <w:sz w:val="28"/>
              <w:szCs w:val="28"/>
            </w:rPr>
          </w:rPrChange>
        </w:rPr>
      </w:pPr>
      <w:r w:rsidRPr="00AB6437">
        <w:rPr>
          <w:color w:val="000000"/>
          <w:sz w:val="28"/>
          <w:szCs w:val="28"/>
          <w:lang w:val="uk-UA"/>
          <w:rPrChange w:id="367" w:author="Користувач" w:date="2018-12-18T11:35:00Z">
            <w:rPr>
              <w:color w:val="000000"/>
              <w:sz w:val="28"/>
              <w:szCs w:val="28"/>
            </w:rPr>
          </w:rPrChange>
        </w:rPr>
        <w:t> </w:t>
      </w:r>
      <w:r w:rsidRPr="00AB6437">
        <w:rPr>
          <w:b/>
          <w:bCs/>
          <w:color w:val="000000"/>
          <w:sz w:val="28"/>
          <w:szCs w:val="28"/>
          <w:lang w:val="uk-UA"/>
          <w:rPrChange w:id="368" w:author="Користувач" w:date="2018-12-18T11:35:00Z">
            <w:rPr>
              <w:b/>
              <w:bCs/>
              <w:color w:val="000000"/>
              <w:sz w:val="28"/>
              <w:szCs w:val="28"/>
            </w:rPr>
          </w:rPrChange>
        </w:rPr>
        <w:t>ПЕРЕЯСЛАВ-ХМЕЛЬНИЦЬКОГО РАЙОНУ</w:t>
      </w:r>
    </w:p>
    <w:p w:rsidR="00736F36" w:rsidRPr="00020BAE" w:rsidRDefault="00AB6437" w:rsidP="00736F36">
      <w:pPr>
        <w:pStyle w:val="a5"/>
        <w:spacing w:before="0" w:beforeAutospacing="0" w:after="0" w:afterAutospacing="0"/>
        <w:jc w:val="center"/>
        <w:rPr>
          <w:sz w:val="28"/>
          <w:szCs w:val="28"/>
          <w:lang w:val="uk-UA"/>
          <w:rPrChange w:id="369" w:author="Користувач" w:date="2018-12-18T11:35:00Z">
            <w:rPr>
              <w:sz w:val="28"/>
              <w:szCs w:val="28"/>
            </w:rPr>
          </w:rPrChange>
        </w:rPr>
      </w:pPr>
      <w:r w:rsidRPr="00AB6437">
        <w:rPr>
          <w:b/>
          <w:bCs/>
          <w:color w:val="000000"/>
          <w:sz w:val="28"/>
          <w:szCs w:val="28"/>
          <w:lang w:val="uk-UA"/>
          <w:rPrChange w:id="370" w:author="Користувач" w:date="2018-12-18T11:35:00Z">
            <w:rPr>
              <w:b/>
              <w:bCs/>
              <w:color w:val="000000"/>
              <w:sz w:val="28"/>
              <w:szCs w:val="28"/>
            </w:rPr>
          </w:rPrChange>
        </w:rPr>
        <w:t>КИЇВСЬКА ОБЛАСТЬ</w:t>
      </w:r>
    </w:p>
    <w:p w:rsidR="00736F36" w:rsidRPr="00020BAE" w:rsidRDefault="00AB6437" w:rsidP="00736F36">
      <w:pPr>
        <w:pStyle w:val="a5"/>
        <w:spacing w:before="0" w:beforeAutospacing="0" w:after="0" w:afterAutospacing="0"/>
        <w:jc w:val="center"/>
        <w:rPr>
          <w:sz w:val="28"/>
          <w:szCs w:val="28"/>
          <w:lang w:val="uk-UA"/>
          <w:rPrChange w:id="371" w:author="Користувач" w:date="2018-12-18T11:35:00Z">
            <w:rPr>
              <w:sz w:val="28"/>
              <w:szCs w:val="28"/>
            </w:rPr>
          </w:rPrChange>
        </w:rPr>
      </w:pPr>
      <w:r w:rsidRPr="00AB6437">
        <w:rPr>
          <w:sz w:val="28"/>
          <w:szCs w:val="28"/>
          <w:lang w:val="uk-UA"/>
          <w:rPrChange w:id="372" w:author="Користувач" w:date="2018-12-18T11:35:00Z">
            <w:rPr>
              <w:sz w:val="28"/>
              <w:szCs w:val="28"/>
            </w:rPr>
          </w:rPrChange>
        </w:rPr>
        <w:t> </w:t>
      </w:r>
    </w:p>
    <w:p w:rsidR="00736F36" w:rsidRPr="00020BAE" w:rsidRDefault="00AB6437" w:rsidP="00736F36">
      <w:pPr>
        <w:pStyle w:val="a5"/>
        <w:spacing w:before="0" w:beforeAutospacing="0" w:after="160" w:afterAutospacing="0"/>
        <w:jc w:val="center"/>
        <w:rPr>
          <w:sz w:val="28"/>
          <w:szCs w:val="28"/>
          <w:lang w:val="uk-UA"/>
          <w:rPrChange w:id="373" w:author="Користувач" w:date="2018-12-18T11:35:00Z">
            <w:rPr>
              <w:sz w:val="28"/>
              <w:szCs w:val="28"/>
            </w:rPr>
          </w:rPrChange>
        </w:rPr>
      </w:pPr>
      <w:r w:rsidRPr="00AB6437">
        <w:rPr>
          <w:b/>
          <w:bCs/>
          <w:color w:val="000000"/>
          <w:sz w:val="28"/>
          <w:szCs w:val="28"/>
          <w:lang w:val="uk-UA"/>
          <w:rPrChange w:id="374" w:author="Користувач" w:date="2018-12-18T11:35:00Z">
            <w:rPr>
              <w:b/>
              <w:bCs/>
              <w:color w:val="000000"/>
              <w:sz w:val="28"/>
              <w:szCs w:val="28"/>
            </w:rPr>
          </w:rPrChange>
        </w:rPr>
        <w:t>РІШЕННЯ</w:t>
      </w:r>
    </w:p>
    <w:p w:rsidR="00736F36" w:rsidRPr="00020BAE" w:rsidRDefault="00736F36" w:rsidP="00736F36">
      <w:pPr>
        <w:rPr>
          <w:sz w:val="20"/>
          <w:szCs w:val="20"/>
          <w:lang w:val="uk-UA" w:eastAsia="uk-UA"/>
        </w:rPr>
      </w:pPr>
    </w:p>
    <w:p w:rsidR="00736F36" w:rsidRPr="00020BAE" w:rsidRDefault="00736F36" w:rsidP="00736F36">
      <w:pPr>
        <w:autoSpaceDE w:val="0"/>
        <w:autoSpaceDN w:val="0"/>
        <w:adjustRightInd w:val="0"/>
        <w:rPr>
          <w:b/>
          <w:sz w:val="28"/>
          <w:szCs w:val="28"/>
          <w:lang w:val="uk-UA" w:eastAsia="uk-UA"/>
        </w:rPr>
      </w:pPr>
      <w:r w:rsidRPr="00020BAE">
        <w:rPr>
          <w:b/>
          <w:sz w:val="28"/>
          <w:szCs w:val="28"/>
          <w:lang w:val="uk-UA" w:eastAsia="uk-UA"/>
        </w:rPr>
        <w:t>Про зміну назви та затвердження Статуту</w:t>
      </w:r>
    </w:p>
    <w:p w:rsidR="00736F36" w:rsidRPr="00020BAE" w:rsidRDefault="00736F36" w:rsidP="00736F36">
      <w:pPr>
        <w:autoSpaceDE w:val="0"/>
        <w:autoSpaceDN w:val="0"/>
        <w:adjustRightInd w:val="0"/>
        <w:rPr>
          <w:b/>
          <w:sz w:val="28"/>
          <w:szCs w:val="28"/>
          <w:lang w:val="uk-UA" w:eastAsia="uk-UA"/>
        </w:rPr>
      </w:pPr>
      <w:r w:rsidRPr="00020BAE">
        <w:rPr>
          <w:b/>
          <w:sz w:val="28"/>
          <w:szCs w:val="28"/>
          <w:lang w:val="uk-UA" w:eastAsia="uk-UA"/>
        </w:rPr>
        <w:t>Студениківського закладу дошкільної освіти</w:t>
      </w:r>
    </w:p>
    <w:p w:rsidR="00736F36" w:rsidRPr="00020BAE" w:rsidRDefault="00736F36" w:rsidP="00736F36">
      <w:pPr>
        <w:autoSpaceDE w:val="0"/>
        <w:autoSpaceDN w:val="0"/>
        <w:adjustRightInd w:val="0"/>
        <w:rPr>
          <w:b/>
          <w:sz w:val="28"/>
          <w:szCs w:val="28"/>
          <w:lang w:val="uk-UA" w:eastAsia="uk-UA"/>
        </w:rPr>
      </w:pPr>
      <w:r w:rsidRPr="00020BAE">
        <w:rPr>
          <w:b/>
          <w:sz w:val="28"/>
          <w:szCs w:val="28"/>
          <w:lang w:val="uk-UA" w:eastAsia="uk-UA"/>
        </w:rPr>
        <w:t xml:space="preserve"> «Малятко» у новій редакції</w:t>
      </w:r>
    </w:p>
    <w:p w:rsidR="00736F36" w:rsidRPr="00020BAE" w:rsidRDefault="00736F36" w:rsidP="00736F36">
      <w:pPr>
        <w:rPr>
          <w:sz w:val="28"/>
          <w:szCs w:val="28"/>
          <w:lang w:val="uk-UA"/>
        </w:rPr>
      </w:pPr>
    </w:p>
    <w:p w:rsidR="00736F36" w:rsidRPr="00020BAE" w:rsidRDefault="00736F36" w:rsidP="004E6B34">
      <w:pPr>
        <w:shd w:val="clear" w:color="auto" w:fill="FFFFFF"/>
        <w:ind w:firstLine="708"/>
        <w:jc w:val="both"/>
        <w:rPr>
          <w:sz w:val="28"/>
          <w:szCs w:val="28"/>
          <w:lang w:val="uk-UA"/>
        </w:rPr>
      </w:pPr>
      <w:r w:rsidRPr="00020BAE">
        <w:rPr>
          <w:sz w:val="28"/>
          <w:szCs w:val="28"/>
          <w:lang w:val="uk-UA"/>
        </w:rPr>
        <w:t xml:space="preserve">У відповідності до  Закону України «Про освіту», «Про дошкільну освіту», статтями 26, 60 Закону України «Про місцеве самоврядування в Україні», враховуючи </w:t>
      </w:r>
      <w:r w:rsidRPr="00020BAE">
        <w:rPr>
          <w:color w:val="000000"/>
          <w:sz w:val="28"/>
          <w:szCs w:val="28"/>
          <w:lang w:val="uk-UA"/>
        </w:rPr>
        <w:t>висновки та пропозиції постійної комісії сільської ради з питань</w:t>
      </w:r>
      <w:r w:rsidR="00AB6437" w:rsidRPr="00AB6437">
        <w:rPr>
          <w:color w:val="000000"/>
          <w:sz w:val="28"/>
          <w:szCs w:val="28"/>
          <w:lang w:val="uk-UA"/>
          <w:rPrChange w:id="375" w:author="Користувач" w:date="2018-12-18T11:35:00Z">
            <w:rPr>
              <w:color w:val="000000"/>
              <w:sz w:val="28"/>
              <w:szCs w:val="28"/>
              <w:lang w:val="en-US"/>
            </w:rPr>
          </w:rPrChange>
        </w:rPr>
        <w:t> </w:t>
      </w:r>
      <w:r w:rsidRPr="00020BAE">
        <w:rPr>
          <w:color w:val="000000"/>
          <w:sz w:val="28"/>
          <w:szCs w:val="28"/>
          <w:lang w:val="uk-UA"/>
        </w:rPr>
        <w:t xml:space="preserve"> охорони здоров’я, соціального захисту, освіти, фізичного виховання, молоді, культури, депутатської етики та регламенту</w:t>
      </w:r>
      <w:r w:rsidRPr="00020BAE">
        <w:rPr>
          <w:sz w:val="28"/>
          <w:szCs w:val="28"/>
          <w:lang w:val="uk-UA"/>
        </w:rPr>
        <w:t xml:space="preserve"> сільська рада</w:t>
      </w:r>
    </w:p>
    <w:p w:rsidR="00736F36" w:rsidRPr="00020BAE" w:rsidRDefault="00736F36" w:rsidP="00736F36">
      <w:pPr>
        <w:autoSpaceDE w:val="0"/>
        <w:autoSpaceDN w:val="0"/>
        <w:adjustRightInd w:val="0"/>
        <w:jc w:val="both"/>
        <w:rPr>
          <w:b/>
          <w:bCs/>
          <w:sz w:val="28"/>
          <w:szCs w:val="28"/>
          <w:lang w:val="uk-UA"/>
        </w:rPr>
      </w:pPr>
      <w:r w:rsidRPr="00020BAE">
        <w:rPr>
          <w:b/>
          <w:bCs/>
          <w:sz w:val="28"/>
          <w:szCs w:val="28"/>
          <w:lang w:val="uk-UA"/>
        </w:rPr>
        <w:t>ВИРІШИЛА:</w:t>
      </w:r>
    </w:p>
    <w:p w:rsidR="00736F36" w:rsidRPr="00020BAE" w:rsidRDefault="00736F36" w:rsidP="00736F36">
      <w:pPr>
        <w:autoSpaceDE w:val="0"/>
        <w:autoSpaceDN w:val="0"/>
        <w:adjustRightInd w:val="0"/>
        <w:jc w:val="both"/>
        <w:rPr>
          <w:b/>
          <w:bCs/>
          <w:sz w:val="28"/>
          <w:szCs w:val="28"/>
          <w:lang w:val="uk-UA"/>
        </w:rPr>
      </w:pPr>
    </w:p>
    <w:p w:rsidR="00736F36" w:rsidRPr="00020BAE" w:rsidRDefault="00736F36" w:rsidP="0072551C">
      <w:pPr>
        <w:autoSpaceDE w:val="0"/>
        <w:autoSpaceDN w:val="0"/>
        <w:adjustRightInd w:val="0"/>
        <w:rPr>
          <w:sz w:val="28"/>
          <w:szCs w:val="28"/>
          <w:lang w:val="uk-UA" w:eastAsia="uk-UA"/>
        </w:rPr>
      </w:pPr>
      <w:r w:rsidRPr="00020BAE">
        <w:rPr>
          <w:sz w:val="28"/>
          <w:szCs w:val="28"/>
          <w:lang w:val="uk-UA"/>
        </w:rPr>
        <w:tab/>
        <w:t xml:space="preserve"> 1. Змінити назву закладу Жовтневий дошкільний навчальний заклад «Малятко» на </w:t>
      </w:r>
      <w:r w:rsidRPr="00020BAE">
        <w:rPr>
          <w:sz w:val="28"/>
          <w:szCs w:val="28"/>
          <w:lang w:val="uk-UA" w:eastAsia="uk-UA"/>
        </w:rPr>
        <w:t>Студениківський заклад дошкільної освіти «Малятко» .</w:t>
      </w:r>
    </w:p>
    <w:p w:rsidR="00736F36" w:rsidRPr="00020BAE" w:rsidRDefault="00736F36" w:rsidP="00821563">
      <w:pPr>
        <w:autoSpaceDE w:val="0"/>
        <w:autoSpaceDN w:val="0"/>
        <w:adjustRightInd w:val="0"/>
        <w:jc w:val="both"/>
        <w:rPr>
          <w:sz w:val="28"/>
          <w:szCs w:val="28"/>
          <w:lang w:val="uk-UA"/>
        </w:rPr>
      </w:pPr>
    </w:p>
    <w:p w:rsidR="00736F36" w:rsidRPr="00020BAE" w:rsidRDefault="00821563" w:rsidP="0072551C">
      <w:pPr>
        <w:autoSpaceDE w:val="0"/>
        <w:autoSpaceDN w:val="0"/>
        <w:adjustRightInd w:val="0"/>
        <w:ind w:firstLine="708"/>
        <w:jc w:val="both"/>
        <w:rPr>
          <w:sz w:val="28"/>
          <w:szCs w:val="28"/>
          <w:lang w:val="uk-UA"/>
        </w:rPr>
      </w:pPr>
      <w:r w:rsidRPr="00020BAE">
        <w:rPr>
          <w:sz w:val="28"/>
          <w:szCs w:val="28"/>
          <w:lang w:val="uk-UA"/>
        </w:rPr>
        <w:t>2</w:t>
      </w:r>
      <w:r w:rsidR="00736F36" w:rsidRPr="00020BAE">
        <w:rPr>
          <w:sz w:val="28"/>
          <w:szCs w:val="28"/>
          <w:lang w:val="uk-UA"/>
        </w:rPr>
        <w:t>. Затвердити Статут</w:t>
      </w:r>
      <w:r w:rsidR="00736F36" w:rsidRPr="00020BAE">
        <w:rPr>
          <w:sz w:val="28"/>
          <w:szCs w:val="28"/>
          <w:lang w:val="uk-UA" w:eastAsia="uk-UA"/>
        </w:rPr>
        <w:t xml:space="preserve"> Студениківського закладу дошкільної освіти «Малятко» </w:t>
      </w:r>
      <w:r w:rsidR="00736F36" w:rsidRPr="00020BAE">
        <w:rPr>
          <w:sz w:val="28"/>
          <w:szCs w:val="28"/>
          <w:lang w:val="uk-UA"/>
        </w:rPr>
        <w:t>у новій редакції (додається).</w:t>
      </w:r>
    </w:p>
    <w:p w:rsidR="00736F36" w:rsidRPr="00020BAE" w:rsidRDefault="00736F36" w:rsidP="0072551C">
      <w:pPr>
        <w:autoSpaceDE w:val="0"/>
        <w:autoSpaceDN w:val="0"/>
        <w:adjustRightInd w:val="0"/>
        <w:jc w:val="both"/>
        <w:rPr>
          <w:sz w:val="28"/>
          <w:szCs w:val="28"/>
          <w:lang w:val="uk-UA" w:eastAsia="uk-UA"/>
        </w:rPr>
      </w:pPr>
    </w:p>
    <w:p w:rsidR="00736F36" w:rsidRPr="00020BAE" w:rsidRDefault="00821563" w:rsidP="0072551C">
      <w:pPr>
        <w:autoSpaceDE w:val="0"/>
        <w:autoSpaceDN w:val="0"/>
        <w:adjustRightInd w:val="0"/>
        <w:ind w:firstLine="708"/>
        <w:jc w:val="both"/>
        <w:rPr>
          <w:sz w:val="28"/>
          <w:szCs w:val="28"/>
          <w:lang w:val="uk-UA" w:eastAsia="uk-UA"/>
        </w:rPr>
      </w:pPr>
      <w:r w:rsidRPr="00020BAE">
        <w:rPr>
          <w:sz w:val="28"/>
          <w:szCs w:val="28"/>
          <w:lang w:val="uk-UA"/>
        </w:rPr>
        <w:t xml:space="preserve"> 3</w:t>
      </w:r>
      <w:r w:rsidR="00736F36" w:rsidRPr="00020BAE">
        <w:rPr>
          <w:sz w:val="28"/>
          <w:szCs w:val="28"/>
          <w:lang w:val="uk-UA"/>
        </w:rPr>
        <w:t xml:space="preserve">. Доручити </w:t>
      </w:r>
      <w:r w:rsidR="004E6B34" w:rsidRPr="00020BAE">
        <w:rPr>
          <w:sz w:val="28"/>
          <w:szCs w:val="28"/>
          <w:lang w:val="uk-UA"/>
        </w:rPr>
        <w:t>директору</w:t>
      </w:r>
      <w:r w:rsidR="00736F36" w:rsidRPr="00020BAE">
        <w:rPr>
          <w:sz w:val="28"/>
          <w:szCs w:val="28"/>
          <w:lang w:val="uk-UA"/>
        </w:rPr>
        <w:t xml:space="preserve"> </w:t>
      </w:r>
      <w:r w:rsidR="00736F36" w:rsidRPr="00020BAE">
        <w:rPr>
          <w:sz w:val="28"/>
          <w:szCs w:val="28"/>
          <w:lang w:val="uk-UA" w:eastAsia="uk-UA"/>
        </w:rPr>
        <w:t xml:space="preserve">Студениківського закладу дошкільної освіти «Малятко» </w:t>
      </w:r>
      <w:r w:rsidRPr="00020BAE">
        <w:rPr>
          <w:sz w:val="28"/>
          <w:szCs w:val="28"/>
          <w:lang w:val="uk-UA" w:eastAsia="uk-UA"/>
        </w:rPr>
        <w:t xml:space="preserve">Тарасенко Н.В. </w:t>
      </w:r>
      <w:r w:rsidRPr="00020BAE">
        <w:rPr>
          <w:sz w:val="28"/>
          <w:szCs w:val="28"/>
          <w:lang w:val="uk-UA"/>
        </w:rPr>
        <w:t xml:space="preserve">провести державну реєстрацію змін до установчих документів відповідно до вимог чинного законодавства. </w:t>
      </w:r>
    </w:p>
    <w:p w:rsidR="00736F36" w:rsidRPr="00020BAE" w:rsidRDefault="00736F36" w:rsidP="0072551C">
      <w:pPr>
        <w:autoSpaceDE w:val="0"/>
        <w:autoSpaceDN w:val="0"/>
        <w:adjustRightInd w:val="0"/>
        <w:jc w:val="both"/>
        <w:rPr>
          <w:sz w:val="28"/>
          <w:szCs w:val="28"/>
          <w:lang w:val="uk-UA"/>
        </w:rPr>
      </w:pPr>
      <w:r w:rsidRPr="00020BAE">
        <w:rPr>
          <w:sz w:val="28"/>
          <w:szCs w:val="28"/>
          <w:lang w:val="uk-UA"/>
        </w:rPr>
        <w:tab/>
      </w:r>
    </w:p>
    <w:p w:rsidR="00736F36" w:rsidRPr="00020BAE" w:rsidRDefault="00821563" w:rsidP="0072551C">
      <w:pPr>
        <w:autoSpaceDE w:val="0"/>
        <w:autoSpaceDN w:val="0"/>
        <w:adjustRightInd w:val="0"/>
        <w:ind w:firstLine="708"/>
        <w:jc w:val="both"/>
        <w:rPr>
          <w:sz w:val="28"/>
          <w:szCs w:val="28"/>
          <w:lang w:val="uk-UA"/>
        </w:rPr>
      </w:pPr>
      <w:r w:rsidRPr="00020BAE">
        <w:rPr>
          <w:sz w:val="28"/>
          <w:szCs w:val="28"/>
          <w:lang w:val="uk-UA"/>
        </w:rPr>
        <w:t>4</w:t>
      </w:r>
      <w:r w:rsidR="00AB6437" w:rsidRPr="00AB6437">
        <w:rPr>
          <w:sz w:val="28"/>
          <w:szCs w:val="28"/>
          <w:lang w:val="uk-UA"/>
          <w:rPrChange w:id="376" w:author="Користувач" w:date="2018-12-18T11:35:00Z">
            <w:rPr>
              <w:sz w:val="28"/>
              <w:szCs w:val="28"/>
            </w:rPr>
          </w:rPrChange>
        </w:rPr>
        <w:t>. Контроль за виконанням</w:t>
      </w:r>
      <w:r w:rsidR="00736F36" w:rsidRPr="00020BAE">
        <w:rPr>
          <w:sz w:val="28"/>
          <w:szCs w:val="28"/>
          <w:lang w:val="uk-UA"/>
        </w:rPr>
        <w:t xml:space="preserve"> </w:t>
      </w:r>
      <w:r w:rsidR="00AB6437" w:rsidRPr="00AB6437">
        <w:rPr>
          <w:sz w:val="28"/>
          <w:szCs w:val="28"/>
          <w:lang w:val="uk-UA"/>
          <w:rPrChange w:id="377" w:author="Користувач" w:date="2018-12-18T11:35:00Z">
            <w:rPr>
              <w:sz w:val="28"/>
              <w:szCs w:val="28"/>
            </w:rPr>
          </w:rPrChange>
        </w:rPr>
        <w:t>рішення</w:t>
      </w:r>
      <w:r w:rsidR="00736F36" w:rsidRPr="00020BAE">
        <w:rPr>
          <w:sz w:val="28"/>
          <w:szCs w:val="28"/>
          <w:lang w:val="uk-UA"/>
        </w:rPr>
        <w:t xml:space="preserve"> </w:t>
      </w:r>
      <w:r w:rsidR="00AB6437" w:rsidRPr="00AB6437">
        <w:rPr>
          <w:sz w:val="28"/>
          <w:szCs w:val="28"/>
          <w:lang w:val="uk-UA"/>
          <w:rPrChange w:id="378" w:author="Користувач" w:date="2018-12-18T11:35:00Z">
            <w:rPr>
              <w:sz w:val="28"/>
              <w:szCs w:val="28"/>
            </w:rPr>
          </w:rPrChange>
        </w:rPr>
        <w:t>покласти на постійну</w:t>
      </w:r>
      <w:r w:rsidR="00736F36" w:rsidRPr="00020BAE">
        <w:rPr>
          <w:sz w:val="28"/>
          <w:szCs w:val="28"/>
          <w:lang w:val="uk-UA"/>
        </w:rPr>
        <w:t xml:space="preserve"> </w:t>
      </w:r>
      <w:r w:rsidR="00AB6437" w:rsidRPr="00AB6437">
        <w:rPr>
          <w:sz w:val="28"/>
          <w:szCs w:val="28"/>
          <w:lang w:val="uk-UA"/>
          <w:rPrChange w:id="379" w:author="Користувач" w:date="2018-12-18T11:35:00Z">
            <w:rPr>
              <w:sz w:val="28"/>
              <w:szCs w:val="28"/>
            </w:rPr>
          </w:rPrChange>
        </w:rPr>
        <w:t>комісію</w:t>
      </w:r>
      <w:r w:rsidR="00736F36" w:rsidRPr="00020BAE">
        <w:rPr>
          <w:sz w:val="28"/>
          <w:szCs w:val="28"/>
          <w:lang w:val="uk-UA"/>
        </w:rPr>
        <w:t xml:space="preserve"> </w:t>
      </w:r>
      <w:r w:rsidR="00AB6437" w:rsidRPr="00AB6437">
        <w:rPr>
          <w:rStyle w:val="docdata"/>
          <w:color w:val="000000"/>
          <w:sz w:val="28"/>
          <w:szCs w:val="28"/>
          <w:lang w:val="uk-UA"/>
          <w:rPrChange w:id="380" w:author="Користувач" w:date="2018-12-18T11:35:00Z">
            <w:rPr>
              <w:rStyle w:val="docdata"/>
              <w:color w:val="000000"/>
              <w:sz w:val="28"/>
              <w:szCs w:val="28"/>
            </w:rPr>
          </w:rPrChange>
        </w:rPr>
        <w:t xml:space="preserve">сільської </w:t>
      </w:r>
      <w:r w:rsidR="00AB6437" w:rsidRPr="00AB6437">
        <w:rPr>
          <w:color w:val="000000"/>
          <w:sz w:val="28"/>
          <w:szCs w:val="28"/>
          <w:lang w:val="uk-UA"/>
          <w:rPrChange w:id="381" w:author="Користувач" w:date="2018-12-18T11:35:00Z">
            <w:rPr>
              <w:color w:val="000000"/>
              <w:sz w:val="28"/>
              <w:szCs w:val="28"/>
            </w:rPr>
          </w:rPrChange>
        </w:rPr>
        <w:t>ради з питань  охорони здоров’я, соціального захисту, освіти, фізичного виховання, молоді, культури, депутатської етики та регламенту. </w:t>
      </w:r>
    </w:p>
    <w:p w:rsidR="00736F36" w:rsidRPr="00020BAE" w:rsidRDefault="00736F36" w:rsidP="00736F36">
      <w:pPr>
        <w:widowControl w:val="0"/>
        <w:tabs>
          <w:tab w:val="left" w:pos="1134"/>
        </w:tabs>
        <w:ind w:right="60"/>
        <w:jc w:val="both"/>
        <w:rPr>
          <w:sz w:val="28"/>
          <w:szCs w:val="28"/>
          <w:lang w:val="uk-UA"/>
          <w:rPrChange w:id="382" w:author="Користувач" w:date="2018-12-18T11:35:00Z">
            <w:rPr>
              <w:sz w:val="28"/>
              <w:szCs w:val="28"/>
            </w:rPr>
          </w:rPrChange>
        </w:rPr>
      </w:pPr>
    </w:p>
    <w:p w:rsidR="00736F36" w:rsidRPr="00020BAE" w:rsidRDefault="00736F36" w:rsidP="00736F36">
      <w:pPr>
        <w:shd w:val="clear" w:color="auto" w:fill="FFFFFF"/>
        <w:ind w:right="75"/>
        <w:jc w:val="both"/>
        <w:rPr>
          <w:b/>
          <w:bCs/>
          <w:sz w:val="28"/>
          <w:szCs w:val="28"/>
          <w:lang w:val="uk-UA"/>
        </w:rPr>
      </w:pPr>
      <w:r w:rsidRPr="00020BAE">
        <w:rPr>
          <w:b/>
          <w:bCs/>
          <w:sz w:val="28"/>
          <w:szCs w:val="28"/>
          <w:lang w:val="uk-UA"/>
        </w:rPr>
        <w:t>Сільський голова                                                                                     М.О. Лях</w:t>
      </w:r>
    </w:p>
    <w:p w:rsidR="00736F36" w:rsidRPr="00020BAE" w:rsidRDefault="0085116C" w:rsidP="00736F36">
      <w:pPr>
        <w:shd w:val="clear" w:color="auto" w:fill="FFFFFF"/>
        <w:ind w:right="75"/>
        <w:jc w:val="both"/>
        <w:rPr>
          <w:b/>
          <w:sz w:val="28"/>
          <w:szCs w:val="28"/>
          <w:lang w:val="uk-UA" w:eastAsia="uk-UA"/>
        </w:rPr>
      </w:pPr>
      <w:r w:rsidRPr="00020BAE">
        <w:rPr>
          <w:b/>
          <w:sz w:val="28"/>
          <w:szCs w:val="28"/>
          <w:lang w:val="uk-UA" w:eastAsia="uk-UA"/>
        </w:rPr>
        <w:t>с. Студеники</w:t>
      </w:r>
    </w:p>
    <w:p w:rsidR="0085116C" w:rsidRPr="00020BAE" w:rsidRDefault="0085116C" w:rsidP="00736F36">
      <w:pPr>
        <w:shd w:val="clear" w:color="auto" w:fill="FFFFFF"/>
        <w:ind w:right="75"/>
        <w:jc w:val="both"/>
        <w:rPr>
          <w:b/>
          <w:sz w:val="28"/>
          <w:szCs w:val="28"/>
          <w:lang w:val="uk-UA" w:eastAsia="uk-UA"/>
        </w:rPr>
      </w:pPr>
      <w:r w:rsidRPr="00020BAE">
        <w:rPr>
          <w:b/>
          <w:sz w:val="28"/>
          <w:szCs w:val="28"/>
          <w:lang w:val="uk-UA" w:eastAsia="uk-UA"/>
        </w:rPr>
        <w:t>№424-ХУІ-УІІ</w:t>
      </w:r>
    </w:p>
    <w:p w:rsidR="00736F36" w:rsidRPr="00020BAE" w:rsidRDefault="0085116C" w:rsidP="0085116C">
      <w:pPr>
        <w:shd w:val="clear" w:color="auto" w:fill="FFFFFF"/>
        <w:ind w:right="75"/>
        <w:jc w:val="both"/>
        <w:rPr>
          <w:b/>
          <w:sz w:val="28"/>
          <w:szCs w:val="28"/>
          <w:lang w:val="uk-UA" w:eastAsia="uk-UA"/>
        </w:rPr>
      </w:pPr>
      <w:r w:rsidRPr="00020BAE">
        <w:rPr>
          <w:b/>
          <w:sz w:val="28"/>
          <w:szCs w:val="28"/>
          <w:lang w:val="uk-UA" w:eastAsia="uk-UA"/>
        </w:rPr>
        <w:t>20.11.2018</w:t>
      </w:r>
    </w:p>
    <w:p w:rsidR="00736F36" w:rsidRPr="00020BAE" w:rsidRDefault="00736F36" w:rsidP="00736F36">
      <w:pPr>
        <w:spacing w:line="259" w:lineRule="auto"/>
        <w:rPr>
          <w:rFonts w:eastAsiaTheme="minorHAnsi"/>
          <w:sz w:val="28"/>
          <w:szCs w:val="28"/>
          <w:lang w:val="uk-UA" w:eastAsia="en-US"/>
        </w:rPr>
      </w:pPr>
    </w:p>
    <w:p w:rsidR="00821563" w:rsidRPr="00020BAE" w:rsidRDefault="00821563" w:rsidP="00736F36">
      <w:pPr>
        <w:spacing w:line="259" w:lineRule="auto"/>
        <w:rPr>
          <w:rFonts w:eastAsiaTheme="minorHAnsi"/>
          <w:sz w:val="28"/>
          <w:szCs w:val="28"/>
          <w:lang w:val="uk-UA" w:eastAsia="en-US"/>
        </w:rPr>
      </w:pPr>
    </w:p>
    <w:p w:rsidR="00821563" w:rsidRPr="00020BAE" w:rsidRDefault="00821563" w:rsidP="00736F36">
      <w:pPr>
        <w:spacing w:line="259" w:lineRule="auto"/>
        <w:rPr>
          <w:rFonts w:eastAsiaTheme="minorHAnsi"/>
          <w:sz w:val="28"/>
          <w:szCs w:val="28"/>
          <w:lang w:val="uk-UA" w:eastAsia="en-US"/>
        </w:rPr>
      </w:pPr>
    </w:p>
    <w:p w:rsidR="00821563" w:rsidRPr="00020BAE" w:rsidRDefault="00821563" w:rsidP="00736F36">
      <w:pPr>
        <w:spacing w:line="259" w:lineRule="auto"/>
        <w:rPr>
          <w:rFonts w:eastAsiaTheme="minorHAnsi"/>
          <w:sz w:val="28"/>
          <w:szCs w:val="28"/>
          <w:lang w:val="uk-UA" w:eastAsia="en-US"/>
        </w:rPr>
      </w:pPr>
    </w:p>
    <w:p w:rsidR="00821563" w:rsidRPr="00020BAE" w:rsidRDefault="00821563" w:rsidP="00736F36">
      <w:pPr>
        <w:spacing w:line="259" w:lineRule="auto"/>
        <w:rPr>
          <w:rFonts w:eastAsiaTheme="minorHAnsi"/>
          <w:sz w:val="28"/>
          <w:szCs w:val="28"/>
          <w:lang w:val="uk-UA" w:eastAsia="en-US"/>
        </w:rPr>
      </w:pPr>
    </w:p>
    <w:p w:rsidR="00736F36" w:rsidRPr="00020BAE" w:rsidRDefault="00736F36" w:rsidP="00736F36">
      <w:pPr>
        <w:spacing w:line="259" w:lineRule="auto"/>
        <w:rPr>
          <w:rFonts w:eastAsiaTheme="minorHAnsi"/>
          <w:sz w:val="28"/>
          <w:szCs w:val="28"/>
          <w:lang w:val="uk-UA" w:eastAsia="en-US"/>
        </w:rPr>
      </w:pPr>
    </w:p>
    <w:p w:rsidR="00736F36" w:rsidRPr="00020BAE" w:rsidRDefault="00736F36" w:rsidP="0085116C">
      <w:pPr>
        <w:jc w:val="center"/>
        <w:rPr>
          <w:noProof/>
          <w:sz w:val="28"/>
          <w:szCs w:val="28"/>
          <w:lang w:val="uk-UA"/>
        </w:rPr>
      </w:pPr>
      <w:r w:rsidRPr="00883FEE">
        <w:rPr>
          <w:noProof/>
          <w:sz w:val="28"/>
          <w:szCs w:val="28"/>
          <w:lang w:val="uk-UA" w:eastAsia="uk-UA"/>
        </w:rPr>
        <w:lastRenderedPageBreak/>
        <w:drawing>
          <wp:inline distT="0" distB="0" distL="0" distR="0">
            <wp:extent cx="571500" cy="800100"/>
            <wp:effectExtent l="0" t="0" r="0" b="0"/>
            <wp:docPr id="1" name="Рисунок 1"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71500" cy="800100"/>
                    </a:xfrm>
                    <a:prstGeom prst="rect">
                      <a:avLst/>
                    </a:prstGeom>
                    <a:noFill/>
                    <a:ln>
                      <a:noFill/>
                    </a:ln>
                  </pic:spPr>
                </pic:pic>
              </a:graphicData>
            </a:graphic>
          </wp:inline>
        </w:drawing>
      </w:r>
    </w:p>
    <w:p w:rsidR="00736F36" w:rsidRPr="00020BAE" w:rsidRDefault="00736F36" w:rsidP="00736F36">
      <w:pPr>
        <w:jc w:val="center"/>
        <w:rPr>
          <w:b/>
          <w:sz w:val="28"/>
          <w:szCs w:val="28"/>
          <w:lang w:val="uk-UA"/>
        </w:rPr>
      </w:pPr>
      <w:r w:rsidRPr="00020BAE">
        <w:rPr>
          <w:b/>
          <w:sz w:val="28"/>
          <w:szCs w:val="28"/>
          <w:lang w:val="uk-UA"/>
        </w:rPr>
        <w:t>СТУДЕНИКІВСЬКА  СІЛЬСЬКА  РАДА</w:t>
      </w:r>
      <w:r w:rsidRPr="00020BAE">
        <w:rPr>
          <w:b/>
          <w:sz w:val="28"/>
          <w:szCs w:val="28"/>
          <w:lang w:val="uk-UA"/>
        </w:rPr>
        <w:br/>
        <w:t>ПЕРЕЯСЛАВ-ХМЕЛЬНИЦЬКОГО РАЙОНУ</w:t>
      </w:r>
    </w:p>
    <w:p w:rsidR="00736F36" w:rsidRPr="00020BAE" w:rsidRDefault="00736F36" w:rsidP="00736F36">
      <w:pPr>
        <w:jc w:val="center"/>
        <w:rPr>
          <w:b/>
          <w:sz w:val="28"/>
          <w:szCs w:val="28"/>
          <w:lang w:val="uk-UA"/>
        </w:rPr>
      </w:pPr>
      <w:r w:rsidRPr="00020BAE">
        <w:rPr>
          <w:b/>
          <w:sz w:val="28"/>
          <w:szCs w:val="28"/>
          <w:lang w:val="uk-UA"/>
        </w:rPr>
        <w:t>КИЇВСЬКА ОБЛАСТЬ</w:t>
      </w:r>
    </w:p>
    <w:p w:rsidR="00736F36" w:rsidRPr="00020BAE" w:rsidRDefault="00736F36" w:rsidP="00736F36">
      <w:pPr>
        <w:jc w:val="center"/>
        <w:rPr>
          <w:b/>
          <w:sz w:val="28"/>
          <w:szCs w:val="28"/>
          <w:lang w:val="uk-UA"/>
        </w:rPr>
      </w:pPr>
    </w:p>
    <w:p w:rsidR="00736F36" w:rsidRPr="00020BAE" w:rsidRDefault="00736F36" w:rsidP="00736F36">
      <w:pPr>
        <w:jc w:val="center"/>
        <w:rPr>
          <w:b/>
          <w:sz w:val="28"/>
          <w:szCs w:val="28"/>
          <w:lang w:val="uk-UA"/>
        </w:rPr>
      </w:pPr>
      <w:r w:rsidRPr="00020BAE">
        <w:rPr>
          <w:b/>
          <w:sz w:val="28"/>
          <w:szCs w:val="28"/>
          <w:lang w:val="uk-UA"/>
        </w:rPr>
        <w:t>РІШЕННЯ</w:t>
      </w:r>
    </w:p>
    <w:p w:rsidR="00736F36" w:rsidRPr="00020BAE" w:rsidRDefault="00736F36" w:rsidP="00736F36">
      <w:pPr>
        <w:rPr>
          <w:sz w:val="28"/>
          <w:szCs w:val="28"/>
          <w:lang w:val="uk-UA"/>
          <w:rPrChange w:id="383" w:author="Користувач" w:date="2018-12-18T11:35:00Z">
            <w:rPr>
              <w:sz w:val="28"/>
              <w:szCs w:val="28"/>
            </w:rPr>
          </w:rPrChange>
        </w:rPr>
      </w:pPr>
    </w:p>
    <w:p w:rsidR="00736F36" w:rsidRPr="00020BAE" w:rsidRDefault="00736F36" w:rsidP="00736F36">
      <w:pPr>
        <w:rPr>
          <w:b/>
          <w:sz w:val="28"/>
          <w:szCs w:val="28"/>
          <w:lang w:val="uk-UA"/>
        </w:rPr>
      </w:pPr>
      <w:r w:rsidRPr="00020BAE">
        <w:rPr>
          <w:b/>
          <w:sz w:val="28"/>
          <w:szCs w:val="28"/>
          <w:lang w:val="uk-UA"/>
        </w:rPr>
        <w:t>Про покладання обов’язків із вчинення нотаріальних дій</w:t>
      </w:r>
    </w:p>
    <w:p w:rsidR="00736F36" w:rsidRPr="00020BAE" w:rsidRDefault="00736F36" w:rsidP="00736F36">
      <w:pPr>
        <w:rPr>
          <w:b/>
          <w:lang w:val="uk-UA"/>
        </w:rPr>
      </w:pPr>
    </w:p>
    <w:p w:rsidR="00736F36" w:rsidRPr="00020BAE" w:rsidRDefault="00736F36" w:rsidP="00736F36">
      <w:pPr>
        <w:rPr>
          <w:sz w:val="28"/>
          <w:szCs w:val="28"/>
          <w:lang w:val="uk-UA"/>
        </w:rPr>
      </w:pPr>
      <w:r w:rsidRPr="00020BAE">
        <w:rPr>
          <w:b/>
          <w:lang w:val="uk-UA"/>
        </w:rPr>
        <w:t xml:space="preserve"> </w:t>
      </w:r>
      <w:r w:rsidRPr="00020BAE">
        <w:rPr>
          <w:sz w:val="28"/>
          <w:szCs w:val="28"/>
          <w:lang w:val="uk-UA"/>
        </w:rPr>
        <w:t xml:space="preserve">Відповідно до </w:t>
      </w:r>
      <w:r w:rsidR="00AB6437" w:rsidRPr="00D63E7B">
        <w:rPr>
          <w:sz w:val="28"/>
          <w:szCs w:val="28"/>
          <w:lang w:val="uk-UA"/>
        </w:rPr>
        <w:fldChar w:fldCharType="begin"/>
      </w:r>
      <w:r w:rsidR="00020BAE" w:rsidRPr="00020BAE">
        <w:rPr>
          <w:sz w:val="28"/>
          <w:szCs w:val="28"/>
          <w:lang w:val="uk-UA"/>
        </w:rPr>
        <w:instrText xml:space="preserve"> HYPERLINK "http://zakon4.rada.gov.ua/laws/show/280/97-%D0%B2%D1%80/page3" \t "_blank" </w:instrText>
      </w:r>
      <w:r w:rsidR="00AB6437" w:rsidRPr="00D63E7B">
        <w:rPr>
          <w:sz w:val="28"/>
          <w:szCs w:val="28"/>
          <w:lang w:val="uk-UA"/>
        </w:rPr>
        <w:fldChar w:fldCharType="separate"/>
      </w:r>
      <w:r w:rsidRPr="00020BAE">
        <w:rPr>
          <w:sz w:val="28"/>
          <w:szCs w:val="28"/>
          <w:lang w:val="uk-UA"/>
        </w:rPr>
        <w:t>підпункту 5 пункту «б» частини першої статті 38 Закону України «Про місцеве самоврядування в Україні» від 21.05.1997 № 280/97-ВР</w:t>
      </w:r>
      <w:r w:rsidR="00AB6437" w:rsidRPr="00D63E7B">
        <w:rPr>
          <w:sz w:val="28"/>
          <w:szCs w:val="28"/>
          <w:lang w:val="uk-UA"/>
        </w:rPr>
        <w:fldChar w:fldCharType="end"/>
      </w:r>
      <w:r w:rsidRPr="00020BAE">
        <w:rPr>
          <w:sz w:val="28"/>
          <w:szCs w:val="28"/>
          <w:lang w:val="uk-UA"/>
        </w:rPr>
        <w:t xml:space="preserve">, </w:t>
      </w:r>
      <w:r w:rsidR="00AB6437" w:rsidRPr="00AB6437">
        <w:rPr>
          <w:sz w:val="28"/>
          <w:szCs w:val="28"/>
          <w:lang w:val="uk-UA"/>
          <w:rPrChange w:id="384" w:author="Користувач" w:date="2018-12-18T11:35:00Z">
            <w:rPr>
              <w:sz w:val="28"/>
              <w:szCs w:val="28"/>
            </w:rPr>
          </w:rPrChange>
        </w:rPr>
        <w:t> </w:t>
      </w:r>
      <w:r w:rsidR="00AB6437" w:rsidRPr="00AB6437">
        <w:rPr>
          <w:sz w:val="28"/>
          <w:szCs w:val="28"/>
          <w:lang w:val="uk-UA"/>
        </w:rPr>
        <w:fldChar w:fldCharType="begin"/>
      </w:r>
      <w:r w:rsidR="00020BAE" w:rsidRPr="00020BAE">
        <w:rPr>
          <w:sz w:val="28"/>
          <w:szCs w:val="28"/>
          <w:lang w:val="uk-UA"/>
        </w:rPr>
        <w:instrText xml:space="preserve"> HYPERLINK "http://zakon4.rada.gov.ua/laws/show/3425-12/page2" \t "_blank" </w:instrText>
      </w:r>
      <w:r w:rsidR="00AB6437" w:rsidRPr="00AB6437">
        <w:rPr>
          <w:sz w:val="28"/>
          <w:szCs w:val="28"/>
          <w:lang w:val="uk-UA"/>
          <w:rPrChange w:id="385" w:author="Користувач" w:date="2018-12-18T11:35:00Z">
            <w:rPr>
              <w:sz w:val="28"/>
              <w:szCs w:val="28"/>
            </w:rPr>
          </w:rPrChange>
        </w:rPr>
        <w:fldChar w:fldCharType="separate"/>
      </w:r>
      <w:r w:rsidRPr="00020BAE">
        <w:rPr>
          <w:sz w:val="28"/>
          <w:szCs w:val="28"/>
          <w:lang w:val="uk-UA"/>
        </w:rPr>
        <w:t>ст. 37 Закону України «Про нотаріат» від 02.09.1993 № 3425-</w:t>
      </w:r>
      <w:r w:rsidR="00AB6437" w:rsidRPr="00AB6437">
        <w:rPr>
          <w:sz w:val="28"/>
          <w:szCs w:val="28"/>
          <w:lang w:val="uk-UA"/>
          <w:rPrChange w:id="386" w:author="Користувач" w:date="2018-12-18T11:35:00Z">
            <w:rPr>
              <w:sz w:val="28"/>
              <w:szCs w:val="28"/>
            </w:rPr>
          </w:rPrChange>
        </w:rPr>
        <w:t>XII</w:t>
      </w:r>
      <w:r w:rsidR="00AB6437" w:rsidRPr="00AB6437">
        <w:rPr>
          <w:sz w:val="28"/>
          <w:szCs w:val="28"/>
          <w:lang w:val="uk-UA"/>
          <w:rPrChange w:id="387" w:author="Користувач" w:date="2018-12-18T11:35:00Z">
            <w:rPr>
              <w:sz w:val="28"/>
              <w:szCs w:val="28"/>
            </w:rPr>
          </w:rPrChange>
        </w:rPr>
        <w:fldChar w:fldCharType="end"/>
      </w:r>
      <w:r w:rsidRPr="00020BAE">
        <w:rPr>
          <w:sz w:val="28"/>
          <w:szCs w:val="28"/>
          <w:lang w:val="uk-UA"/>
        </w:rPr>
        <w:t>,</w:t>
      </w:r>
      <w:r w:rsidR="00AB6437" w:rsidRPr="00AB6437">
        <w:rPr>
          <w:sz w:val="28"/>
          <w:szCs w:val="28"/>
          <w:lang w:val="uk-UA"/>
          <w:rPrChange w:id="388" w:author="Користувач" w:date="2018-12-18T11:35:00Z">
            <w:rPr>
              <w:sz w:val="28"/>
              <w:szCs w:val="28"/>
            </w:rPr>
          </w:rPrChange>
        </w:rPr>
        <w:t> </w:t>
      </w:r>
      <w:r w:rsidRPr="00020BAE">
        <w:rPr>
          <w:sz w:val="28"/>
          <w:szCs w:val="28"/>
          <w:lang w:val="uk-UA"/>
        </w:rPr>
        <w:t xml:space="preserve"> сільська рада </w:t>
      </w:r>
    </w:p>
    <w:p w:rsidR="00736F36" w:rsidRPr="00020BAE" w:rsidRDefault="00736F36" w:rsidP="00736F36">
      <w:pPr>
        <w:rPr>
          <w:sz w:val="28"/>
          <w:szCs w:val="28"/>
          <w:lang w:val="uk-UA"/>
        </w:rPr>
      </w:pPr>
      <w:r w:rsidRPr="00020BAE">
        <w:rPr>
          <w:b/>
          <w:sz w:val="28"/>
          <w:szCs w:val="28"/>
          <w:lang w:val="uk-UA"/>
        </w:rPr>
        <w:t>ВИРІШИЛА:</w:t>
      </w:r>
    </w:p>
    <w:p w:rsidR="00736F36" w:rsidRPr="00020BAE" w:rsidRDefault="00736F36" w:rsidP="00736F36">
      <w:pPr>
        <w:pStyle w:val="a4"/>
        <w:jc w:val="both"/>
        <w:rPr>
          <w:rFonts w:ascii="Times New Roman" w:hAnsi="Times New Roman"/>
          <w:sz w:val="28"/>
          <w:szCs w:val="28"/>
        </w:rPr>
      </w:pPr>
      <w:r w:rsidRPr="00020BAE">
        <w:rPr>
          <w:rFonts w:ascii="Times New Roman" w:hAnsi="Times New Roman"/>
          <w:sz w:val="28"/>
          <w:szCs w:val="28"/>
        </w:rPr>
        <w:t xml:space="preserve">1.Уповноважити </w:t>
      </w:r>
      <w:proofErr w:type="spellStart"/>
      <w:r w:rsidRPr="00020BAE">
        <w:rPr>
          <w:rFonts w:ascii="Times New Roman" w:hAnsi="Times New Roman"/>
          <w:sz w:val="28"/>
          <w:szCs w:val="28"/>
        </w:rPr>
        <w:t>Кобялка</w:t>
      </w:r>
      <w:proofErr w:type="spellEnd"/>
      <w:r w:rsidRPr="00020BAE">
        <w:rPr>
          <w:rFonts w:ascii="Times New Roman" w:hAnsi="Times New Roman"/>
          <w:sz w:val="28"/>
          <w:szCs w:val="28"/>
        </w:rPr>
        <w:t xml:space="preserve"> Григорія Миколайовича, який виконує обов’язки  старости </w:t>
      </w:r>
      <w:proofErr w:type="spellStart"/>
      <w:r w:rsidRPr="00020BAE">
        <w:rPr>
          <w:rFonts w:ascii="Times New Roman" w:hAnsi="Times New Roman"/>
          <w:sz w:val="28"/>
          <w:szCs w:val="28"/>
        </w:rPr>
        <w:t>Козлівського</w:t>
      </w:r>
      <w:proofErr w:type="spellEnd"/>
      <w:r w:rsidRPr="00020BAE">
        <w:rPr>
          <w:rFonts w:ascii="Times New Roman" w:hAnsi="Times New Roman"/>
          <w:sz w:val="28"/>
          <w:szCs w:val="28"/>
        </w:rPr>
        <w:t xml:space="preserve"> </w:t>
      </w:r>
      <w:proofErr w:type="spellStart"/>
      <w:r w:rsidRPr="00020BAE">
        <w:rPr>
          <w:rFonts w:ascii="Times New Roman" w:hAnsi="Times New Roman"/>
          <w:sz w:val="28"/>
          <w:szCs w:val="28"/>
        </w:rPr>
        <w:t>старостинського</w:t>
      </w:r>
      <w:proofErr w:type="spellEnd"/>
      <w:r w:rsidRPr="00020BAE">
        <w:rPr>
          <w:rFonts w:ascii="Times New Roman" w:hAnsi="Times New Roman"/>
          <w:sz w:val="28"/>
          <w:szCs w:val="28"/>
        </w:rPr>
        <w:t xml:space="preserve"> округу (до обрання на перших виборах старости), як посадову особу органу місцевого самоврядування, вчиняти  нотаріальні дії, передбачені частиною першою статті 37 Закону України «Про нотаріат», засвідчувати їх власним підписом та печаткою « Студениківська сільська рада Переяслав-Хмельницький район, Київська область, виконавчий комітет – село Козлів»  04358916.</w:t>
      </w:r>
    </w:p>
    <w:p w:rsidR="00736F36" w:rsidRPr="00020BAE" w:rsidRDefault="00736F36" w:rsidP="00736F36">
      <w:pPr>
        <w:pStyle w:val="a4"/>
        <w:jc w:val="both"/>
        <w:rPr>
          <w:rFonts w:ascii="Times New Roman" w:hAnsi="Times New Roman"/>
          <w:sz w:val="28"/>
          <w:szCs w:val="28"/>
        </w:rPr>
      </w:pPr>
      <w:r w:rsidRPr="00020BAE">
        <w:rPr>
          <w:rFonts w:ascii="Times New Roman" w:hAnsi="Times New Roman"/>
          <w:sz w:val="28"/>
          <w:szCs w:val="28"/>
        </w:rPr>
        <w:t xml:space="preserve">2. Уповноважити </w:t>
      </w:r>
      <w:proofErr w:type="spellStart"/>
      <w:r w:rsidRPr="00020BAE">
        <w:rPr>
          <w:rFonts w:ascii="Times New Roman" w:hAnsi="Times New Roman"/>
          <w:sz w:val="28"/>
          <w:szCs w:val="28"/>
        </w:rPr>
        <w:t>Ємельяненка</w:t>
      </w:r>
      <w:proofErr w:type="spellEnd"/>
      <w:r w:rsidRPr="00020BAE">
        <w:rPr>
          <w:rFonts w:ascii="Times New Roman" w:hAnsi="Times New Roman"/>
          <w:sz w:val="28"/>
          <w:szCs w:val="28"/>
        </w:rPr>
        <w:t xml:space="preserve"> Михайла Романовича, який виконує обов’язки  старости Переяславського </w:t>
      </w:r>
      <w:proofErr w:type="spellStart"/>
      <w:r w:rsidRPr="00020BAE">
        <w:rPr>
          <w:rFonts w:ascii="Times New Roman" w:hAnsi="Times New Roman"/>
          <w:sz w:val="28"/>
          <w:szCs w:val="28"/>
        </w:rPr>
        <w:t>старостинського</w:t>
      </w:r>
      <w:proofErr w:type="spellEnd"/>
      <w:r w:rsidRPr="00020BAE">
        <w:rPr>
          <w:rFonts w:ascii="Times New Roman" w:hAnsi="Times New Roman"/>
          <w:sz w:val="28"/>
          <w:szCs w:val="28"/>
        </w:rPr>
        <w:t xml:space="preserve"> округу (до обрання на перших виборах старости), як посадову особу органу місцевого самоврядування, вчиняти  нотаріальні дії, передбачені частиною першою статті 37 Закону України «Про нотаріат», засвідчувати їх власним підписом та печаткою « Студениківська сільська рада Переяслав-Хмельницький район, Київська область, виконавчий комітет – село Переяславське»  04358916.</w:t>
      </w:r>
    </w:p>
    <w:p w:rsidR="00736F36" w:rsidRPr="00020BAE" w:rsidRDefault="00736F36" w:rsidP="00736F36">
      <w:pPr>
        <w:pStyle w:val="a4"/>
        <w:jc w:val="both"/>
        <w:rPr>
          <w:rFonts w:ascii="Times New Roman" w:hAnsi="Times New Roman"/>
          <w:sz w:val="28"/>
          <w:szCs w:val="28"/>
        </w:rPr>
      </w:pPr>
      <w:r w:rsidRPr="00020BAE">
        <w:rPr>
          <w:rFonts w:ascii="Times New Roman" w:hAnsi="Times New Roman"/>
          <w:sz w:val="28"/>
          <w:szCs w:val="28"/>
        </w:rPr>
        <w:t xml:space="preserve">3. Уповноважити Шатун Тетяну Василівну, яка виконує обов’язки  старости </w:t>
      </w:r>
      <w:proofErr w:type="spellStart"/>
      <w:r w:rsidRPr="00020BAE">
        <w:rPr>
          <w:rFonts w:ascii="Times New Roman" w:hAnsi="Times New Roman"/>
          <w:sz w:val="28"/>
          <w:szCs w:val="28"/>
        </w:rPr>
        <w:t>Сомководолинського</w:t>
      </w:r>
      <w:proofErr w:type="spellEnd"/>
      <w:r w:rsidRPr="00020BAE">
        <w:rPr>
          <w:rFonts w:ascii="Times New Roman" w:hAnsi="Times New Roman"/>
          <w:sz w:val="28"/>
          <w:szCs w:val="28"/>
        </w:rPr>
        <w:t xml:space="preserve"> </w:t>
      </w:r>
      <w:proofErr w:type="spellStart"/>
      <w:r w:rsidRPr="00020BAE">
        <w:rPr>
          <w:rFonts w:ascii="Times New Roman" w:hAnsi="Times New Roman"/>
          <w:sz w:val="28"/>
          <w:szCs w:val="28"/>
        </w:rPr>
        <w:t>старостинського</w:t>
      </w:r>
      <w:proofErr w:type="spellEnd"/>
      <w:r w:rsidRPr="00020BAE">
        <w:rPr>
          <w:rFonts w:ascii="Times New Roman" w:hAnsi="Times New Roman"/>
          <w:sz w:val="28"/>
          <w:szCs w:val="28"/>
        </w:rPr>
        <w:t xml:space="preserve"> округу (до обрання на перших виборах старости), як посадову особу органу місцевого самоврядування, вчиняти  нотаріальні дії, передбачені частиною першою статті 37 Закону України «Про нотаріат», засвідчувати їх власним підписом та печаткою « Студениківська сільська рада Переяслав-Хмельницький район, Київська область, виконавчий комітет – село </w:t>
      </w:r>
      <w:proofErr w:type="spellStart"/>
      <w:r w:rsidRPr="00020BAE">
        <w:rPr>
          <w:rFonts w:ascii="Times New Roman" w:hAnsi="Times New Roman"/>
          <w:sz w:val="28"/>
          <w:szCs w:val="28"/>
        </w:rPr>
        <w:t>Сомкова</w:t>
      </w:r>
      <w:proofErr w:type="spellEnd"/>
      <w:r w:rsidRPr="00020BAE">
        <w:rPr>
          <w:rFonts w:ascii="Times New Roman" w:hAnsi="Times New Roman"/>
          <w:sz w:val="28"/>
          <w:szCs w:val="28"/>
        </w:rPr>
        <w:t xml:space="preserve"> Долина»  04358916.</w:t>
      </w:r>
    </w:p>
    <w:p w:rsidR="00736F36" w:rsidRPr="00020BAE" w:rsidRDefault="00736F36" w:rsidP="00736F36">
      <w:pPr>
        <w:pStyle w:val="a4"/>
        <w:jc w:val="both"/>
        <w:rPr>
          <w:rFonts w:ascii="Times New Roman" w:hAnsi="Times New Roman"/>
          <w:sz w:val="28"/>
          <w:szCs w:val="28"/>
        </w:rPr>
      </w:pPr>
      <w:r w:rsidRPr="00020BAE">
        <w:rPr>
          <w:rFonts w:ascii="Times New Roman" w:hAnsi="Times New Roman"/>
          <w:sz w:val="28"/>
          <w:szCs w:val="28"/>
        </w:rPr>
        <w:t xml:space="preserve">4. Уповноважити Очкура Василя Микитовича, який виконує обов’язки  старости </w:t>
      </w:r>
      <w:proofErr w:type="spellStart"/>
      <w:r w:rsidRPr="00020BAE">
        <w:rPr>
          <w:rFonts w:ascii="Times New Roman" w:hAnsi="Times New Roman"/>
          <w:sz w:val="28"/>
          <w:szCs w:val="28"/>
        </w:rPr>
        <w:t>Соснівського</w:t>
      </w:r>
      <w:proofErr w:type="spellEnd"/>
      <w:r w:rsidRPr="00020BAE">
        <w:rPr>
          <w:rFonts w:ascii="Times New Roman" w:hAnsi="Times New Roman"/>
          <w:sz w:val="28"/>
          <w:szCs w:val="28"/>
        </w:rPr>
        <w:t xml:space="preserve">  </w:t>
      </w:r>
      <w:proofErr w:type="spellStart"/>
      <w:r w:rsidRPr="00020BAE">
        <w:rPr>
          <w:rFonts w:ascii="Times New Roman" w:hAnsi="Times New Roman"/>
          <w:sz w:val="28"/>
          <w:szCs w:val="28"/>
        </w:rPr>
        <w:t>старостинського</w:t>
      </w:r>
      <w:proofErr w:type="spellEnd"/>
      <w:r w:rsidRPr="00020BAE">
        <w:rPr>
          <w:rFonts w:ascii="Times New Roman" w:hAnsi="Times New Roman"/>
          <w:sz w:val="28"/>
          <w:szCs w:val="28"/>
        </w:rPr>
        <w:t xml:space="preserve"> округу (до обрання на перших виборах старости), як посадову особу органу місцевого самоврядування, вчиняти  нотаріальні дії, передбачені частиною першою статті 37 Закону України «Про нотаріат», засвідчувати їх власним підписом та печаткою « Студениківська сільська рада Переяслав-Хмельницький район, Київська область, виконавчий комітет – село Соснова»  04358916.</w:t>
      </w:r>
    </w:p>
    <w:p w:rsidR="00736F36" w:rsidRPr="00020BAE" w:rsidRDefault="00736F36" w:rsidP="00736F36">
      <w:pPr>
        <w:tabs>
          <w:tab w:val="left" w:pos="993"/>
        </w:tabs>
        <w:contextualSpacing/>
        <w:jc w:val="both"/>
        <w:rPr>
          <w:rFonts w:eastAsia="Calibri"/>
          <w:sz w:val="28"/>
          <w:szCs w:val="28"/>
          <w:lang w:val="uk-UA"/>
        </w:rPr>
      </w:pPr>
      <w:r w:rsidRPr="00020BAE">
        <w:rPr>
          <w:sz w:val="28"/>
          <w:szCs w:val="28"/>
          <w:lang w:val="uk-UA"/>
        </w:rPr>
        <w:t xml:space="preserve">5. </w:t>
      </w:r>
      <w:r w:rsidRPr="00020BAE">
        <w:rPr>
          <w:rFonts w:eastAsia="Calibri"/>
          <w:sz w:val="28"/>
          <w:szCs w:val="28"/>
          <w:lang w:val="uk-UA"/>
        </w:rPr>
        <w:t xml:space="preserve">Дії, перелічені у п. п. 1-4 цього рішення, можуть вчинятися лише на території відповідних сіл, у яких особи повноважні виконувати обов’язки старост, </w:t>
      </w:r>
      <w:r w:rsidRPr="00020BAE">
        <w:rPr>
          <w:rFonts w:eastAsia="Calibri"/>
          <w:sz w:val="28"/>
          <w:szCs w:val="28"/>
          <w:lang w:val="uk-UA"/>
        </w:rPr>
        <w:lastRenderedPageBreak/>
        <w:t>відповідно до рішення Студениківської сільської ради  «Про покладання обов’язків старост» № 10-І-УІІ від 02 січня 2018 року.</w:t>
      </w:r>
    </w:p>
    <w:p w:rsidR="00736F36" w:rsidRPr="00020BAE" w:rsidRDefault="00736F36" w:rsidP="00736F36">
      <w:pPr>
        <w:tabs>
          <w:tab w:val="left" w:pos="993"/>
        </w:tabs>
        <w:contextualSpacing/>
        <w:jc w:val="both"/>
        <w:rPr>
          <w:rFonts w:eastAsia="Calibri"/>
          <w:sz w:val="28"/>
          <w:szCs w:val="28"/>
          <w:lang w:val="uk-UA"/>
        </w:rPr>
      </w:pPr>
      <w:r w:rsidRPr="00020BAE">
        <w:rPr>
          <w:rFonts w:eastAsia="Calibri"/>
          <w:sz w:val="28"/>
          <w:szCs w:val="28"/>
          <w:lang w:val="uk-UA"/>
        </w:rPr>
        <w:t>6. На час тимчасової відсутності виконуючих обов’язки старост ( відпустки, відрядження, хвороби, тощо) вчинення нотаріальних дій здійснює секретар сільської ради Стрижак Ніна Григорівна.</w:t>
      </w:r>
    </w:p>
    <w:p w:rsidR="00736F36" w:rsidRPr="00020BAE" w:rsidRDefault="00736F36" w:rsidP="00736F36">
      <w:pPr>
        <w:tabs>
          <w:tab w:val="left" w:pos="993"/>
        </w:tabs>
        <w:contextualSpacing/>
        <w:jc w:val="both"/>
        <w:rPr>
          <w:rFonts w:eastAsia="Calibri"/>
          <w:sz w:val="28"/>
          <w:szCs w:val="28"/>
          <w:lang w:val="uk-UA"/>
        </w:rPr>
      </w:pPr>
      <w:r w:rsidRPr="00020BAE">
        <w:rPr>
          <w:rFonts w:eastAsia="Calibri"/>
          <w:sz w:val="28"/>
          <w:szCs w:val="28"/>
          <w:lang w:val="uk-UA"/>
        </w:rPr>
        <w:t>7. Дане рішення вступає в дію з 01.12.2018 року</w:t>
      </w:r>
    </w:p>
    <w:p w:rsidR="00736F36" w:rsidRPr="00020BAE" w:rsidRDefault="00736F36" w:rsidP="00736F36">
      <w:pPr>
        <w:tabs>
          <w:tab w:val="left" w:pos="993"/>
        </w:tabs>
        <w:contextualSpacing/>
        <w:jc w:val="both"/>
        <w:rPr>
          <w:rFonts w:eastAsia="Calibri"/>
          <w:sz w:val="28"/>
          <w:szCs w:val="28"/>
          <w:lang w:val="uk-UA"/>
        </w:rPr>
      </w:pPr>
      <w:r w:rsidRPr="00020BAE">
        <w:rPr>
          <w:rFonts w:eastAsia="Calibri"/>
          <w:sz w:val="28"/>
          <w:szCs w:val="28"/>
          <w:lang w:val="uk-UA"/>
        </w:rPr>
        <w:t>8. Контроль за виконанням даного рішення  покласти на сільського голову Лях Марію Олександрівну.</w:t>
      </w:r>
    </w:p>
    <w:p w:rsidR="00736F36" w:rsidRDefault="00736F36" w:rsidP="00736F36">
      <w:pPr>
        <w:pStyle w:val="a4"/>
        <w:jc w:val="both"/>
        <w:rPr>
          <w:ins w:id="389" w:author="Користувач" w:date="2018-12-19T16:16:00Z"/>
          <w:rFonts w:ascii="Times New Roman" w:hAnsi="Times New Roman"/>
          <w:sz w:val="28"/>
          <w:szCs w:val="28"/>
        </w:rPr>
      </w:pPr>
    </w:p>
    <w:p w:rsidR="00E95898" w:rsidRDefault="00E95898" w:rsidP="00736F36">
      <w:pPr>
        <w:pStyle w:val="a4"/>
        <w:jc w:val="both"/>
        <w:rPr>
          <w:ins w:id="390" w:author="Користувач" w:date="2018-12-19T16:16:00Z"/>
          <w:rFonts w:ascii="Times New Roman" w:hAnsi="Times New Roman"/>
          <w:sz w:val="28"/>
          <w:szCs w:val="28"/>
        </w:rPr>
      </w:pPr>
    </w:p>
    <w:p w:rsidR="00E95898" w:rsidRDefault="00E95898" w:rsidP="00736F36">
      <w:pPr>
        <w:pStyle w:val="a4"/>
        <w:jc w:val="both"/>
        <w:rPr>
          <w:ins w:id="391" w:author="Користувач" w:date="2018-12-19T16:16:00Z"/>
          <w:rFonts w:ascii="Times New Roman" w:hAnsi="Times New Roman"/>
          <w:sz w:val="28"/>
          <w:szCs w:val="28"/>
        </w:rPr>
      </w:pPr>
    </w:p>
    <w:p w:rsidR="00E95898" w:rsidRPr="00020BAE" w:rsidRDefault="00E95898" w:rsidP="00736F36">
      <w:pPr>
        <w:pStyle w:val="a4"/>
        <w:jc w:val="both"/>
        <w:rPr>
          <w:rFonts w:ascii="Times New Roman" w:hAnsi="Times New Roman"/>
          <w:sz w:val="28"/>
          <w:szCs w:val="28"/>
        </w:rPr>
      </w:pPr>
    </w:p>
    <w:p w:rsidR="00736F36" w:rsidRPr="00020BAE" w:rsidRDefault="00736F36" w:rsidP="00736F36">
      <w:pPr>
        <w:pStyle w:val="a4"/>
        <w:jc w:val="both"/>
        <w:rPr>
          <w:rFonts w:ascii="Times New Roman" w:hAnsi="Times New Roman"/>
          <w:sz w:val="28"/>
          <w:szCs w:val="28"/>
        </w:rPr>
      </w:pPr>
      <w:r w:rsidRPr="00020BAE">
        <w:rPr>
          <w:rFonts w:ascii="Times New Roman" w:hAnsi="Times New Roman"/>
          <w:sz w:val="28"/>
          <w:szCs w:val="28"/>
        </w:rPr>
        <w:t xml:space="preserve">                                     Сільський голова:                                     М.О. Лях</w:t>
      </w:r>
    </w:p>
    <w:p w:rsidR="00736F36" w:rsidRPr="00020BAE" w:rsidRDefault="00736F36" w:rsidP="00736F36">
      <w:pPr>
        <w:pStyle w:val="a4"/>
        <w:jc w:val="both"/>
        <w:rPr>
          <w:rFonts w:ascii="Times New Roman" w:hAnsi="Times New Roman"/>
          <w:b/>
          <w:sz w:val="28"/>
          <w:szCs w:val="28"/>
        </w:rPr>
      </w:pPr>
      <w:r w:rsidRPr="00020BAE">
        <w:rPr>
          <w:rFonts w:ascii="Times New Roman" w:hAnsi="Times New Roman"/>
          <w:b/>
          <w:sz w:val="28"/>
          <w:szCs w:val="28"/>
        </w:rPr>
        <w:t>с. Студеники</w:t>
      </w:r>
    </w:p>
    <w:p w:rsidR="00736F36" w:rsidRPr="00020BAE" w:rsidRDefault="0085116C" w:rsidP="00736F36">
      <w:pPr>
        <w:pStyle w:val="a4"/>
        <w:jc w:val="both"/>
        <w:rPr>
          <w:rFonts w:ascii="Times New Roman" w:hAnsi="Times New Roman"/>
          <w:b/>
          <w:sz w:val="28"/>
          <w:szCs w:val="28"/>
        </w:rPr>
      </w:pPr>
      <w:r w:rsidRPr="00020BAE">
        <w:rPr>
          <w:rFonts w:ascii="Times New Roman" w:hAnsi="Times New Roman"/>
          <w:b/>
          <w:sz w:val="28"/>
          <w:szCs w:val="28"/>
        </w:rPr>
        <w:t>№ 425-</w:t>
      </w:r>
      <w:r w:rsidR="00736F36" w:rsidRPr="00020BAE">
        <w:rPr>
          <w:rFonts w:ascii="Times New Roman" w:hAnsi="Times New Roman"/>
          <w:b/>
          <w:sz w:val="28"/>
          <w:szCs w:val="28"/>
        </w:rPr>
        <w:t xml:space="preserve"> ХУІ-УІІ</w:t>
      </w:r>
    </w:p>
    <w:p w:rsidR="00736F36" w:rsidRPr="00020BAE" w:rsidRDefault="00736F36" w:rsidP="00736F36">
      <w:pPr>
        <w:pStyle w:val="a4"/>
        <w:jc w:val="both"/>
        <w:rPr>
          <w:rFonts w:ascii="Times New Roman" w:hAnsi="Times New Roman"/>
          <w:sz w:val="28"/>
          <w:szCs w:val="28"/>
        </w:rPr>
      </w:pPr>
      <w:r w:rsidRPr="00020BAE">
        <w:rPr>
          <w:rFonts w:ascii="Times New Roman" w:hAnsi="Times New Roman"/>
          <w:b/>
          <w:sz w:val="28"/>
          <w:szCs w:val="28"/>
        </w:rPr>
        <w:t>20.11.2018</w:t>
      </w:r>
    </w:p>
    <w:p w:rsidR="00736F36" w:rsidRPr="00020BAE" w:rsidRDefault="00736F36" w:rsidP="00736F36">
      <w:pPr>
        <w:pStyle w:val="a4"/>
        <w:jc w:val="both"/>
        <w:rPr>
          <w:rFonts w:ascii="Times New Roman" w:hAnsi="Times New Roman"/>
          <w:sz w:val="24"/>
          <w:szCs w:val="24"/>
        </w:rPr>
      </w:pPr>
    </w:p>
    <w:p w:rsidR="00736F36" w:rsidRPr="00020BAE" w:rsidRDefault="00736F36" w:rsidP="00736F36">
      <w:pPr>
        <w:spacing w:before="100" w:beforeAutospacing="1" w:after="100" w:afterAutospacing="1"/>
        <w:rPr>
          <w:sz w:val="28"/>
          <w:szCs w:val="28"/>
          <w:lang w:val="uk-UA"/>
        </w:rPr>
      </w:pPr>
    </w:p>
    <w:p w:rsidR="00736F36" w:rsidRPr="00020BAE" w:rsidRDefault="00736F36" w:rsidP="00736F36">
      <w:pPr>
        <w:spacing w:line="259" w:lineRule="auto"/>
        <w:rPr>
          <w:rFonts w:eastAsiaTheme="minorHAnsi"/>
          <w:sz w:val="28"/>
          <w:szCs w:val="28"/>
          <w:lang w:val="uk-UA" w:eastAsia="en-US"/>
        </w:rPr>
      </w:pPr>
    </w:p>
    <w:p w:rsidR="00736F36" w:rsidRPr="00020BAE" w:rsidRDefault="00736F36" w:rsidP="00736F36">
      <w:pPr>
        <w:spacing w:line="259" w:lineRule="auto"/>
        <w:rPr>
          <w:rFonts w:eastAsiaTheme="minorHAnsi"/>
          <w:sz w:val="28"/>
          <w:szCs w:val="28"/>
          <w:lang w:val="uk-UA" w:eastAsia="en-US"/>
        </w:rPr>
      </w:pPr>
    </w:p>
    <w:p w:rsidR="00736F36" w:rsidRPr="00020BAE" w:rsidRDefault="00736F36" w:rsidP="00736F36">
      <w:pPr>
        <w:spacing w:line="259" w:lineRule="auto"/>
        <w:rPr>
          <w:rFonts w:eastAsiaTheme="minorHAnsi"/>
          <w:lang w:val="uk-UA" w:eastAsia="en-US"/>
        </w:rPr>
      </w:pPr>
    </w:p>
    <w:p w:rsidR="00091557" w:rsidRPr="00020BAE" w:rsidRDefault="00091557">
      <w:pPr>
        <w:rPr>
          <w:b/>
          <w:lang w:val="uk-UA"/>
        </w:rPr>
      </w:pPr>
    </w:p>
    <w:p w:rsidR="00091557" w:rsidRPr="00020BAE" w:rsidRDefault="00091557">
      <w:pPr>
        <w:rPr>
          <w:b/>
          <w:lang w:val="uk-UA"/>
        </w:rPr>
      </w:pPr>
    </w:p>
    <w:p w:rsidR="00091557" w:rsidRPr="00020BAE" w:rsidRDefault="00091557">
      <w:pPr>
        <w:rPr>
          <w:b/>
          <w:lang w:val="uk-UA"/>
        </w:rPr>
      </w:pPr>
    </w:p>
    <w:p w:rsidR="00091557" w:rsidRPr="00020BAE" w:rsidRDefault="00091557">
      <w:pPr>
        <w:rPr>
          <w:b/>
          <w:lang w:val="uk-UA"/>
        </w:rPr>
      </w:pPr>
    </w:p>
    <w:p w:rsidR="00091557" w:rsidRPr="00020BAE" w:rsidRDefault="00091557">
      <w:pPr>
        <w:rPr>
          <w:b/>
          <w:lang w:val="uk-UA"/>
        </w:rPr>
      </w:pPr>
    </w:p>
    <w:p w:rsidR="00091557" w:rsidRPr="00020BAE" w:rsidRDefault="00091557">
      <w:pPr>
        <w:rPr>
          <w:b/>
          <w:lang w:val="uk-UA"/>
        </w:rPr>
      </w:pPr>
    </w:p>
    <w:p w:rsidR="00091557" w:rsidRPr="00020BAE" w:rsidRDefault="00091557">
      <w:pPr>
        <w:rPr>
          <w:b/>
          <w:lang w:val="uk-UA"/>
        </w:rPr>
      </w:pPr>
    </w:p>
    <w:p w:rsidR="00091557" w:rsidRPr="00020BAE" w:rsidRDefault="00091557">
      <w:pPr>
        <w:rPr>
          <w:b/>
          <w:lang w:val="uk-UA"/>
        </w:rPr>
      </w:pPr>
    </w:p>
    <w:p w:rsidR="00091557" w:rsidRPr="00020BAE" w:rsidRDefault="00091557">
      <w:pPr>
        <w:rPr>
          <w:b/>
          <w:lang w:val="uk-UA"/>
        </w:rPr>
      </w:pPr>
    </w:p>
    <w:p w:rsidR="00736F36" w:rsidRPr="00020BAE" w:rsidRDefault="00736F36">
      <w:pPr>
        <w:rPr>
          <w:b/>
          <w:lang w:val="uk-UA"/>
        </w:rPr>
      </w:pPr>
    </w:p>
    <w:p w:rsidR="00736F36" w:rsidRPr="00020BAE" w:rsidRDefault="00736F36">
      <w:pPr>
        <w:rPr>
          <w:b/>
          <w:lang w:val="uk-UA"/>
        </w:rPr>
      </w:pPr>
    </w:p>
    <w:p w:rsidR="00736F36" w:rsidRPr="00020BAE" w:rsidRDefault="00736F36">
      <w:pPr>
        <w:rPr>
          <w:b/>
          <w:lang w:val="uk-UA"/>
        </w:rPr>
      </w:pPr>
    </w:p>
    <w:p w:rsidR="00736F36" w:rsidRPr="00020BAE" w:rsidRDefault="00736F36">
      <w:pPr>
        <w:rPr>
          <w:b/>
          <w:lang w:val="uk-UA"/>
        </w:rPr>
      </w:pPr>
    </w:p>
    <w:p w:rsidR="00736F36" w:rsidRPr="00020BAE" w:rsidRDefault="00736F36">
      <w:pPr>
        <w:rPr>
          <w:b/>
          <w:lang w:val="uk-UA"/>
        </w:rPr>
      </w:pPr>
    </w:p>
    <w:p w:rsidR="00736F36" w:rsidRPr="00020BAE" w:rsidRDefault="00736F36">
      <w:pPr>
        <w:rPr>
          <w:b/>
          <w:lang w:val="uk-UA"/>
        </w:rPr>
      </w:pPr>
    </w:p>
    <w:p w:rsidR="00736F36" w:rsidRPr="00020BAE" w:rsidRDefault="00736F36">
      <w:pPr>
        <w:rPr>
          <w:b/>
          <w:lang w:val="uk-UA"/>
        </w:rPr>
      </w:pPr>
    </w:p>
    <w:p w:rsidR="00736F36" w:rsidRPr="00020BAE" w:rsidRDefault="00736F36">
      <w:pPr>
        <w:rPr>
          <w:b/>
          <w:lang w:val="uk-UA"/>
        </w:rPr>
      </w:pPr>
    </w:p>
    <w:p w:rsidR="00736F36" w:rsidRPr="00020BAE" w:rsidRDefault="00736F36">
      <w:pPr>
        <w:rPr>
          <w:b/>
          <w:lang w:val="uk-UA"/>
        </w:rPr>
      </w:pPr>
    </w:p>
    <w:p w:rsidR="00736F36" w:rsidRPr="00020BAE" w:rsidRDefault="00736F36">
      <w:pPr>
        <w:rPr>
          <w:b/>
          <w:lang w:val="uk-UA"/>
        </w:rPr>
      </w:pPr>
    </w:p>
    <w:p w:rsidR="00736F36" w:rsidRPr="00020BAE" w:rsidRDefault="00736F36">
      <w:pPr>
        <w:rPr>
          <w:b/>
          <w:lang w:val="uk-UA"/>
        </w:rPr>
      </w:pPr>
    </w:p>
    <w:p w:rsidR="00736F36" w:rsidRPr="00020BAE" w:rsidRDefault="00736F36">
      <w:pPr>
        <w:rPr>
          <w:b/>
          <w:lang w:val="uk-UA"/>
        </w:rPr>
      </w:pPr>
    </w:p>
    <w:p w:rsidR="00451CD5" w:rsidRPr="00020BAE" w:rsidRDefault="00451CD5">
      <w:pPr>
        <w:rPr>
          <w:b/>
          <w:lang w:val="uk-UA"/>
        </w:rPr>
      </w:pPr>
    </w:p>
    <w:p w:rsidR="00451CD5" w:rsidRPr="00020BAE" w:rsidRDefault="00451CD5">
      <w:pPr>
        <w:rPr>
          <w:b/>
          <w:lang w:val="uk-UA"/>
        </w:rPr>
      </w:pPr>
    </w:p>
    <w:p w:rsidR="00451CD5" w:rsidRPr="00020BAE" w:rsidRDefault="00451CD5">
      <w:pPr>
        <w:rPr>
          <w:b/>
          <w:lang w:val="uk-UA"/>
        </w:rPr>
      </w:pPr>
    </w:p>
    <w:p w:rsidR="00451CD5" w:rsidRPr="00020BAE" w:rsidRDefault="00451CD5">
      <w:pPr>
        <w:rPr>
          <w:b/>
          <w:lang w:val="uk-UA"/>
        </w:rPr>
      </w:pPr>
    </w:p>
    <w:p w:rsidR="00451CD5" w:rsidRPr="00020BAE" w:rsidRDefault="00451CD5">
      <w:pPr>
        <w:rPr>
          <w:b/>
          <w:lang w:val="uk-UA"/>
        </w:rPr>
      </w:pPr>
    </w:p>
    <w:p w:rsidR="00451CD5" w:rsidRPr="00020BAE" w:rsidRDefault="00451CD5">
      <w:pPr>
        <w:rPr>
          <w:b/>
          <w:lang w:val="uk-UA"/>
        </w:rPr>
      </w:pPr>
    </w:p>
    <w:p w:rsidR="00451CD5" w:rsidRPr="00020BAE" w:rsidRDefault="00451CD5">
      <w:pPr>
        <w:rPr>
          <w:b/>
          <w:lang w:val="uk-UA"/>
        </w:rPr>
      </w:pPr>
    </w:p>
    <w:p w:rsidR="00736F36" w:rsidRPr="00020BAE" w:rsidRDefault="00736F36">
      <w:pPr>
        <w:rPr>
          <w:b/>
          <w:lang w:val="uk-UA"/>
        </w:rPr>
      </w:pPr>
    </w:p>
    <w:p w:rsidR="00736F36" w:rsidRPr="00020BAE" w:rsidRDefault="00736F36">
      <w:pPr>
        <w:rPr>
          <w:b/>
          <w:lang w:val="uk-UA"/>
        </w:rPr>
      </w:pPr>
    </w:p>
    <w:p w:rsidR="00451CD5" w:rsidRPr="00020BAE" w:rsidRDefault="00451CD5" w:rsidP="00451CD5">
      <w:pPr>
        <w:jc w:val="center"/>
        <w:rPr>
          <w:noProof/>
          <w:sz w:val="28"/>
          <w:szCs w:val="28"/>
          <w:lang w:val="uk-UA"/>
        </w:rPr>
      </w:pPr>
      <w:r w:rsidRPr="00883FEE">
        <w:rPr>
          <w:noProof/>
          <w:sz w:val="28"/>
          <w:szCs w:val="28"/>
          <w:lang w:val="uk-UA" w:eastAsia="uk-UA"/>
        </w:rPr>
        <w:drawing>
          <wp:inline distT="0" distB="0" distL="0" distR="0">
            <wp:extent cx="571500" cy="800100"/>
            <wp:effectExtent l="0" t="0" r="0" b="0"/>
            <wp:docPr id="43" name="Рисунок 43"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71500" cy="800100"/>
                    </a:xfrm>
                    <a:prstGeom prst="rect">
                      <a:avLst/>
                    </a:prstGeom>
                    <a:noFill/>
                    <a:ln>
                      <a:noFill/>
                    </a:ln>
                  </pic:spPr>
                </pic:pic>
              </a:graphicData>
            </a:graphic>
          </wp:inline>
        </w:drawing>
      </w:r>
    </w:p>
    <w:p w:rsidR="00451CD5" w:rsidRPr="00020BAE" w:rsidRDefault="00451CD5" w:rsidP="00451CD5">
      <w:pPr>
        <w:jc w:val="center"/>
        <w:rPr>
          <w:b/>
          <w:sz w:val="28"/>
          <w:szCs w:val="28"/>
          <w:lang w:val="uk-UA"/>
        </w:rPr>
      </w:pPr>
      <w:r w:rsidRPr="00020BAE">
        <w:rPr>
          <w:b/>
          <w:sz w:val="28"/>
          <w:szCs w:val="28"/>
          <w:lang w:val="uk-UA"/>
        </w:rPr>
        <w:t>СТУДЕНИКІВСЬКА  СІЛЬСЬКА  РАДА</w:t>
      </w:r>
      <w:r w:rsidRPr="00020BAE">
        <w:rPr>
          <w:b/>
          <w:sz w:val="28"/>
          <w:szCs w:val="28"/>
          <w:lang w:val="uk-UA"/>
        </w:rPr>
        <w:br/>
        <w:t>ПЕРЕЯСЛАВ-ХМЕЛЬНИЦЬКОГО РАЙОНУ</w:t>
      </w:r>
    </w:p>
    <w:p w:rsidR="00451CD5" w:rsidRPr="00020BAE" w:rsidRDefault="00451CD5" w:rsidP="00451CD5">
      <w:pPr>
        <w:jc w:val="center"/>
        <w:rPr>
          <w:b/>
          <w:sz w:val="28"/>
          <w:szCs w:val="28"/>
          <w:lang w:val="uk-UA"/>
        </w:rPr>
      </w:pPr>
      <w:r w:rsidRPr="00020BAE">
        <w:rPr>
          <w:b/>
          <w:sz w:val="28"/>
          <w:szCs w:val="28"/>
          <w:lang w:val="uk-UA"/>
        </w:rPr>
        <w:t>КИЇВСЬКА ОБЛАСТЬ</w:t>
      </w:r>
    </w:p>
    <w:p w:rsidR="00451CD5" w:rsidRPr="00020BAE" w:rsidRDefault="00451CD5" w:rsidP="00451CD5">
      <w:pPr>
        <w:jc w:val="center"/>
        <w:rPr>
          <w:b/>
          <w:sz w:val="28"/>
          <w:szCs w:val="28"/>
          <w:lang w:val="uk-UA"/>
        </w:rPr>
      </w:pPr>
    </w:p>
    <w:p w:rsidR="00451CD5" w:rsidRPr="00020BAE" w:rsidRDefault="00451CD5" w:rsidP="00451CD5">
      <w:pPr>
        <w:jc w:val="center"/>
        <w:rPr>
          <w:b/>
          <w:sz w:val="28"/>
          <w:szCs w:val="28"/>
          <w:lang w:val="uk-UA"/>
        </w:rPr>
      </w:pPr>
      <w:r w:rsidRPr="00020BAE">
        <w:rPr>
          <w:b/>
          <w:sz w:val="28"/>
          <w:szCs w:val="28"/>
          <w:lang w:val="uk-UA"/>
        </w:rPr>
        <w:t>РІШЕННЯ</w:t>
      </w:r>
    </w:p>
    <w:p w:rsidR="00451CD5" w:rsidRPr="00020BAE" w:rsidRDefault="00451CD5" w:rsidP="00451CD5">
      <w:pPr>
        <w:rPr>
          <w:b/>
          <w:sz w:val="28"/>
          <w:szCs w:val="28"/>
          <w:lang w:val="uk-UA"/>
        </w:rPr>
      </w:pPr>
    </w:p>
    <w:p w:rsidR="00451CD5" w:rsidRPr="00020BAE" w:rsidRDefault="00451CD5" w:rsidP="00451CD5">
      <w:pPr>
        <w:rPr>
          <w:b/>
          <w:sz w:val="28"/>
          <w:szCs w:val="28"/>
          <w:lang w:val="uk-UA"/>
        </w:rPr>
      </w:pPr>
      <w:r w:rsidRPr="00020BAE">
        <w:rPr>
          <w:b/>
          <w:sz w:val="28"/>
          <w:szCs w:val="28"/>
          <w:lang w:val="uk-UA"/>
        </w:rPr>
        <w:t xml:space="preserve">Про розгляд клопотання </w:t>
      </w:r>
    </w:p>
    <w:p w:rsidR="00451CD5" w:rsidRPr="00020BAE" w:rsidRDefault="00451CD5" w:rsidP="00451CD5">
      <w:pPr>
        <w:rPr>
          <w:b/>
          <w:sz w:val="28"/>
          <w:szCs w:val="28"/>
          <w:lang w:val="uk-UA"/>
        </w:rPr>
      </w:pPr>
      <w:r w:rsidRPr="00020BAE">
        <w:rPr>
          <w:b/>
          <w:sz w:val="28"/>
          <w:szCs w:val="28"/>
          <w:lang w:val="uk-UA"/>
        </w:rPr>
        <w:t>ФОП Близнюк Л.О.</w:t>
      </w:r>
    </w:p>
    <w:p w:rsidR="00451CD5" w:rsidRPr="00020BAE" w:rsidRDefault="00451CD5" w:rsidP="00451CD5">
      <w:pPr>
        <w:rPr>
          <w:b/>
          <w:sz w:val="28"/>
          <w:szCs w:val="28"/>
          <w:lang w:val="uk-UA"/>
        </w:rPr>
      </w:pPr>
    </w:p>
    <w:p w:rsidR="00451CD5" w:rsidRPr="00020BAE" w:rsidRDefault="00883FE8" w:rsidP="00451CD5">
      <w:pPr>
        <w:rPr>
          <w:sz w:val="28"/>
          <w:szCs w:val="28"/>
          <w:lang w:val="uk-UA"/>
        </w:rPr>
      </w:pPr>
      <w:r w:rsidRPr="00020BAE">
        <w:rPr>
          <w:b/>
          <w:sz w:val="28"/>
          <w:szCs w:val="28"/>
          <w:lang w:val="uk-UA"/>
        </w:rPr>
        <w:t xml:space="preserve">                        </w:t>
      </w:r>
      <w:r w:rsidR="00451CD5" w:rsidRPr="00020BAE">
        <w:rPr>
          <w:sz w:val="28"/>
          <w:szCs w:val="28"/>
          <w:lang w:val="uk-UA"/>
        </w:rPr>
        <w:t>Розглянувши клопотання ФОП Близнюк Людмили Олександрівни</w:t>
      </w:r>
      <w:r w:rsidR="00745E03" w:rsidRPr="00020BAE">
        <w:rPr>
          <w:sz w:val="28"/>
          <w:szCs w:val="28"/>
          <w:lang w:val="uk-UA"/>
        </w:rPr>
        <w:t xml:space="preserve"> про передачу в оренду </w:t>
      </w:r>
      <w:r w:rsidR="00DF7EFB" w:rsidRPr="00020BAE">
        <w:rPr>
          <w:sz w:val="28"/>
          <w:szCs w:val="28"/>
          <w:lang w:val="uk-UA"/>
        </w:rPr>
        <w:t xml:space="preserve">приміщення в с. Студеники по вул. Урожайна, 1 під діючим магазином, </w:t>
      </w:r>
      <w:r w:rsidR="000E150E" w:rsidRPr="00020BAE">
        <w:rPr>
          <w:sz w:val="28"/>
          <w:szCs w:val="28"/>
          <w:lang w:val="uk-UA"/>
        </w:rPr>
        <w:t xml:space="preserve">відповідно до Закону України «Про оренду державного майна», постанови Кабінету Міністрів України від 19 січня 2000 року №75 «Про внесення змін і доповнень до Методики розрахунку і порядку використання плати за оренду державного майна»,  керуючись   ст. 29 Закону України «Про місцеве самоврядування в Україні» </w:t>
      </w:r>
      <w:r w:rsidRPr="00020BAE">
        <w:rPr>
          <w:sz w:val="28"/>
          <w:szCs w:val="28"/>
          <w:lang w:val="uk-UA"/>
        </w:rPr>
        <w:t>сільська рада</w:t>
      </w:r>
    </w:p>
    <w:p w:rsidR="00883FE8" w:rsidRPr="00020BAE" w:rsidRDefault="00883FE8" w:rsidP="00451CD5">
      <w:pPr>
        <w:rPr>
          <w:b/>
          <w:sz w:val="28"/>
          <w:szCs w:val="28"/>
          <w:lang w:val="uk-UA"/>
        </w:rPr>
      </w:pPr>
      <w:r w:rsidRPr="00020BAE">
        <w:rPr>
          <w:b/>
          <w:sz w:val="28"/>
          <w:szCs w:val="28"/>
          <w:lang w:val="uk-UA"/>
        </w:rPr>
        <w:t xml:space="preserve">ВИРІШИЛА: </w:t>
      </w:r>
    </w:p>
    <w:p w:rsidR="00883FE8" w:rsidRPr="00020BAE" w:rsidRDefault="00883FE8" w:rsidP="00451CD5">
      <w:pPr>
        <w:rPr>
          <w:b/>
          <w:sz w:val="28"/>
          <w:szCs w:val="28"/>
          <w:lang w:val="uk-UA"/>
        </w:rPr>
      </w:pPr>
    </w:p>
    <w:p w:rsidR="00883FE8" w:rsidRPr="00020BAE" w:rsidRDefault="00883FE8" w:rsidP="00883FE8">
      <w:pPr>
        <w:pStyle w:val="a3"/>
        <w:numPr>
          <w:ilvl w:val="0"/>
          <w:numId w:val="23"/>
        </w:numPr>
        <w:rPr>
          <w:sz w:val="28"/>
          <w:szCs w:val="28"/>
          <w:lang w:val="uk-UA"/>
        </w:rPr>
      </w:pPr>
      <w:r w:rsidRPr="00020BAE">
        <w:rPr>
          <w:sz w:val="28"/>
          <w:szCs w:val="28"/>
          <w:lang w:val="uk-UA"/>
        </w:rPr>
        <w:t>Передати</w:t>
      </w:r>
      <w:r w:rsidR="00080164" w:rsidRPr="00020BAE">
        <w:rPr>
          <w:sz w:val="28"/>
          <w:szCs w:val="28"/>
          <w:lang w:val="uk-UA"/>
        </w:rPr>
        <w:t xml:space="preserve"> ФОП Близнюк Людмилі Олександрівні </w:t>
      </w:r>
      <w:r w:rsidRPr="00020BAE">
        <w:rPr>
          <w:sz w:val="28"/>
          <w:szCs w:val="28"/>
          <w:lang w:val="uk-UA"/>
        </w:rPr>
        <w:t xml:space="preserve"> в оренду</w:t>
      </w:r>
      <w:r w:rsidR="000E150E" w:rsidRPr="00020BAE">
        <w:rPr>
          <w:sz w:val="28"/>
          <w:szCs w:val="28"/>
          <w:lang w:val="uk-UA"/>
        </w:rPr>
        <w:t xml:space="preserve"> </w:t>
      </w:r>
      <w:r w:rsidRPr="00020BAE">
        <w:rPr>
          <w:sz w:val="28"/>
          <w:szCs w:val="28"/>
          <w:lang w:val="uk-UA"/>
        </w:rPr>
        <w:t xml:space="preserve"> </w:t>
      </w:r>
      <w:r w:rsidR="00080164" w:rsidRPr="00020BAE">
        <w:rPr>
          <w:sz w:val="28"/>
          <w:szCs w:val="28"/>
          <w:lang w:val="uk-UA"/>
        </w:rPr>
        <w:t>приміщення  орієнтовною площею 16 м кв. під діючим магазином в приміщенні пожежного депо за адресою: Київська обл.,3 Переяслав-Хмельницький р-н, с. Студеники, вул. Урожайна, 1.</w:t>
      </w:r>
    </w:p>
    <w:p w:rsidR="001C5973" w:rsidRPr="00020BAE" w:rsidRDefault="00080164" w:rsidP="001C5973">
      <w:pPr>
        <w:pStyle w:val="a3"/>
        <w:numPr>
          <w:ilvl w:val="0"/>
          <w:numId w:val="23"/>
        </w:numPr>
        <w:rPr>
          <w:sz w:val="28"/>
          <w:szCs w:val="28"/>
          <w:lang w:val="uk-UA"/>
        </w:rPr>
      </w:pPr>
      <w:r w:rsidRPr="00020BAE">
        <w:rPr>
          <w:sz w:val="28"/>
          <w:szCs w:val="28"/>
          <w:lang w:val="uk-UA"/>
        </w:rPr>
        <w:t xml:space="preserve">Зобов’язати  ФОП Близнюк Людмилу Олександрівну виготовити  </w:t>
      </w:r>
      <w:r w:rsidR="001C5973" w:rsidRPr="00020BAE">
        <w:rPr>
          <w:sz w:val="28"/>
          <w:szCs w:val="28"/>
          <w:lang w:val="uk-UA"/>
        </w:rPr>
        <w:t xml:space="preserve"> експертну оцінку орендованого  приміщення .</w:t>
      </w:r>
    </w:p>
    <w:p w:rsidR="001C5973" w:rsidRPr="00020BAE" w:rsidRDefault="001C5973" w:rsidP="001C5973">
      <w:pPr>
        <w:pStyle w:val="a3"/>
        <w:numPr>
          <w:ilvl w:val="0"/>
          <w:numId w:val="23"/>
        </w:numPr>
        <w:jc w:val="both"/>
        <w:rPr>
          <w:sz w:val="28"/>
          <w:szCs w:val="28"/>
          <w:lang w:val="uk-UA"/>
        </w:rPr>
      </w:pPr>
      <w:r w:rsidRPr="00020BAE">
        <w:rPr>
          <w:sz w:val="28"/>
          <w:szCs w:val="28"/>
          <w:lang w:val="uk-UA"/>
        </w:rPr>
        <w:t xml:space="preserve">Затвердити відсоток орендної плати  - 8 % від експертної оцінки приміщення </w:t>
      </w:r>
    </w:p>
    <w:p w:rsidR="001C5973" w:rsidRPr="00020BAE" w:rsidRDefault="001C5973" w:rsidP="001C5973">
      <w:pPr>
        <w:pStyle w:val="a3"/>
        <w:numPr>
          <w:ilvl w:val="0"/>
          <w:numId w:val="23"/>
        </w:numPr>
        <w:rPr>
          <w:bCs/>
          <w:sz w:val="28"/>
          <w:szCs w:val="28"/>
          <w:lang w:val="uk-UA"/>
        </w:rPr>
      </w:pPr>
      <w:del w:id="392" w:author="Користувач" w:date="2019-01-31T14:43:00Z">
        <w:r w:rsidRPr="00020BAE" w:rsidDel="00F57E13">
          <w:rPr>
            <w:sz w:val="28"/>
            <w:szCs w:val="28"/>
            <w:lang w:val="uk-UA"/>
          </w:rPr>
          <w:delText>4.</w:delText>
        </w:r>
      </w:del>
      <w:r w:rsidRPr="00020BAE">
        <w:rPr>
          <w:sz w:val="28"/>
          <w:szCs w:val="28"/>
          <w:lang w:val="uk-UA"/>
        </w:rPr>
        <w:t xml:space="preserve"> Контроль за виконанням рішення покласти на пості</w:t>
      </w:r>
      <w:ins w:id="393" w:author="Користувач" w:date="2018-12-19T16:28:00Z">
        <w:r w:rsidR="00CF0EAA">
          <w:rPr>
            <w:sz w:val="28"/>
            <w:szCs w:val="28"/>
            <w:lang w:val="uk-UA"/>
          </w:rPr>
          <w:t>й</w:t>
        </w:r>
      </w:ins>
      <w:r w:rsidRPr="00020BAE">
        <w:rPr>
          <w:sz w:val="28"/>
          <w:szCs w:val="28"/>
          <w:lang w:val="uk-UA"/>
        </w:rPr>
        <w:t>ну комісію з питань</w:t>
      </w:r>
      <w:r w:rsidRPr="00020BAE">
        <w:rPr>
          <w:bCs/>
          <w:lang w:val="uk-UA"/>
        </w:rPr>
        <w:t xml:space="preserve"> </w:t>
      </w:r>
      <w:r w:rsidRPr="00020BAE">
        <w:rPr>
          <w:bCs/>
          <w:sz w:val="28"/>
          <w:szCs w:val="28"/>
          <w:lang w:val="uk-UA"/>
        </w:rPr>
        <w:t>інвестицій, підприємництва, інфраструктури, транспорту,</w:t>
      </w:r>
      <w:r w:rsidR="00AB6437" w:rsidRPr="00AB6437">
        <w:rPr>
          <w:bCs/>
          <w:sz w:val="28"/>
          <w:szCs w:val="28"/>
          <w:lang w:val="uk-UA"/>
          <w:rPrChange w:id="394" w:author="Користувач" w:date="2018-12-18T11:35:00Z">
            <w:rPr>
              <w:bCs/>
              <w:sz w:val="28"/>
              <w:szCs w:val="28"/>
            </w:rPr>
          </w:rPrChange>
        </w:rPr>
        <w:t xml:space="preserve"> житлово-</w:t>
      </w:r>
      <w:r w:rsidRPr="00020BAE">
        <w:rPr>
          <w:bCs/>
          <w:sz w:val="28"/>
          <w:szCs w:val="28"/>
          <w:lang w:val="uk-UA"/>
        </w:rPr>
        <w:t xml:space="preserve"> </w:t>
      </w:r>
      <w:r w:rsidR="00AB6437" w:rsidRPr="00AB6437">
        <w:rPr>
          <w:bCs/>
          <w:sz w:val="28"/>
          <w:szCs w:val="28"/>
          <w:lang w:val="uk-UA"/>
          <w:rPrChange w:id="395" w:author="Користувач" w:date="2018-12-18T11:35:00Z">
            <w:rPr>
              <w:bCs/>
              <w:sz w:val="28"/>
              <w:szCs w:val="28"/>
            </w:rPr>
          </w:rPrChange>
        </w:rPr>
        <w:t>комунального господарства та комунальної власності</w:t>
      </w:r>
      <w:r w:rsidRPr="00020BAE">
        <w:rPr>
          <w:bCs/>
          <w:sz w:val="28"/>
          <w:szCs w:val="28"/>
          <w:lang w:val="uk-UA"/>
        </w:rPr>
        <w:t>.</w:t>
      </w:r>
    </w:p>
    <w:p w:rsidR="001C5973" w:rsidRPr="00020BAE" w:rsidRDefault="001C5973" w:rsidP="001C5973">
      <w:pPr>
        <w:ind w:left="360"/>
        <w:rPr>
          <w:bCs/>
          <w:sz w:val="28"/>
          <w:szCs w:val="28"/>
          <w:lang w:val="uk-UA"/>
        </w:rPr>
      </w:pPr>
    </w:p>
    <w:p w:rsidR="001C5973" w:rsidRPr="00020BAE" w:rsidRDefault="001C5973" w:rsidP="001C5973">
      <w:pPr>
        <w:ind w:left="360"/>
        <w:rPr>
          <w:bCs/>
          <w:sz w:val="28"/>
          <w:szCs w:val="28"/>
          <w:lang w:val="uk-UA"/>
        </w:rPr>
      </w:pPr>
      <w:r w:rsidRPr="00020BAE">
        <w:rPr>
          <w:bCs/>
          <w:sz w:val="28"/>
          <w:szCs w:val="28"/>
          <w:lang w:val="uk-UA"/>
        </w:rPr>
        <w:t xml:space="preserve">       Сільський голова:                                  М.О. Лях</w:t>
      </w:r>
    </w:p>
    <w:p w:rsidR="001C5973" w:rsidRPr="00020BAE" w:rsidRDefault="001C5973" w:rsidP="001C5973">
      <w:pPr>
        <w:rPr>
          <w:bCs/>
          <w:sz w:val="28"/>
          <w:szCs w:val="28"/>
          <w:lang w:val="uk-UA"/>
        </w:rPr>
      </w:pPr>
    </w:p>
    <w:p w:rsidR="001C5973" w:rsidRPr="00020BAE" w:rsidRDefault="001C5973" w:rsidP="001C5973">
      <w:pPr>
        <w:pStyle w:val="a3"/>
        <w:rPr>
          <w:bCs/>
          <w:sz w:val="28"/>
          <w:szCs w:val="28"/>
          <w:lang w:val="uk-UA"/>
        </w:rPr>
      </w:pPr>
    </w:p>
    <w:p w:rsidR="001C5973" w:rsidRPr="00020BAE" w:rsidRDefault="001C5973" w:rsidP="001C5973">
      <w:pPr>
        <w:pStyle w:val="a3"/>
        <w:rPr>
          <w:b/>
          <w:bCs/>
          <w:sz w:val="28"/>
          <w:szCs w:val="28"/>
          <w:lang w:val="uk-UA"/>
        </w:rPr>
      </w:pPr>
      <w:r w:rsidRPr="00020BAE">
        <w:rPr>
          <w:b/>
          <w:bCs/>
          <w:sz w:val="28"/>
          <w:szCs w:val="28"/>
          <w:lang w:val="uk-UA"/>
        </w:rPr>
        <w:t>с. Студеники</w:t>
      </w:r>
    </w:p>
    <w:p w:rsidR="001C5973" w:rsidRPr="00020BAE" w:rsidRDefault="001C5973" w:rsidP="001C5973">
      <w:pPr>
        <w:pStyle w:val="a3"/>
        <w:rPr>
          <w:b/>
          <w:bCs/>
          <w:sz w:val="28"/>
          <w:szCs w:val="28"/>
          <w:lang w:val="uk-UA"/>
        </w:rPr>
      </w:pPr>
      <w:r w:rsidRPr="00020BAE">
        <w:rPr>
          <w:b/>
          <w:bCs/>
          <w:sz w:val="28"/>
          <w:szCs w:val="28"/>
          <w:lang w:val="uk-UA"/>
        </w:rPr>
        <w:t>№ 426-ХУІ-УІІ</w:t>
      </w:r>
    </w:p>
    <w:p w:rsidR="001C5973" w:rsidRPr="00020BAE" w:rsidRDefault="001C5973" w:rsidP="001C5973">
      <w:pPr>
        <w:pStyle w:val="a3"/>
        <w:rPr>
          <w:b/>
          <w:bCs/>
          <w:sz w:val="28"/>
          <w:szCs w:val="28"/>
          <w:lang w:val="uk-UA"/>
        </w:rPr>
      </w:pPr>
      <w:r w:rsidRPr="00020BAE">
        <w:rPr>
          <w:b/>
          <w:bCs/>
          <w:sz w:val="28"/>
          <w:szCs w:val="28"/>
          <w:lang w:val="uk-UA"/>
        </w:rPr>
        <w:t>20.11.2018</w:t>
      </w:r>
    </w:p>
    <w:p w:rsidR="001C5973" w:rsidRPr="00020BAE" w:rsidRDefault="001C5973" w:rsidP="001C5973">
      <w:pPr>
        <w:pStyle w:val="a3"/>
        <w:jc w:val="both"/>
        <w:rPr>
          <w:sz w:val="28"/>
          <w:szCs w:val="28"/>
          <w:lang w:val="uk-UA"/>
        </w:rPr>
      </w:pPr>
    </w:p>
    <w:p w:rsidR="001C5973" w:rsidRPr="00020BAE" w:rsidRDefault="001C5973" w:rsidP="001C5973">
      <w:pPr>
        <w:pStyle w:val="a3"/>
        <w:jc w:val="both"/>
        <w:rPr>
          <w:sz w:val="28"/>
          <w:szCs w:val="28"/>
          <w:lang w:val="uk-UA"/>
        </w:rPr>
      </w:pPr>
    </w:p>
    <w:p w:rsidR="00080164" w:rsidRPr="00020BAE" w:rsidRDefault="00080164" w:rsidP="001C5973">
      <w:pPr>
        <w:pStyle w:val="a3"/>
        <w:rPr>
          <w:sz w:val="28"/>
          <w:szCs w:val="28"/>
          <w:lang w:val="uk-UA"/>
        </w:rPr>
      </w:pPr>
    </w:p>
    <w:p w:rsidR="0085116C" w:rsidRPr="00020BAE" w:rsidRDefault="0085116C">
      <w:pPr>
        <w:rPr>
          <w:b/>
          <w:lang w:val="uk-UA"/>
        </w:rPr>
      </w:pPr>
    </w:p>
    <w:p w:rsidR="0085116C" w:rsidRPr="00020BAE" w:rsidRDefault="0085116C">
      <w:pPr>
        <w:rPr>
          <w:b/>
          <w:lang w:val="uk-UA"/>
        </w:rPr>
      </w:pPr>
    </w:p>
    <w:p w:rsidR="00091557" w:rsidRPr="00020BAE" w:rsidRDefault="00091557">
      <w:pPr>
        <w:rPr>
          <w:ins w:id="396" w:author="Користувач" w:date="2018-12-17T15:03:00Z"/>
          <w:b/>
          <w:lang w:val="uk-UA"/>
        </w:rPr>
      </w:pPr>
    </w:p>
    <w:p w:rsidR="007B5177" w:rsidRPr="00020BAE" w:rsidRDefault="007B5177">
      <w:pPr>
        <w:rPr>
          <w:ins w:id="397" w:author="Користувач" w:date="2018-12-17T15:03:00Z"/>
          <w:b/>
          <w:lang w:val="uk-UA"/>
        </w:rPr>
      </w:pPr>
    </w:p>
    <w:p w:rsidR="007B5177" w:rsidRPr="00020BAE" w:rsidRDefault="007B5177">
      <w:pPr>
        <w:rPr>
          <w:ins w:id="398" w:author="Користувач" w:date="2018-12-17T15:03:00Z"/>
          <w:b/>
          <w:lang w:val="uk-UA"/>
        </w:rPr>
      </w:pPr>
    </w:p>
    <w:p w:rsidR="007B5177" w:rsidRPr="00020BAE" w:rsidRDefault="007B5177">
      <w:pPr>
        <w:rPr>
          <w:ins w:id="399" w:author="Користувач" w:date="2018-12-17T15:03:00Z"/>
          <w:b/>
          <w:lang w:val="uk-UA"/>
        </w:rPr>
      </w:pPr>
    </w:p>
    <w:p w:rsidR="007B5177" w:rsidRPr="00020BAE" w:rsidRDefault="007B5177">
      <w:pPr>
        <w:rPr>
          <w:ins w:id="400" w:author="Користувач" w:date="2018-12-17T15:03:00Z"/>
          <w:b/>
          <w:lang w:val="uk-UA"/>
        </w:rPr>
      </w:pPr>
    </w:p>
    <w:p w:rsidR="007B5177" w:rsidRPr="00020BAE" w:rsidRDefault="007B5177">
      <w:pPr>
        <w:rPr>
          <w:b/>
          <w:lang w:val="uk-UA"/>
        </w:rPr>
      </w:pPr>
    </w:p>
    <w:p w:rsidR="00EA7473" w:rsidRPr="00020BAE" w:rsidRDefault="00EA7473" w:rsidP="00EA7473">
      <w:pPr>
        <w:jc w:val="center"/>
        <w:rPr>
          <w:noProof/>
          <w:sz w:val="28"/>
          <w:szCs w:val="28"/>
          <w:lang w:val="uk-UA"/>
        </w:rPr>
      </w:pPr>
      <w:r w:rsidRPr="00883FEE">
        <w:rPr>
          <w:noProof/>
          <w:sz w:val="28"/>
          <w:szCs w:val="28"/>
          <w:lang w:val="uk-UA" w:eastAsia="uk-UA"/>
        </w:rPr>
        <w:drawing>
          <wp:inline distT="0" distB="0" distL="0" distR="0">
            <wp:extent cx="571500" cy="800100"/>
            <wp:effectExtent l="0" t="0" r="0" b="0"/>
            <wp:docPr id="44" name="Рисунок 44"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71500" cy="800100"/>
                    </a:xfrm>
                    <a:prstGeom prst="rect">
                      <a:avLst/>
                    </a:prstGeom>
                    <a:noFill/>
                    <a:ln>
                      <a:noFill/>
                    </a:ln>
                  </pic:spPr>
                </pic:pic>
              </a:graphicData>
            </a:graphic>
          </wp:inline>
        </w:drawing>
      </w:r>
    </w:p>
    <w:p w:rsidR="00EA7473" w:rsidRPr="00020BAE" w:rsidRDefault="00EA7473" w:rsidP="00EA7473">
      <w:pPr>
        <w:jc w:val="center"/>
        <w:rPr>
          <w:b/>
          <w:sz w:val="28"/>
          <w:szCs w:val="28"/>
          <w:lang w:val="uk-UA"/>
        </w:rPr>
      </w:pPr>
      <w:r w:rsidRPr="00020BAE">
        <w:rPr>
          <w:b/>
          <w:sz w:val="28"/>
          <w:szCs w:val="28"/>
          <w:lang w:val="uk-UA"/>
        </w:rPr>
        <w:t>СТУДЕНИКІВСЬКА  СІЛЬСЬКА  РАДА</w:t>
      </w:r>
      <w:r w:rsidRPr="00020BAE">
        <w:rPr>
          <w:b/>
          <w:sz w:val="28"/>
          <w:szCs w:val="28"/>
          <w:lang w:val="uk-UA"/>
        </w:rPr>
        <w:br/>
        <w:t>ПЕРЕЯСЛАВ-ХМЕЛЬНИЦЬКОГО РАЙОНУ</w:t>
      </w:r>
    </w:p>
    <w:p w:rsidR="00EA7473" w:rsidRPr="00020BAE" w:rsidRDefault="00EA7473" w:rsidP="00EA7473">
      <w:pPr>
        <w:jc w:val="center"/>
        <w:rPr>
          <w:b/>
          <w:sz w:val="28"/>
          <w:szCs w:val="28"/>
          <w:lang w:val="uk-UA"/>
        </w:rPr>
      </w:pPr>
      <w:r w:rsidRPr="00020BAE">
        <w:rPr>
          <w:b/>
          <w:sz w:val="28"/>
          <w:szCs w:val="28"/>
          <w:lang w:val="uk-UA"/>
        </w:rPr>
        <w:t>КИЇВСЬКА ОБЛАСТЬ</w:t>
      </w:r>
    </w:p>
    <w:p w:rsidR="00EA7473" w:rsidRPr="00020BAE" w:rsidRDefault="00EA7473" w:rsidP="00EA7473">
      <w:pPr>
        <w:jc w:val="center"/>
        <w:rPr>
          <w:b/>
          <w:sz w:val="28"/>
          <w:szCs w:val="28"/>
          <w:lang w:val="uk-UA"/>
        </w:rPr>
      </w:pPr>
    </w:p>
    <w:p w:rsidR="00EA7473" w:rsidRPr="00020BAE" w:rsidRDefault="00EA7473" w:rsidP="00EA7473">
      <w:pPr>
        <w:jc w:val="center"/>
        <w:rPr>
          <w:b/>
          <w:sz w:val="28"/>
          <w:szCs w:val="28"/>
          <w:lang w:val="uk-UA"/>
        </w:rPr>
      </w:pPr>
      <w:r w:rsidRPr="00020BAE">
        <w:rPr>
          <w:b/>
          <w:sz w:val="28"/>
          <w:szCs w:val="28"/>
          <w:lang w:val="uk-UA"/>
        </w:rPr>
        <w:t>РІШЕННЯ</w:t>
      </w:r>
    </w:p>
    <w:p w:rsidR="00091557" w:rsidRPr="00020BAE" w:rsidRDefault="00091557">
      <w:pPr>
        <w:rPr>
          <w:b/>
          <w:lang w:val="uk-UA"/>
        </w:rPr>
      </w:pPr>
    </w:p>
    <w:p w:rsidR="00EA7473" w:rsidRPr="00020BAE" w:rsidRDefault="00EA7473">
      <w:pPr>
        <w:rPr>
          <w:b/>
          <w:sz w:val="28"/>
          <w:szCs w:val="28"/>
          <w:lang w:val="uk-UA"/>
        </w:rPr>
      </w:pPr>
      <w:r w:rsidRPr="00020BAE">
        <w:rPr>
          <w:b/>
          <w:sz w:val="28"/>
          <w:szCs w:val="28"/>
          <w:lang w:val="uk-UA"/>
        </w:rPr>
        <w:t>Про передачу Студениківському</w:t>
      </w:r>
    </w:p>
    <w:p w:rsidR="00EA7473" w:rsidRPr="00020BAE" w:rsidRDefault="00EA7473">
      <w:pPr>
        <w:rPr>
          <w:b/>
          <w:sz w:val="28"/>
          <w:szCs w:val="28"/>
          <w:lang w:val="uk-UA"/>
        </w:rPr>
      </w:pPr>
      <w:r w:rsidRPr="00020BAE">
        <w:rPr>
          <w:b/>
          <w:sz w:val="28"/>
          <w:szCs w:val="28"/>
          <w:lang w:val="uk-UA"/>
        </w:rPr>
        <w:t xml:space="preserve">інклюзивно -ресурсному центру </w:t>
      </w:r>
    </w:p>
    <w:p w:rsidR="00EA7473" w:rsidRPr="00020BAE" w:rsidRDefault="00EA7473">
      <w:pPr>
        <w:rPr>
          <w:b/>
          <w:lang w:val="uk-UA"/>
        </w:rPr>
      </w:pPr>
      <w:r w:rsidRPr="00020BAE">
        <w:rPr>
          <w:b/>
          <w:sz w:val="28"/>
          <w:szCs w:val="28"/>
          <w:lang w:val="uk-UA"/>
        </w:rPr>
        <w:t>приміщення</w:t>
      </w:r>
      <w:r w:rsidRPr="00020BAE">
        <w:rPr>
          <w:b/>
          <w:lang w:val="uk-UA"/>
        </w:rPr>
        <w:t xml:space="preserve"> </w:t>
      </w:r>
      <w:r w:rsidRPr="00020BAE">
        <w:rPr>
          <w:b/>
          <w:sz w:val="28"/>
          <w:szCs w:val="28"/>
          <w:lang w:val="uk-UA"/>
        </w:rPr>
        <w:t>в оперативне управління</w:t>
      </w:r>
    </w:p>
    <w:p w:rsidR="00EA7473" w:rsidRPr="00020BAE" w:rsidRDefault="00EA7473">
      <w:pPr>
        <w:rPr>
          <w:b/>
          <w:lang w:val="uk-UA"/>
        </w:rPr>
      </w:pPr>
    </w:p>
    <w:p w:rsidR="00EA7473" w:rsidRPr="00020BAE" w:rsidRDefault="00EA7473">
      <w:pPr>
        <w:rPr>
          <w:sz w:val="28"/>
          <w:szCs w:val="28"/>
          <w:lang w:val="uk-UA"/>
        </w:rPr>
      </w:pPr>
      <w:r w:rsidRPr="00020BAE">
        <w:rPr>
          <w:sz w:val="28"/>
          <w:szCs w:val="28"/>
          <w:lang w:val="uk-UA"/>
        </w:rPr>
        <w:t xml:space="preserve">   </w:t>
      </w:r>
      <w:ins w:id="401" w:author="Користувач" w:date="2018-11-05T10:53:00Z">
        <w:r w:rsidRPr="00020BAE">
          <w:rPr>
            <w:sz w:val="28"/>
            <w:szCs w:val="28"/>
            <w:lang w:val="uk-UA"/>
          </w:rPr>
          <w:t xml:space="preserve">Відповідно до законів України «Про освіту», </w:t>
        </w:r>
        <w:r w:rsidRPr="00020BAE">
          <w:rPr>
            <w:rStyle w:val="rvts96"/>
            <w:color w:val="000000"/>
            <w:sz w:val="28"/>
            <w:szCs w:val="28"/>
            <w:shd w:val="clear" w:color="auto" w:fill="FFFFFF"/>
            <w:lang w:val="uk-UA"/>
          </w:rPr>
          <w:t>«Про загальну середню освіту»</w:t>
        </w:r>
        <w:r w:rsidRPr="00020BAE">
          <w:rPr>
            <w:color w:val="000000"/>
            <w:sz w:val="28"/>
            <w:szCs w:val="28"/>
            <w:shd w:val="clear" w:color="auto" w:fill="FFFFFF"/>
            <w:lang w:val="uk-UA"/>
          </w:rPr>
          <w:t>,</w:t>
        </w:r>
        <w:r w:rsidR="00AB6437" w:rsidRPr="00AB6437">
          <w:rPr>
            <w:color w:val="000000"/>
            <w:sz w:val="28"/>
            <w:szCs w:val="28"/>
            <w:shd w:val="clear" w:color="auto" w:fill="FFFFFF"/>
            <w:lang w:val="uk-UA"/>
            <w:rPrChange w:id="402" w:author="Користувач" w:date="2018-12-18T11:35:00Z">
              <w:rPr>
                <w:color w:val="000000"/>
                <w:sz w:val="28"/>
                <w:szCs w:val="28"/>
                <w:shd w:val="clear" w:color="auto" w:fill="FFFFFF"/>
              </w:rPr>
            </w:rPrChange>
          </w:rPr>
          <w:t> </w:t>
        </w:r>
        <w:r w:rsidRPr="00020BAE">
          <w:rPr>
            <w:rStyle w:val="rvts96"/>
            <w:color w:val="000000"/>
            <w:sz w:val="28"/>
            <w:szCs w:val="28"/>
            <w:shd w:val="clear" w:color="auto" w:fill="FFFFFF"/>
            <w:lang w:val="uk-UA"/>
          </w:rPr>
          <w:t xml:space="preserve">«Про дошкільну освіту», </w:t>
        </w:r>
        <w:r w:rsidRPr="00020BAE">
          <w:rPr>
            <w:sz w:val="28"/>
            <w:szCs w:val="28"/>
            <w:lang w:val="uk-UA"/>
          </w:rPr>
          <w:t xml:space="preserve"> на виконання Постанови Кабінету Міністрів України від 12.07.2017 року № 545 «Про затвердження Положення про інклюзивно-ресурсний центр»,</w:t>
        </w:r>
      </w:ins>
      <w:r w:rsidRPr="00020BAE">
        <w:rPr>
          <w:sz w:val="28"/>
          <w:szCs w:val="28"/>
          <w:lang w:val="uk-UA"/>
        </w:rPr>
        <w:t xml:space="preserve">  сільська рада </w:t>
      </w:r>
    </w:p>
    <w:p w:rsidR="00EA7473" w:rsidRPr="00020BAE" w:rsidRDefault="00EA7473">
      <w:pPr>
        <w:rPr>
          <w:sz w:val="28"/>
          <w:szCs w:val="28"/>
          <w:lang w:val="uk-UA"/>
        </w:rPr>
      </w:pPr>
    </w:p>
    <w:p w:rsidR="00EA7473" w:rsidRPr="00020BAE" w:rsidRDefault="00EA7473">
      <w:pPr>
        <w:rPr>
          <w:b/>
          <w:sz w:val="28"/>
          <w:szCs w:val="28"/>
          <w:lang w:val="uk-UA"/>
        </w:rPr>
      </w:pPr>
      <w:r w:rsidRPr="00020BAE">
        <w:rPr>
          <w:b/>
          <w:sz w:val="28"/>
          <w:szCs w:val="28"/>
          <w:lang w:val="uk-UA"/>
        </w:rPr>
        <w:t xml:space="preserve"> ВИРІШИЛА : </w:t>
      </w:r>
    </w:p>
    <w:p w:rsidR="00EA7473" w:rsidRPr="00020BAE" w:rsidRDefault="00EA7473">
      <w:pPr>
        <w:rPr>
          <w:sz w:val="28"/>
          <w:szCs w:val="28"/>
          <w:lang w:val="uk-UA"/>
        </w:rPr>
      </w:pPr>
    </w:p>
    <w:p w:rsidR="00000000" w:rsidRDefault="00AB6437">
      <w:pPr>
        <w:pStyle w:val="a3"/>
        <w:numPr>
          <w:ilvl w:val="0"/>
          <w:numId w:val="25"/>
        </w:numPr>
        <w:rPr>
          <w:ins w:id="403" w:author="Користувач" w:date="2018-12-17T14:59:00Z"/>
          <w:sz w:val="28"/>
          <w:szCs w:val="28"/>
          <w:lang w:val="uk-UA"/>
        </w:rPr>
        <w:pPrChange w:id="404" w:author="Користувач" w:date="2018-12-17T14:22:00Z">
          <w:pPr>
            <w:pStyle w:val="a3"/>
            <w:numPr>
              <w:numId w:val="24"/>
            </w:numPr>
            <w:ind w:hanging="360"/>
          </w:pPr>
        </w:pPrChange>
      </w:pPr>
      <w:r w:rsidRPr="00AB6437">
        <w:rPr>
          <w:sz w:val="28"/>
          <w:szCs w:val="28"/>
          <w:lang w:val="uk-UA"/>
          <w:rPrChange w:id="405" w:author="Користувач" w:date="2018-12-18T11:35:00Z">
            <w:rPr>
              <w:lang w:val="uk-UA"/>
            </w:rPr>
          </w:rPrChange>
        </w:rPr>
        <w:t xml:space="preserve">Передати </w:t>
      </w:r>
      <w:ins w:id="406" w:author="Користувач" w:date="2018-12-17T13:50:00Z">
        <w:r w:rsidRPr="00AB6437">
          <w:rPr>
            <w:sz w:val="28"/>
            <w:szCs w:val="28"/>
            <w:lang w:val="uk-UA"/>
            <w:rPrChange w:id="407" w:author="Користувач" w:date="2018-12-18T11:35:00Z">
              <w:rPr>
                <w:lang w:val="uk-UA"/>
              </w:rPr>
            </w:rPrChange>
          </w:rPr>
          <w:t>в оперативне управління</w:t>
        </w:r>
      </w:ins>
      <w:ins w:id="408" w:author="Користувач" w:date="2018-12-17T13:59:00Z">
        <w:r w:rsidRPr="00AB6437">
          <w:rPr>
            <w:sz w:val="28"/>
            <w:szCs w:val="28"/>
            <w:lang w:val="uk-UA"/>
            <w:rPrChange w:id="409" w:author="Користувач" w:date="2018-12-18T11:35:00Z">
              <w:rPr>
                <w:lang w:val="uk-UA"/>
              </w:rPr>
            </w:rPrChange>
          </w:rPr>
          <w:t xml:space="preserve"> та користування </w:t>
        </w:r>
      </w:ins>
      <w:ins w:id="410" w:author="Користувач" w:date="2018-12-17T13:50:00Z">
        <w:r w:rsidRPr="00AB6437">
          <w:rPr>
            <w:sz w:val="28"/>
            <w:szCs w:val="28"/>
            <w:lang w:val="uk-UA"/>
            <w:rPrChange w:id="411" w:author="Користувач" w:date="2018-12-18T11:35:00Z">
              <w:rPr>
                <w:lang w:val="uk-UA"/>
              </w:rPr>
            </w:rPrChange>
          </w:rPr>
          <w:t xml:space="preserve"> Студениківському інклюзивно</w:t>
        </w:r>
      </w:ins>
      <w:ins w:id="412" w:author="Користувач" w:date="2018-12-17T13:51:00Z">
        <w:r w:rsidRPr="00AB6437">
          <w:rPr>
            <w:sz w:val="28"/>
            <w:szCs w:val="28"/>
            <w:lang w:val="uk-UA"/>
            <w:rPrChange w:id="413" w:author="Користувач" w:date="2018-12-18T11:35:00Z">
              <w:rPr>
                <w:lang w:val="uk-UA"/>
              </w:rPr>
            </w:rPrChange>
          </w:rPr>
          <w:t xml:space="preserve"> </w:t>
        </w:r>
      </w:ins>
      <w:ins w:id="414" w:author="Користувач" w:date="2018-12-17T13:50:00Z">
        <w:r w:rsidRPr="00AB6437">
          <w:rPr>
            <w:sz w:val="28"/>
            <w:szCs w:val="28"/>
            <w:lang w:val="uk-UA"/>
            <w:rPrChange w:id="415" w:author="Користувач" w:date="2018-12-18T11:35:00Z">
              <w:rPr>
                <w:lang w:val="uk-UA"/>
              </w:rPr>
            </w:rPrChange>
          </w:rPr>
          <w:t xml:space="preserve">-ресурсному центру </w:t>
        </w:r>
      </w:ins>
      <w:ins w:id="416" w:author="Користувач" w:date="2018-12-17T15:02:00Z">
        <w:r w:rsidR="007B5177" w:rsidRPr="00020BAE">
          <w:rPr>
            <w:sz w:val="28"/>
            <w:szCs w:val="28"/>
            <w:lang w:val="uk-UA"/>
          </w:rPr>
          <w:t xml:space="preserve">приміщення </w:t>
        </w:r>
      </w:ins>
      <w:ins w:id="417" w:author="Користувач" w:date="2018-12-17T15:03:00Z">
        <w:r w:rsidR="007B5177" w:rsidRPr="00020BAE">
          <w:rPr>
            <w:sz w:val="28"/>
            <w:szCs w:val="28"/>
            <w:lang w:val="uk-UA"/>
          </w:rPr>
          <w:t>площею 94 м кв.</w:t>
        </w:r>
      </w:ins>
      <w:ins w:id="418" w:author="Користувач" w:date="2018-12-19T16:18:00Z">
        <w:r w:rsidR="00E95898">
          <w:rPr>
            <w:sz w:val="28"/>
            <w:szCs w:val="28"/>
            <w:lang w:val="uk-UA"/>
          </w:rPr>
          <w:t xml:space="preserve"> </w:t>
        </w:r>
      </w:ins>
      <w:ins w:id="419" w:author="Користувач" w:date="2018-12-17T15:00:00Z">
        <w:r w:rsidR="007B5177" w:rsidRPr="00020BAE">
          <w:rPr>
            <w:sz w:val="28"/>
            <w:szCs w:val="28"/>
            <w:lang w:val="uk-UA"/>
          </w:rPr>
          <w:t xml:space="preserve">в </w:t>
        </w:r>
      </w:ins>
      <w:ins w:id="420" w:author="Користувач" w:date="2018-12-17T13:51:00Z">
        <w:r w:rsidR="007B5177" w:rsidRPr="00020BAE">
          <w:rPr>
            <w:sz w:val="28"/>
            <w:szCs w:val="28"/>
            <w:lang w:val="uk-UA"/>
          </w:rPr>
          <w:t>приміщенні</w:t>
        </w:r>
      </w:ins>
      <w:ins w:id="421" w:author="Користувач" w:date="2018-12-17T14:22:00Z">
        <w:r w:rsidRPr="00AB6437">
          <w:rPr>
            <w:sz w:val="28"/>
            <w:szCs w:val="28"/>
            <w:lang w:val="uk-UA"/>
            <w:rPrChange w:id="422" w:author="Користувач" w:date="2018-12-18T11:35:00Z">
              <w:rPr>
                <w:lang w:val="uk-UA"/>
              </w:rPr>
            </w:rPrChange>
          </w:rPr>
          <w:t xml:space="preserve"> Студениківського  опорного закладу загальної середньої освіти</w:t>
        </w:r>
      </w:ins>
      <w:ins w:id="423" w:author="Користувач" w:date="2018-12-17T13:51:00Z">
        <w:r w:rsidRPr="00AB6437">
          <w:rPr>
            <w:sz w:val="28"/>
            <w:szCs w:val="28"/>
            <w:lang w:val="uk-UA"/>
            <w:rPrChange w:id="424" w:author="Користувач" w:date="2018-12-18T11:35:00Z">
              <w:rPr>
                <w:lang w:val="uk-UA"/>
              </w:rPr>
            </w:rPrChange>
          </w:rPr>
          <w:t xml:space="preserve"> </w:t>
        </w:r>
      </w:ins>
      <w:ins w:id="425" w:author="Користувач" w:date="2018-12-17T15:00:00Z">
        <w:r w:rsidR="007B5177" w:rsidRPr="00020BAE">
          <w:rPr>
            <w:sz w:val="28"/>
            <w:szCs w:val="28"/>
            <w:lang w:val="uk-UA"/>
          </w:rPr>
          <w:t>за адресою: Київська область, Переяслав-Хмельницький район, село Студеники, вулиця Шкільна, 27.</w:t>
        </w:r>
      </w:ins>
    </w:p>
    <w:p w:rsidR="007B5177" w:rsidRPr="00020BAE" w:rsidRDefault="00AB6437" w:rsidP="007B5177">
      <w:pPr>
        <w:pStyle w:val="a3"/>
        <w:numPr>
          <w:ilvl w:val="0"/>
          <w:numId w:val="25"/>
        </w:numPr>
        <w:autoSpaceDE w:val="0"/>
        <w:autoSpaceDN w:val="0"/>
        <w:adjustRightInd w:val="0"/>
        <w:jc w:val="both"/>
        <w:rPr>
          <w:ins w:id="426" w:author="Користувач" w:date="2018-12-17T15:01:00Z"/>
          <w:sz w:val="28"/>
          <w:szCs w:val="28"/>
          <w:lang w:val="uk-UA"/>
        </w:rPr>
      </w:pPr>
      <w:ins w:id="427" w:author="Користувач" w:date="2018-12-17T15:01:00Z">
        <w:r w:rsidRPr="00AB6437">
          <w:rPr>
            <w:sz w:val="28"/>
            <w:szCs w:val="28"/>
            <w:lang w:val="uk-UA"/>
            <w:rPrChange w:id="428" w:author="Користувач" w:date="2018-12-18T11:35:00Z">
              <w:rPr>
                <w:sz w:val="28"/>
                <w:szCs w:val="28"/>
              </w:rPr>
            </w:rPrChange>
          </w:rPr>
          <w:t>Контроль за виконанням</w:t>
        </w:r>
        <w:r w:rsidR="007B5177" w:rsidRPr="00020BAE">
          <w:rPr>
            <w:sz w:val="28"/>
            <w:szCs w:val="28"/>
            <w:lang w:val="uk-UA"/>
          </w:rPr>
          <w:t xml:space="preserve"> </w:t>
        </w:r>
        <w:r w:rsidRPr="00AB6437">
          <w:rPr>
            <w:sz w:val="28"/>
            <w:szCs w:val="28"/>
            <w:lang w:val="uk-UA"/>
            <w:rPrChange w:id="429" w:author="Користувач" w:date="2018-12-18T11:35:00Z">
              <w:rPr>
                <w:sz w:val="28"/>
                <w:szCs w:val="28"/>
              </w:rPr>
            </w:rPrChange>
          </w:rPr>
          <w:t>рішення</w:t>
        </w:r>
        <w:r w:rsidR="007B5177" w:rsidRPr="00020BAE">
          <w:rPr>
            <w:sz w:val="28"/>
            <w:szCs w:val="28"/>
            <w:lang w:val="uk-UA"/>
          </w:rPr>
          <w:t xml:space="preserve"> </w:t>
        </w:r>
        <w:r w:rsidRPr="00AB6437">
          <w:rPr>
            <w:sz w:val="28"/>
            <w:szCs w:val="28"/>
            <w:lang w:val="uk-UA"/>
            <w:rPrChange w:id="430" w:author="Користувач" w:date="2018-12-18T11:35:00Z">
              <w:rPr>
                <w:sz w:val="28"/>
                <w:szCs w:val="28"/>
              </w:rPr>
            </w:rPrChange>
          </w:rPr>
          <w:t>покласти на постійну</w:t>
        </w:r>
        <w:r w:rsidR="007B5177" w:rsidRPr="00020BAE">
          <w:rPr>
            <w:sz w:val="28"/>
            <w:szCs w:val="28"/>
            <w:lang w:val="uk-UA"/>
          </w:rPr>
          <w:t xml:space="preserve"> </w:t>
        </w:r>
        <w:r w:rsidRPr="00AB6437">
          <w:rPr>
            <w:sz w:val="28"/>
            <w:szCs w:val="28"/>
            <w:lang w:val="uk-UA"/>
            <w:rPrChange w:id="431" w:author="Користувач" w:date="2018-12-18T11:35:00Z">
              <w:rPr>
                <w:sz w:val="28"/>
                <w:szCs w:val="28"/>
              </w:rPr>
            </w:rPrChange>
          </w:rPr>
          <w:t>комісію</w:t>
        </w:r>
        <w:r w:rsidR="007B5177" w:rsidRPr="00020BAE">
          <w:rPr>
            <w:sz w:val="28"/>
            <w:szCs w:val="28"/>
            <w:lang w:val="uk-UA"/>
          </w:rPr>
          <w:t xml:space="preserve"> </w:t>
        </w:r>
        <w:r w:rsidRPr="00AB6437">
          <w:rPr>
            <w:rStyle w:val="docdata"/>
            <w:color w:val="000000"/>
            <w:sz w:val="28"/>
            <w:szCs w:val="28"/>
            <w:lang w:val="uk-UA"/>
            <w:rPrChange w:id="432" w:author="Користувач" w:date="2018-12-18T11:35:00Z">
              <w:rPr>
                <w:rStyle w:val="docdata"/>
                <w:color w:val="000000"/>
                <w:sz w:val="28"/>
                <w:szCs w:val="28"/>
              </w:rPr>
            </w:rPrChange>
          </w:rPr>
          <w:t xml:space="preserve">сільської </w:t>
        </w:r>
        <w:r w:rsidRPr="00AB6437">
          <w:rPr>
            <w:color w:val="000000"/>
            <w:sz w:val="28"/>
            <w:szCs w:val="28"/>
            <w:lang w:val="uk-UA"/>
            <w:rPrChange w:id="433" w:author="Користувач" w:date="2018-12-18T11:35:00Z">
              <w:rPr>
                <w:color w:val="000000"/>
                <w:sz w:val="28"/>
                <w:szCs w:val="28"/>
              </w:rPr>
            </w:rPrChange>
          </w:rPr>
          <w:t>ради з питань  охорони здоров’я, соціального захисту, освіти, фізичного виховання, молоді, культури, депутатської етики та регламенту. </w:t>
        </w:r>
      </w:ins>
    </w:p>
    <w:p w:rsidR="00000000" w:rsidRDefault="00BC46EE">
      <w:pPr>
        <w:pStyle w:val="a3"/>
        <w:widowControl w:val="0"/>
        <w:tabs>
          <w:tab w:val="left" w:pos="1134"/>
        </w:tabs>
        <w:ind w:right="60"/>
        <w:jc w:val="both"/>
        <w:rPr>
          <w:ins w:id="434" w:author="Користувач" w:date="2018-12-17T15:01:00Z"/>
          <w:sz w:val="28"/>
          <w:szCs w:val="28"/>
          <w:lang w:val="uk-UA"/>
          <w:rPrChange w:id="435" w:author="Користувач" w:date="2018-12-18T11:35:00Z">
            <w:rPr>
              <w:ins w:id="436" w:author="Користувач" w:date="2018-12-17T15:01:00Z"/>
              <w:sz w:val="28"/>
              <w:szCs w:val="28"/>
            </w:rPr>
          </w:rPrChange>
        </w:rPr>
        <w:pPrChange w:id="437" w:author="Користувач" w:date="2018-12-17T15:01:00Z">
          <w:pPr>
            <w:pStyle w:val="a3"/>
            <w:widowControl w:val="0"/>
            <w:numPr>
              <w:numId w:val="25"/>
            </w:numPr>
            <w:tabs>
              <w:tab w:val="left" w:pos="1134"/>
            </w:tabs>
            <w:ind w:right="60" w:hanging="360"/>
            <w:jc w:val="both"/>
          </w:pPr>
        </w:pPrChange>
      </w:pPr>
    </w:p>
    <w:p w:rsidR="00000000" w:rsidRDefault="00AB6437">
      <w:pPr>
        <w:pStyle w:val="a3"/>
        <w:shd w:val="clear" w:color="auto" w:fill="FFFFFF"/>
        <w:ind w:right="75"/>
        <w:jc w:val="both"/>
        <w:rPr>
          <w:ins w:id="438" w:author="Користувач" w:date="2018-12-17T15:02:00Z"/>
          <w:bCs/>
          <w:sz w:val="28"/>
          <w:szCs w:val="28"/>
          <w:lang w:val="uk-UA"/>
          <w:rPrChange w:id="439" w:author="Користувач" w:date="2018-12-18T11:35:00Z">
            <w:rPr>
              <w:ins w:id="440" w:author="Користувач" w:date="2018-12-17T15:02:00Z"/>
              <w:b/>
              <w:bCs/>
              <w:sz w:val="28"/>
              <w:szCs w:val="28"/>
              <w:lang w:val="uk-UA"/>
            </w:rPr>
          </w:rPrChange>
        </w:rPr>
        <w:pPrChange w:id="441" w:author="Користувач" w:date="2018-12-17T15:01:00Z">
          <w:pPr>
            <w:pStyle w:val="a3"/>
            <w:numPr>
              <w:numId w:val="25"/>
            </w:numPr>
            <w:shd w:val="clear" w:color="auto" w:fill="FFFFFF"/>
            <w:ind w:right="75" w:hanging="360"/>
            <w:jc w:val="both"/>
          </w:pPr>
        </w:pPrChange>
      </w:pPr>
      <w:ins w:id="442" w:author="Користувач" w:date="2018-12-17T15:01:00Z">
        <w:r w:rsidRPr="00AB6437">
          <w:rPr>
            <w:bCs/>
            <w:sz w:val="28"/>
            <w:szCs w:val="28"/>
            <w:lang w:val="uk-UA"/>
            <w:rPrChange w:id="443" w:author="Користувач" w:date="2018-12-18T11:35:00Z">
              <w:rPr>
                <w:b/>
                <w:bCs/>
                <w:sz w:val="28"/>
                <w:szCs w:val="28"/>
                <w:lang w:val="uk-UA"/>
              </w:rPr>
            </w:rPrChange>
          </w:rPr>
          <w:t>Сільський голова                                                                  М.О. Лях</w:t>
        </w:r>
      </w:ins>
    </w:p>
    <w:p w:rsidR="00000000" w:rsidRDefault="00BC46EE">
      <w:pPr>
        <w:pStyle w:val="a3"/>
        <w:shd w:val="clear" w:color="auto" w:fill="FFFFFF"/>
        <w:ind w:right="75"/>
        <w:jc w:val="both"/>
        <w:rPr>
          <w:ins w:id="444" w:author="Користувач" w:date="2018-12-17T15:02:00Z"/>
          <w:bCs/>
          <w:sz w:val="28"/>
          <w:szCs w:val="28"/>
          <w:lang w:val="uk-UA"/>
          <w:rPrChange w:id="445" w:author="Користувач" w:date="2018-12-18T11:35:00Z">
            <w:rPr>
              <w:ins w:id="446" w:author="Користувач" w:date="2018-12-17T15:02:00Z"/>
              <w:b/>
              <w:bCs/>
              <w:sz w:val="28"/>
              <w:szCs w:val="28"/>
              <w:lang w:val="uk-UA"/>
            </w:rPr>
          </w:rPrChange>
        </w:rPr>
        <w:pPrChange w:id="447" w:author="Користувач" w:date="2018-12-17T15:01:00Z">
          <w:pPr>
            <w:pStyle w:val="a3"/>
            <w:numPr>
              <w:numId w:val="25"/>
            </w:numPr>
            <w:shd w:val="clear" w:color="auto" w:fill="FFFFFF"/>
            <w:ind w:right="75" w:hanging="360"/>
            <w:jc w:val="both"/>
          </w:pPr>
        </w:pPrChange>
      </w:pPr>
    </w:p>
    <w:p w:rsidR="00000000" w:rsidRDefault="00BC46EE">
      <w:pPr>
        <w:pStyle w:val="a3"/>
        <w:shd w:val="clear" w:color="auto" w:fill="FFFFFF"/>
        <w:ind w:right="75"/>
        <w:jc w:val="both"/>
        <w:rPr>
          <w:ins w:id="448" w:author="Користувач" w:date="2018-12-17T15:01:00Z"/>
          <w:b/>
          <w:bCs/>
          <w:sz w:val="28"/>
          <w:szCs w:val="28"/>
          <w:lang w:val="uk-UA"/>
        </w:rPr>
        <w:pPrChange w:id="449" w:author="Користувач" w:date="2018-12-17T15:01:00Z">
          <w:pPr>
            <w:pStyle w:val="a3"/>
            <w:numPr>
              <w:numId w:val="25"/>
            </w:numPr>
            <w:shd w:val="clear" w:color="auto" w:fill="FFFFFF"/>
            <w:ind w:right="75" w:hanging="360"/>
            <w:jc w:val="both"/>
          </w:pPr>
        </w:pPrChange>
      </w:pPr>
    </w:p>
    <w:p w:rsidR="00000000" w:rsidRDefault="007B5177">
      <w:pPr>
        <w:pStyle w:val="a3"/>
        <w:shd w:val="clear" w:color="auto" w:fill="FFFFFF"/>
        <w:ind w:right="75"/>
        <w:jc w:val="both"/>
        <w:rPr>
          <w:ins w:id="450" w:author="Користувач" w:date="2018-12-17T15:01:00Z"/>
          <w:b/>
          <w:sz w:val="28"/>
          <w:szCs w:val="28"/>
          <w:lang w:val="uk-UA" w:eastAsia="uk-UA"/>
        </w:rPr>
        <w:pPrChange w:id="451" w:author="Користувач" w:date="2018-12-17T15:01:00Z">
          <w:pPr>
            <w:pStyle w:val="a3"/>
            <w:numPr>
              <w:numId w:val="25"/>
            </w:numPr>
            <w:shd w:val="clear" w:color="auto" w:fill="FFFFFF"/>
            <w:ind w:right="75" w:hanging="360"/>
            <w:jc w:val="both"/>
          </w:pPr>
        </w:pPrChange>
      </w:pPr>
      <w:ins w:id="452" w:author="Користувач" w:date="2018-12-17T15:01:00Z">
        <w:r w:rsidRPr="00020BAE">
          <w:rPr>
            <w:b/>
            <w:sz w:val="28"/>
            <w:szCs w:val="28"/>
            <w:lang w:val="uk-UA" w:eastAsia="uk-UA"/>
          </w:rPr>
          <w:t>с. Студеники</w:t>
        </w:r>
      </w:ins>
    </w:p>
    <w:p w:rsidR="00000000" w:rsidRDefault="007B5177">
      <w:pPr>
        <w:pStyle w:val="a3"/>
        <w:shd w:val="clear" w:color="auto" w:fill="FFFFFF"/>
        <w:ind w:right="75"/>
        <w:jc w:val="both"/>
        <w:rPr>
          <w:ins w:id="453" w:author="Користувач" w:date="2018-12-17T15:01:00Z"/>
          <w:b/>
          <w:sz w:val="28"/>
          <w:szCs w:val="28"/>
          <w:lang w:val="uk-UA" w:eastAsia="uk-UA"/>
        </w:rPr>
        <w:pPrChange w:id="454" w:author="Користувач" w:date="2018-12-17T15:01:00Z">
          <w:pPr>
            <w:pStyle w:val="a3"/>
            <w:numPr>
              <w:numId w:val="25"/>
            </w:numPr>
            <w:shd w:val="clear" w:color="auto" w:fill="FFFFFF"/>
            <w:ind w:right="75" w:hanging="360"/>
            <w:jc w:val="both"/>
          </w:pPr>
        </w:pPrChange>
      </w:pPr>
      <w:ins w:id="455" w:author="Користувач" w:date="2018-12-17T15:01:00Z">
        <w:r w:rsidRPr="00020BAE">
          <w:rPr>
            <w:b/>
            <w:sz w:val="28"/>
            <w:szCs w:val="28"/>
            <w:lang w:val="uk-UA" w:eastAsia="uk-UA"/>
          </w:rPr>
          <w:t>№427-ХУІ-УІІ</w:t>
        </w:r>
      </w:ins>
    </w:p>
    <w:p w:rsidR="00000000" w:rsidRDefault="007B5177">
      <w:pPr>
        <w:pStyle w:val="a3"/>
        <w:shd w:val="clear" w:color="auto" w:fill="FFFFFF"/>
        <w:ind w:right="75"/>
        <w:jc w:val="both"/>
        <w:rPr>
          <w:ins w:id="456" w:author="Користувач" w:date="2018-12-17T15:01:00Z"/>
          <w:b/>
          <w:sz w:val="28"/>
          <w:szCs w:val="28"/>
          <w:lang w:val="uk-UA" w:eastAsia="uk-UA"/>
        </w:rPr>
        <w:pPrChange w:id="457" w:author="Користувач" w:date="2018-12-17T15:01:00Z">
          <w:pPr>
            <w:pStyle w:val="a3"/>
            <w:numPr>
              <w:numId w:val="25"/>
            </w:numPr>
            <w:shd w:val="clear" w:color="auto" w:fill="FFFFFF"/>
            <w:ind w:right="75" w:hanging="360"/>
            <w:jc w:val="both"/>
          </w:pPr>
        </w:pPrChange>
      </w:pPr>
      <w:ins w:id="458" w:author="Користувач" w:date="2018-12-17T15:01:00Z">
        <w:r w:rsidRPr="00020BAE">
          <w:rPr>
            <w:b/>
            <w:sz w:val="28"/>
            <w:szCs w:val="28"/>
            <w:lang w:val="uk-UA" w:eastAsia="uk-UA"/>
          </w:rPr>
          <w:t>20.11.2018</w:t>
        </w:r>
      </w:ins>
    </w:p>
    <w:p w:rsidR="00000000" w:rsidRDefault="00BC46EE">
      <w:pPr>
        <w:pStyle w:val="a3"/>
        <w:rPr>
          <w:sz w:val="28"/>
          <w:szCs w:val="28"/>
          <w:lang w:val="uk-UA"/>
          <w:rPrChange w:id="459" w:author="Користувач" w:date="2018-12-18T11:35:00Z">
            <w:rPr>
              <w:lang w:val="uk-UA"/>
            </w:rPr>
          </w:rPrChange>
        </w:rPr>
        <w:pPrChange w:id="460" w:author="Користувач" w:date="2018-12-17T15:01:00Z">
          <w:pPr>
            <w:pStyle w:val="a3"/>
            <w:numPr>
              <w:numId w:val="24"/>
            </w:numPr>
            <w:ind w:hanging="360"/>
          </w:pPr>
        </w:pPrChange>
      </w:pPr>
    </w:p>
    <w:p w:rsidR="00730DF9" w:rsidRPr="00020BAE" w:rsidRDefault="00730DF9" w:rsidP="0071495C">
      <w:pPr>
        <w:pStyle w:val="a3"/>
        <w:rPr>
          <w:lang w:val="uk-UA"/>
        </w:rPr>
      </w:pPr>
    </w:p>
    <w:p w:rsidR="00730DF9" w:rsidRPr="00020BAE" w:rsidRDefault="00730DF9" w:rsidP="0071495C">
      <w:pPr>
        <w:pStyle w:val="a3"/>
        <w:rPr>
          <w:lang w:val="uk-UA"/>
        </w:rPr>
      </w:pPr>
    </w:p>
    <w:p w:rsidR="003626D3" w:rsidRPr="00020BAE" w:rsidRDefault="003626D3" w:rsidP="0071495C">
      <w:pPr>
        <w:pStyle w:val="a3"/>
        <w:rPr>
          <w:lang w:val="uk-UA"/>
        </w:rPr>
      </w:pPr>
    </w:p>
    <w:p w:rsidR="003626D3" w:rsidRPr="00020BAE" w:rsidRDefault="003626D3" w:rsidP="0071495C">
      <w:pPr>
        <w:pStyle w:val="a3"/>
        <w:rPr>
          <w:ins w:id="461" w:author="Користувач" w:date="2018-12-17T15:04:00Z"/>
          <w:lang w:val="uk-UA"/>
        </w:rPr>
      </w:pPr>
    </w:p>
    <w:p w:rsidR="007B5177" w:rsidRPr="00020BAE" w:rsidRDefault="007B5177" w:rsidP="0071495C">
      <w:pPr>
        <w:pStyle w:val="a3"/>
        <w:rPr>
          <w:ins w:id="462" w:author="Користувач" w:date="2018-12-17T15:03:00Z"/>
          <w:lang w:val="uk-UA"/>
        </w:rPr>
      </w:pPr>
    </w:p>
    <w:p w:rsidR="007B5177" w:rsidRPr="00020BAE" w:rsidRDefault="007B5177" w:rsidP="0071495C">
      <w:pPr>
        <w:pStyle w:val="a3"/>
        <w:rPr>
          <w:lang w:val="uk-UA"/>
        </w:rPr>
      </w:pPr>
    </w:p>
    <w:p w:rsidR="007B5177" w:rsidRPr="00020BAE" w:rsidRDefault="00BC46EE" w:rsidP="007B5177">
      <w:pPr>
        <w:jc w:val="center"/>
        <w:rPr>
          <w:ins w:id="463" w:author="Користувач" w:date="2018-12-17T15:04:00Z"/>
          <w:noProof/>
          <w:sz w:val="28"/>
          <w:szCs w:val="28"/>
          <w:lang w:val="uk-UA"/>
        </w:rPr>
      </w:pPr>
      <w:ins w:id="464" w:author="Користувач" w:date="2018-12-17T15:04:00Z">
        <w:r>
          <w:rPr>
            <w:noProof/>
            <w:sz w:val="28"/>
            <w:szCs w:val="28"/>
            <w:lang w:val="uk-UA" w:eastAsia="uk-UA"/>
            <w:rPrChange w:id="465">
              <w:rPr>
                <w:noProof/>
                <w:lang w:val="uk-UA" w:eastAsia="uk-UA"/>
              </w:rPr>
            </w:rPrChange>
          </w:rPr>
          <w:drawing>
            <wp:inline distT="0" distB="0" distL="0" distR="0">
              <wp:extent cx="571500" cy="800100"/>
              <wp:effectExtent l="0" t="0" r="0" b="0"/>
              <wp:docPr id="45" name="Рисунок 45"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71500" cy="800100"/>
                      </a:xfrm>
                      <a:prstGeom prst="rect">
                        <a:avLst/>
                      </a:prstGeom>
                      <a:noFill/>
                      <a:ln>
                        <a:noFill/>
                      </a:ln>
                    </pic:spPr>
                  </pic:pic>
                </a:graphicData>
              </a:graphic>
            </wp:inline>
          </w:drawing>
        </w:r>
      </w:ins>
    </w:p>
    <w:p w:rsidR="007B5177" w:rsidRPr="00020BAE" w:rsidRDefault="007B5177" w:rsidP="007B5177">
      <w:pPr>
        <w:jc w:val="center"/>
        <w:rPr>
          <w:ins w:id="466" w:author="Користувач" w:date="2018-12-17T15:04:00Z"/>
          <w:b/>
          <w:sz w:val="28"/>
          <w:szCs w:val="28"/>
          <w:lang w:val="uk-UA"/>
        </w:rPr>
      </w:pPr>
      <w:ins w:id="467" w:author="Користувач" w:date="2018-12-17T15:04:00Z">
        <w:r w:rsidRPr="00020BAE">
          <w:rPr>
            <w:b/>
            <w:sz w:val="28"/>
            <w:szCs w:val="28"/>
            <w:lang w:val="uk-UA"/>
          </w:rPr>
          <w:t>СТУДЕНИКІВСЬКА  СІЛЬСЬКА  РАДА</w:t>
        </w:r>
        <w:r w:rsidRPr="00020BAE">
          <w:rPr>
            <w:b/>
            <w:sz w:val="28"/>
            <w:szCs w:val="28"/>
            <w:lang w:val="uk-UA"/>
          </w:rPr>
          <w:br/>
          <w:t>ПЕРЕЯСЛАВ-ХМЕЛЬНИЦЬКОГО РАЙОНУ</w:t>
        </w:r>
      </w:ins>
    </w:p>
    <w:p w:rsidR="007B5177" w:rsidRPr="00020BAE" w:rsidRDefault="007B5177" w:rsidP="007B5177">
      <w:pPr>
        <w:jc w:val="center"/>
        <w:rPr>
          <w:ins w:id="468" w:author="Користувач" w:date="2018-12-17T15:04:00Z"/>
          <w:b/>
          <w:sz w:val="28"/>
          <w:szCs w:val="28"/>
          <w:lang w:val="uk-UA"/>
        </w:rPr>
      </w:pPr>
      <w:ins w:id="469" w:author="Користувач" w:date="2018-12-17T15:04:00Z">
        <w:r w:rsidRPr="00020BAE">
          <w:rPr>
            <w:b/>
            <w:sz w:val="28"/>
            <w:szCs w:val="28"/>
            <w:lang w:val="uk-UA"/>
          </w:rPr>
          <w:t>КИЇВСЬКА ОБЛАСТЬ</w:t>
        </w:r>
      </w:ins>
    </w:p>
    <w:p w:rsidR="007B5177" w:rsidRPr="00020BAE" w:rsidRDefault="007B5177" w:rsidP="007B5177">
      <w:pPr>
        <w:jc w:val="center"/>
        <w:rPr>
          <w:ins w:id="470" w:author="Користувач" w:date="2018-12-17T15:04:00Z"/>
          <w:b/>
          <w:sz w:val="28"/>
          <w:szCs w:val="28"/>
          <w:lang w:val="uk-UA"/>
        </w:rPr>
      </w:pPr>
    </w:p>
    <w:p w:rsidR="007B5177" w:rsidRPr="00020BAE" w:rsidRDefault="007B5177" w:rsidP="007B5177">
      <w:pPr>
        <w:jc w:val="center"/>
        <w:rPr>
          <w:ins w:id="471" w:author="Користувач" w:date="2018-12-17T15:04:00Z"/>
          <w:b/>
          <w:sz w:val="28"/>
          <w:szCs w:val="28"/>
          <w:lang w:val="uk-UA"/>
        </w:rPr>
      </w:pPr>
      <w:ins w:id="472" w:author="Користувач" w:date="2018-12-17T15:04:00Z">
        <w:r w:rsidRPr="00020BAE">
          <w:rPr>
            <w:b/>
            <w:sz w:val="28"/>
            <w:szCs w:val="28"/>
            <w:lang w:val="uk-UA"/>
          </w:rPr>
          <w:t>РІШЕННЯ</w:t>
        </w:r>
      </w:ins>
    </w:p>
    <w:p w:rsidR="007B5177" w:rsidRPr="00020BAE" w:rsidRDefault="007B5177" w:rsidP="007B5177">
      <w:pPr>
        <w:jc w:val="center"/>
        <w:rPr>
          <w:ins w:id="473" w:author="Користувач" w:date="2018-12-17T15:04:00Z"/>
          <w:b/>
          <w:sz w:val="28"/>
          <w:szCs w:val="28"/>
          <w:lang w:val="uk-UA"/>
        </w:rPr>
      </w:pPr>
    </w:p>
    <w:p w:rsidR="007B5177" w:rsidRPr="00020BAE" w:rsidRDefault="007B5177" w:rsidP="007B5177">
      <w:pPr>
        <w:jc w:val="center"/>
        <w:rPr>
          <w:ins w:id="474" w:author="Користувач" w:date="2018-12-17T15:04:00Z"/>
          <w:b/>
          <w:sz w:val="28"/>
          <w:szCs w:val="28"/>
          <w:lang w:val="uk-UA"/>
        </w:rPr>
      </w:pPr>
    </w:p>
    <w:p w:rsidR="00000000" w:rsidRDefault="007B5177">
      <w:pPr>
        <w:rPr>
          <w:ins w:id="475" w:author="Користувач" w:date="2018-12-17T15:04:00Z"/>
          <w:b/>
          <w:sz w:val="28"/>
          <w:szCs w:val="28"/>
          <w:lang w:val="uk-UA"/>
        </w:rPr>
        <w:pPrChange w:id="476" w:author="Користувач" w:date="2018-12-17T15:04:00Z">
          <w:pPr>
            <w:jc w:val="center"/>
          </w:pPr>
        </w:pPrChange>
      </w:pPr>
      <w:ins w:id="477" w:author="Користувач" w:date="2018-12-17T15:04:00Z">
        <w:r w:rsidRPr="00020BAE">
          <w:rPr>
            <w:b/>
            <w:sz w:val="28"/>
            <w:szCs w:val="28"/>
            <w:lang w:val="uk-UA"/>
          </w:rPr>
          <w:t>Про звіт директора КП «Господар»</w:t>
        </w:r>
      </w:ins>
    </w:p>
    <w:p w:rsidR="00000000" w:rsidRDefault="00BC46EE">
      <w:pPr>
        <w:rPr>
          <w:ins w:id="478" w:author="Користувач" w:date="2018-12-17T15:04:00Z"/>
          <w:b/>
          <w:sz w:val="28"/>
          <w:szCs w:val="28"/>
          <w:lang w:val="uk-UA"/>
        </w:rPr>
        <w:pPrChange w:id="479" w:author="Користувач" w:date="2018-12-17T15:04:00Z">
          <w:pPr>
            <w:jc w:val="center"/>
          </w:pPr>
        </w:pPrChange>
      </w:pPr>
    </w:p>
    <w:p w:rsidR="00000000" w:rsidRDefault="007B5177">
      <w:pPr>
        <w:rPr>
          <w:ins w:id="480" w:author="Користувач" w:date="2018-12-19T16:20:00Z"/>
          <w:b/>
          <w:sz w:val="28"/>
          <w:szCs w:val="28"/>
          <w:lang w:val="uk-UA"/>
        </w:rPr>
        <w:pPrChange w:id="481" w:author="Користувач" w:date="2018-12-17T15:04:00Z">
          <w:pPr>
            <w:jc w:val="center"/>
          </w:pPr>
        </w:pPrChange>
      </w:pPr>
      <w:ins w:id="482" w:author="Користувач" w:date="2018-12-17T15:04:00Z">
        <w:r w:rsidRPr="00020BAE">
          <w:rPr>
            <w:b/>
            <w:sz w:val="28"/>
            <w:szCs w:val="28"/>
            <w:lang w:val="uk-UA"/>
          </w:rPr>
          <w:t xml:space="preserve">   </w:t>
        </w:r>
      </w:ins>
    </w:p>
    <w:p w:rsidR="00000000" w:rsidRDefault="00E95898">
      <w:pPr>
        <w:rPr>
          <w:ins w:id="483" w:author="Користувач" w:date="2018-12-19T16:26:00Z"/>
          <w:sz w:val="28"/>
          <w:szCs w:val="28"/>
          <w:lang w:val="uk-UA"/>
        </w:rPr>
        <w:pPrChange w:id="484" w:author="Користувач" w:date="2018-12-17T15:04:00Z">
          <w:pPr>
            <w:jc w:val="center"/>
          </w:pPr>
        </w:pPrChange>
      </w:pPr>
      <w:ins w:id="485" w:author="Користувач" w:date="2018-12-19T16:20:00Z">
        <w:r>
          <w:rPr>
            <w:sz w:val="28"/>
            <w:szCs w:val="28"/>
            <w:lang w:val="uk-UA"/>
          </w:rPr>
          <w:t xml:space="preserve">  </w:t>
        </w:r>
      </w:ins>
      <w:ins w:id="486" w:author="Користувач" w:date="2018-12-19T16:21:00Z">
        <w:r>
          <w:rPr>
            <w:sz w:val="28"/>
            <w:szCs w:val="28"/>
            <w:lang w:val="uk-UA"/>
          </w:rPr>
          <w:t xml:space="preserve">       </w:t>
        </w:r>
      </w:ins>
      <w:ins w:id="487" w:author="Користувач" w:date="2018-12-19T16:20:00Z">
        <w:r>
          <w:rPr>
            <w:sz w:val="28"/>
            <w:szCs w:val="28"/>
            <w:lang w:val="uk-UA"/>
          </w:rPr>
          <w:t>Заслухавши та обговоривши звіт директора КП «Господар» Гуменюка Григорія Тарасовича про роботу підприємства, керуючись ст.</w:t>
        </w:r>
      </w:ins>
      <w:ins w:id="488" w:author="Користувач" w:date="2018-12-19T16:21:00Z">
        <w:r>
          <w:rPr>
            <w:sz w:val="28"/>
            <w:szCs w:val="28"/>
            <w:lang w:val="uk-UA"/>
          </w:rPr>
          <w:t xml:space="preserve"> </w:t>
        </w:r>
      </w:ins>
      <w:ins w:id="489" w:author="Користувач" w:date="2018-12-19T16:25:00Z">
        <w:r>
          <w:rPr>
            <w:sz w:val="28"/>
            <w:szCs w:val="28"/>
            <w:lang w:val="uk-UA"/>
          </w:rPr>
          <w:t>26 закону України «Про місцеве самоврядування в Україні</w:t>
        </w:r>
      </w:ins>
      <w:ins w:id="490" w:author="Користувач" w:date="2018-12-19T16:26:00Z">
        <w:r>
          <w:rPr>
            <w:sz w:val="28"/>
            <w:szCs w:val="28"/>
            <w:lang w:val="uk-UA"/>
          </w:rPr>
          <w:t xml:space="preserve">», сільська рада </w:t>
        </w:r>
      </w:ins>
    </w:p>
    <w:p w:rsidR="00000000" w:rsidRDefault="00BC46EE">
      <w:pPr>
        <w:rPr>
          <w:ins w:id="491" w:author="Користувач" w:date="2018-12-19T16:26:00Z"/>
          <w:sz w:val="28"/>
          <w:szCs w:val="28"/>
          <w:lang w:val="uk-UA"/>
        </w:rPr>
        <w:pPrChange w:id="492" w:author="Користувач" w:date="2018-12-17T15:04:00Z">
          <w:pPr>
            <w:jc w:val="center"/>
          </w:pPr>
        </w:pPrChange>
      </w:pPr>
    </w:p>
    <w:p w:rsidR="00000000" w:rsidRDefault="00E95898">
      <w:pPr>
        <w:rPr>
          <w:ins w:id="493" w:author="Користувач" w:date="2018-12-19T16:26:00Z"/>
          <w:sz w:val="28"/>
          <w:szCs w:val="28"/>
          <w:lang w:val="uk-UA"/>
        </w:rPr>
        <w:pPrChange w:id="494" w:author="Користувач" w:date="2018-12-17T15:04:00Z">
          <w:pPr>
            <w:jc w:val="center"/>
          </w:pPr>
        </w:pPrChange>
      </w:pPr>
      <w:ins w:id="495" w:author="Користувач" w:date="2018-12-19T16:26:00Z">
        <w:r>
          <w:rPr>
            <w:b/>
            <w:sz w:val="28"/>
            <w:szCs w:val="28"/>
            <w:lang w:val="uk-UA"/>
          </w:rPr>
          <w:t xml:space="preserve">ВИРІШИЛА: </w:t>
        </w:r>
      </w:ins>
      <w:ins w:id="496" w:author="Користувач" w:date="2018-12-19T16:20:00Z">
        <w:r>
          <w:rPr>
            <w:sz w:val="28"/>
            <w:szCs w:val="28"/>
            <w:lang w:val="uk-UA"/>
          </w:rPr>
          <w:t xml:space="preserve"> </w:t>
        </w:r>
      </w:ins>
    </w:p>
    <w:p w:rsidR="00000000" w:rsidRDefault="00BC46EE">
      <w:pPr>
        <w:rPr>
          <w:ins w:id="497" w:author="Користувач" w:date="2018-12-19T16:26:00Z"/>
          <w:sz w:val="28"/>
          <w:szCs w:val="28"/>
          <w:lang w:val="uk-UA"/>
        </w:rPr>
        <w:pPrChange w:id="498" w:author="Користувач" w:date="2018-12-17T15:04:00Z">
          <w:pPr>
            <w:jc w:val="center"/>
          </w:pPr>
        </w:pPrChange>
      </w:pPr>
    </w:p>
    <w:p w:rsidR="00000000" w:rsidRDefault="00E95898">
      <w:pPr>
        <w:pStyle w:val="a3"/>
        <w:numPr>
          <w:ilvl w:val="0"/>
          <w:numId w:val="27"/>
        </w:numPr>
        <w:rPr>
          <w:ins w:id="499" w:author="Користувач" w:date="2018-12-19T16:26:00Z"/>
          <w:sz w:val="28"/>
          <w:szCs w:val="28"/>
          <w:lang w:val="uk-UA"/>
        </w:rPr>
        <w:pPrChange w:id="500" w:author="Користувач" w:date="2018-12-19T16:26:00Z">
          <w:pPr>
            <w:jc w:val="center"/>
          </w:pPr>
        </w:pPrChange>
      </w:pPr>
      <w:ins w:id="501" w:author="Користувач" w:date="2018-12-19T16:26:00Z">
        <w:r>
          <w:rPr>
            <w:sz w:val="28"/>
            <w:szCs w:val="28"/>
            <w:lang w:val="uk-UA"/>
          </w:rPr>
          <w:t>Звіт директора КП «Господар» Гуменюка Григорія Тарасовича про роботу підприємства прийняти до відому.</w:t>
        </w:r>
      </w:ins>
    </w:p>
    <w:p w:rsidR="00000000" w:rsidRDefault="00AB6437">
      <w:pPr>
        <w:pStyle w:val="a3"/>
        <w:numPr>
          <w:ilvl w:val="0"/>
          <w:numId w:val="27"/>
        </w:numPr>
        <w:rPr>
          <w:ins w:id="502" w:author="Користувач" w:date="2018-12-19T16:30:00Z"/>
          <w:bCs/>
          <w:sz w:val="28"/>
          <w:szCs w:val="28"/>
          <w:lang w:val="uk-UA"/>
        </w:rPr>
        <w:pPrChange w:id="503" w:author="Користувач" w:date="2018-12-19T16:28:00Z">
          <w:pPr>
            <w:jc w:val="center"/>
          </w:pPr>
        </w:pPrChange>
      </w:pPr>
      <w:ins w:id="504" w:author="Користувач" w:date="2018-12-19T16:27:00Z">
        <w:r w:rsidRPr="00AB6437">
          <w:rPr>
            <w:sz w:val="28"/>
            <w:szCs w:val="28"/>
            <w:lang w:val="uk-UA"/>
            <w:rPrChange w:id="505" w:author="Користувач" w:date="2018-12-19T16:28:00Z">
              <w:rPr>
                <w:lang w:val="uk-UA"/>
              </w:rPr>
            </w:rPrChange>
          </w:rPr>
          <w:t>Постійній комісії  з</w:t>
        </w:r>
      </w:ins>
      <w:ins w:id="506" w:author="Користувач" w:date="2018-12-19T16:28:00Z">
        <w:r w:rsidRPr="00AB6437">
          <w:rPr>
            <w:sz w:val="28"/>
            <w:szCs w:val="28"/>
            <w:lang w:val="uk-UA"/>
            <w:rPrChange w:id="507" w:author="Користувач" w:date="2018-12-19T16:28:00Z">
              <w:rPr>
                <w:lang w:val="uk-UA"/>
              </w:rPr>
            </w:rPrChange>
          </w:rPr>
          <w:t xml:space="preserve"> питань </w:t>
        </w:r>
        <w:r w:rsidRPr="00AB6437">
          <w:rPr>
            <w:bCs/>
            <w:sz w:val="28"/>
            <w:szCs w:val="28"/>
            <w:lang w:val="uk-UA"/>
            <w:rPrChange w:id="508" w:author="Користувач" w:date="2018-12-19T16:28:00Z">
              <w:rPr>
                <w:lang w:val="uk-UA"/>
              </w:rPr>
            </w:rPrChange>
          </w:rPr>
          <w:t xml:space="preserve"> інвестицій, підприємництва, інфраструктури, транспорту, житлово- комунального господарства та комунальної власності</w:t>
        </w:r>
      </w:ins>
      <w:ins w:id="509" w:author="Користувач" w:date="2018-12-19T16:29:00Z">
        <w:r w:rsidR="00CF0EAA">
          <w:rPr>
            <w:bCs/>
            <w:sz w:val="28"/>
            <w:szCs w:val="28"/>
            <w:lang w:val="uk-UA"/>
          </w:rPr>
          <w:t xml:space="preserve"> спільно з виконуючими обов’язки старост до 15.12.2018 року розробити план </w:t>
        </w:r>
      </w:ins>
      <w:ins w:id="510" w:author="Користувач" w:date="2018-12-19T16:30:00Z">
        <w:r w:rsidR="00CF0EAA">
          <w:rPr>
            <w:bCs/>
            <w:sz w:val="28"/>
            <w:szCs w:val="28"/>
            <w:lang w:val="uk-UA"/>
          </w:rPr>
          <w:t>роботи для КПР «Господар» на 2019 рік.</w:t>
        </w:r>
      </w:ins>
    </w:p>
    <w:p w:rsidR="00000000" w:rsidRDefault="00CF0EAA">
      <w:pPr>
        <w:pStyle w:val="a3"/>
        <w:numPr>
          <w:ilvl w:val="0"/>
          <w:numId w:val="27"/>
        </w:numPr>
        <w:rPr>
          <w:ins w:id="511" w:author="Користувач" w:date="2018-12-19T16:30:00Z"/>
          <w:bCs/>
          <w:sz w:val="28"/>
          <w:szCs w:val="28"/>
          <w:lang w:val="uk-UA"/>
        </w:rPr>
        <w:pPrChange w:id="512" w:author="Користувач" w:date="2018-12-19T16:28:00Z">
          <w:pPr>
            <w:jc w:val="center"/>
          </w:pPr>
        </w:pPrChange>
      </w:pPr>
      <w:ins w:id="513" w:author="Користувач" w:date="2018-12-19T16:30:00Z">
        <w:r>
          <w:rPr>
            <w:bCs/>
            <w:sz w:val="28"/>
            <w:szCs w:val="28"/>
            <w:lang w:val="uk-UA"/>
          </w:rPr>
          <w:t>Контроль за виконанням рішення покласти на сільського голову.</w:t>
        </w:r>
      </w:ins>
    </w:p>
    <w:p w:rsidR="00000000" w:rsidRDefault="00BC46EE">
      <w:pPr>
        <w:rPr>
          <w:ins w:id="514" w:author="Користувач" w:date="2018-12-19T16:31:00Z"/>
          <w:bCs/>
          <w:sz w:val="28"/>
          <w:szCs w:val="28"/>
          <w:lang w:val="uk-UA"/>
        </w:rPr>
        <w:pPrChange w:id="515" w:author="Користувач" w:date="2018-12-19T16:31:00Z">
          <w:pPr>
            <w:jc w:val="center"/>
          </w:pPr>
        </w:pPrChange>
      </w:pPr>
    </w:p>
    <w:p w:rsidR="00000000" w:rsidRDefault="00BC46EE">
      <w:pPr>
        <w:rPr>
          <w:ins w:id="516" w:author="Користувач" w:date="2018-12-19T16:31:00Z"/>
          <w:bCs/>
          <w:sz w:val="28"/>
          <w:szCs w:val="28"/>
          <w:lang w:val="uk-UA"/>
        </w:rPr>
        <w:pPrChange w:id="517" w:author="Користувач" w:date="2018-12-19T16:31:00Z">
          <w:pPr>
            <w:jc w:val="center"/>
          </w:pPr>
        </w:pPrChange>
      </w:pPr>
    </w:p>
    <w:p w:rsidR="00000000" w:rsidRDefault="00CF0EAA">
      <w:pPr>
        <w:rPr>
          <w:ins w:id="518" w:author="Користувач" w:date="2018-12-19T16:31:00Z"/>
          <w:bCs/>
          <w:sz w:val="28"/>
          <w:szCs w:val="28"/>
          <w:lang w:val="uk-UA"/>
        </w:rPr>
        <w:pPrChange w:id="519" w:author="Користувач" w:date="2018-12-19T16:31:00Z">
          <w:pPr>
            <w:jc w:val="center"/>
          </w:pPr>
        </w:pPrChange>
      </w:pPr>
      <w:ins w:id="520" w:author="Користувач" w:date="2018-12-19T16:31:00Z">
        <w:r>
          <w:rPr>
            <w:bCs/>
            <w:sz w:val="28"/>
            <w:szCs w:val="28"/>
            <w:lang w:val="uk-UA"/>
          </w:rPr>
          <w:t xml:space="preserve">        Сільський голова:                                               М.О. Лях</w:t>
        </w:r>
      </w:ins>
    </w:p>
    <w:p w:rsidR="00000000" w:rsidRDefault="00BC46EE">
      <w:pPr>
        <w:rPr>
          <w:ins w:id="521" w:author="Користувач" w:date="2018-12-19T16:31:00Z"/>
          <w:bCs/>
          <w:sz w:val="28"/>
          <w:szCs w:val="28"/>
          <w:lang w:val="uk-UA"/>
        </w:rPr>
        <w:pPrChange w:id="522" w:author="Користувач" w:date="2018-12-19T16:31:00Z">
          <w:pPr>
            <w:jc w:val="center"/>
          </w:pPr>
        </w:pPrChange>
      </w:pPr>
    </w:p>
    <w:p w:rsidR="00000000" w:rsidRDefault="00BC46EE">
      <w:pPr>
        <w:rPr>
          <w:ins w:id="523" w:author="Користувач" w:date="2018-12-19T16:31:00Z"/>
          <w:bCs/>
          <w:sz w:val="28"/>
          <w:szCs w:val="28"/>
          <w:lang w:val="uk-UA"/>
        </w:rPr>
        <w:pPrChange w:id="524" w:author="Користувач" w:date="2018-12-19T16:31:00Z">
          <w:pPr>
            <w:jc w:val="center"/>
          </w:pPr>
        </w:pPrChange>
      </w:pPr>
    </w:p>
    <w:p w:rsidR="00000000" w:rsidRDefault="00CF0EAA">
      <w:pPr>
        <w:rPr>
          <w:ins w:id="525" w:author="Користувач" w:date="2018-12-19T16:20:00Z"/>
          <w:b/>
          <w:bCs/>
          <w:sz w:val="28"/>
          <w:szCs w:val="28"/>
          <w:lang w:val="uk-UA"/>
        </w:rPr>
        <w:pPrChange w:id="526" w:author="Користувач" w:date="2018-12-19T16:31:00Z">
          <w:pPr>
            <w:jc w:val="center"/>
          </w:pPr>
        </w:pPrChange>
      </w:pPr>
      <w:ins w:id="527" w:author="Користувач" w:date="2018-12-19T16:31:00Z">
        <w:r>
          <w:rPr>
            <w:b/>
            <w:bCs/>
            <w:sz w:val="28"/>
            <w:szCs w:val="28"/>
            <w:lang w:val="uk-UA"/>
          </w:rPr>
          <w:t>с. Студеники</w:t>
        </w:r>
      </w:ins>
    </w:p>
    <w:p w:rsidR="00000000" w:rsidRDefault="00CF0EAA">
      <w:pPr>
        <w:rPr>
          <w:ins w:id="528" w:author="Користувач" w:date="2018-12-19T16:31:00Z"/>
          <w:b/>
          <w:sz w:val="28"/>
          <w:szCs w:val="28"/>
          <w:lang w:val="uk-UA"/>
        </w:rPr>
        <w:pPrChange w:id="529" w:author="Користувач" w:date="2018-12-17T15:04:00Z">
          <w:pPr>
            <w:jc w:val="center"/>
          </w:pPr>
        </w:pPrChange>
      </w:pPr>
      <w:ins w:id="530" w:author="Користувач" w:date="2018-12-19T16:31:00Z">
        <w:r>
          <w:rPr>
            <w:b/>
            <w:sz w:val="28"/>
            <w:szCs w:val="28"/>
            <w:lang w:val="uk-UA"/>
          </w:rPr>
          <w:t>№428-ХУІ-УІІ</w:t>
        </w:r>
      </w:ins>
    </w:p>
    <w:p w:rsidR="00000000" w:rsidRDefault="00CF0EAA">
      <w:pPr>
        <w:rPr>
          <w:ins w:id="531" w:author="Користувач" w:date="2018-12-19T16:20:00Z"/>
          <w:b/>
          <w:sz w:val="28"/>
          <w:szCs w:val="28"/>
          <w:lang w:val="uk-UA"/>
        </w:rPr>
        <w:pPrChange w:id="532" w:author="Користувач" w:date="2018-12-17T15:04:00Z">
          <w:pPr>
            <w:jc w:val="center"/>
          </w:pPr>
        </w:pPrChange>
      </w:pPr>
      <w:ins w:id="533" w:author="Користувач" w:date="2018-12-19T16:32:00Z">
        <w:r>
          <w:rPr>
            <w:b/>
            <w:sz w:val="28"/>
            <w:szCs w:val="28"/>
            <w:lang w:val="uk-UA"/>
          </w:rPr>
          <w:t>20.11.2018</w:t>
        </w:r>
      </w:ins>
    </w:p>
    <w:p w:rsidR="00000000" w:rsidRDefault="00BC46EE">
      <w:pPr>
        <w:rPr>
          <w:ins w:id="534" w:author="Користувач" w:date="2018-12-19T16:20:00Z"/>
          <w:b/>
          <w:sz w:val="28"/>
          <w:szCs w:val="28"/>
          <w:lang w:val="uk-UA"/>
        </w:rPr>
        <w:pPrChange w:id="535" w:author="Користувач" w:date="2018-12-17T15:04:00Z">
          <w:pPr>
            <w:jc w:val="center"/>
          </w:pPr>
        </w:pPrChange>
      </w:pPr>
    </w:p>
    <w:p w:rsidR="00000000" w:rsidRDefault="00BC46EE">
      <w:pPr>
        <w:rPr>
          <w:ins w:id="536" w:author="Користувач" w:date="2018-12-19T16:20:00Z"/>
          <w:b/>
          <w:sz w:val="28"/>
          <w:szCs w:val="28"/>
          <w:lang w:val="uk-UA"/>
        </w:rPr>
        <w:pPrChange w:id="537" w:author="Користувач" w:date="2018-12-17T15:04:00Z">
          <w:pPr>
            <w:jc w:val="center"/>
          </w:pPr>
        </w:pPrChange>
      </w:pPr>
    </w:p>
    <w:p w:rsidR="00000000" w:rsidRDefault="00BC46EE">
      <w:pPr>
        <w:rPr>
          <w:ins w:id="538" w:author="Користувач" w:date="2018-12-19T16:20:00Z"/>
          <w:b/>
          <w:sz w:val="28"/>
          <w:szCs w:val="28"/>
          <w:lang w:val="uk-UA"/>
        </w:rPr>
        <w:pPrChange w:id="539" w:author="Користувач" w:date="2018-12-17T15:04:00Z">
          <w:pPr>
            <w:jc w:val="center"/>
          </w:pPr>
        </w:pPrChange>
      </w:pPr>
    </w:p>
    <w:p w:rsidR="00000000" w:rsidRDefault="00BC46EE">
      <w:pPr>
        <w:rPr>
          <w:ins w:id="540" w:author="Користувач" w:date="2018-12-19T16:20:00Z"/>
          <w:b/>
          <w:sz w:val="28"/>
          <w:szCs w:val="28"/>
          <w:lang w:val="uk-UA"/>
        </w:rPr>
        <w:pPrChange w:id="541" w:author="Користувач" w:date="2018-12-17T15:04:00Z">
          <w:pPr>
            <w:jc w:val="center"/>
          </w:pPr>
        </w:pPrChange>
      </w:pPr>
    </w:p>
    <w:p w:rsidR="00000000" w:rsidRDefault="00BC46EE">
      <w:pPr>
        <w:rPr>
          <w:ins w:id="542" w:author="Користувач" w:date="2018-12-19T16:20:00Z"/>
          <w:b/>
          <w:sz w:val="28"/>
          <w:szCs w:val="28"/>
          <w:lang w:val="uk-UA"/>
        </w:rPr>
        <w:pPrChange w:id="543" w:author="Користувач" w:date="2018-12-17T15:04:00Z">
          <w:pPr>
            <w:jc w:val="center"/>
          </w:pPr>
        </w:pPrChange>
      </w:pPr>
    </w:p>
    <w:p w:rsidR="00000000" w:rsidRDefault="00BC46EE">
      <w:pPr>
        <w:rPr>
          <w:ins w:id="544" w:author="Користувач" w:date="2018-12-19T16:20:00Z"/>
          <w:b/>
          <w:sz w:val="28"/>
          <w:szCs w:val="28"/>
          <w:lang w:val="uk-UA"/>
        </w:rPr>
        <w:pPrChange w:id="545" w:author="Користувач" w:date="2018-12-17T15:04:00Z">
          <w:pPr>
            <w:jc w:val="center"/>
          </w:pPr>
        </w:pPrChange>
      </w:pPr>
    </w:p>
    <w:p w:rsidR="00000000" w:rsidRDefault="00BC46EE">
      <w:pPr>
        <w:rPr>
          <w:ins w:id="546" w:author="Користувач" w:date="2018-12-17T15:04:00Z"/>
          <w:b/>
          <w:sz w:val="28"/>
          <w:szCs w:val="28"/>
          <w:lang w:val="uk-UA"/>
        </w:rPr>
        <w:pPrChange w:id="547" w:author="Користувач" w:date="2018-12-17T15:04:00Z">
          <w:pPr>
            <w:jc w:val="center"/>
          </w:pPr>
        </w:pPrChange>
      </w:pPr>
    </w:p>
    <w:p w:rsidR="003626D3" w:rsidRPr="00020BAE" w:rsidRDefault="003626D3" w:rsidP="0071495C">
      <w:pPr>
        <w:pStyle w:val="a3"/>
        <w:rPr>
          <w:lang w:val="uk-UA"/>
        </w:rPr>
      </w:pPr>
    </w:p>
    <w:p w:rsidR="00730DF9" w:rsidRPr="00020BAE" w:rsidRDefault="00730DF9" w:rsidP="00F20AAC">
      <w:pPr>
        <w:jc w:val="center"/>
        <w:rPr>
          <w:noProof/>
          <w:sz w:val="28"/>
          <w:szCs w:val="28"/>
          <w:lang w:val="uk-UA"/>
        </w:rPr>
      </w:pPr>
      <w:r w:rsidRPr="00883FEE">
        <w:rPr>
          <w:noProof/>
          <w:sz w:val="28"/>
          <w:szCs w:val="28"/>
          <w:lang w:val="uk-UA" w:eastAsia="uk-UA"/>
        </w:rPr>
        <w:lastRenderedPageBreak/>
        <w:drawing>
          <wp:inline distT="0" distB="0" distL="0" distR="0">
            <wp:extent cx="571500" cy="800100"/>
            <wp:effectExtent l="0" t="0" r="0" b="0"/>
            <wp:docPr id="5" name="Рисунок 5"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71500" cy="800100"/>
                    </a:xfrm>
                    <a:prstGeom prst="rect">
                      <a:avLst/>
                    </a:prstGeom>
                    <a:noFill/>
                    <a:ln>
                      <a:noFill/>
                    </a:ln>
                  </pic:spPr>
                </pic:pic>
              </a:graphicData>
            </a:graphic>
          </wp:inline>
        </w:drawing>
      </w:r>
    </w:p>
    <w:p w:rsidR="00730DF9" w:rsidRPr="00020BAE" w:rsidRDefault="00730DF9" w:rsidP="00730DF9">
      <w:pPr>
        <w:jc w:val="center"/>
        <w:rPr>
          <w:b/>
          <w:sz w:val="28"/>
          <w:szCs w:val="28"/>
          <w:lang w:val="uk-UA"/>
        </w:rPr>
      </w:pPr>
      <w:r w:rsidRPr="00020BAE">
        <w:rPr>
          <w:b/>
          <w:sz w:val="28"/>
          <w:szCs w:val="28"/>
          <w:lang w:val="uk-UA"/>
        </w:rPr>
        <w:t>СТУДЕНИКІВСЬКА  СІЛЬСЬКА  РАДА</w:t>
      </w:r>
      <w:r w:rsidRPr="00020BAE">
        <w:rPr>
          <w:b/>
          <w:sz w:val="28"/>
          <w:szCs w:val="28"/>
          <w:lang w:val="uk-UA"/>
        </w:rPr>
        <w:br/>
        <w:t>ПЕРЕЯСЛАВ-ХМЕЛЬНИЦЬКОГО РАЙОНУ</w:t>
      </w:r>
    </w:p>
    <w:p w:rsidR="00730DF9" w:rsidRPr="00020BAE" w:rsidRDefault="00730DF9" w:rsidP="00730DF9">
      <w:pPr>
        <w:jc w:val="center"/>
        <w:rPr>
          <w:b/>
          <w:sz w:val="28"/>
          <w:szCs w:val="28"/>
          <w:lang w:val="uk-UA"/>
        </w:rPr>
      </w:pPr>
      <w:r w:rsidRPr="00020BAE">
        <w:rPr>
          <w:b/>
          <w:sz w:val="28"/>
          <w:szCs w:val="28"/>
          <w:lang w:val="uk-UA"/>
        </w:rPr>
        <w:t>КИЇВСЬКА ОБЛАСТЬ</w:t>
      </w:r>
    </w:p>
    <w:p w:rsidR="00730DF9" w:rsidRPr="00020BAE" w:rsidRDefault="00730DF9" w:rsidP="00730DF9">
      <w:pPr>
        <w:jc w:val="center"/>
        <w:rPr>
          <w:b/>
          <w:sz w:val="28"/>
          <w:szCs w:val="28"/>
          <w:lang w:val="uk-UA"/>
        </w:rPr>
      </w:pPr>
    </w:p>
    <w:p w:rsidR="00730DF9" w:rsidRPr="00020BAE" w:rsidRDefault="00730DF9" w:rsidP="00730DF9">
      <w:pPr>
        <w:jc w:val="center"/>
        <w:rPr>
          <w:b/>
          <w:sz w:val="28"/>
          <w:szCs w:val="28"/>
          <w:lang w:val="uk-UA"/>
        </w:rPr>
      </w:pPr>
      <w:r w:rsidRPr="00020BAE">
        <w:rPr>
          <w:b/>
          <w:sz w:val="28"/>
          <w:szCs w:val="28"/>
          <w:lang w:val="uk-UA"/>
        </w:rPr>
        <w:t>РІШЕННЯ</w:t>
      </w:r>
    </w:p>
    <w:p w:rsidR="00F20AAC" w:rsidRPr="00020BAE" w:rsidRDefault="00F20AAC" w:rsidP="00F20AAC">
      <w:pPr>
        <w:rPr>
          <w:b/>
          <w:sz w:val="28"/>
          <w:szCs w:val="28"/>
          <w:lang w:val="uk-UA"/>
        </w:rPr>
      </w:pPr>
    </w:p>
    <w:p w:rsidR="00F4719E" w:rsidRPr="00020BAE" w:rsidRDefault="00F4719E" w:rsidP="00F4719E">
      <w:pPr>
        <w:jc w:val="both"/>
        <w:rPr>
          <w:b/>
          <w:lang w:val="uk-UA"/>
        </w:rPr>
      </w:pPr>
      <w:r w:rsidRPr="00020BAE">
        <w:rPr>
          <w:b/>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Pr="00020BAE">
        <w:rPr>
          <w:b/>
          <w:lang w:val="uk-UA"/>
        </w:rPr>
        <w:t>Рокочому</w:t>
      </w:r>
      <w:proofErr w:type="spellEnd"/>
      <w:r w:rsidRPr="00020BAE">
        <w:rPr>
          <w:b/>
          <w:lang w:val="uk-UA"/>
        </w:rPr>
        <w:t xml:space="preserve"> Олексію   Миколайовичу  для будівництва і обслуговування житлового будинку, господарських будівель і споруд  (присадибна ділянка)  за адресою: Київська область, Переяслав-Хмельницький район, село Студеники, вулиця Лісова, 87.</w:t>
      </w:r>
    </w:p>
    <w:p w:rsidR="00F4719E" w:rsidRPr="00020BAE" w:rsidRDefault="00F4719E" w:rsidP="00F4719E">
      <w:pPr>
        <w:rPr>
          <w:lang w:val="uk-UA"/>
        </w:rPr>
      </w:pPr>
    </w:p>
    <w:p w:rsidR="00F4719E" w:rsidRPr="00020BAE" w:rsidRDefault="00F4719E" w:rsidP="00F4719E">
      <w:pPr>
        <w:jc w:val="both"/>
        <w:rPr>
          <w:lang w:val="uk-UA"/>
        </w:rPr>
      </w:pPr>
      <w:r w:rsidRPr="00020BAE">
        <w:rPr>
          <w:lang w:val="uk-UA"/>
        </w:rPr>
        <w:t xml:space="preserve">Розглянувши матеріали технічної документації із землеустрою щодо встановлення (відновлення) меж  земельної ділянки в натурі гр.. </w:t>
      </w:r>
      <w:proofErr w:type="spellStart"/>
      <w:r w:rsidR="00832D75" w:rsidRPr="00020BAE">
        <w:rPr>
          <w:lang w:val="uk-UA"/>
        </w:rPr>
        <w:t>Рокочому</w:t>
      </w:r>
      <w:proofErr w:type="spellEnd"/>
      <w:r w:rsidR="00832D75" w:rsidRPr="00020BAE">
        <w:rPr>
          <w:lang w:val="uk-UA"/>
        </w:rPr>
        <w:t xml:space="preserve"> Олексію Миколайовичу</w:t>
      </w:r>
      <w:r w:rsidRPr="00020BAE">
        <w:rPr>
          <w:lang w:val="uk-UA"/>
        </w:rPr>
        <w:t xml:space="preserve"> площею 0,2500 га для будівництва та обслуговування  житлового будинку, господарських будівель та споруд, що розташована в с. Студеники, Переяслав-Хмельницького району Київської області  вул. Лісова, 87,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F4719E" w:rsidRPr="00020BAE" w:rsidRDefault="00F4719E" w:rsidP="00F4719E">
      <w:pPr>
        <w:spacing w:line="276" w:lineRule="auto"/>
        <w:ind w:right="-185"/>
        <w:contextualSpacing/>
        <w:jc w:val="both"/>
        <w:rPr>
          <w:lang w:val="uk-UA"/>
        </w:rPr>
      </w:pPr>
    </w:p>
    <w:p w:rsidR="00F4719E" w:rsidRPr="00020BAE" w:rsidRDefault="00F4719E" w:rsidP="00F4719E">
      <w:pPr>
        <w:jc w:val="center"/>
        <w:rPr>
          <w:b/>
          <w:lang w:val="uk-UA"/>
        </w:rPr>
      </w:pPr>
      <w:r w:rsidRPr="00020BAE">
        <w:rPr>
          <w:b/>
          <w:lang w:val="uk-UA"/>
        </w:rPr>
        <w:t>В И Р І Ш И Л А :</w:t>
      </w:r>
    </w:p>
    <w:p w:rsidR="00F4719E" w:rsidRPr="00020BAE" w:rsidRDefault="00F4719E" w:rsidP="00832D75">
      <w:pPr>
        <w:jc w:val="center"/>
        <w:rPr>
          <w:lang w:val="uk-UA"/>
        </w:rPr>
      </w:pPr>
      <w:r w:rsidRPr="00020BAE">
        <w:rPr>
          <w:lang w:val="uk-UA"/>
        </w:rPr>
        <w:t xml:space="preserve">1. Затвердити розроблені  </w:t>
      </w:r>
      <w:r w:rsidR="00832D75" w:rsidRPr="00020BAE">
        <w:rPr>
          <w:lang w:val="uk-UA"/>
        </w:rPr>
        <w:t>ДП «Центр державного земельного кадастру»</w:t>
      </w:r>
      <w:r w:rsidRPr="00020BAE">
        <w:rPr>
          <w:lang w:val="uk-UA"/>
        </w:rPr>
        <w:t xml:space="preserve"> матеріали технічної документації із землеустрою щодо встановлення (відновлення) меж  земельної ділянки в натурі гр.. </w:t>
      </w:r>
      <w:proofErr w:type="spellStart"/>
      <w:r w:rsidR="00832D75" w:rsidRPr="00020BAE">
        <w:rPr>
          <w:b/>
          <w:lang w:val="uk-UA"/>
        </w:rPr>
        <w:t>Рокочому</w:t>
      </w:r>
      <w:proofErr w:type="spellEnd"/>
      <w:r w:rsidR="00832D75" w:rsidRPr="00020BAE">
        <w:rPr>
          <w:b/>
          <w:lang w:val="uk-UA"/>
        </w:rPr>
        <w:t xml:space="preserve"> Олексію Миколайовичу</w:t>
      </w:r>
      <w:r w:rsidRPr="00020BAE">
        <w:rPr>
          <w:lang w:val="uk-UA"/>
        </w:rPr>
        <w:t xml:space="preserve"> площею 0,</w:t>
      </w:r>
      <w:r w:rsidR="00832D75" w:rsidRPr="00020BAE">
        <w:rPr>
          <w:lang w:val="uk-UA"/>
        </w:rPr>
        <w:t>2</w:t>
      </w:r>
      <w:r w:rsidRPr="00020BAE">
        <w:rPr>
          <w:lang w:val="uk-UA"/>
        </w:rPr>
        <w:t xml:space="preserve">500 га для будівництва та обслуговування  житлового будинку, господарських будівель та споруд, що розташована в с. Студеники, Переяслав-Хмельницького району Київської області  вул. </w:t>
      </w:r>
      <w:r w:rsidR="00832D75" w:rsidRPr="00020BAE">
        <w:rPr>
          <w:lang w:val="uk-UA"/>
        </w:rPr>
        <w:t>Лісова, 87</w:t>
      </w:r>
      <w:r w:rsidRPr="00020BAE">
        <w:rPr>
          <w:lang w:val="uk-UA"/>
        </w:rPr>
        <w:t>.</w:t>
      </w:r>
    </w:p>
    <w:p w:rsidR="00F4719E" w:rsidRPr="00020BAE" w:rsidRDefault="00F4719E" w:rsidP="00F4719E">
      <w:pPr>
        <w:jc w:val="both"/>
        <w:rPr>
          <w:lang w:val="uk-UA"/>
        </w:rPr>
      </w:pPr>
      <w:r w:rsidRPr="00020BAE">
        <w:rPr>
          <w:lang w:val="uk-UA"/>
        </w:rPr>
        <w:t xml:space="preserve">2.  Передати гр. </w:t>
      </w:r>
      <w:proofErr w:type="spellStart"/>
      <w:r w:rsidR="00832D75" w:rsidRPr="00020BAE">
        <w:rPr>
          <w:b/>
          <w:lang w:val="uk-UA"/>
        </w:rPr>
        <w:t>Рокочому</w:t>
      </w:r>
      <w:proofErr w:type="spellEnd"/>
      <w:r w:rsidR="00832D75" w:rsidRPr="00020BAE">
        <w:rPr>
          <w:b/>
          <w:lang w:val="uk-UA"/>
        </w:rPr>
        <w:t xml:space="preserve"> Олексію </w:t>
      </w:r>
      <w:r w:rsidRPr="00020BAE">
        <w:rPr>
          <w:lang w:val="uk-UA"/>
        </w:rPr>
        <w:t xml:space="preserve"> </w:t>
      </w:r>
      <w:r w:rsidR="00832D75" w:rsidRPr="00020BAE">
        <w:rPr>
          <w:b/>
          <w:lang w:val="uk-UA"/>
        </w:rPr>
        <w:t>Миколайовичу</w:t>
      </w:r>
      <w:r w:rsidR="00832D75" w:rsidRPr="00020BAE">
        <w:rPr>
          <w:lang w:val="uk-UA"/>
        </w:rPr>
        <w:t xml:space="preserve"> </w:t>
      </w:r>
      <w:r w:rsidRPr="00020BAE">
        <w:rPr>
          <w:lang w:val="uk-UA"/>
        </w:rPr>
        <w:t xml:space="preserve">безкоштовно у приватну власність із земель житлової  та громадської  забудови  земельну ділянку загальною площею  </w:t>
      </w:r>
      <w:r w:rsidR="00832D75" w:rsidRPr="00020BAE">
        <w:rPr>
          <w:b/>
          <w:lang w:val="uk-UA"/>
        </w:rPr>
        <w:t>0,2</w:t>
      </w:r>
      <w:r w:rsidRPr="00020BAE">
        <w:rPr>
          <w:b/>
          <w:lang w:val="uk-UA"/>
        </w:rPr>
        <w:t xml:space="preserve">500га, </w:t>
      </w:r>
      <w:r w:rsidRPr="00020BAE">
        <w:rPr>
          <w:lang w:val="uk-UA"/>
        </w:rPr>
        <w:t xml:space="preserve">кадастровий номер </w:t>
      </w:r>
      <w:r w:rsidRPr="00020BAE">
        <w:rPr>
          <w:b/>
          <w:lang w:val="uk-UA"/>
        </w:rPr>
        <w:t>322338370</w:t>
      </w:r>
      <w:r w:rsidR="00832D75" w:rsidRPr="00020BAE">
        <w:rPr>
          <w:b/>
          <w:lang w:val="uk-UA"/>
        </w:rPr>
        <w:t>1:01:010:010</w:t>
      </w:r>
      <w:r w:rsidRPr="00020BAE">
        <w:rPr>
          <w:b/>
          <w:lang w:val="uk-UA"/>
        </w:rPr>
        <w:t>9</w:t>
      </w:r>
      <w:r w:rsidRPr="00020BAE">
        <w:rPr>
          <w:lang w:val="uk-UA"/>
        </w:rPr>
        <w:t xml:space="preserve"> для будівництва та обслуговування житлового будинку господарських будівель та споруд , що  знаходиться  в с. Студеники, Переяслав-Хмельницького району Київської області  вул. </w:t>
      </w:r>
      <w:r w:rsidR="00832D75" w:rsidRPr="00020BAE">
        <w:rPr>
          <w:lang w:val="uk-UA"/>
        </w:rPr>
        <w:t>Лісова, 87</w:t>
      </w:r>
      <w:r w:rsidRPr="00020BAE">
        <w:rPr>
          <w:lang w:val="uk-UA"/>
        </w:rPr>
        <w:t>.</w:t>
      </w:r>
    </w:p>
    <w:p w:rsidR="00F4719E" w:rsidRPr="00020BAE" w:rsidRDefault="00F4719E" w:rsidP="00F4719E">
      <w:pPr>
        <w:jc w:val="both"/>
        <w:rPr>
          <w:lang w:val="uk-UA"/>
        </w:rPr>
      </w:pPr>
      <w:r w:rsidRPr="00020BAE">
        <w:rPr>
          <w:lang w:val="uk-UA"/>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F4719E" w:rsidRPr="00020BAE" w:rsidRDefault="00F4719E" w:rsidP="00F4719E">
      <w:pPr>
        <w:jc w:val="both"/>
        <w:rPr>
          <w:lang w:val="uk-UA"/>
        </w:rPr>
      </w:pPr>
      <w:r w:rsidRPr="00020BAE">
        <w:rPr>
          <w:lang w:val="uk-UA"/>
        </w:rPr>
        <w:t xml:space="preserve">4. Проекти землеустрою  передаються до  Управління </w:t>
      </w:r>
      <w:proofErr w:type="spellStart"/>
      <w:r w:rsidRPr="00020BAE">
        <w:rPr>
          <w:lang w:val="uk-UA"/>
        </w:rPr>
        <w:t>Держгеокадастру</w:t>
      </w:r>
      <w:proofErr w:type="spellEnd"/>
      <w:r w:rsidRPr="00020BAE">
        <w:rPr>
          <w:lang w:val="uk-UA"/>
        </w:rPr>
        <w:t xml:space="preserve"> у Переяслав - </w:t>
      </w:r>
    </w:p>
    <w:p w:rsidR="00F4719E" w:rsidRPr="00020BAE" w:rsidRDefault="00F4719E" w:rsidP="00F4719E">
      <w:pPr>
        <w:jc w:val="both"/>
        <w:rPr>
          <w:lang w:val="uk-UA"/>
        </w:rPr>
      </w:pPr>
      <w:r w:rsidRPr="00020BAE">
        <w:rPr>
          <w:lang w:val="uk-UA"/>
        </w:rPr>
        <w:t>Хмельницькому районі Київської області  на зберігання.</w:t>
      </w:r>
    </w:p>
    <w:p w:rsidR="00F4719E" w:rsidRPr="00020BAE" w:rsidRDefault="00F4719E" w:rsidP="00F4719E">
      <w:pPr>
        <w:jc w:val="both"/>
        <w:rPr>
          <w:lang w:val="uk-UA"/>
        </w:rPr>
      </w:pPr>
      <w:r w:rsidRPr="00020BAE">
        <w:rPr>
          <w:lang w:val="uk-UA"/>
        </w:rPr>
        <w:t xml:space="preserve">5. Контроль за виконанням рішення покласти на постійну комісію з питань земельних відносин, благоустрою та екології.  </w:t>
      </w:r>
    </w:p>
    <w:p w:rsidR="00F4719E" w:rsidRPr="00020BAE" w:rsidRDefault="00F4719E" w:rsidP="00F4719E">
      <w:pPr>
        <w:rPr>
          <w:lang w:val="uk-UA"/>
        </w:rPr>
      </w:pPr>
    </w:p>
    <w:p w:rsidR="00F4719E" w:rsidRPr="00020BAE" w:rsidRDefault="00F4719E" w:rsidP="00F4719E">
      <w:pPr>
        <w:rPr>
          <w:lang w:val="uk-UA"/>
        </w:rPr>
      </w:pPr>
      <w:r w:rsidRPr="00020BAE">
        <w:rPr>
          <w:lang w:val="uk-UA"/>
        </w:rPr>
        <w:t xml:space="preserve">    Сільський  голова :                                                     М. О. Лях</w:t>
      </w:r>
    </w:p>
    <w:p w:rsidR="00F4719E" w:rsidRPr="00020BAE" w:rsidRDefault="00F4719E" w:rsidP="00F4719E">
      <w:pPr>
        <w:rPr>
          <w:lang w:val="uk-UA"/>
        </w:rPr>
      </w:pPr>
    </w:p>
    <w:p w:rsidR="00F4719E" w:rsidRPr="00020BAE" w:rsidRDefault="00F4719E" w:rsidP="00F4719E">
      <w:pPr>
        <w:rPr>
          <w:b/>
          <w:lang w:val="uk-UA"/>
        </w:rPr>
      </w:pPr>
      <w:r w:rsidRPr="00020BAE">
        <w:rPr>
          <w:b/>
          <w:lang w:val="uk-UA"/>
        </w:rPr>
        <w:t>с. Студеники</w:t>
      </w:r>
    </w:p>
    <w:p w:rsidR="00F4719E" w:rsidRPr="00020BAE" w:rsidRDefault="00832D75" w:rsidP="00F4719E">
      <w:pPr>
        <w:rPr>
          <w:b/>
          <w:lang w:val="uk-UA"/>
        </w:rPr>
      </w:pPr>
      <w:r w:rsidRPr="00020BAE">
        <w:rPr>
          <w:b/>
          <w:lang w:val="uk-UA"/>
        </w:rPr>
        <w:t>№ 429–Х</w:t>
      </w:r>
      <w:r w:rsidR="00F4719E" w:rsidRPr="00020BAE">
        <w:rPr>
          <w:b/>
          <w:lang w:val="uk-UA"/>
        </w:rPr>
        <w:t>У</w:t>
      </w:r>
      <w:r w:rsidRPr="00020BAE">
        <w:rPr>
          <w:b/>
          <w:lang w:val="uk-UA"/>
        </w:rPr>
        <w:t>І</w:t>
      </w:r>
      <w:r w:rsidR="00F4719E" w:rsidRPr="00020BAE">
        <w:rPr>
          <w:b/>
          <w:lang w:val="uk-UA"/>
        </w:rPr>
        <w:t>–УІІ</w:t>
      </w:r>
    </w:p>
    <w:p w:rsidR="00F4719E" w:rsidRPr="00020BAE" w:rsidRDefault="00832D75" w:rsidP="00F4719E">
      <w:pPr>
        <w:rPr>
          <w:b/>
          <w:lang w:val="uk-UA"/>
        </w:rPr>
      </w:pPr>
      <w:r w:rsidRPr="00020BAE">
        <w:rPr>
          <w:b/>
          <w:lang w:val="uk-UA"/>
        </w:rPr>
        <w:t>20. 11</w:t>
      </w:r>
      <w:r w:rsidR="00F4719E" w:rsidRPr="00020BAE">
        <w:rPr>
          <w:b/>
          <w:lang w:val="uk-UA"/>
        </w:rPr>
        <w:t>.2018</w:t>
      </w:r>
    </w:p>
    <w:p w:rsidR="00091557" w:rsidRPr="00020BAE" w:rsidRDefault="00091557">
      <w:pPr>
        <w:rPr>
          <w:b/>
          <w:lang w:val="uk-UA"/>
        </w:rPr>
      </w:pPr>
    </w:p>
    <w:p w:rsidR="00832D75" w:rsidRPr="00020BAE" w:rsidRDefault="00832D75">
      <w:pPr>
        <w:rPr>
          <w:b/>
          <w:lang w:val="uk-UA"/>
        </w:rPr>
      </w:pPr>
    </w:p>
    <w:p w:rsidR="00832D75" w:rsidRPr="00020BAE" w:rsidRDefault="00832D75">
      <w:pPr>
        <w:rPr>
          <w:b/>
          <w:lang w:val="uk-UA"/>
        </w:rPr>
      </w:pPr>
    </w:p>
    <w:p w:rsidR="00832D75" w:rsidRPr="00020BAE" w:rsidRDefault="00832D75">
      <w:pPr>
        <w:rPr>
          <w:b/>
          <w:lang w:val="uk-UA"/>
        </w:rPr>
      </w:pPr>
    </w:p>
    <w:p w:rsidR="004A2EA6" w:rsidRPr="00020BAE" w:rsidRDefault="004A2EA6" w:rsidP="004A2EA6">
      <w:pPr>
        <w:jc w:val="center"/>
        <w:rPr>
          <w:noProof/>
          <w:sz w:val="28"/>
          <w:szCs w:val="28"/>
          <w:lang w:val="uk-UA"/>
        </w:rPr>
      </w:pPr>
      <w:r w:rsidRPr="00883FEE">
        <w:rPr>
          <w:noProof/>
          <w:sz w:val="28"/>
          <w:szCs w:val="28"/>
          <w:lang w:val="uk-UA" w:eastAsia="uk-UA"/>
        </w:rPr>
        <w:drawing>
          <wp:inline distT="0" distB="0" distL="0" distR="0">
            <wp:extent cx="571500" cy="800100"/>
            <wp:effectExtent l="0" t="0" r="0" b="0"/>
            <wp:docPr id="7" name="Рисунок 7"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71500" cy="800100"/>
                    </a:xfrm>
                    <a:prstGeom prst="rect">
                      <a:avLst/>
                    </a:prstGeom>
                    <a:noFill/>
                    <a:ln>
                      <a:noFill/>
                    </a:ln>
                  </pic:spPr>
                </pic:pic>
              </a:graphicData>
            </a:graphic>
          </wp:inline>
        </w:drawing>
      </w:r>
    </w:p>
    <w:p w:rsidR="004A2EA6" w:rsidRPr="00020BAE" w:rsidRDefault="004A2EA6" w:rsidP="004A2EA6">
      <w:pPr>
        <w:jc w:val="center"/>
        <w:rPr>
          <w:b/>
          <w:sz w:val="28"/>
          <w:szCs w:val="28"/>
          <w:lang w:val="uk-UA"/>
        </w:rPr>
      </w:pPr>
      <w:r w:rsidRPr="00020BAE">
        <w:rPr>
          <w:b/>
          <w:sz w:val="28"/>
          <w:szCs w:val="28"/>
          <w:lang w:val="uk-UA"/>
        </w:rPr>
        <w:t>СТУДЕНИКІВСЬКА  СІЛЬСЬКА  РАДА</w:t>
      </w:r>
      <w:r w:rsidRPr="00020BAE">
        <w:rPr>
          <w:b/>
          <w:sz w:val="28"/>
          <w:szCs w:val="28"/>
          <w:lang w:val="uk-UA"/>
        </w:rPr>
        <w:br/>
        <w:t>ПЕРЕЯСЛАВ-ХМЕЛЬНИЦЬКОГО РАЙОНУ</w:t>
      </w:r>
    </w:p>
    <w:p w:rsidR="004A2EA6" w:rsidRPr="00020BAE" w:rsidRDefault="004A2EA6" w:rsidP="004A2EA6">
      <w:pPr>
        <w:jc w:val="center"/>
        <w:rPr>
          <w:b/>
          <w:sz w:val="28"/>
          <w:szCs w:val="28"/>
          <w:lang w:val="uk-UA"/>
        </w:rPr>
      </w:pPr>
      <w:r w:rsidRPr="00020BAE">
        <w:rPr>
          <w:b/>
          <w:sz w:val="28"/>
          <w:szCs w:val="28"/>
          <w:lang w:val="uk-UA"/>
        </w:rPr>
        <w:t>КИЇВСЬКА ОБЛАСТЬ</w:t>
      </w:r>
    </w:p>
    <w:p w:rsidR="004A2EA6" w:rsidRPr="00020BAE" w:rsidRDefault="004A2EA6" w:rsidP="004A2EA6">
      <w:pPr>
        <w:jc w:val="center"/>
        <w:rPr>
          <w:b/>
          <w:sz w:val="28"/>
          <w:szCs w:val="28"/>
          <w:lang w:val="uk-UA"/>
        </w:rPr>
      </w:pPr>
    </w:p>
    <w:p w:rsidR="004A2EA6" w:rsidRPr="00020BAE" w:rsidRDefault="004A2EA6" w:rsidP="004A2EA6">
      <w:pPr>
        <w:jc w:val="center"/>
        <w:rPr>
          <w:b/>
          <w:sz w:val="28"/>
          <w:szCs w:val="28"/>
          <w:lang w:val="uk-UA"/>
        </w:rPr>
      </w:pPr>
      <w:r w:rsidRPr="00020BAE">
        <w:rPr>
          <w:b/>
          <w:sz w:val="28"/>
          <w:szCs w:val="28"/>
          <w:lang w:val="uk-UA"/>
        </w:rPr>
        <w:t>РІШЕННЯ</w:t>
      </w:r>
    </w:p>
    <w:p w:rsidR="004A2EA6" w:rsidRPr="00020BAE" w:rsidRDefault="004A2EA6" w:rsidP="004A2EA6">
      <w:pPr>
        <w:rPr>
          <w:b/>
          <w:sz w:val="28"/>
          <w:szCs w:val="28"/>
          <w:lang w:val="uk-UA"/>
        </w:rPr>
      </w:pPr>
    </w:p>
    <w:p w:rsidR="004A2EA6" w:rsidRPr="00020BAE" w:rsidRDefault="004A2EA6" w:rsidP="004A2EA6">
      <w:pPr>
        <w:jc w:val="both"/>
        <w:rPr>
          <w:b/>
          <w:lang w:val="uk-UA"/>
        </w:rPr>
      </w:pPr>
      <w:r w:rsidRPr="00020BAE">
        <w:rPr>
          <w:b/>
          <w:lang w:val="uk-UA"/>
        </w:rPr>
        <w:t>Про затвердження технічної документації із  землеустрою щодо встановлення (відновлення) меж земельної ділянки в натурі (на місцевості)  гр. С</w:t>
      </w:r>
      <w:r w:rsidR="00E17C43" w:rsidRPr="00020BAE">
        <w:rPr>
          <w:b/>
          <w:lang w:val="uk-UA"/>
        </w:rPr>
        <w:t>ереді</w:t>
      </w:r>
      <w:r w:rsidRPr="00020BAE">
        <w:rPr>
          <w:b/>
          <w:lang w:val="uk-UA"/>
        </w:rPr>
        <w:t xml:space="preserve"> Оксані   Михайлівні для будівництва і обслуговування житлового будинку, господарських будівель і споруд  (присадибна ділянка)  за адресою: Київська область, Переяслав-Хмельницький район, село Переяславська, вулиця Дружби, 7.</w:t>
      </w:r>
    </w:p>
    <w:p w:rsidR="004A2EA6" w:rsidRPr="00020BAE" w:rsidRDefault="004A2EA6" w:rsidP="004A2EA6">
      <w:pPr>
        <w:rPr>
          <w:lang w:val="uk-UA"/>
        </w:rPr>
      </w:pPr>
    </w:p>
    <w:p w:rsidR="004A2EA6" w:rsidRPr="00020BAE" w:rsidRDefault="004A2EA6" w:rsidP="004A2EA6">
      <w:pPr>
        <w:jc w:val="both"/>
        <w:rPr>
          <w:lang w:val="uk-UA"/>
        </w:rPr>
      </w:pPr>
      <w:r w:rsidRPr="00020BAE">
        <w:rPr>
          <w:lang w:val="uk-UA"/>
        </w:rPr>
        <w:t xml:space="preserve">Розглянувши матеріали технічної документації із землеустрою щодо встановлення (відновлення) меж  земельної ділянки в натурі гр.. </w:t>
      </w:r>
      <w:r w:rsidR="00E17C43" w:rsidRPr="00020BAE">
        <w:rPr>
          <w:lang w:val="uk-UA"/>
        </w:rPr>
        <w:t>Середі Оксані Михайлівні</w:t>
      </w:r>
      <w:r w:rsidRPr="00020BAE">
        <w:rPr>
          <w:lang w:val="uk-UA"/>
        </w:rPr>
        <w:t xml:space="preserve"> площею 0,2500 га для будівництва та обслуговування  житлового будинку, господарських будівель та споруд, що розташована в с. </w:t>
      </w:r>
      <w:r w:rsidR="00E17C43" w:rsidRPr="00020BAE">
        <w:rPr>
          <w:lang w:val="uk-UA"/>
        </w:rPr>
        <w:t>Переяславське</w:t>
      </w:r>
      <w:r w:rsidRPr="00020BAE">
        <w:rPr>
          <w:lang w:val="uk-UA"/>
        </w:rPr>
        <w:t>, Переяслав-Хмельницького району Київської області</w:t>
      </w:r>
      <w:r w:rsidR="00E17C43" w:rsidRPr="00020BAE">
        <w:rPr>
          <w:lang w:val="uk-UA"/>
        </w:rPr>
        <w:t xml:space="preserve"> по</w:t>
      </w:r>
      <w:r w:rsidRPr="00020BAE">
        <w:rPr>
          <w:lang w:val="uk-UA"/>
        </w:rPr>
        <w:t xml:space="preserve">  вул. </w:t>
      </w:r>
      <w:r w:rsidR="00E17C43" w:rsidRPr="00020BAE">
        <w:rPr>
          <w:lang w:val="uk-UA"/>
        </w:rPr>
        <w:t>Дружби, 7</w:t>
      </w:r>
      <w:r w:rsidRPr="00020BAE">
        <w:rPr>
          <w:lang w:val="uk-UA"/>
        </w:rPr>
        <w:t>,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A2EA6" w:rsidRPr="00020BAE" w:rsidRDefault="004A2EA6" w:rsidP="004A2EA6">
      <w:pPr>
        <w:spacing w:line="276" w:lineRule="auto"/>
        <w:ind w:right="-185"/>
        <w:contextualSpacing/>
        <w:jc w:val="both"/>
        <w:rPr>
          <w:lang w:val="uk-UA"/>
        </w:rPr>
      </w:pPr>
    </w:p>
    <w:p w:rsidR="004A2EA6" w:rsidRPr="00020BAE" w:rsidRDefault="004A2EA6" w:rsidP="004A2EA6">
      <w:pPr>
        <w:jc w:val="center"/>
        <w:rPr>
          <w:b/>
          <w:lang w:val="uk-UA"/>
        </w:rPr>
      </w:pPr>
      <w:r w:rsidRPr="00020BAE">
        <w:rPr>
          <w:b/>
          <w:lang w:val="uk-UA"/>
        </w:rPr>
        <w:t>В И Р І Ш И Л А :</w:t>
      </w:r>
    </w:p>
    <w:p w:rsidR="004A2EA6" w:rsidRPr="00020BAE" w:rsidRDefault="004A2EA6" w:rsidP="00E17C43">
      <w:pPr>
        <w:rPr>
          <w:lang w:val="uk-UA"/>
        </w:rPr>
      </w:pPr>
      <w:r w:rsidRPr="00020BAE">
        <w:rPr>
          <w:lang w:val="uk-UA"/>
        </w:rPr>
        <w:t xml:space="preserve">1. Затвердити розроблені  </w:t>
      </w:r>
      <w:r w:rsidR="00E17C43" w:rsidRPr="00020BAE">
        <w:rPr>
          <w:lang w:val="uk-UA"/>
        </w:rPr>
        <w:t>ФО-П Баранов Ю.Л.</w:t>
      </w:r>
      <w:r w:rsidRPr="00020BAE">
        <w:rPr>
          <w:lang w:val="uk-UA"/>
        </w:rPr>
        <w:t xml:space="preserve"> матеріали технічної документації із землеустрою щодо встановлення (відновлення) меж  земельної ділянки в натурі гр.. </w:t>
      </w:r>
      <w:r w:rsidR="00E17C43" w:rsidRPr="00020BAE">
        <w:rPr>
          <w:b/>
          <w:lang w:val="uk-UA"/>
        </w:rPr>
        <w:t>Середі Оксані Михайлівні</w:t>
      </w:r>
      <w:r w:rsidRPr="00020BAE">
        <w:rPr>
          <w:lang w:val="uk-UA"/>
        </w:rPr>
        <w:t xml:space="preserve"> площею 0,2500 га для будівництва та обслуговування  житлового будинку, господарських будівель та споруд, що розташована в с. </w:t>
      </w:r>
      <w:r w:rsidR="00E17C43" w:rsidRPr="00020BAE">
        <w:rPr>
          <w:lang w:val="uk-UA"/>
        </w:rPr>
        <w:t>Переяславське</w:t>
      </w:r>
      <w:r w:rsidRPr="00020BAE">
        <w:rPr>
          <w:lang w:val="uk-UA"/>
        </w:rPr>
        <w:t xml:space="preserve">, Переяслав-Хмельницького району Київської області  вул. </w:t>
      </w:r>
      <w:r w:rsidR="00E17C43" w:rsidRPr="00020BAE">
        <w:rPr>
          <w:lang w:val="uk-UA"/>
        </w:rPr>
        <w:t>Дружби, 7</w:t>
      </w:r>
      <w:r w:rsidRPr="00020BAE">
        <w:rPr>
          <w:lang w:val="uk-UA"/>
        </w:rPr>
        <w:t>.</w:t>
      </w:r>
    </w:p>
    <w:p w:rsidR="004A2EA6" w:rsidRPr="00020BAE" w:rsidRDefault="004A2EA6" w:rsidP="004A2EA6">
      <w:pPr>
        <w:jc w:val="both"/>
        <w:rPr>
          <w:lang w:val="uk-UA"/>
        </w:rPr>
      </w:pPr>
      <w:r w:rsidRPr="00020BAE">
        <w:rPr>
          <w:lang w:val="uk-UA"/>
        </w:rPr>
        <w:t xml:space="preserve">2.  Передати гр. </w:t>
      </w:r>
      <w:r w:rsidR="00E17C43" w:rsidRPr="00020BAE">
        <w:rPr>
          <w:b/>
          <w:lang w:val="uk-UA"/>
        </w:rPr>
        <w:t>Середі Оксані Михайлівні</w:t>
      </w:r>
      <w:r w:rsidRPr="00020BAE">
        <w:rPr>
          <w:lang w:val="uk-UA"/>
        </w:rPr>
        <w:t xml:space="preserve"> безкоштовно у приватну власність із земель житлової  та громадської  забудови  земельну ділянку загальною площею  </w:t>
      </w:r>
      <w:r w:rsidRPr="00020BAE">
        <w:rPr>
          <w:b/>
          <w:lang w:val="uk-UA"/>
        </w:rPr>
        <w:t xml:space="preserve">0,2500га, </w:t>
      </w:r>
      <w:r w:rsidRPr="00020BAE">
        <w:rPr>
          <w:lang w:val="uk-UA"/>
        </w:rPr>
        <w:t xml:space="preserve">кадастровий номер </w:t>
      </w:r>
      <w:r w:rsidRPr="00020BAE">
        <w:rPr>
          <w:b/>
          <w:lang w:val="uk-UA"/>
        </w:rPr>
        <w:t>322338</w:t>
      </w:r>
      <w:r w:rsidR="00E17C43" w:rsidRPr="00020BAE">
        <w:rPr>
          <w:b/>
          <w:lang w:val="uk-UA"/>
        </w:rPr>
        <w:t>5001:01:021</w:t>
      </w:r>
      <w:r w:rsidRPr="00020BAE">
        <w:rPr>
          <w:b/>
          <w:lang w:val="uk-UA"/>
        </w:rPr>
        <w:t>:0</w:t>
      </w:r>
      <w:r w:rsidR="00E17C43" w:rsidRPr="00020BAE">
        <w:rPr>
          <w:b/>
          <w:lang w:val="uk-UA"/>
        </w:rPr>
        <w:t>027</w:t>
      </w:r>
      <w:r w:rsidRPr="00020BAE">
        <w:rPr>
          <w:lang w:val="uk-UA"/>
        </w:rPr>
        <w:t xml:space="preserve"> для будівництва та обслуговування житлового будинку господарських будівель та споруд , що  знаходиться  в с. </w:t>
      </w:r>
      <w:r w:rsidR="00E17C43" w:rsidRPr="00020BAE">
        <w:rPr>
          <w:lang w:val="uk-UA"/>
        </w:rPr>
        <w:t>Переяславське</w:t>
      </w:r>
      <w:r w:rsidRPr="00020BAE">
        <w:rPr>
          <w:lang w:val="uk-UA"/>
        </w:rPr>
        <w:t xml:space="preserve">, Переяслав-Хмельницького району Київської області  вул. </w:t>
      </w:r>
      <w:r w:rsidR="00E17C43" w:rsidRPr="00020BAE">
        <w:rPr>
          <w:lang w:val="uk-UA"/>
        </w:rPr>
        <w:t>Дружби, 7</w:t>
      </w:r>
      <w:r w:rsidRPr="00020BAE">
        <w:rPr>
          <w:lang w:val="uk-UA"/>
        </w:rPr>
        <w:t>.</w:t>
      </w:r>
    </w:p>
    <w:p w:rsidR="004A2EA6" w:rsidRPr="00020BAE" w:rsidRDefault="004A2EA6" w:rsidP="004A2EA6">
      <w:pPr>
        <w:jc w:val="both"/>
        <w:rPr>
          <w:lang w:val="uk-UA"/>
        </w:rPr>
      </w:pPr>
      <w:r w:rsidRPr="00020BAE">
        <w:rPr>
          <w:lang w:val="uk-UA"/>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4A2EA6" w:rsidRPr="00020BAE" w:rsidRDefault="004A2EA6" w:rsidP="004A2EA6">
      <w:pPr>
        <w:jc w:val="both"/>
        <w:rPr>
          <w:lang w:val="uk-UA"/>
        </w:rPr>
      </w:pPr>
      <w:r w:rsidRPr="00020BAE">
        <w:rPr>
          <w:lang w:val="uk-UA"/>
        </w:rPr>
        <w:t xml:space="preserve">4. Проекти землеустрою  передаються до  Управління </w:t>
      </w:r>
      <w:proofErr w:type="spellStart"/>
      <w:r w:rsidRPr="00020BAE">
        <w:rPr>
          <w:lang w:val="uk-UA"/>
        </w:rPr>
        <w:t>Держгеокадастру</w:t>
      </w:r>
      <w:proofErr w:type="spellEnd"/>
      <w:r w:rsidRPr="00020BAE">
        <w:rPr>
          <w:lang w:val="uk-UA"/>
        </w:rPr>
        <w:t xml:space="preserve"> у Переяслав - </w:t>
      </w:r>
    </w:p>
    <w:p w:rsidR="004A2EA6" w:rsidRPr="00020BAE" w:rsidRDefault="004A2EA6" w:rsidP="004A2EA6">
      <w:pPr>
        <w:jc w:val="both"/>
        <w:rPr>
          <w:lang w:val="uk-UA"/>
        </w:rPr>
      </w:pPr>
      <w:r w:rsidRPr="00020BAE">
        <w:rPr>
          <w:lang w:val="uk-UA"/>
        </w:rPr>
        <w:t>Хмельницькому районі Київської області  на зберігання.</w:t>
      </w:r>
    </w:p>
    <w:p w:rsidR="004A2EA6" w:rsidRPr="00020BAE" w:rsidRDefault="004A2EA6" w:rsidP="004A2EA6">
      <w:pPr>
        <w:jc w:val="both"/>
        <w:rPr>
          <w:lang w:val="uk-UA"/>
        </w:rPr>
      </w:pPr>
      <w:r w:rsidRPr="00020BAE">
        <w:rPr>
          <w:lang w:val="uk-UA"/>
        </w:rPr>
        <w:t xml:space="preserve">5. Контроль за виконанням рішення покласти на постійну комісію з питань земельних відносин, благоустрою та екології.  </w:t>
      </w:r>
    </w:p>
    <w:p w:rsidR="004A2EA6" w:rsidRPr="00020BAE" w:rsidRDefault="004A2EA6" w:rsidP="004A2EA6">
      <w:pPr>
        <w:rPr>
          <w:lang w:val="uk-UA"/>
        </w:rPr>
      </w:pPr>
    </w:p>
    <w:p w:rsidR="004A2EA6" w:rsidRPr="00020BAE" w:rsidRDefault="004A2EA6" w:rsidP="004A2EA6">
      <w:pPr>
        <w:rPr>
          <w:lang w:val="uk-UA"/>
        </w:rPr>
      </w:pPr>
      <w:r w:rsidRPr="00020BAE">
        <w:rPr>
          <w:lang w:val="uk-UA"/>
        </w:rPr>
        <w:t xml:space="preserve">    Сільський  голова :                                                     М. О. Лях</w:t>
      </w:r>
    </w:p>
    <w:p w:rsidR="004A2EA6" w:rsidRPr="00020BAE" w:rsidRDefault="004A2EA6" w:rsidP="004A2EA6">
      <w:pPr>
        <w:rPr>
          <w:lang w:val="uk-UA"/>
        </w:rPr>
      </w:pPr>
    </w:p>
    <w:p w:rsidR="004A2EA6" w:rsidRPr="00020BAE" w:rsidRDefault="004A2EA6" w:rsidP="004A2EA6">
      <w:pPr>
        <w:rPr>
          <w:b/>
          <w:lang w:val="uk-UA"/>
        </w:rPr>
      </w:pPr>
      <w:r w:rsidRPr="00020BAE">
        <w:rPr>
          <w:b/>
          <w:lang w:val="uk-UA"/>
        </w:rPr>
        <w:t>с. Студеники</w:t>
      </w:r>
    </w:p>
    <w:p w:rsidR="004A2EA6" w:rsidRPr="00020BAE" w:rsidRDefault="004A2EA6" w:rsidP="004A2EA6">
      <w:pPr>
        <w:rPr>
          <w:b/>
          <w:lang w:val="uk-UA"/>
        </w:rPr>
      </w:pPr>
      <w:r w:rsidRPr="00020BAE">
        <w:rPr>
          <w:b/>
          <w:lang w:val="uk-UA"/>
        </w:rPr>
        <w:t>№ 430–ХУІ–УІІ</w:t>
      </w:r>
    </w:p>
    <w:p w:rsidR="004A2EA6" w:rsidRPr="00020BAE" w:rsidRDefault="004A2EA6" w:rsidP="004A2EA6">
      <w:pPr>
        <w:rPr>
          <w:b/>
          <w:lang w:val="uk-UA"/>
        </w:rPr>
      </w:pPr>
      <w:r w:rsidRPr="00020BAE">
        <w:rPr>
          <w:b/>
          <w:lang w:val="uk-UA"/>
        </w:rPr>
        <w:t>20. 11.2018</w:t>
      </w:r>
    </w:p>
    <w:p w:rsidR="00832D75" w:rsidRPr="00020BAE" w:rsidRDefault="00832D75">
      <w:pPr>
        <w:rPr>
          <w:b/>
          <w:lang w:val="uk-UA"/>
        </w:rPr>
      </w:pPr>
    </w:p>
    <w:p w:rsidR="0027045A" w:rsidRPr="00020BAE" w:rsidRDefault="0027045A">
      <w:pPr>
        <w:rPr>
          <w:b/>
          <w:lang w:val="uk-UA"/>
        </w:rPr>
      </w:pPr>
    </w:p>
    <w:p w:rsidR="00E84936" w:rsidRPr="00020BAE" w:rsidRDefault="00E84936" w:rsidP="00E84936">
      <w:pPr>
        <w:jc w:val="center"/>
        <w:rPr>
          <w:noProof/>
          <w:sz w:val="28"/>
          <w:szCs w:val="28"/>
          <w:lang w:val="uk-UA"/>
        </w:rPr>
      </w:pPr>
      <w:r w:rsidRPr="00883FEE">
        <w:rPr>
          <w:noProof/>
          <w:sz w:val="28"/>
          <w:szCs w:val="28"/>
          <w:lang w:val="uk-UA" w:eastAsia="uk-UA"/>
        </w:rPr>
        <w:lastRenderedPageBreak/>
        <w:drawing>
          <wp:inline distT="0" distB="0" distL="0" distR="0">
            <wp:extent cx="571500" cy="800100"/>
            <wp:effectExtent l="0" t="0" r="0" b="0"/>
            <wp:docPr id="10" name="Рисунок 10"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71500" cy="800100"/>
                    </a:xfrm>
                    <a:prstGeom prst="rect">
                      <a:avLst/>
                    </a:prstGeom>
                    <a:noFill/>
                    <a:ln>
                      <a:noFill/>
                    </a:ln>
                  </pic:spPr>
                </pic:pic>
              </a:graphicData>
            </a:graphic>
          </wp:inline>
        </w:drawing>
      </w:r>
    </w:p>
    <w:p w:rsidR="00E84936" w:rsidRPr="00020BAE" w:rsidRDefault="00E84936" w:rsidP="00E84936">
      <w:pPr>
        <w:jc w:val="center"/>
        <w:rPr>
          <w:b/>
          <w:sz w:val="28"/>
          <w:szCs w:val="28"/>
          <w:lang w:val="uk-UA"/>
        </w:rPr>
      </w:pPr>
      <w:r w:rsidRPr="00020BAE">
        <w:rPr>
          <w:b/>
          <w:sz w:val="28"/>
          <w:szCs w:val="28"/>
          <w:lang w:val="uk-UA"/>
        </w:rPr>
        <w:t>СТУДЕНИКІВСЬКА  СІЛЬСЬКА  РАДА</w:t>
      </w:r>
      <w:r w:rsidRPr="00020BAE">
        <w:rPr>
          <w:b/>
          <w:sz w:val="28"/>
          <w:szCs w:val="28"/>
          <w:lang w:val="uk-UA"/>
        </w:rPr>
        <w:br/>
        <w:t>ПЕРЕЯСЛАВ-ХМЕЛЬНИЦЬКОГО РАЙОНУ</w:t>
      </w:r>
    </w:p>
    <w:p w:rsidR="00E84936" w:rsidRPr="00020BAE" w:rsidRDefault="00E84936" w:rsidP="00E84936">
      <w:pPr>
        <w:jc w:val="center"/>
        <w:rPr>
          <w:b/>
          <w:sz w:val="28"/>
          <w:szCs w:val="28"/>
          <w:lang w:val="uk-UA"/>
        </w:rPr>
      </w:pPr>
      <w:r w:rsidRPr="00020BAE">
        <w:rPr>
          <w:b/>
          <w:sz w:val="28"/>
          <w:szCs w:val="28"/>
          <w:lang w:val="uk-UA"/>
        </w:rPr>
        <w:t>КИЇВСЬКА ОБЛАСТЬ</w:t>
      </w:r>
    </w:p>
    <w:p w:rsidR="00E84936" w:rsidRPr="00020BAE" w:rsidRDefault="00E84936" w:rsidP="00E84936">
      <w:pPr>
        <w:jc w:val="center"/>
        <w:rPr>
          <w:b/>
          <w:sz w:val="28"/>
          <w:szCs w:val="28"/>
          <w:lang w:val="uk-UA"/>
        </w:rPr>
      </w:pPr>
    </w:p>
    <w:p w:rsidR="00E84936" w:rsidRPr="00020BAE" w:rsidRDefault="00E84936" w:rsidP="00E84936">
      <w:pPr>
        <w:jc w:val="center"/>
        <w:rPr>
          <w:b/>
          <w:sz w:val="28"/>
          <w:szCs w:val="28"/>
          <w:lang w:val="uk-UA"/>
        </w:rPr>
      </w:pPr>
      <w:r w:rsidRPr="00020BAE">
        <w:rPr>
          <w:b/>
          <w:sz w:val="28"/>
          <w:szCs w:val="28"/>
          <w:lang w:val="uk-UA"/>
        </w:rPr>
        <w:t>РІШЕННЯ</w:t>
      </w:r>
    </w:p>
    <w:p w:rsidR="00E84936" w:rsidRPr="00020BAE" w:rsidRDefault="00E84936" w:rsidP="00E84936">
      <w:pPr>
        <w:rPr>
          <w:b/>
          <w:sz w:val="28"/>
          <w:szCs w:val="28"/>
          <w:lang w:val="uk-UA"/>
        </w:rPr>
      </w:pPr>
    </w:p>
    <w:p w:rsidR="00E84936" w:rsidRPr="00020BAE" w:rsidRDefault="0027045A" w:rsidP="00E84936">
      <w:pPr>
        <w:jc w:val="both"/>
        <w:rPr>
          <w:b/>
          <w:lang w:val="uk-UA"/>
        </w:rPr>
      </w:pPr>
      <w:r w:rsidRPr="00020BAE">
        <w:rPr>
          <w:b/>
          <w:lang w:val="uk-UA"/>
        </w:rPr>
        <w:t xml:space="preserve">Про затвердження проекту землеустрою </w:t>
      </w:r>
      <w:r w:rsidR="00E84936" w:rsidRPr="00020BAE">
        <w:rPr>
          <w:b/>
          <w:lang w:val="uk-UA"/>
        </w:rPr>
        <w:t xml:space="preserve"> щодо </w:t>
      </w:r>
      <w:r w:rsidRPr="00020BAE">
        <w:rPr>
          <w:b/>
          <w:lang w:val="uk-UA"/>
        </w:rPr>
        <w:t xml:space="preserve">відведення </w:t>
      </w:r>
      <w:r w:rsidR="00E84936" w:rsidRPr="00020BAE">
        <w:rPr>
          <w:b/>
          <w:lang w:val="uk-UA"/>
        </w:rPr>
        <w:t xml:space="preserve"> земельної д</w:t>
      </w:r>
      <w:r w:rsidRPr="00020BAE">
        <w:rPr>
          <w:b/>
          <w:lang w:val="uk-UA"/>
        </w:rPr>
        <w:t>ілянки у власність</w:t>
      </w:r>
      <w:r w:rsidR="00E84936" w:rsidRPr="00020BAE">
        <w:rPr>
          <w:b/>
          <w:lang w:val="uk-UA"/>
        </w:rPr>
        <w:t xml:space="preserve"> гр. </w:t>
      </w:r>
      <w:proofErr w:type="spellStart"/>
      <w:r w:rsidRPr="00020BAE">
        <w:rPr>
          <w:b/>
          <w:lang w:val="uk-UA"/>
        </w:rPr>
        <w:t>Карабіневич</w:t>
      </w:r>
      <w:proofErr w:type="spellEnd"/>
      <w:r w:rsidRPr="00020BAE">
        <w:rPr>
          <w:b/>
          <w:lang w:val="uk-UA"/>
        </w:rPr>
        <w:t xml:space="preserve"> А.В.</w:t>
      </w:r>
      <w:r w:rsidR="00E84936" w:rsidRPr="00020BAE">
        <w:rPr>
          <w:b/>
          <w:lang w:val="uk-UA"/>
        </w:rPr>
        <w:t xml:space="preserve">  для будівництва і обслуговування житлового будинку, господарських будівель і споруд  (присадибна ділянка)  за адресою: Київська область, Переяслав-Хмельницький район, село </w:t>
      </w:r>
      <w:proofErr w:type="spellStart"/>
      <w:r w:rsidR="00E84936" w:rsidRPr="00020BAE">
        <w:rPr>
          <w:b/>
          <w:lang w:val="uk-UA"/>
        </w:rPr>
        <w:t>Студеники</w:t>
      </w:r>
      <w:proofErr w:type="spellEnd"/>
      <w:r w:rsidR="00E84936" w:rsidRPr="00020BAE">
        <w:rPr>
          <w:b/>
          <w:lang w:val="uk-UA"/>
        </w:rPr>
        <w:t xml:space="preserve">, вулиця </w:t>
      </w:r>
      <w:proofErr w:type="spellStart"/>
      <w:r w:rsidRPr="00020BAE">
        <w:rPr>
          <w:b/>
          <w:lang w:val="uk-UA"/>
        </w:rPr>
        <w:t>Якушева</w:t>
      </w:r>
      <w:proofErr w:type="spellEnd"/>
      <w:r w:rsidRPr="00020BAE">
        <w:rPr>
          <w:b/>
          <w:lang w:val="uk-UA"/>
        </w:rPr>
        <w:t>, 39а</w:t>
      </w:r>
      <w:r w:rsidR="00E84936" w:rsidRPr="00020BAE">
        <w:rPr>
          <w:b/>
          <w:lang w:val="uk-UA"/>
        </w:rPr>
        <w:t>.</w:t>
      </w:r>
    </w:p>
    <w:p w:rsidR="00E84936" w:rsidRPr="00020BAE" w:rsidRDefault="00E84936" w:rsidP="00E84936">
      <w:pPr>
        <w:rPr>
          <w:lang w:val="uk-UA"/>
        </w:rPr>
      </w:pPr>
    </w:p>
    <w:p w:rsidR="00E84936" w:rsidRPr="00020BAE" w:rsidRDefault="00E84936" w:rsidP="00E84936">
      <w:pPr>
        <w:jc w:val="both"/>
        <w:rPr>
          <w:lang w:val="uk-UA"/>
        </w:rPr>
      </w:pPr>
      <w:r w:rsidRPr="00020BAE">
        <w:rPr>
          <w:lang w:val="uk-UA"/>
        </w:rPr>
        <w:t xml:space="preserve">Розглянувши </w:t>
      </w:r>
      <w:r w:rsidR="0027045A" w:rsidRPr="00020BAE">
        <w:rPr>
          <w:lang w:val="uk-UA"/>
        </w:rPr>
        <w:t>проект</w:t>
      </w:r>
      <w:r w:rsidRPr="00020BAE">
        <w:rPr>
          <w:lang w:val="uk-UA"/>
        </w:rPr>
        <w:t xml:space="preserve"> землеустрою щодо </w:t>
      </w:r>
      <w:r w:rsidR="0027045A" w:rsidRPr="00020BAE">
        <w:rPr>
          <w:lang w:val="uk-UA"/>
        </w:rPr>
        <w:t xml:space="preserve">відведення </w:t>
      </w:r>
      <w:r w:rsidRPr="00020BAE">
        <w:rPr>
          <w:lang w:val="uk-UA"/>
        </w:rPr>
        <w:t xml:space="preserve">  земельної ділянки </w:t>
      </w:r>
      <w:r w:rsidR="0027045A" w:rsidRPr="00020BAE">
        <w:rPr>
          <w:lang w:val="uk-UA"/>
        </w:rPr>
        <w:t>у власність</w:t>
      </w:r>
      <w:r w:rsidRPr="00020BAE">
        <w:rPr>
          <w:lang w:val="uk-UA"/>
        </w:rPr>
        <w:t xml:space="preserve"> гр.. </w:t>
      </w:r>
      <w:proofErr w:type="spellStart"/>
      <w:r w:rsidR="0027045A" w:rsidRPr="00020BAE">
        <w:rPr>
          <w:lang w:val="uk-UA"/>
        </w:rPr>
        <w:t>Карабіневич</w:t>
      </w:r>
      <w:proofErr w:type="spellEnd"/>
      <w:r w:rsidR="0027045A" w:rsidRPr="00020BAE">
        <w:rPr>
          <w:lang w:val="uk-UA"/>
        </w:rPr>
        <w:t xml:space="preserve"> Аллі Валеріївні</w:t>
      </w:r>
      <w:r w:rsidRPr="00020BAE">
        <w:rPr>
          <w:lang w:val="uk-UA"/>
        </w:rPr>
        <w:t xml:space="preserve"> </w:t>
      </w:r>
      <w:r w:rsidR="0027045A" w:rsidRPr="00020BAE">
        <w:rPr>
          <w:lang w:val="uk-UA"/>
        </w:rPr>
        <w:t>площею 0,1</w:t>
      </w:r>
      <w:r w:rsidRPr="00020BAE">
        <w:rPr>
          <w:lang w:val="uk-UA"/>
        </w:rPr>
        <w:t xml:space="preserve">500 га для будівництва та обслуговування  житлового будинку, господарських будівель та споруд, що розташована в с. Студеники, Переяслав-Хмельницького району Київської області  вул. </w:t>
      </w:r>
      <w:proofErr w:type="spellStart"/>
      <w:r w:rsidR="0027045A" w:rsidRPr="00020BAE">
        <w:rPr>
          <w:lang w:val="uk-UA"/>
        </w:rPr>
        <w:t>Якушева</w:t>
      </w:r>
      <w:proofErr w:type="spellEnd"/>
      <w:r w:rsidR="0027045A" w:rsidRPr="00020BAE">
        <w:rPr>
          <w:lang w:val="uk-UA"/>
        </w:rPr>
        <w:t>, 39а</w:t>
      </w:r>
      <w:r w:rsidRPr="00020BAE">
        <w:rPr>
          <w:lang w:val="uk-UA"/>
        </w:rPr>
        <w:t>,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E84936" w:rsidRPr="00020BAE" w:rsidRDefault="00E84936" w:rsidP="00E84936">
      <w:pPr>
        <w:spacing w:line="276" w:lineRule="auto"/>
        <w:ind w:right="-185"/>
        <w:contextualSpacing/>
        <w:jc w:val="both"/>
        <w:rPr>
          <w:lang w:val="uk-UA"/>
        </w:rPr>
      </w:pPr>
    </w:p>
    <w:p w:rsidR="00E84936" w:rsidRPr="00020BAE" w:rsidRDefault="00E84936" w:rsidP="00E84936">
      <w:pPr>
        <w:jc w:val="center"/>
        <w:rPr>
          <w:b/>
          <w:lang w:val="uk-UA"/>
        </w:rPr>
      </w:pPr>
      <w:r w:rsidRPr="00020BAE">
        <w:rPr>
          <w:b/>
          <w:lang w:val="uk-UA"/>
        </w:rPr>
        <w:t>В И Р І Ш И Л А :</w:t>
      </w:r>
    </w:p>
    <w:p w:rsidR="00E84936" w:rsidRPr="00020BAE" w:rsidRDefault="0027045A" w:rsidP="0027045A">
      <w:pPr>
        <w:rPr>
          <w:lang w:val="uk-UA"/>
        </w:rPr>
      </w:pPr>
      <w:r w:rsidRPr="00020BAE">
        <w:rPr>
          <w:lang w:val="uk-UA"/>
        </w:rPr>
        <w:t>1. Затвердити розроблений</w:t>
      </w:r>
      <w:r w:rsidR="00E84936" w:rsidRPr="00020BAE">
        <w:rPr>
          <w:lang w:val="uk-UA"/>
        </w:rPr>
        <w:t xml:space="preserve">  ДП «Центр державного земельного кадастру» </w:t>
      </w:r>
      <w:r w:rsidRPr="00020BAE">
        <w:rPr>
          <w:lang w:val="uk-UA"/>
        </w:rPr>
        <w:t>проект</w:t>
      </w:r>
      <w:r w:rsidR="00E84936" w:rsidRPr="00020BAE">
        <w:rPr>
          <w:lang w:val="uk-UA"/>
        </w:rPr>
        <w:t xml:space="preserve"> землеустрою щодо </w:t>
      </w:r>
      <w:r w:rsidRPr="00020BAE">
        <w:rPr>
          <w:lang w:val="uk-UA"/>
        </w:rPr>
        <w:t xml:space="preserve">відведення </w:t>
      </w:r>
      <w:r w:rsidR="00E84936" w:rsidRPr="00020BAE">
        <w:rPr>
          <w:lang w:val="uk-UA"/>
        </w:rPr>
        <w:t xml:space="preserve">  земельної ділянки </w:t>
      </w:r>
      <w:r w:rsidRPr="00020BAE">
        <w:rPr>
          <w:lang w:val="uk-UA"/>
        </w:rPr>
        <w:t xml:space="preserve">у власність </w:t>
      </w:r>
      <w:r w:rsidR="00E84936" w:rsidRPr="00020BAE">
        <w:rPr>
          <w:lang w:val="uk-UA"/>
        </w:rPr>
        <w:t xml:space="preserve"> гр.. </w:t>
      </w:r>
      <w:proofErr w:type="spellStart"/>
      <w:r w:rsidRPr="00020BAE">
        <w:rPr>
          <w:b/>
          <w:lang w:val="uk-UA"/>
        </w:rPr>
        <w:t>Карабіневич</w:t>
      </w:r>
      <w:proofErr w:type="spellEnd"/>
      <w:r w:rsidRPr="00020BAE">
        <w:rPr>
          <w:b/>
          <w:lang w:val="uk-UA"/>
        </w:rPr>
        <w:t xml:space="preserve"> Аллі Валеріївні</w:t>
      </w:r>
      <w:r w:rsidR="00E84936" w:rsidRPr="00020BAE">
        <w:rPr>
          <w:lang w:val="uk-UA"/>
        </w:rPr>
        <w:t xml:space="preserve"> площею 0,</w:t>
      </w:r>
      <w:r w:rsidRPr="00020BAE">
        <w:rPr>
          <w:lang w:val="uk-UA"/>
        </w:rPr>
        <w:t>1</w:t>
      </w:r>
      <w:r w:rsidR="00E84936" w:rsidRPr="00020BAE">
        <w:rPr>
          <w:lang w:val="uk-UA"/>
        </w:rPr>
        <w:t xml:space="preserve">500 га для будівництва та обслуговування  житлового будинку, господарських будівель та споруд, що розташована в с. Студеники, Переяслав-Хмельницького району Київської області  вул. </w:t>
      </w:r>
      <w:proofErr w:type="spellStart"/>
      <w:r w:rsidRPr="00020BAE">
        <w:rPr>
          <w:lang w:val="uk-UA"/>
        </w:rPr>
        <w:t>Якушева</w:t>
      </w:r>
      <w:proofErr w:type="spellEnd"/>
      <w:r w:rsidRPr="00020BAE">
        <w:rPr>
          <w:lang w:val="uk-UA"/>
        </w:rPr>
        <w:t>, 39а</w:t>
      </w:r>
      <w:r w:rsidR="00E84936" w:rsidRPr="00020BAE">
        <w:rPr>
          <w:lang w:val="uk-UA"/>
        </w:rPr>
        <w:t>.</w:t>
      </w:r>
    </w:p>
    <w:p w:rsidR="00E84936" w:rsidRPr="00020BAE" w:rsidRDefault="00E84936" w:rsidP="00E84936">
      <w:pPr>
        <w:jc w:val="both"/>
        <w:rPr>
          <w:lang w:val="uk-UA"/>
        </w:rPr>
      </w:pPr>
      <w:r w:rsidRPr="00020BAE">
        <w:rPr>
          <w:lang w:val="uk-UA"/>
        </w:rPr>
        <w:t xml:space="preserve">2.  Передати гр. </w:t>
      </w:r>
      <w:proofErr w:type="spellStart"/>
      <w:r w:rsidR="0027045A" w:rsidRPr="00020BAE">
        <w:rPr>
          <w:b/>
          <w:lang w:val="uk-UA"/>
        </w:rPr>
        <w:t>Карабіневич</w:t>
      </w:r>
      <w:proofErr w:type="spellEnd"/>
      <w:r w:rsidR="0027045A" w:rsidRPr="00020BAE">
        <w:rPr>
          <w:b/>
          <w:lang w:val="uk-UA"/>
        </w:rPr>
        <w:t xml:space="preserve"> Аллі Валеріївні</w:t>
      </w:r>
      <w:r w:rsidRPr="00020BAE">
        <w:rPr>
          <w:lang w:val="uk-UA"/>
        </w:rPr>
        <w:t xml:space="preserve"> безкоштовно у приватну власність із земель житлової  та громадської  забудови  земельну ділянку загальною площею  </w:t>
      </w:r>
      <w:r w:rsidR="0027045A" w:rsidRPr="00020BAE">
        <w:rPr>
          <w:b/>
          <w:lang w:val="uk-UA"/>
        </w:rPr>
        <w:t>0,1</w:t>
      </w:r>
      <w:r w:rsidRPr="00020BAE">
        <w:rPr>
          <w:b/>
          <w:lang w:val="uk-UA"/>
        </w:rPr>
        <w:t xml:space="preserve">500га, </w:t>
      </w:r>
      <w:r w:rsidRPr="00020BAE">
        <w:rPr>
          <w:lang w:val="uk-UA"/>
        </w:rPr>
        <w:t xml:space="preserve">кадастровий номер </w:t>
      </w:r>
      <w:r w:rsidRPr="00020BAE">
        <w:rPr>
          <w:b/>
          <w:lang w:val="uk-UA"/>
        </w:rPr>
        <w:t>322338370</w:t>
      </w:r>
      <w:r w:rsidR="0027045A" w:rsidRPr="00020BAE">
        <w:rPr>
          <w:b/>
          <w:lang w:val="uk-UA"/>
        </w:rPr>
        <w:t>1:01:013:0</w:t>
      </w:r>
      <w:r w:rsidRPr="00020BAE">
        <w:rPr>
          <w:b/>
          <w:lang w:val="uk-UA"/>
        </w:rPr>
        <w:t>0</w:t>
      </w:r>
      <w:r w:rsidR="0027045A" w:rsidRPr="00020BAE">
        <w:rPr>
          <w:b/>
          <w:lang w:val="uk-UA"/>
        </w:rPr>
        <w:t>9</w:t>
      </w:r>
      <w:r w:rsidRPr="00020BAE">
        <w:rPr>
          <w:b/>
          <w:lang w:val="uk-UA"/>
        </w:rPr>
        <w:t>9</w:t>
      </w:r>
      <w:r w:rsidRPr="00020BAE">
        <w:rPr>
          <w:lang w:val="uk-UA"/>
        </w:rPr>
        <w:t xml:space="preserve"> для будівництва та обслуговування житлового будинку господарських будівель та споруд , що  знаходиться  в с. Студеники, Переяслав-Хмельницького району Київської області  вул. </w:t>
      </w:r>
      <w:proofErr w:type="spellStart"/>
      <w:r w:rsidR="0027045A" w:rsidRPr="00020BAE">
        <w:rPr>
          <w:lang w:val="uk-UA"/>
        </w:rPr>
        <w:t>Якушева</w:t>
      </w:r>
      <w:proofErr w:type="spellEnd"/>
      <w:r w:rsidR="0027045A" w:rsidRPr="00020BAE">
        <w:rPr>
          <w:lang w:val="uk-UA"/>
        </w:rPr>
        <w:t>, 39а</w:t>
      </w:r>
      <w:r w:rsidRPr="00020BAE">
        <w:rPr>
          <w:lang w:val="uk-UA"/>
        </w:rPr>
        <w:t>.</w:t>
      </w:r>
    </w:p>
    <w:p w:rsidR="00E84936" w:rsidRPr="00020BAE" w:rsidRDefault="00E84936" w:rsidP="00E84936">
      <w:pPr>
        <w:jc w:val="both"/>
        <w:rPr>
          <w:lang w:val="uk-UA"/>
        </w:rPr>
      </w:pPr>
      <w:r w:rsidRPr="00020BAE">
        <w:rPr>
          <w:lang w:val="uk-UA"/>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E84936" w:rsidRPr="00020BAE" w:rsidRDefault="00E84936" w:rsidP="00E84936">
      <w:pPr>
        <w:jc w:val="both"/>
        <w:rPr>
          <w:lang w:val="uk-UA"/>
        </w:rPr>
      </w:pPr>
      <w:r w:rsidRPr="00020BAE">
        <w:rPr>
          <w:lang w:val="uk-UA"/>
        </w:rPr>
        <w:t xml:space="preserve">4. Проекти землеустрою  передаються до  Управління </w:t>
      </w:r>
      <w:proofErr w:type="spellStart"/>
      <w:r w:rsidRPr="00020BAE">
        <w:rPr>
          <w:lang w:val="uk-UA"/>
        </w:rPr>
        <w:t>Держгеокадастру</w:t>
      </w:r>
      <w:proofErr w:type="spellEnd"/>
      <w:r w:rsidRPr="00020BAE">
        <w:rPr>
          <w:lang w:val="uk-UA"/>
        </w:rPr>
        <w:t xml:space="preserve"> у Переяслав - </w:t>
      </w:r>
    </w:p>
    <w:p w:rsidR="00E84936" w:rsidRPr="00020BAE" w:rsidRDefault="00E84936" w:rsidP="00E84936">
      <w:pPr>
        <w:jc w:val="both"/>
        <w:rPr>
          <w:lang w:val="uk-UA"/>
        </w:rPr>
      </w:pPr>
      <w:r w:rsidRPr="00020BAE">
        <w:rPr>
          <w:lang w:val="uk-UA"/>
        </w:rPr>
        <w:t>Хмельницькому районі Київської області  на зберігання.</w:t>
      </w:r>
    </w:p>
    <w:p w:rsidR="00E84936" w:rsidRPr="00020BAE" w:rsidRDefault="00E84936" w:rsidP="00E84936">
      <w:pPr>
        <w:jc w:val="both"/>
        <w:rPr>
          <w:lang w:val="uk-UA"/>
        </w:rPr>
      </w:pPr>
      <w:r w:rsidRPr="00020BAE">
        <w:rPr>
          <w:lang w:val="uk-UA"/>
        </w:rPr>
        <w:t xml:space="preserve">5. Контроль за виконанням рішення покласти на постійну комісію з питань земельних відносин, благоустрою та екології.  </w:t>
      </w:r>
    </w:p>
    <w:p w:rsidR="00E84936" w:rsidRPr="00020BAE" w:rsidRDefault="00E84936" w:rsidP="00E84936">
      <w:pPr>
        <w:rPr>
          <w:lang w:val="uk-UA"/>
        </w:rPr>
      </w:pPr>
    </w:p>
    <w:p w:rsidR="00E84936" w:rsidRPr="00020BAE" w:rsidRDefault="00E84936" w:rsidP="00E84936">
      <w:pPr>
        <w:rPr>
          <w:lang w:val="uk-UA"/>
        </w:rPr>
      </w:pPr>
      <w:r w:rsidRPr="00020BAE">
        <w:rPr>
          <w:lang w:val="uk-UA"/>
        </w:rPr>
        <w:t xml:space="preserve">    Сільський  голова :                                                     М. О. Лях</w:t>
      </w:r>
    </w:p>
    <w:p w:rsidR="00E84936" w:rsidRPr="00020BAE" w:rsidRDefault="00E84936" w:rsidP="00E84936">
      <w:pPr>
        <w:rPr>
          <w:lang w:val="uk-UA"/>
        </w:rPr>
      </w:pPr>
    </w:p>
    <w:p w:rsidR="00E84936" w:rsidRPr="00020BAE" w:rsidRDefault="00E84936" w:rsidP="00E84936">
      <w:pPr>
        <w:rPr>
          <w:b/>
          <w:lang w:val="uk-UA"/>
        </w:rPr>
      </w:pPr>
      <w:r w:rsidRPr="00020BAE">
        <w:rPr>
          <w:b/>
          <w:lang w:val="uk-UA"/>
        </w:rPr>
        <w:t>с. Студеники</w:t>
      </w:r>
    </w:p>
    <w:p w:rsidR="00E84936" w:rsidRPr="00020BAE" w:rsidRDefault="0027045A" w:rsidP="00E84936">
      <w:pPr>
        <w:rPr>
          <w:b/>
          <w:lang w:val="uk-UA"/>
        </w:rPr>
      </w:pPr>
      <w:r w:rsidRPr="00020BAE">
        <w:rPr>
          <w:b/>
          <w:lang w:val="uk-UA"/>
        </w:rPr>
        <w:t>№ 431</w:t>
      </w:r>
      <w:r w:rsidR="00E84936" w:rsidRPr="00020BAE">
        <w:rPr>
          <w:b/>
          <w:lang w:val="uk-UA"/>
        </w:rPr>
        <w:t>–ХУІ–УІІ</w:t>
      </w:r>
    </w:p>
    <w:p w:rsidR="00E84936" w:rsidRPr="00020BAE" w:rsidRDefault="00E84936" w:rsidP="00E84936">
      <w:pPr>
        <w:rPr>
          <w:b/>
          <w:lang w:val="uk-UA"/>
        </w:rPr>
      </w:pPr>
      <w:r w:rsidRPr="00020BAE">
        <w:rPr>
          <w:b/>
          <w:lang w:val="uk-UA"/>
        </w:rPr>
        <w:t>20. 11.2018</w:t>
      </w:r>
    </w:p>
    <w:p w:rsidR="00832D75" w:rsidRPr="00020BAE" w:rsidRDefault="00832D75">
      <w:pPr>
        <w:rPr>
          <w:b/>
          <w:lang w:val="uk-UA"/>
        </w:rPr>
      </w:pPr>
    </w:p>
    <w:p w:rsidR="00E84936" w:rsidRPr="00020BAE" w:rsidRDefault="00E84936">
      <w:pPr>
        <w:rPr>
          <w:b/>
          <w:lang w:val="uk-UA"/>
        </w:rPr>
      </w:pPr>
    </w:p>
    <w:p w:rsidR="0027045A" w:rsidRPr="00020BAE" w:rsidRDefault="0027045A">
      <w:pPr>
        <w:rPr>
          <w:b/>
          <w:lang w:val="uk-UA"/>
        </w:rPr>
      </w:pPr>
    </w:p>
    <w:p w:rsidR="00112928" w:rsidRPr="00020BAE" w:rsidRDefault="00112928">
      <w:pPr>
        <w:rPr>
          <w:b/>
          <w:lang w:val="uk-UA"/>
        </w:rPr>
      </w:pPr>
    </w:p>
    <w:p w:rsidR="00112928" w:rsidRPr="00020BAE" w:rsidRDefault="00112928" w:rsidP="00112928">
      <w:pPr>
        <w:jc w:val="center"/>
        <w:rPr>
          <w:noProof/>
          <w:sz w:val="28"/>
          <w:szCs w:val="28"/>
          <w:lang w:val="uk-UA"/>
        </w:rPr>
      </w:pPr>
      <w:r w:rsidRPr="00883FEE">
        <w:rPr>
          <w:noProof/>
          <w:sz w:val="28"/>
          <w:szCs w:val="28"/>
          <w:lang w:val="uk-UA" w:eastAsia="uk-UA"/>
        </w:rPr>
        <w:lastRenderedPageBreak/>
        <w:drawing>
          <wp:inline distT="0" distB="0" distL="0" distR="0">
            <wp:extent cx="571500" cy="800100"/>
            <wp:effectExtent l="0" t="0" r="0" b="0"/>
            <wp:docPr id="13" name="Рисунок 13"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71500" cy="800100"/>
                    </a:xfrm>
                    <a:prstGeom prst="rect">
                      <a:avLst/>
                    </a:prstGeom>
                    <a:noFill/>
                    <a:ln>
                      <a:noFill/>
                    </a:ln>
                  </pic:spPr>
                </pic:pic>
              </a:graphicData>
            </a:graphic>
          </wp:inline>
        </w:drawing>
      </w:r>
    </w:p>
    <w:p w:rsidR="00112928" w:rsidRPr="00020BAE" w:rsidRDefault="00112928" w:rsidP="00112928">
      <w:pPr>
        <w:jc w:val="center"/>
        <w:rPr>
          <w:b/>
          <w:sz w:val="28"/>
          <w:szCs w:val="28"/>
          <w:lang w:val="uk-UA"/>
        </w:rPr>
      </w:pPr>
      <w:r w:rsidRPr="00020BAE">
        <w:rPr>
          <w:b/>
          <w:sz w:val="28"/>
          <w:szCs w:val="28"/>
          <w:lang w:val="uk-UA"/>
        </w:rPr>
        <w:t>СТУДЕНИКІВСЬКА  СІЛЬСЬКА  РАДА</w:t>
      </w:r>
      <w:r w:rsidRPr="00020BAE">
        <w:rPr>
          <w:b/>
          <w:sz w:val="28"/>
          <w:szCs w:val="28"/>
          <w:lang w:val="uk-UA"/>
        </w:rPr>
        <w:br/>
        <w:t>ПЕРЕЯСЛАВ-ХМЕЛЬНИЦЬКОГО РАЙОНУ</w:t>
      </w:r>
    </w:p>
    <w:p w:rsidR="00112928" w:rsidRPr="00020BAE" w:rsidRDefault="00112928" w:rsidP="00112928">
      <w:pPr>
        <w:jc w:val="center"/>
        <w:rPr>
          <w:b/>
          <w:sz w:val="28"/>
          <w:szCs w:val="28"/>
          <w:lang w:val="uk-UA"/>
        </w:rPr>
      </w:pPr>
      <w:r w:rsidRPr="00020BAE">
        <w:rPr>
          <w:b/>
          <w:sz w:val="28"/>
          <w:szCs w:val="28"/>
          <w:lang w:val="uk-UA"/>
        </w:rPr>
        <w:t>КИЇВСЬКА ОБЛАСТЬ</w:t>
      </w:r>
    </w:p>
    <w:p w:rsidR="00112928" w:rsidRPr="00020BAE" w:rsidRDefault="00112928" w:rsidP="00112928">
      <w:pPr>
        <w:jc w:val="center"/>
        <w:rPr>
          <w:b/>
          <w:sz w:val="28"/>
          <w:szCs w:val="28"/>
          <w:lang w:val="uk-UA"/>
        </w:rPr>
      </w:pPr>
    </w:p>
    <w:p w:rsidR="00112928" w:rsidRPr="00020BAE" w:rsidRDefault="00112928" w:rsidP="00112928">
      <w:pPr>
        <w:jc w:val="center"/>
        <w:rPr>
          <w:b/>
          <w:sz w:val="28"/>
          <w:szCs w:val="28"/>
          <w:lang w:val="uk-UA"/>
        </w:rPr>
      </w:pPr>
      <w:r w:rsidRPr="00020BAE">
        <w:rPr>
          <w:b/>
          <w:sz w:val="28"/>
          <w:szCs w:val="28"/>
          <w:lang w:val="uk-UA"/>
        </w:rPr>
        <w:t>РІШЕННЯ</w:t>
      </w:r>
    </w:p>
    <w:p w:rsidR="00112928" w:rsidRPr="00020BAE" w:rsidRDefault="00112928" w:rsidP="00112928">
      <w:pPr>
        <w:rPr>
          <w:b/>
          <w:sz w:val="28"/>
          <w:szCs w:val="28"/>
          <w:lang w:val="uk-UA"/>
        </w:rPr>
      </w:pPr>
    </w:p>
    <w:p w:rsidR="00112928" w:rsidRPr="00020BAE" w:rsidRDefault="00112928" w:rsidP="00112928">
      <w:pPr>
        <w:jc w:val="both"/>
        <w:rPr>
          <w:b/>
          <w:lang w:val="uk-UA"/>
        </w:rPr>
      </w:pPr>
      <w:r w:rsidRPr="00020BAE">
        <w:rPr>
          <w:b/>
          <w:lang w:val="uk-UA"/>
        </w:rPr>
        <w:t>Про затвердження проекту землеустрою  щодо відведення  земельної ділянки у власність гр. Бойку А.Г.  для будівництва і обслуговування житлового будинку, господарських будівель і споруд  (присадибна ділянка)  за адресою: Київська область, Переяслав-Хмельницький район, село Переяславське, вулиця Вишнева, 23.</w:t>
      </w:r>
    </w:p>
    <w:p w:rsidR="00112928" w:rsidRPr="00020BAE" w:rsidRDefault="00112928" w:rsidP="00112928">
      <w:pPr>
        <w:rPr>
          <w:lang w:val="uk-UA"/>
        </w:rPr>
      </w:pPr>
    </w:p>
    <w:p w:rsidR="00112928" w:rsidRPr="00020BAE" w:rsidRDefault="00112928" w:rsidP="00112928">
      <w:pPr>
        <w:jc w:val="both"/>
        <w:rPr>
          <w:lang w:val="uk-UA"/>
        </w:rPr>
      </w:pPr>
      <w:r w:rsidRPr="00020BAE">
        <w:rPr>
          <w:lang w:val="uk-UA"/>
        </w:rPr>
        <w:t>Розглянувши проект землеустрою щодо відведення   земельної ділянки у власність гр.. Бойку Андрію Григоровичу площею 0,1800 га для будівництва та обслуговування  житлового будинку, господарських будівель та споруд, що розташована в с. Переяславське, Переяслав-Хмельницького району Київської області  вул. Вишнева, 23,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112928" w:rsidRPr="00020BAE" w:rsidRDefault="00112928" w:rsidP="00112928">
      <w:pPr>
        <w:spacing w:line="276" w:lineRule="auto"/>
        <w:ind w:right="-185"/>
        <w:contextualSpacing/>
        <w:jc w:val="both"/>
        <w:rPr>
          <w:lang w:val="uk-UA"/>
        </w:rPr>
      </w:pPr>
    </w:p>
    <w:p w:rsidR="00112928" w:rsidRPr="00020BAE" w:rsidRDefault="00112928" w:rsidP="00112928">
      <w:pPr>
        <w:jc w:val="center"/>
        <w:rPr>
          <w:b/>
          <w:lang w:val="uk-UA"/>
        </w:rPr>
      </w:pPr>
      <w:r w:rsidRPr="00020BAE">
        <w:rPr>
          <w:b/>
          <w:lang w:val="uk-UA"/>
        </w:rPr>
        <w:t>В И Р І Ш И Л А :</w:t>
      </w:r>
    </w:p>
    <w:p w:rsidR="00112928" w:rsidRPr="00020BAE" w:rsidRDefault="00112928" w:rsidP="00112928">
      <w:pPr>
        <w:rPr>
          <w:lang w:val="uk-UA"/>
        </w:rPr>
      </w:pPr>
      <w:r w:rsidRPr="00020BAE">
        <w:rPr>
          <w:lang w:val="uk-UA"/>
        </w:rPr>
        <w:t xml:space="preserve">1. Затвердити розроблений  ФОП Баранов Ю.Л.   проект землеустрою щодо відведення   земельної ділянки у власність  гр.. </w:t>
      </w:r>
      <w:r w:rsidRPr="00020BAE">
        <w:rPr>
          <w:b/>
          <w:lang w:val="uk-UA"/>
        </w:rPr>
        <w:t>Бойку Андрію Григоровичу</w:t>
      </w:r>
      <w:r w:rsidRPr="00020BAE">
        <w:rPr>
          <w:lang w:val="uk-UA"/>
        </w:rPr>
        <w:t xml:space="preserve"> площею 0,1800 га для будівництва та обслуговування  житлового будинку, господарських будівель та споруд, що розташована в с. Переяславське Переяслав-Хмельницького району Київської області  вул. Вишнева, 23.</w:t>
      </w:r>
    </w:p>
    <w:p w:rsidR="00112928" w:rsidRPr="00020BAE" w:rsidRDefault="00112928" w:rsidP="00112928">
      <w:pPr>
        <w:jc w:val="both"/>
        <w:rPr>
          <w:lang w:val="uk-UA"/>
        </w:rPr>
      </w:pPr>
      <w:r w:rsidRPr="00020BAE">
        <w:rPr>
          <w:lang w:val="uk-UA"/>
        </w:rPr>
        <w:t xml:space="preserve">2.  Передати гр. </w:t>
      </w:r>
      <w:r w:rsidRPr="00020BAE">
        <w:rPr>
          <w:b/>
          <w:lang w:val="uk-UA"/>
        </w:rPr>
        <w:t>Бойку Андрію Григоровичу</w:t>
      </w:r>
      <w:r w:rsidRPr="00020BAE">
        <w:rPr>
          <w:lang w:val="uk-UA"/>
        </w:rPr>
        <w:t xml:space="preserve"> безкоштовно у приватну власність із земель житлової  та громадської  забудови  земельну ділянку загальною площею  </w:t>
      </w:r>
      <w:r w:rsidRPr="00020BAE">
        <w:rPr>
          <w:b/>
          <w:lang w:val="uk-UA"/>
        </w:rPr>
        <w:t xml:space="preserve">0,1800га, </w:t>
      </w:r>
      <w:r w:rsidRPr="00020BAE">
        <w:rPr>
          <w:lang w:val="uk-UA"/>
        </w:rPr>
        <w:t xml:space="preserve">кадастровий номер </w:t>
      </w:r>
      <w:r w:rsidRPr="00020BAE">
        <w:rPr>
          <w:b/>
          <w:lang w:val="uk-UA"/>
        </w:rPr>
        <w:t>3223385001:01:013:0181</w:t>
      </w:r>
      <w:r w:rsidRPr="00020BAE">
        <w:rPr>
          <w:lang w:val="uk-UA"/>
        </w:rPr>
        <w:t xml:space="preserve"> для будівництва та обслуговування житлового будинку господарських будівель та споруд , що  знаходиться  в с. Переяславська, Переяслав-Хмельницького району Київської області  вул. Вишнева,23.</w:t>
      </w:r>
    </w:p>
    <w:p w:rsidR="00112928" w:rsidRPr="00020BAE" w:rsidRDefault="00112928" w:rsidP="00112928">
      <w:pPr>
        <w:jc w:val="both"/>
        <w:rPr>
          <w:lang w:val="uk-UA"/>
        </w:rPr>
      </w:pPr>
      <w:r w:rsidRPr="00020BAE">
        <w:rPr>
          <w:lang w:val="uk-UA"/>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112928" w:rsidRPr="00020BAE" w:rsidRDefault="00112928" w:rsidP="00112928">
      <w:pPr>
        <w:jc w:val="both"/>
        <w:rPr>
          <w:lang w:val="uk-UA"/>
        </w:rPr>
      </w:pPr>
      <w:r w:rsidRPr="00020BAE">
        <w:rPr>
          <w:lang w:val="uk-UA"/>
        </w:rPr>
        <w:t xml:space="preserve">4. Проекти землеустрою  передаються до  Управління </w:t>
      </w:r>
      <w:proofErr w:type="spellStart"/>
      <w:r w:rsidRPr="00020BAE">
        <w:rPr>
          <w:lang w:val="uk-UA"/>
        </w:rPr>
        <w:t>Держгеокадастру</w:t>
      </w:r>
      <w:proofErr w:type="spellEnd"/>
      <w:r w:rsidRPr="00020BAE">
        <w:rPr>
          <w:lang w:val="uk-UA"/>
        </w:rPr>
        <w:t xml:space="preserve"> у Переяслав - </w:t>
      </w:r>
    </w:p>
    <w:p w:rsidR="00112928" w:rsidRPr="00020BAE" w:rsidRDefault="00112928" w:rsidP="00112928">
      <w:pPr>
        <w:jc w:val="both"/>
        <w:rPr>
          <w:lang w:val="uk-UA"/>
        </w:rPr>
      </w:pPr>
      <w:r w:rsidRPr="00020BAE">
        <w:rPr>
          <w:lang w:val="uk-UA"/>
        </w:rPr>
        <w:t>Хмельницькому районі Київської області  на зберігання.</w:t>
      </w:r>
    </w:p>
    <w:p w:rsidR="00112928" w:rsidRPr="00020BAE" w:rsidRDefault="00112928" w:rsidP="00112928">
      <w:pPr>
        <w:jc w:val="both"/>
        <w:rPr>
          <w:lang w:val="uk-UA"/>
        </w:rPr>
      </w:pPr>
      <w:r w:rsidRPr="00020BAE">
        <w:rPr>
          <w:lang w:val="uk-UA"/>
        </w:rPr>
        <w:t xml:space="preserve">5. Контроль за виконанням рішення покласти на постійну комісію з питань земельних відносин, благоустрою та екології.  </w:t>
      </w:r>
    </w:p>
    <w:p w:rsidR="00112928" w:rsidRPr="00020BAE" w:rsidRDefault="00112928" w:rsidP="00112928">
      <w:pPr>
        <w:rPr>
          <w:lang w:val="uk-UA"/>
        </w:rPr>
      </w:pPr>
    </w:p>
    <w:p w:rsidR="00112928" w:rsidRPr="00020BAE" w:rsidRDefault="00112928" w:rsidP="00112928">
      <w:pPr>
        <w:rPr>
          <w:lang w:val="uk-UA"/>
        </w:rPr>
      </w:pPr>
      <w:r w:rsidRPr="00020BAE">
        <w:rPr>
          <w:lang w:val="uk-UA"/>
        </w:rPr>
        <w:t xml:space="preserve">    Сільський  голова :                                                     М. О. Лях</w:t>
      </w:r>
    </w:p>
    <w:p w:rsidR="00112928" w:rsidRPr="00020BAE" w:rsidRDefault="00112928" w:rsidP="00112928">
      <w:pPr>
        <w:rPr>
          <w:lang w:val="uk-UA"/>
        </w:rPr>
      </w:pPr>
    </w:p>
    <w:p w:rsidR="00112928" w:rsidRPr="00020BAE" w:rsidRDefault="00112928" w:rsidP="00112928">
      <w:pPr>
        <w:rPr>
          <w:b/>
          <w:lang w:val="uk-UA"/>
        </w:rPr>
      </w:pPr>
      <w:r w:rsidRPr="00020BAE">
        <w:rPr>
          <w:b/>
          <w:lang w:val="uk-UA"/>
        </w:rPr>
        <w:t>с. Студеники</w:t>
      </w:r>
    </w:p>
    <w:p w:rsidR="00112928" w:rsidRPr="00020BAE" w:rsidRDefault="00112928" w:rsidP="00112928">
      <w:pPr>
        <w:rPr>
          <w:b/>
          <w:lang w:val="uk-UA"/>
        </w:rPr>
      </w:pPr>
      <w:r w:rsidRPr="00020BAE">
        <w:rPr>
          <w:b/>
          <w:lang w:val="uk-UA"/>
        </w:rPr>
        <w:t>№ 432–ХУІ–УІІ</w:t>
      </w:r>
    </w:p>
    <w:p w:rsidR="00112928" w:rsidRPr="00020BAE" w:rsidRDefault="00112928" w:rsidP="00112928">
      <w:pPr>
        <w:rPr>
          <w:b/>
          <w:lang w:val="uk-UA"/>
        </w:rPr>
      </w:pPr>
      <w:r w:rsidRPr="00020BAE">
        <w:rPr>
          <w:b/>
          <w:lang w:val="uk-UA"/>
        </w:rPr>
        <w:t>20. 11.2018</w:t>
      </w:r>
    </w:p>
    <w:p w:rsidR="00A7785C" w:rsidRPr="00020BAE" w:rsidRDefault="00A7785C" w:rsidP="00112928">
      <w:pPr>
        <w:rPr>
          <w:b/>
          <w:lang w:val="uk-UA"/>
        </w:rPr>
      </w:pPr>
    </w:p>
    <w:p w:rsidR="00A7785C" w:rsidRPr="00020BAE" w:rsidRDefault="00A7785C" w:rsidP="00112928">
      <w:pPr>
        <w:rPr>
          <w:b/>
          <w:lang w:val="uk-UA"/>
        </w:rPr>
      </w:pPr>
    </w:p>
    <w:p w:rsidR="00A7785C" w:rsidRPr="00020BAE" w:rsidRDefault="00A7785C" w:rsidP="00112928">
      <w:pPr>
        <w:rPr>
          <w:b/>
          <w:lang w:val="uk-UA"/>
        </w:rPr>
      </w:pPr>
    </w:p>
    <w:p w:rsidR="00112928" w:rsidRPr="00020BAE" w:rsidRDefault="00112928" w:rsidP="00112928">
      <w:pPr>
        <w:rPr>
          <w:b/>
          <w:lang w:val="uk-UA"/>
        </w:rPr>
      </w:pPr>
    </w:p>
    <w:p w:rsidR="00A7785C" w:rsidRPr="00020BAE" w:rsidRDefault="00AB6437" w:rsidP="00A7785C">
      <w:pPr>
        <w:rPr>
          <w:rFonts w:ascii="Arial" w:hAnsi="Arial" w:cs="Arial"/>
          <w:sz w:val="28"/>
          <w:szCs w:val="28"/>
          <w:lang w:val="uk-UA"/>
        </w:rPr>
      </w:pPr>
      <w:r w:rsidRPr="00020BAE">
        <w:rPr>
          <w:sz w:val="28"/>
          <w:szCs w:val="28"/>
          <w:lang w:val="uk-UA"/>
        </w:rPr>
        <w:fldChar w:fldCharType="begin"/>
      </w:r>
      <w:r w:rsidR="00A7785C" w:rsidRPr="00020BAE">
        <w:rPr>
          <w:sz w:val="28"/>
          <w:szCs w:val="28"/>
          <w:lang w:val="uk-UA"/>
        </w:rPr>
        <w:instrText xml:space="preserve"> INCLUDEPICTURE  "http://0" \* MERGEFORMATINET </w:instrText>
      </w:r>
      <w:r w:rsidRPr="00020BAE">
        <w:rPr>
          <w:sz w:val="28"/>
          <w:szCs w:val="28"/>
          <w:lang w:val="uk-UA"/>
        </w:rPr>
        <w:fldChar w:fldCharType="separate"/>
      </w:r>
      <w:r w:rsidR="00DD1285">
        <w:rPr>
          <w:noProof/>
          <w:lang w:val="uk-UA" w:eastAsia="uk-UA"/>
        </w:rPr>
        <w:drawing>
          <wp:anchor distT="0" distB="0" distL="114300" distR="114300" simplePos="0" relativeHeight="251661312"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14" name="Рисунок 14"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8" r:link="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r w:rsidRPr="00020BAE">
        <w:rPr>
          <w:sz w:val="28"/>
          <w:szCs w:val="28"/>
          <w:lang w:val="uk-UA"/>
        </w:rPr>
        <w:fldChar w:fldCharType="end"/>
      </w:r>
    </w:p>
    <w:p w:rsidR="00A7785C" w:rsidRPr="00020BAE" w:rsidRDefault="00A7785C" w:rsidP="00A7785C">
      <w:pPr>
        <w:rPr>
          <w:rFonts w:ascii="Arial" w:hAnsi="Arial" w:cs="Arial"/>
          <w:sz w:val="28"/>
          <w:szCs w:val="28"/>
          <w:lang w:val="uk-UA"/>
        </w:rPr>
      </w:pPr>
    </w:p>
    <w:p w:rsidR="00A7785C" w:rsidRPr="00020BAE" w:rsidRDefault="00A7785C" w:rsidP="00A7785C">
      <w:pPr>
        <w:rPr>
          <w:rFonts w:ascii="Arial" w:hAnsi="Arial" w:cs="Arial"/>
          <w:sz w:val="28"/>
          <w:szCs w:val="28"/>
          <w:lang w:val="uk-UA"/>
        </w:rPr>
      </w:pPr>
    </w:p>
    <w:p w:rsidR="00A7785C" w:rsidRPr="00020BAE" w:rsidRDefault="00A7785C" w:rsidP="00A7785C">
      <w:pPr>
        <w:rPr>
          <w:rFonts w:ascii="Arial" w:hAnsi="Arial" w:cs="Arial"/>
          <w:sz w:val="28"/>
          <w:szCs w:val="28"/>
          <w:lang w:val="uk-UA"/>
        </w:rPr>
      </w:pPr>
    </w:p>
    <w:p w:rsidR="00A7785C" w:rsidRPr="00020BAE" w:rsidRDefault="00A7785C" w:rsidP="00A7785C">
      <w:pPr>
        <w:ind w:right="-1"/>
        <w:jc w:val="center"/>
        <w:rPr>
          <w:b/>
          <w:sz w:val="28"/>
          <w:szCs w:val="28"/>
          <w:lang w:val="uk-UA"/>
        </w:rPr>
      </w:pPr>
      <w:r w:rsidRPr="00020BAE">
        <w:rPr>
          <w:b/>
          <w:sz w:val="28"/>
          <w:szCs w:val="28"/>
          <w:lang w:val="uk-UA"/>
        </w:rPr>
        <w:t>УКРАЇНА</w:t>
      </w:r>
    </w:p>
    <w:p w:rsidR="00A7785C" w:rsidRPr="00020BAE" w:rsidRDefault="00A7785C" w:rsidP="00A7785C">
      <w:pPr>
        <w:ind w:right="-1"/>
        <w:jc w:val="center"/>
        <w:rPr>
          <w:b/>
          <w:sz w:val="28"/>
          <w:szCs w:val="28"/>
          <w:lang w:val="uk-UA"/>
        </w:rPr>
      </w:pPr>
      <w:r w:rsidRPr="00020BAE">
        <w:rPr>
          <w:b/>
          <w:sz w:val="28"/>
          <w:szCs w:val="28"/>
          <w:lang w:val="uk-UA"/>
        </w:rPr>
        <w:t>СТУДЕНИКІВСЬКА  СІЛЬСЬКА  РАДА</w:t>
      </w:r>
    </w:p>
    <w:p w:rsidR="00A7785C" w:rsidRPr="00020BAE" w:rsidRDefault="00A7785C" w:rsidP="00A7785C">
      <w:pPr>
        <w:ind w:right="-1"/>
        <w:jc w:val="center"/>
        <w:rPr>
          <w:b/>
          <w:sz w:val="28"/>
          <w:szCs w:val="28"/>
          <w:lang w:val="uk-UA"/>
        </w:rPr>
      </w:pPr>
      <w:r w:rsidRPr="00020BAE">
        <w:rPr>
          <w:b/>
          <w:sz w:val="28"/>
          <w:szCs w:val="28"/>
          <w:lang w:val="uk-UA"/>
        </w:rPr>
        <w:t>ПЕРЕЯСЛАВ-ХМЕЛЬНИЦЬКИЙ РАЙОН</w:t>
      </w:r>
    </w:p>
    <w:p w:rsidR="00A7785C" w:rsidRPr="00020BAE" w:rsidRDefault="00A7785C" w:rsidP="00A7785C">
      <w:pPr>
        <w:ind w:right="-1"/>
        <w:jc w:val="center"/>
        <w:rPr>
          <w:b/>
          <w:sz w:val="28"/>
          <w:szCs w:val="28"/>
          <w:lang w:val="uk-UA"/>
        </w:rPr>
      </w:pPr>
      <w:r w:rsidRPr="00020BAE">
        <w:rPr>
          <w:b/>
          <w:sz w:val="28"/>
          <w:szCs w:val="28"/>
          <w:lang w:val="uk-UA"/>
        </w:rPr>
        <w:t>КИЇВСЬКА  ОБЛАСТЬ</w:t>
      </w:r>
    </w:p>
    <w:p w:rsidR="00A7785C" w:rsidRPr="00020BAE" w:rsidRDefault="00A7785C" w:rsidP="00A7785C">
      <w:pPr>
        <w:ind w:right="-1"/>
        <w:rPr>
          <w:sz w:val="28"/>
          <w:szCs w:val="28"/>
          <w:lang w:val="uk-UA"/>
        </w:rPr>
      </w:pPr>
    </w:p>
    <w:p w:rsidR="00A7785C" w:rsidRPr="00020BAE" w:rsidRDefault="00A7785C" w:rsidP="00A7785C">
      <w:pPr>
        <w:ind w:right="-1"/>
        <w:jc w:val="center"/>
        <w:rPr>
          <w:b/>
          <w:sz w:val="28"/>
          <w:szCs w:val="28"/>
          <w:lang w:val="uk-UA"/>
        </w:rPr>
      </w:pPr>
      <w:r w:rsidRPr="00020BAE">
        <w:rPr>
          <w:b/>
          <w:sz w:val="28"/>
          <w:szCs w:val="28"/>
          <w:lang w:val="uk-UA"/>
        </w:rPr>
        <w:t xml:space="preserve">Р І Ш Е Н </w:t>
      </w:r>
      <w:proofErr w:type="spellStart"/>
      <w:r w:rsidRPr="00020BAE">
        <w:rPr>
          <w:b/>
          <w:sz w:val="28"/>
          <w:szCs w:val="28"/>
          <w:lang w:val="uk-UA"/>
        </w:rPr>
        <w:t>Н</w:t>
      </w:r>
      <w:proofErr w:type="spellEnd"/>
      <w:r w:rsidRPr="00020BAE">
        <w:rPr>
          <w:b/>
          <w:sz w:val="28"/>
          <w:szCs w:val="28"/>
          <w:lang w:val="uk-UA"/>
        </w:rPr>
        <w:t xml:space="preserve"> Я</w:t>
      </w:r>
    </w:p>
    <w:p w:rsidR="00A7785C" w:rsidRPr="00020BAE" w:rsidRDefault="00A7785C" w:rsidP="00A7785C">
      <w:pPr>
        <w:jc w:val="both"/>
        <w:rPr>
          <w:b/>
          <w:lang w:val="uk-UA"/>
        </w:rPr>
      </w:pPr>
      <w:r w:rsidRPr="00020BAE">
        <w:rPr>
          <w:b/>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гр. Черниш Н.М.     для будівництва і обслуговування житлового будинку, господарських будівель і споруд  (присадибна ділянка)  за адресою: Київська область, Переяслав-Хмельницький район, село </w:t>
      </w:r>
      <w:proofErr w:type="spellStart"/>
      <w:r w:rsidRPr="00020BAE">
        <w:rPr>
          <w:b/>
          <w:lang w:val="uk-UA"/>
        </w:rPr>
        <w:t>Студеники</w:t>
      </w:r>
      <w:proofErr w:type="spellEnd"/>
      <w:r w:rsidRPr="00020BAE">
        <w:rPr>
          <w:b/>
          <w:lang w:val="uk-UA"/>
        </w:rPr>
        <w:t xml:space="preserve">, вулиця </w:t>
      </w:r>
      <w:proofErr w:type="spellStart"/>
      <w:r w:rsidRPr="00020BAE">
        <w:rPr>
          <w:b/>
          <w:lang w:val="uk-UA"/>
        </w:rPr>
        <w:t>Якушева</w:t>
      </w:r>
      <w:proofErr w:type="spellEnd"/>
      <w:r w:rsidRPr="00020BAE">
        <w:rPr>
          <w:b/>
          <w:lang w:val="uk-UA"/>
        </w:rPr>
        <w:t>, 39.</w:t>
      </w:r>
    </w:p>
    <w:p w:rsidR="00A7785C" w:rsidRPr="00020BAE" w:rsidRDefault="00A7785C" w:rsidP="00A7785C">
      <w:pPr>
        <w:rPr>
          <w:lang w:val="uk-UA"/>
        </w:rPr>
      </w:pPr>
    </w:p>
    <w:p w:rsidR="00A7785C" w:rsidRPr="00020BAE" w:rsidRDefault="00A7785C" w:rsidP="00A7785C">
      <w:pPr>
        <w:jc w:val="both"/>
        <w:rPr>
          <w:lang w:val="uk-UA"/>
        </w:rPr>
      </w:pPr>
      <w:r w:rsidRPr="00020BAE">
        <w:rPr>
          <w:lang w:val="uk-UA"/>
        </w:rPr>
        <w:t xml:space="preserve">Розглянувши матеріали технічної документації із землеустрою щодо встановлення (відновлення) меж  земельної ділянки в натурі гр.. Черниш Надії Михайлівні площею 0,2500 га для будівництва та обслуговування  житлового будинку, господарських будівель та споруд, що розташована в с. Студеники, Переяслав-Хмельницького району Київської області  вул. </w:t>
      </w:r>
      <w:proofErr w:type="spellStart"/>
      <w:r w:rsidRPr="00020BAE">
        <w:rPr>
          <w:lang w:val="uk-UA"/>
        </w:rPr>
        <w:t>Якушева</w:t>
      </w:r>
      <w:proofErr w:type="spellEnd"/>
      <w:r w:rsidRPr="00020BAE">
        <w:rPr>
          <w:lang w:val="uk-UA"/>
        </w:rPr>
        <w:t>, 39,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7785C" w:rsidRPr="00020BAE" w:rsidRDefault="00A7785C" w:rsidP="00A7785C">
      <w:pPr>
        <w:spacing w:line="276" w:lineRule="auto"/>
        <w:ind w:right="-185"/>
        <w:contextualSpacing/>
        <w:jc w:val="both"/>
        <w:rPr>
          <w:lang w:val="uk-UA"/>
        </w:rPr>
      </w:pPr>
    </w:p>
    <w:p w:rsidR="00A7785C" w:rsidRPr="00020BAE" w:rsidRDefault="00A7785C" w:rsidP="00A7785C">
      <w:pPr>
        <w:jc w:val="center"/>
        <w:rPr>
          <w:b/>
          <w:lang w:val="uk-UA"/>
        </w:rPr>
      </w:pPr>
      <w:r w:rsidRPr="00020BAE">
        <w:rPr>
          <w:b/>
          <w:lang w:val="uk-UA"/>
        </w:rPr>
        <w:t>В И Р І Ш И Л А :</w:t>
      </w:r>
    </w:p>
    <w:p w:rsidR="00A7785C" w:rsidRPr="00020BAE" w:rsidRDefault="00A7785C" w:rsidP="00A7785C">
      <w:pPr>
        <w:jc w:val="both"/>
        <w:rPr>
          <w:lang w:val="uk-UA"/>
        </w:rPr>
      </w:pPr>
      <w:r w:rsidRPr="00020BAE">
        <w:rPr>
          <w:lang w:val="uk-UA"/>
        </w:rPr>
        <w:t xml:space="preserve">1. Затвердити розроблені ДП «Центр державного земельного кадастру»  матеріали технічної документації із землеустрою щодо встановлення (відновлення) меж  земельної ділянки в натурі гр.. Черниш Надії Михайлівні площею 0,2500 га для будівництва та обслуговування  житлового будинку, господарських будівель та споруд, що розташована в с. Студеники, Переяслав-Хмельницького району Київської області  вул. </w:t>
      </w:r>
      <w:proofErr w:type="spellStart"/>
      <w:r w:rsidRPr="00020BAE">
        <w:rPr>
          <w:lang w:val="uk-UA"/>
        </w:rPr>
        <w:t>Якушева</w:t>
      </w:r>
      <w:proofErr w:type="spellEnd"/>
      <w:r w:rsidRPr="00020BAE">
        <w:rPr>
          <w:lang w:val="uk-UA"/>
        </w:rPr>
        <w:t>, 39.</w:t>
      </w:r>
    </w:p>
    <w:p w:rsidR="00A7785C" w:rsidRPr="00020BAE" w:rsidRDefault="00A7785C" w:rsidP="00A7785C">
      <w:pPr>
        <w:jc w:val="both"/>
        <w:rPr>
          <w:lang w:val="uk-UA"/>
        </w:rPr>
      </w:pPr>
      <w:r w:rsidRPr="00020BAE">
        <w:rPr>
          <w:lang w:val="uk-UA"/>
        </w:rPr>
        <w:t xml:space="preserve">2.  Передати гр. </w:t>
      </w:r>
      <w:r w:rsidRPr="00020BAE">
        <w:rPr>
          <w:b/>
          <w:lang w:val="uk-UA"/>
        </w:rPr>
        <w:t>Черниш Надії Михайлівні</w:t>
      </w:r>
      <w:r w:rsidRPr="00020BAE">
        <w:rPr>
          <w:lang w:val="uk-UA"/>
        </w:rPr>
        <w:t xml:space="preserve"> безкоштовно у приватну власність із земель житлової  та громадської  забудови  земельну ділянку загальною площею  </w:t>
      </w:r>
      <w:r w:rsidRPr="00020BAE">
        <w:rPr>
          <w:b/>
          <w:lang w:val="uk-UA"/>
        </w:rPr>
        <w:t xml:space="preserve">0,2500га, </w:t>
      </w:r>
      <w:r w:rsidRPr="00020BAE">
        <w:rPr>
          <w:lang w:val="uk-UA"/>
        </w:rPr>
        <w:t xml:space="preserve">кадастровий номер </w:t>
      </w:r>
      <w:r w:rsidRPr="00020BAE">
        <w:rPr>
          <w:b/>
          <w:lang w:val="uk-UA"/>
        </w:rPr>
        <w:t>3223383701:01:013:0100</w:t>
      </w:r>
      <w:r w:rsidRPr="00020BAE">
        <w:rPr>
          <w:lang w:val="uk-UA"/>
        </w:rPr>
        <w:t xml:space="preserve"> для будівництва та обслуговування житлового будинку господарських будівель та споруд , що  знаходиться  в с. Студеники, Переяслав-Хмельницького району Київської області  вул. </w:t>
      </w:r>
      <w:proofErr w:type="spellStart"/>
      <w:r w:rsidRPr="00020BAE">
        <w:rPr>
          <w:lang w:val="uk-UA"/>
        </w:rPr>
        <w:t>Якушева</w:t>
      </w:r>
      <w:proofErr w:type="spellEnd"/>
      <w:r w:rsidRPr="00020BAE">
        <w:rPr>
          <w:lang w:val="uk-UA"/>
        </w:rPr>
        <w:t>, 39.</w:t>
      </w:r>
    </w:p>
    <w:p w:rsidR="00A7785C" w:rsidRPr="00020BAE" w:rsidRDefault="00A7785C" w:rsidP="00A7785C">
      <w:pPr>
        <w:jc w:val="both"/>
        <w:rPr>
          <w:lang w:val="uk-UA"/>
        </w:rPr>
      </w:pPr>
      <w:r w:rsidRPr="00020BAE">
        <w:rPr>
          <w:lang w:val="uk-UA"/>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A7785C" w:rsidRPr="00020BAE" w:rsidRDefault="00A7785C" w:rsidP="00A7785C">
      <w:pPr>
        <w:jc w:val="both"/>
        <w:rPr>
          <w:lang w:val="uk-UA"/>
        </w:rPr>
      </w:pPr>
      <w:r w:rsidRPr="00020BAE">
        <w:rPr>
          <w:lang w:val="uk-UA"/>
        </w:rPr>
        <w:t xml:space="preserve">4. Проекти землеустрою  передаються до  Управління </w:t>
      </w:r>
      <w:proofErr w:type="spellStart"/>
      <w:r w:rsidRPr="00020BAE">
        <w:rPr>
          <w:lang w:val="uk-UA"/>
        </w:rPr>
        <w:t>Держгеокадастру</w:t>
      </w:r>
      <w:proofErr w:type="spellEnd"/>
      <w:r w:rsidRPr="00020BAE">
        <w:rPr>
          <w:lang w:val="uk-UA"/>
        </w:rPr>
        <w:t xml:space="preserve"> у Переяслав - </w:t>
      </w:r>
    </w:p>
    <w:p w:rsidR="00A7785C" w:rsidRPr="00020BAE" w:rsidRDefault="00A7785C" w:rsidP="00A7785C">
      <w:pPr>
        <w:jc w:val="both"/>
        <w:rPr>
          <w:lang w:val="uk-UA"/>
        </w:rPr>
      </w:pPr>
      <w:r w:rsidRPr="00020BAE">
        <w:rPr>
          <w:lang w:val="uk-UA"/>
        </w:rPr>
        <w:t>Хмельницькому районі Київської області  на зберігання.</w:t>
      </w:r>
    </w:p>
    <w:p w:rsidR="00A7785C" w:rsidRPr="00020BAE" w:rsidRDefault="00A7785C" w:rsidP="00A7785C">
      <w:pPr>
        <w:jc w:val="both"/>
        <w:rPr>
          <w:lang w:val="uk-UA"/>
        </w:rPr>
      </w:pPr>
      <w:r w:rsidRPr="00020BAE">
        <w:rPr>
          <w:lang w:val="uk-UA"/>
        </w:rPr>
        <w:t xml:space="preserve">5. Контроль за виконанням рішення покласти на постійну комісію з питань земельних відносин, благоустрою та екології.  </w:t>
      </w:r>
    </w:p>
    <w:p w:rsidR="00A7785C" w:rsidRPr="00020BAE" w:rsidRDefault="00A7785C" w:rsidP="00A7785C">
      <w:pPr>
        <w:rPr>
          <w:lang w:val="uk-UA"/>
        </w:rPr>
      </w:pPr>
    </w:p>
    <w:p w:rsidR="00A7785C" w:rsidRPr="00020BAE" w:rsidRDefault="00A7785C" w:rsidP="00A7785C">
      <w:pPr>
        <w:rPr>
          <w:lang w:val="uk-UA"/>
        </w:rPr>
      </w:pPr>
      <w:r w:rsidRPr="00020BAE">
        <w:rPr>
          <w:lang w:val="uk-UA"/>
        </w:rPr>
        <w:t xml:space="preserve">    Сільський  голова :                                                     М. О. Лях</w:t>
      </w:r>
    </w:p>
    <w:p w:rsidR="00A7785C" w:rsidRPr="00020BAE" w:rsidRDefault="00A7785C" w:rsidP="00A7785C">
      <w:pPr>
        <w:rPr>
          <w:lang w:val="uk-UA"/>
        </w:rPr>
      </w:pPr>
    </w:p>
    <w:p w:rsidR="00A7785C" w:rsidRPr="00020BAE" w:rsidRDefault="00A7785C" w:rsidP="00A7785C">
      <w:pPr>
        <w:rPr>
          <w:b/>
          <w:lang w:val="uk-UA"/>
        </w:rPr>
      </w:pPr>
      <w:r w:rsidRPr="00020BAE">
        <w:rPr>
          <w:b/>
          <w:lang w:val="uk-UA"/>
        </w:rPr>
        <w:t>с. Студеники</w:t>
      </w:r>
    </w:p>
    <w:p w:rsidR="00A7785C" w:rsidRPr="00020BAE" w:rsidRDefault="00A7785C" w:rsidP="00A7785C">
      <w:pPr>
        <w:rPr>
          <w:b/>
          <w:lang w:val="uk-UA"/>
        </w:rPr>
      </w:pPr>
      <w:r w:rsidRPr="00020BAE">
        <w:rPr>
          <w:b/>
          <w:lang w:val="uk-UA"/>
        </w:rPr>
        <w:t>№433–ХУІ–УІІ</w:t>
      </w:r>
    </w:p>
    <w:p w:rsidR="00A7785C" w:rsidRPr="00020BAE" w:rsidRDefault="00A7785C" w:rsidP="00A7785C">
      <w:pPr>
        <w:rPr>
          <w:b/>
          <w:lang w:val="uk-UA"/>
        </w:rPr>
      </w:pPr>
      <w:r w:rsidRPr="00020BAE">
        <w:rPr>
          <w:b/>
          <w:lang w:val="uk-UA"/>
        </w:rPr>
        <w:t>20. 11.2018</w:t>
      </w:r>
    </w:p>
    <w:p w:rsidR="0027045A" w:rsidRPr="00020BAE" w:rsidRDefault="0027045A">
      <w:pPr>
        <w:rPr>
          <w:b/>
          <w:lang w:val="uk-UA"/>
        </w:rPr>
      </w:pPr>
    </w:p>
    <w:p w:rsidR="00112928" w:rsidRPr="00020BAE" w:rsidRDefault="00112928">
      <w:pPr>
        <w:rPr>
          <w:b/>
          <w:lang w:val="uk-UA"/>
        </w:rPr>
      </w:pPr>
    </w:p>
    <w:p w:rsidR="0027045A" w:rsidRPr="00020BAE" w:rsidRDefault="0027045A">
      <w:pPr>
        <w:rPr>
          <w:b/>
          <w:lang w:val="uk-UA"/>
        </w:rPr>
      </w:pPr>
    </w:p>
    <w:p w:rsidR="00832D75" w:rsidRPr="00020BAE" w:rsidRDefault="00AB6437" w:rsidP="00832D75">
      <w:pPr>
        <w:rPr>
          <w:rFonts w:ascii="Arial" w:hAnsi="Arial" w:cs="Arial"/>
          <w:sz w:val="28"/>
          <w:szCs w:val="28"/>
          <w:lang w:val="uk-UA"/>
        </w:rPr>
      </w:pPr>
      <w:r w:rsidRPr="00020BAE">
        <w:rPr>
          <w:sz w:val="28"/>
          <w:szCs w:val="28"/>
          <w:lang w:val="uk-UA"/>
        </w:rPr>
        <w:fldChar w:fldCharType="begin"/>
      </w:r>
      <w:r w:rsidR="00832D75" w:rsidRPr="00020BAE">
        <w:rPr>
          <w:sz w:val="28"/>
          <w:szCs w:val="28"/>
          <w:lang w:val="uk-UA"/>
        </w:rPr>
        <w:instrText xml:space="preserve"> INCLUDEPICTURE  "http://0" \* MERGEFORMATINET </w:instrText>
      </w:r>
      <w:r w:rsidRPr="00020BAE">
        <w:rPr>
          <w:sz w:val="28"/>
          <w:szCs w:val="28"/>
          <w:lang w:val="uk-UA"/>
        </w:rPr>
        <w:fldChar w:fldCharType="separate"/>
      </w:r>
      <w:r w:rsidR="00DD1285">
        <w:rPr>
          <w:noProof/>
          <w:lang w:val="uk-UA" w:eastAsia="uk-UA"/>
        </w:rPr>
        <w:drawing>
          <wp:anchor distT="0" distB="0" distL="114300" distR="114300" simplePos="0" relativeHeight="251659264"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12" name="Рисунок 12"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8" r:link="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r w:rsidRPr="00020BAE">
        <w:rPr>
          <w:sz w:val="28"/>
          <w:szCs w:val="28"/>
          <w:lang w:val="uk-UA"/>
        </w:rPr>
        <w:fldChar w:fldCharType="end"/>
      </w:r>
    </w:p>
    <w:p w:rsidR="00832D75" w:rsidRPr="00020BAE" w:rsidRDefault="00832D75" w:rsidP="00832D75">
      <w:pPr>
        <w:rPr>
          <w:rFonts w:ascii="Arial" w:hAnsi="Arial" w:cs="Arial"/>
          <w:sz w:val="28"/>
          <w:szCs w:val="28"/>
          <w:lang w:val="uk-UA"/>
        </w:rPr>
      </w:pPr>
    </w:p>
    <w:p w:rsidR="00832D75" w:rsidRPr="00020BAE" w:rsidRDefault="00832D75" w:rsidP="00832D75">
      <w:pPr>
        <w:rPr>
          <w:rFonts w:ascii="Arial" w:hAnsi="Arial" w:cs="Arial"/>
          <w:sz w:val="28"/>
          <w:szCs w:val="28"/>
          <w:lang w:val="uk-UA"/>
        </w:rPr>
      </w:pPr>
    </w:p>
    <w:p w:rsidR="00832D75" w:rsidRPr="00020BAE" w:rsidRDefault="00832D75" w:rsidP="00832D75">
      <w:pPr>
        <w:rPr>
          <w:rFonts w:ascii="Arial" w:hAnsi="Arial" w:cs="Arial"/>
          <w:sz w:val="28"/>
          <w:szCs w:val="28"/>
          <w:lang w:val="uk-UA"/>
        </w:rPr>
      </w:pPr>
    </w:p>
    <w:p w:rsidR="00832D75" w:rsidRPr="00020BAE" w:rsidRDefault="00832D75" w:rsidP="00832D75">
      <w:pPr>
        <w:ind w:right="-1"/>
        <w:jc w:val="center"/>
        <w:rPr>
          <w:b/>
          <w:sz w:val="28"/>
          <w:szCs w:val="28"/>
          <w:lang w:val="uk-UA"/>
        </w:rPr>
      </w:pPr>
      <w:r w:rsidRPr="00020BAE">
        <w:rPr>
          <w:b/>
          <w:sz w:val="28"/>
          <w:szCs w:val="28"/>
          <w:lang w:val="uk-UA"/>
        </w:rPr>
        <w:t>УКРАЇНА</w:t>
      </w:r>
    </w:p>
    <w:p w:rsidR="00832D75" w:rsidRPr="00020BAE" w:rsidRDefault="00832D75" w:rsidP="00832D75">
      <w:pPr>
        <w:ind w:right="-1"/>
        <w:jc w:val="center"/>
        <w:rPr>
          <w:b/>
          <w:sz w:val="28"/>
          <w:szCs w:val="28"/>
          <w:lang w:val="uk-UA"/>
        </w:rPr>
      </w:pPr>
      <w:r w:rsidRPr="00020BAE">
        <w:rPr>
          <w:b/>
          <w:sz w:val="28"/>
          <w:szCs w:val="28"/>
          <w:lang w:val="uk-UA"/>
        </w:rPr>
        <w:t>СТУДЕНИКІВСЬКА  СІЛЬСЬКА  РАДА</w:t>
      </w:r>
    </w:p>
    <w:p w:rsidR="00832D75" w:rsidRPr="00020BAE" w:rsidRDefault="00832D75" w:rsidP="00832D75">
      <w:pPr>
        <w:ind w:right="-1"/>
        <w:jc w:val="center"/>
        <w:rPr>
          <w:b/>
          <w:sz w:val="28"/>
          <w:szCs w:val="28"/>
          <w:lang w:val="uk-UA"/>
        </w:rPr>
      </w:pPr>
      <w:r w:rsidRPr="00020BAE">
        <w:rPr>
          <w:b/>
          <w:sz w:val="28"/>
          <w:szCs w:val="28"/>
          <w:lang w:val="uk-UA"/>
        </w:rPr>
        <w:t>ПЕРЕЯСЛАВ-ХМЕЛЬНИЦЬКИЙ РАЙОН</w:t>
      </w:r>
    </w:p>
    <w:p w:rsidR="00832D75" w:rsidRPr="00020BAE" w:rsidRDefault="00832D75" w:rsidP="00832D75">
      <w:pPr>
        <w:ind w:right="-1"/>
        <w:jc w:val="center"/>
        <w:rPr>
          <w:b/>
          <w:sz w:val="28"/>
          <w:szCs w:val="28"/>
          <w:lang w:val="uk-UA"/>
        </w:rPr>
      </w:pPr>
      <w:r w:rsidRPr="00020BAE">
        <w:rPr>
          <w:b/>
          <w:sz w:val="28"/>
          <w:szCs w:val="28"/>
          <w:lang w:val="uk-UA"/>
        </w:rPr>
        <w:t>КИЇВСЬКА  ОБЛАСТЬ</w:t>
      </w:r>
    </w:p>
    <w:p w:rsidR="00832D75" w:rsidRPr="00020BAE" w:rsidRDefault="00832D75" w:rsidP="00832D75">
      <w:pPr>
        <w:ind w:right="-1"/>
        <w:rPr>
          <w:sz w:val="28"/>
          <w:szCs w:val="28"/>
          <w:lang w:val="uk-UA"/>
        </w:rPr>
      </w:pPr>
    </w:p>
    <w:p w:rsidR="00832D75" w:rsidRPr="00020BAE" w:rsidRDefault="00832D75" w:rsidP="00832D75">
      <w:pPr>
        <w:ind w:right="-1"/>
        <w:jc w:val="center"/>
        <w:rPr>
          <w:b/>
          <w:sz w:val="28"/>
          <w:szCs w:val="28"/>
          <w:lang w:val="uk-UA"/>
        </w:rPr>
      </w:pPr>
      <w:r w:rsidRPr="00020BAE">
        <w:rPr>
          <w:b/>
          <w:sz w:val="28"/>
          <w:szCs w:val="28"/>
          <w:lang w:val="uk-UA"/>
        </w:rPr>
        <w:t xml:space="preserve">Р І Ш Е Н </w:t>
      </w:r>
      <w:proofErr w:type="spellStart"/>
      <w:r w:rsidRPr="00020BAE">
        <w:rPr>
          <w:b/>
          <w:sz w:val="28"/>
          <w:szCs w:val="28"/>
          <w:lang w:val="uk-UA"/>
        </w:rPr>
        <w:t>Н</w:t>
      </w:r>
      <w:proofErr w:type="spellEnd"/>
      <w:r w:rsidRPr="00020BAE">
        <w:rPr>
          <w:b/>
          <w:sz w:val="28"/>
          <w:szCs w:val="28"/>
          <w:lang w:val="uk-UA"/>
        </w:rPr>
        <w:t xml:space="preserve"> Я</w:t>
      </w:r>
    </w:p>
    <w:p w:rsidR="00832D75" w:rsidRPr="00020BAE" w:rsidRDefault="00832D75" w:rsidP="00832D75">
      <w:pPr>
        <w:jc w:val="both"/>
        <w:rPr>
          <w:b/>
          <w:lang w:val="uk-UA"/>
        </w:rPr>
      </w:pPr>
      <w:r w:rsidRPr="00020BAE">
        <w:rPr>
          <w:b/>
          <w:lang w:val="uk-UA"/>
        </w:rPr>
        <w:t>Про затвердження технічної документації із  землеустрою щодо встановлення (відновлення) меж земельної ділянки в натурі (на місцевості)  гр. Серзі Олені   Михайлівні  для будівництва і обслуговування житлового будинку, господарських будівель і споруд  (присадибна ділянка)  за адресою: Київська область, Переяслав-Хмельницький район, село Студеники, вулиця Лісова, 95.</w:t>
      </w:r>
    </w:p>
    <w:p w:rsidR="00832D75" w:rsidRPr="00020BAE" w:rsidRDefault="00832D75" w:rsidP="00832D75">
      <w:pPr>
        <w:rPr>
          <w:lang w:val="uk-UA"/>
        </w:rPr>
      </w:pPr>
    </w:p>
    <w:p w:rsidR="00832D75" w:rsidRPr="00020BAE" w:rsidRDefault="00832D75" w:rsidP="00832D75">
      <w:pPr>
        <w:jc w:val="both"/>
        <w:rPr>
          <w:lang w:val="uk-UA"/>
        </w:rPr>
      </w:pPr>
      <w:r w:rsidRPr="00020BAE">
        <w:rPr>
          <w:lang w:val="uk-UA"/>
        </w:rPr>
        <w:t>Розглянувши матеріали технічної документації із землеустрою щодо встановлення (відновлення) меж  земельної ділянки в натурі гр.. Серзі Олені Михайлівні площею 0,2500 га для будівництва та обслуговування  житлового будинку, господарських будівель та споруд, що розташована в с. Студеники, Переяслав-Хмельницького району Київської області  вул. Лісова, 95,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832D75" w:rsidRPr="00020BAE" w:rsidRDefault="00832D75" w:rsidP="00832D75">
      <w:pPr>
        <w:spacing w:line="276" w:lineRule="auto"/>
        <w:ind w:right="-185"/>
        <w:contextualSpacing/>
        <w:jc w:val="both"/>
        <w:rPr>
          <w:lang w:val="uk-UA"/>
        </w:rPr>
      </w:pPr>
    </w:p>
    <w:p w:rsidR="00832D75" w:rsidRPr="00020BAE" w:rsidRDefault="00832D75" w:rsidP="00832D75">
      <w:pPr>
        <w:jc w:val="center"/>
        <w:rPr>
          <w:b/>
          <w:lang w:val="uk-UA"/>
        </w:rPr>
      </w:pPr>
      <w:r w:rsidRPr="00020BAE">
        <w:rPr>
          <w:b/>
          <w:lang w:val="uk-UA"/>
        </w:rPr>
        <w:t>В И Р І Ш И Л А :</w:t>
      </w:r>
    </w:p>
    <w:p w:rsidR="00832D75" w:rsidRPr="00020BAE" w:rsidRDefault="00832D75" w:rsidP="00832D75">
      <w:pPr>
        <w:jc w:val="both"/>
        <w:rPr>
          <w:lang w:val="uk-UA"/>
        </w:rPr>
      </w:pPr>
      <w:r w:rsidRPr="00020BAE">
        <w:rPr>
          <w:lang w:val="uk-UA"/>
        </w:rPr>
        <w:t xml:space="preserve">1. Затвердити розроблені ДП «Центр державного земельного кадастру»  матеріали технічної документації із землеустрою щодо встановлення (відновлення) меж  земельної ділянки в натурі гр.. Серзі Олені Михайлівні площею 0,2500 га для будівництва та обслуговування  житлового будинку, господарських будівель та споруд, що розташована в с. Студеники, Переяслав-Хмельницького району Київської області  вул. </w:t>
      </w:r>
      <w:r w:rsidR="004A2EA6" w:rsidRPr="00020BAE">
        <w:rPr>
          <w:lang w:val="uk-UA"/>
        </w:rPr>
        <w:t>Лісова, 95</w:t>
      </w:r>
      <w:r w:rsidRPr="00020BAE">
        <w:rPr>
          <w:lang w:val="uk-UA"/>
        </w:rPr>
        <w:t>.</w:t>
      </w:r>
    </w:p>
    <w:p w:rsidR="00832D75" w:rsidRPr="00020BAE" w:rsidRDefault="00832D75" w:rsidP="00832D75">
      <w:pPr>
        <w:jc w:val="both"/>
        <w:rPr>
          <w:lang w:val="uk-UA"/>
        </w:rPr>
      </w:pPr>
      <w:r w:rsidRPr="00020BAE">
        <w:rPr>
          <w:lang w:val="uk-UA"/>
        </w:rPr>
        <w:t xml:space="preserve">2.  Передати гр. </w:t>
      </w:r>
      <w:r w:rsidR="004A2EA6" w:rsidRPr="00020BAE">
        <w:rPr>
          <w:b/>
          <w:lang w:val="uk-UA"/>
        </w:rPr>
        <w:t>Серзі Олені Михайлівні</w:t>
      </w:r>
      <w:r w:rsidRPr="00020BAE">
        <w:rPr>
          <w:lang w:val="uk-UA"/>
        </w:rPr>
        <w:t xml:space="preserve"> безкоштовно у приватну власність із земель житлової  та громадської  забудови  земельну ділянку загальною площею  </w:t>
      </w:r>
      <w:r w:rsidR="004A2EA6" w:rsidRPr="00020BAE">
        <w:rPr>
          <w:b/>
          <w:lang w:val="uk-UA"/>
        </w:rPr>
        <w:t>0,2</w:t>
      </w:r>
      <w:r w:rsidRPr="00020BAE">
        <w:rPr>
          <w:b/>
          <w:lang w:val="uk-UA"/>
        </w:rPr>
        <w:t xml:space="preserve">500га, </w:t>
      </w:r>
      <w:r w:rsidRPr="00020BAE">
        <w:rPr>
          <w:lang w:val="uk-UA"/>
        </w:rPr>
        <w:t xml:space="preserve">кадастровий номер </w:t>
      </w:r>
      <w:r w:rsidRPr="00020BAE">
        <w:rPr>
          <w:b/>
          <w:lang w:val="uk-UA"/>
        </w:rPr>
        <w:t>322338370</w:t>
      </w:r>
      <w:r w:rsidR="004A2EA6" w:rsidRPr="00020BAE">
        <w:rPr>
          <w:b/>
          <w:lang w:val="uk-UA"/>
        </w:rPr>
        <w:t>1:01:010</w:t>
      </w:r>
      <w:r w:rsidRPr="00020BAE">
        <w:rPr>
          <w:b/>
          <w:lang w:val="uk-UA"/>
        </w:rPr>
        <w:t>:0</w:t>
      </w:r>
      <w:r w:rsidR="004A2EA6" w:rsidRPr="00020BAE">
        <w:rPr>
          <w:b/>
          <w:lang w:val="uk-UA"/>
        </w:rPr>
        <w:t>110</w:t>
      </w:r>
      <w:r w:rsidRPr="00020BAE">
        <w:rPr>
          <w:lang w:val="uk-UA"/>
        </w:rPr>
        <w:t xml:space="preserve"> для будівництва та обслуговування житлового будинку господарських будівель та споруд , що  знаходиться  в с. Студеники, Переяслав-Хмельницького району Київської області  вул. </w:t>
      </w:r>
      <w:r w:rsidR="004A2EA6" w:rsidRPr="00020BAE">
        <w:rPr>
          <w:lang w:val="uk-UA"/>
        </w:rPr>
        <w:t>Лісова, 95</w:t>
      </w:r>
      <w:r w:rsidRPr="00020BAE">
        <w:rPr>
          <w:lang w:val="uk-UA"/>
        </w:rPr>
        <w:t>.</w:t>
      </w:r>
    </w:p>
    <w:p w:rsidR="00832D75" w:rsidRPr="00020BAE" w:rsidRDefault="00832D75" w:rsidP="00832D75">
      <w:pPr>
        <w:jc w:val="both"/>
        <w:rPr>
          <w:lang w:val="uk-UA"/>
        </w:rPr>
      </w:pPr>
      <w:r w:rsidRPr="00020BAE">
        <w:rPr>
          <w:lang w:val="uk-UA"/>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832D75" w:rsidRPr="00020BAE" w:rsidRDefault="00832D75" w:rsidP="00832D75">
      <w:pPr>
        <w:jc w:val="both"/>
        <w:rPr>
          <w:lang w:val="uk-UA"/>
        </w:rPr>
      </w:pPr>
      <w:r w:rsidRPr="00020BAE">
        <w:rPr>
          <w:lang w:val="uk-UA"/>
        </w:rPr>
        <w:t xml:space="preserve">4. Проекти землеустрою  передаються до  Управління </w:t>
      </w:r>
      <w:proofErr w:type="spellStart"/>
      <w:r w:rsidRPr="00020BAE">
        <w:rPr>
          <w:lang w:val="uk-UA"/>
        </w:rPr>
        <w:t>Держгеокадастру</w:t>
      </w:r>
      <w:proofErr w:type="spellEnd"/>
      <w:r w:rsidRPr="00020BAE">
        <w:rPr>
          <w:lang w:val="uk-UA"/>
        </w:rPr>
        <w:t xml:space="preserve"> у Переяслав - </w:t>
      </w:r>
    </w:p>
    <w:p w:rsidR="00832D75" w:rsidRPr="00020BAE" w:rsidRDefault="00832D75" w:rsidP="00832D75">
      <w:pPr>
        <w:jc w:val="both"/>
        <w:rPr>
          <w:lang w:val="uk-UA"/>
        </w:rPr>
      </w:pPr>
      <w:r w:rsidRPr="00020BAE">
        <w:rPr>
          <w:lang w:val="uk-UA"/>
        </w:rPr>
        <w:t>Хмельницькому районі Київської області  на зберігання.</w:t>
      </w:r>
    </w:p>
    <w:p w:rsidR="00832D75" w:rsidRPr="00020BAE" w:rsidRDefault="00832D75" w:rsidP="00832D75">
      <w:pPr>
        <w:jc w:val="both"/>
        <w:rPr>
          <w:lang w:val="uk-UA"/>
        </w:rPr>
      </w:pPr>
      <w:r w:rsidRPr="00020BAE">
        <w:rPr>
          <w:lang w:val="uk-UA"/>
        </w:rPr>
        <w:t xml:space="preserve">5. Контроль за виконанням рішення покласти на постійну комісію з питань земельних відносин, благоустрою та екології.  </w:t>
      </w:r>
    </w:p>
    <w:p w:rsidR="00832D75" w:rsidRPr="00020BAE" w:rsidRDefault="00832D75" w:rsidP="00832D75">
      <w:pPr>
        <w:rPr>
          <w:lang w:val="uk-UA"/>
        </w:rPr>
      </w:pPr>
    </w:p>
    <w:p w:rsidR="00832D75" w:rsidRPr="00020BAE" w:rsidRDefault="00832D75" w:rsidP="00832D75">
      <w:pPr>
        <w:rPr>
          <w:lang w:val="uk-UA"/>
        </w:rPr>
      </w:pPr>
      <w:r w:rsidRPr="00020BAE">
        <w:rPr>
          <w:lang w:val="uk-UA"/>
        </w:rPr>
        <w:t xml:space="preserve">    Сільський  голова :                                                     М. О. Лях</w:t>
      </w:r>
    </w:p>
    <w:p w:rsidR="00832D75" w:rsidRPr="00020BAE" w:rsidRDefault="00832D75" w:rsidP="00832D75">
      <w:pPr>
        <w:rPr>
          <w:lang w:val="uk-UA"/>
        </w:rPr>
      </w:pPr>
    </w:p>
    <w:p w:rsidR="00832D75" w:rsidRPr="00020BAE" w:rsidRDefault="00832D75" w:rsidP="00832D75">
      <w:pPr>
        <w:rPr>
          <w:b/>
          <w:lang w:val="uk-UA"/>
        </w:rPr>
      </w:pPr>
      <w:r w:rsidRPr="00020BAE">
        <w:rPr>
          <w:b/>
          <w:lang w:val="uk-UA"/>
        </w:rPr>
        <w:t>с. Студеники</w:t>
      </w:r>
    </w:p>
    <w:p w:rsidR="00832D75" w:rsidRPr="00020BAE" w:rsidRDefault="00832D75" w:rsidP="00832D75">
      <w:pPr>
        <w:rPr>
          <w:b/>
          <w:lang w:val="uk-UA"/>
        </w:rPr>
      </w:pPr>
      <w:r w:rsidRPr="00020BAE">
        <w:rPr>
          <w:b/>
          <w:lang w:val="uk-UA"/>
        </w:rPr>
        <w:t>№434–ХУІ–УІІ</w:t>
      </w:r>
    </w:p>
    <w:p w:rsidR="00832D75" w:rsidRPr="00020BAE" w:rsidRDefault="00832D75" w:rsidP="00832D75">
      <w:pPr>
        <w:rPr>
          <w:b/>
          <w:lang w:val="uk-UA"/>
        </w:rPr>
      </w:pPr>
      <w:r w:rsidRPr="00020BAE">
        <w:rPr>
          <w:b/>
          <w:lang w:val="uk-UA"/>
        </w:rPr>
        <w:t>20. 11.2018</w:t>
      </w:r>
    </w:p>
    <w:p w:rsidR="00832D75" w:rsidRPr="00020BAE" w:rsidRDefault="00832D75">
      <w:pPr>
        <w:rPr>
          <w:b/>
          <w:lang w:val="uk-UA"/>
        </w:rPr>
      </w:pPr>
    </w:p>
    <w:p w:rsidR="00A7785C" w:rsidRPr="00020BAE" w:rsidRDefault="00A7785C">
      <w:pPr>
        <w:rPr>
          <w:b/>
          <w:lang w:val="uk-UA"/>
        </w:rPr>
      </w:pPr>
    </w:p>
    <w:p w:rsidR="00A7785C" w:rsidRPr="00020BAE" w:rsidRDefault="00A7785C">
      <w:pPr>
        <w:rPr>
          <w:b/>
          <w:lang w:val="uk-UA"/>
        </w:rPr>
      </w:pPr>
    </w:p>
    <w:p w:rsidR="00A7785C" w:rsidRPr="00020BAE" w:rsidRDefault="00A7785C">
      <w:pPr>
        <w:rPr>
          <w:b/>
          <w:lang w:val="uk-UA"/>
        </w:rPr>
      </w:pPr>
    </w:p>
    <w:p w:rsidR="00A7785C" w:rsidRPr="00020BAE" w:rsidDel="00CF0EAA" w:rsidRDefault="00A7785C">
      <w:pPr>
        <w:rPr>
          <w:del w:id="548" w:author="Користувач" w:date="2018-12-19T16:36:00Z"/>
          <w:b/>
          <w:lang w:val="uk-UA"/>
        </w:rPr>
      </w:pPr>
    </w:p>
    <w:p w:rsidR="00A7785C" w:rsidRPr="00020BAE" w:rsidRDefault="00A7785C">
      <w:pPr>
        <w:rPr>
          <w:b/>
          <w:lang w:val="uk-UA"/>
        </w:rPr>
      </w:pPr>
    </w:p>
    <w:p w:rsidR="00A7785C" w:rsidRPr="00020BAE" w:rsidRDefault="00A7785C">
      <w:pPr>
        <w:rPr>
          <w:b/>
          <w:lang w:val="uk-UA"/>
        </w:rPr>
      </w:pPr>
    </w:p>
    <w:p w:rsidR="00A7785C" w:rsidRPr="00020BAE" w:rsidRDefault="00A7785C">
      <w:pPr>
        <w:rPr>
          <w:b/>
          <w:lang w:val="uk-UA"/>
        </w:rPr>
      </w:pPr>
    </w:p>
    <w:p w:rsidR="00A7785C" w:rsidRPr="00020BAE" w:rsidRDefault="00AB6437" w:rsidP="00A7785C">
      <w:pPr>
        <w:rPr>
          <w:rFonts w:ascii="Arial" w:hAnsi="Arial" w:cs="Arial"/>
          <w:sz w:val="28"/>
          <w:szCs w:val="28"/>
          <w:lang w:val="uk-UA"/>
        </w:rPr>
      </w:pPr>
      <w:r w:rsidRPr="00020BAE">
        <w:rPr>
          <w:sz w:val="28"/>
          <w:szCs w:val="28"/>
          <w:lang w:val="uk-UA"/>
        </w:rPr>
        <w:fldChar w:fldCharType="begin"/>
      </w:r>
      <w:r w:rsidR="00A7785C" w:rsidRPr="00020BAE">
        <w:rPr>
          <w:sz w:val="28"/>
          <w:szCs w:val="28"/>
          <w:lang w:val="uk-UA"/>
        </w:rPr>
        <w:instrText xml:space="preserve"> INCLUDEPICTURE  "http://0" \* MERGEFORMATINET </w:instrText>
      </w:r>
      <w:r w:rsidRPr="00020BAE">
        <w:rPr>
          <w:sz w:val="28"/>
          <w:szCs w:val="28"/>
          <w:lang w:val="uk-UA"/>
        </w:rPr>
        <w:fldChar w:fldCharType="separate"/>
      </w:r>
      <w:r w:rsidR="00DD1285">
        <w:rPr>
          <w:noProof/>
          <w:lang w:val="uk-UA" w:eastAsia="uk-UA"/>
        </w:rPr>
        <w:drawing>
          <wp:anchor distT="0" distB="0" distL="114300" distR="114300" simplePos="0" relativeHeight="251663360"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15" name="Рисунок 15"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8" r:link="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r w:rsidRPr="00020BAE">
        <w:rPr>
          <w:sz w:val="28"/>
          <w:szCs w:val="28"/>
          <w:lang w:val="uk-UA"/>
        </w:rPr>
        <w:fldChar w:fldCharType="end"/>
      </w:r>
    </w:p>
    <w:p w:rsidR="00A7785C" w:rsidRPr="00020BAE" w:rsidRDefault="00A7785C" w:rsidP="00A7785C">
      <w:pPr>
        <w:rPr>
          <w:rFonts w:ascii="Arial" w:hAnsi="Arial" w:cs="Arial"/>
          <w:sz w:val="28"/>
          <w:szCs w:val="28"/>
          <w:lang w:val="uk-UA"/>
        </w:rPr>
      </w:pPr>
    </w:p>
    <w:p w:rsidR="00A7785C" w:rsidRPr="00020BAE" w:rsidRDefault="00A7785C" w:rsidP="00A7785C">
      <w:pPr>
        <w:rPr>
          <w:rFonts w:ascii="Arial" w:hAnsi="Arial" w:cs="Arial"/>
          <w:sz w:val="28"/>
          <w:szCs w:val="28"/>
          <w:lang w:val="uk-UA"/>
        </w:rPr>
      </w:pPr>
    </w:p>
    <w:p w:rsidR="00A7785C" w:rsidRPr="00020BAE" w:rsidRDefault="00A7785C" w:rsidP="00A7785C">
      <w:pPr>
        <w:rPr>
          <w:rFonts w:ascii="Arial" w:hAnsi="Arial" w:cs="Arial"/>
          <w:sz w:val="28"/>
          <w:szCs w:val="28"/>
          <w:lang w:val="uk-UA"/>
        </w:rPr>
      </w:pPr>
    </w:p>
    <w:p w:rsidR="00A7785C" w:rsidRPr="00020BAE" w:rsidRDefault="00A7785C" w:rsidP="00A7785C">
      <w:pPr>
        <w:ind w:right="-1"/>
        <w:jc w:val="center"/>
        <w:rPr>
          <w:b/>
          <w:sz w:val="28"/>
          <w:szCs w:val="28"/>
          <w:lang w:val="uk-UA"/>
        </w:rPr>
      </w:pPr>
      <w:r w:rsidRPr="00020BAE">
        <w:rPr>
          <w:b/>
          <w:sz w:val="28"/>
          <w:szCs w:val="28"/>
          <w:lang w:val="uk-UA"/>
        </w:rPr>
        <w:t>УКРАЇНА</w:t>
      </w:r>
    </w:p>
    <w:p w:rsidR="00A7785C" w:rsidRPr="00020BAE" w:rsidRDefault="00A7785C" w:rsidP="00A7785C">
      <w:pPr>
        <w:ind w:right="-1"/>
        <w:jc w:val="center"/>
        <w:rPr>
          <w:b/>
          <w:sz w:val="28"/>
          <w:szCs w:val="28"/>
          <w:lang w:val="uk-UA"/>
        </w:rPr>
      </w:pPr>
      <w:r w:rsidRPr="00020BAE">
        <w:rPr>
          <w:b/>
          <w:sz w:val="28"/>
          <w:szCs w:val="28"/>
          <w:lang w:val="uk-UA"/>
        </w:rPr>
        <w:t>СТУДЕНИКІВСЬКА  СІЛЬСЬКА  РАДА</w:t>
      </w:r>
    </w:p>
    <w:p w:rsidR="00A7785C" w:rsidRPr="00020BAE" w:rsidRDefault="00A7785C" w:rsidP="00A7785C">
      <w:pPr>
        <w:ind w:right="-1"/>
        <w:jc w:val="center"/>
        <w:rPr>
          <w:b/>
          <w:sz w:val="28"/>
          <w:szCs w:val="28"/>
          <w:lang w:val="uk-UA"/>
        </w:rPr>
      </w:pPr>
      <w:r w:rsidRPr="00020BAE">
        <w:rPr>
          <w:b/>
          <w:sz w:val="28"/>
          <w:szCs w:val="28"/>
          <w:lang w:val="uk-UA"/>
        </w:rPr>
        <w:t>ПЕРЕЯСЛАВ-ХМЕЛЬНИЦЬКИЙ РАЙОН</w:t>
      </w:r>
    </w:p>
    <w:p w:rsidR="00A7785C" w:rsidRPr="00020BAE" w:rsidRDefault="00A7785C" w:rsidP="00A7785C">
      <w:pPr>
        <w:ind w:right="-1"/>
        <w:jc w:val="center"/>
        <w:rPr>
          <w:b/>
          <w:sz w:val="28"/>
          <w:szCs w:val="28"/>
          <w:lang w:val="uk-UA"/>
        </w:rPr>
      </w:pPr>
      <w:r w:rsidRPr="00020BAE">
        <w:rPr>
          <w:b/>
          <w:sz w:val="28"/>
          <w:szCs w:val="28"/>
          <w:lang w:val="uk-UA"/>
        </w:rPr>
        <w:t>КИЇВСЬКА  ОБЛАСТЬ</w:t>
      </w:r>
    </w:p>
    <w:p w:rsidR="00A7785C" w:rsidRPr="00020BAE" w:rsidRDefault="00A7785C" w:rsidP="00A7785C">
      <w:pPr>
        <w:ind w:right="-1"/>
        <w:rPr>
          <w:sz w:val="28"/>
          <w:szCs w:val="28"/>
          <w:lang w:val="uk-UA"/>
        </w:rPr>
      </w:pPr>
    </w:p>
    <w:p w:rsidR="00A7785C" w:rsidRPr="00020BAE" w:rsidRDefault="00A7785C" w:rsidP="00A7785C">
      <w:pPr>
        <w:ind w:right="-1"/>
        <w:jc w:val="center"/>
        <w:rPr>
          <w:b/>
          <w:sz w:val="28"/>
          <w:szCs w:val="28"/>
          <w:lang w:val="uk-UA"/>
        </w:rPr>
      </w:pPr>
      <w:r w:rsidRPr="00020BAE">
        <w:rPr>
          <w:b/>
          <w:sz w:val="28"/>
          <w:szCs w:val="28"/>
          <w:lang w:val="uk-UA"/>
        </w:rPr>
        <w:t xml:space="preserve">Р І Ш Е Н </w:t>
      </w:r>
      <w:proofErr w:type="spellStart"/>
      <w:r w:rsidRPr="00020BAE">
        <w:rPr>
          <w:b/>
          <w:sz w:val="28"/>
          <w:szCs w:val="28"/>
          <w:lang w:val="uk-UA"/>
        </w:rPr>
        <w:t>Н</w:t>
      </w:r>
      <w:proofErr w:type="spellEnd"/>
      <w:r w:rsidRPr="00020BAE">
        <w:rPr>
          <w:b/>
          <w:sz w:val="28"/>
          <w:szCs w:val="28"/>
          <w:lang w:val="uk-UA"/>
        </w:rPr>
        <w:t xml:space="preserve"> Я</w:t>
      </w:r>
    </w:p>
    <w:p w:rsidR="00A7785C" w:rsidRPr="00020BAE" w:rsidRDefault="00A7785C" w:rsidP="00A7785C">
      <w:pPr>
        <w:jc w:val="both"/>
        <w:rPr>
          <w:b/>
          <w:lang w:val="uk-UA"/>
        </w:rPr>
      </w:pPr>
      <w:r w:rsidRPr="00020BAE">
        <w:rPr>
          <w:b/>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Pr="00020BAE">
        <w:rPr>
          <w:b/>
          <w:lang w:val="uk-UA"/>
        </w:rPr>
        <w:t>Ліщук</w:t>
      </w:r>
      <w:proofErr w:type="spellEnd"/>
      <w:r w:rsidRPr="00020BAE">
        <w:rPr>
          <w:b/>
          <w:lang w:val="uk-UA"/>
        </w:rPr>
        <w:t xml:space="preserve"> Л.Г.  для будівництва і обслуговування житлового будинку, господарських будівель і споруд  (присадибна ділянка)  за адресою: Київська область, Переяслав-Хмельницький район, село Переяславське, вулиця Центральна, 85.</w:t>
      </w:r>
    </w:p>
    <w:p w:rsidR="00A7785C" w:rsidRPr="00020BAE" w:rsidRDefault="00A7785C" w:rsidP="00A7785C">
      <w:pPr>
        <w:rPr>
          <w:lang w:val="uk-UA"/>
        </w:rPr>
      </w:pPr>
    </w:p>
    <w:p w:rsidR="00A7785C" w:rsidRPr="00020BAE" w:rsidRDefault="00A7785C" w:rsidP="00A7785C">
      <w:pPr>
        <w:jc w:val="both"/>
        <w:rPr>
          <w:lang w:val="uk-UA"/>
        </w:rPr>
      </w:pPr>
      <w:r w:rsidRPr="00020BAE">
        <w:rPr>
          <w:lang w:val="uk-UA"/>
        </w:rPr>
        <w:t xml:space="preserve">Розглянувши матеріали технічної документації із землеустрою щодо встановлення (відновлення) меж  земельної ділянки в натурі гр.. </w:t>
      </w:r>
      <w:proofErr w:type="spellStart"/>
      <w:r w:rsidRPr="00020BAE">
        <w:rPr>
          <w:lang w:val="uk-UA"/>
        </w:rPr>
        <w:t>Ліщук</w:t>
      </w:r>
      <w:proofErr w:type="spellEnd"/>
      <w:r w:rsidRPr="00020BAE">
        <w:rPr>
          <w:lang w:val="uk-UA"/>
        </w:rPr>
        <w:t xml:space="preserve"> Любові Григорівні площею 0,2500 га для будівництва та обслуговування  житлового будинку, господарських будівель та споруд, що розташована в с. Переяславське, Переяслав-Хмельницького району Київської області  вул. Центральна, 85,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7785C" w:rsidRPr="00020BAE" w:rsidRDefault="00A7785C" w:rsidP="00A7785C">
      <w:pPr>
        <w:spacing w:line="276" w:lineRule="auto"/>
        <w:ind w:right="-185"/>
        <w:contextualSpacing/>
        <w:jc w:val="both"/>
        <w:rPr>
          <w:lang w:val="uk-UA"/>
        </w:rPr>
      </w:pPr>
    </w:p>
    <w:p w:rsidR="00A7785C" w:rsidRPr="00020BAE" w:rsidRDefault="00A7785C" w:rsidP="00A7785C">
      <w:pPr>
        <w:jc w:val="center"/>
        <w:rPr>
          <w:b/>
          <w:lang w:val="uk-UA"/>
        </w:rPr>
      </w:pPr>
      <w:r w:rsidRPr="00020BAE">
        <w:rPr>
          <w:b/>
          <w:lang w:val="uk-UA"/>
        </w:rPr>
        <w:t>В И Р І Ш И Л А :</w:t>
      </w:r>
    </w:p>
    <w:p w:rsidR="00A7785C" w:rsidRPr="00020BAE" w:rsidRDefault="00A7785C" w:rsidP="00A7785C">
      <w:pPr>
        <w:jc w:val="both"/>
        <w:rPr>
          <w:lang w:val="uk-UA"/>
        </w:rPr>
      </w:pPr>
      <w:r w:rsidRPr="00020BAE">
        <w:rPr>
          <w:lang w:val="uk-UA"/>
        </w:rPr>
        <w:t xml:space="preserve">1. Затвердити розроблені ДП «Центр державного земельного кадастру»  матеріали технічної документації із землеустрою щодо встановлення (відновлення) меж  земельної ділянки в натурі гр.. </w:t>
      </w:r>
      <w:proofErr w:type="spellStart"/>
      <w:r w:rsidRPr="00020BAE">
        <w:rPr>
          <w:lang w:val="uk-UA"/>
        </w:rPr>
        <w:t>Ліщук</w:t>
      </w:r>
      <w:proofErr w:type="spellEnd"/>
      <w:r w:rsidRPr="00020BAE">
        <w:rPr>
          <w:lang w:val="uk-UA"/>
        </w:rPr>
        <w:t xml:space="preserve"> Любові Григорівні площею 0,2500 га для будівництва та обслуговування  житлового будинку, господарських будівель та споруд, що розташована в с. Переяславське, Переяслав-Хмельницького району Київської області  вул. Центральна, 85.</w:t>
      </w:r>
    </w:p>
    <w:p w:rsidR="00A7785C" w:rsidRPr="00020BAE" w:rsidRDefault="00A7785C" w:rsidP="00A7785C">
      <w:pPr>
        <w:jc w:val="both"/>
        <w:rPr>
          <w:lang w:val="uk-UA"/>
        </w:rPr>
      </w:pPr>
      <w:r w:rsidRPr="00020BAE">
        <w:rPr>
          <w:lang w:val="uk-UA"/>
        </w:rPr>
        <w:t xml:space="preserve">2.  Передати гр. </w:t>
      </w:r>
      <w:proofErr w:type="spellStart"/>
      <w:r w:rsidRPr="00020BAE">
        <w:rPr>
          <w:b/>
          <w:lang w:val="uk-UA"/>
        </w:rPr>
        <w:t>Ліщук</w:t>
      </w:r>
      <w:proofErr w:type="spellEnd"/>
      <w:r w:rsidRPr="00020BAE">
        <w:rPr>
          <w:b/>
          <w:lang w:val="uk-UA"/>
        </w:rPr>
        <w:t xml:space="preserve"> Любові Григорівні</w:t>
      </w:r>
      <w:r w:rsidRPr="00020BAE">
        <w:rPr>
          <w:lang w:val="uk-UA"/>
        </w:rPr>
        <w:t xml:space="preserve"> безкоштовно у приватну власність із земель житлової  та громадської  забудови  земельну ділянку загальною площею  </w:t>
      </w:r>
      <w:r w:rsidRPr="00020BAE">
        <w:rPr>
          <w:b/>
          <w:lang w:val="uk-UA"/>
        </w:rPr>
        <w:t xml:space="preserve">0,2500га, </w:t>
      </w:r>
      <w:r w:rsidRPr="00020BAE">
        <w:rPr>
          <w:lang w:val="uk-UA"/>
        </w:rPr>
        <w:t xml:space="preserve">кадастровий номер </w:t>
      </w:r>
      <w:r w:rsidRPr="00020BAE">
        <w:rPr>
          <w:b/>
          <w:lang w:val="uk-UA"/>
        </w:rPr>
        <w:t>3223385001:01:002:0</w:t>
      </w:r>
      <w:r w:rsidR="00471AA3" w:rsidRPr="00020BAE">
        <w:rPr>
          <w:b/>
          <w:lang w:val="uk-UA"/>
        </w:rPr>
        <w:t>038</w:t>
      </w:r>
      <w:r w:rsidRPr="00020BAE">
        <w:rPr>
          <w:lang w:val="uk-UA"/>
        </w:rPr>
        <w:t xml:space="preserve"> для будівництва та обслуговування житлового будинку господарських будівель та споруд , що  знаходиться  в с. </w:t>
      </w:r>
      <w:r w:rsidR="00471AA3" w:rsidRPr="00020BAE">
        <w:rPr>
          <w:lang w:val="uk-UA"/>
        </w:rPr>
        <w:t>Переяславське</w:t>
      </w:r>
      <w:r w:rsidRPr="00020BAE">
        <w:rPr>
          <w:lang w:val="uk-UA"/>
        </w:rPr>
        <w:t xml:space="preserve">, Переяслав-Хмельницького району Київської області  вул. </w:t>
      </w:r>
      <w:r w:rsidR="00471AA3" w:rsidRPr="00020BAE">
        <w:rPr>
          <w:lang w:val="uk-UA"/>
        </w:rPr>
        <w:t>Центральна, 85</w:t>
      </w:r>
      <w:r w:rsidRPr="00020BAE">
        <w:rPr>
          <w:lang w:val="uk-UA"/>
        </w:rPr>
        <w:t>.</w:t>
      </w:r>
    </w:p>
    <w:p w:rsidR="00A7785C" w:rsidRPr="00020BAE" w:rsidRDefault="00A7785C" w:rsidP="00A7785C">
      <w:pPr>
        <w:jc w:val="both"/>
        <w:rPr>
          <w:lang w:val="uk-UA"/>
        </w:rPr>
      </w:pPr>
      <w:r w:rsidRPr="00020BAE">
        <w:rPr>
          <w:lang w:val="uk-UA"/>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A7785C" w:rsidRPr="00020BAE" w:rsidRDefault="00A7785C" w:rsidP="00A7785C">
      <w:pPr>
        <w:jc w:val="both"/>
        <w:rPr>
          <w:lang w:val="uk-UA"/>
        </w:rPr>
      </w:pPr>
      <w:r w:rsidRPr="00020BAE">
        <w:rPr>
          <w:lang w:val="uk-UA"/>
        </w:rPr>
        <w:t xml:space="preserve">4. Проекти землеустрою  передаються до  Управління </w:t>
      </w:r>
      <w:proofErr w:type="spellStart"/>
      <w:r w:rsidRPr="00020BAE">
        <w:rPr>
          <w:lang w:val="uk-UA"/>
        </w:rPr>
        <w:t>Держгеокадастру</w:t>
      </w:r>
      <w:proofErr w:type="spellEnd"/>
      <w:r w:rsidRPr="00020BAE">
        <w:rPr>
          <w:lang w:val="uk-UA"/>
        </w:rPr>
        <w:t xml:space="preserve"> у Переяслав - </w:t>
      </w:r>
    </w:p>
    <w:p w:rsidR="00A7785C" w:rsidRPr="00020BAE" w:rsidRDefault="00A7785C" w:rsidP="00A7785C">
      <w:pPr>
        <w:jc w:val="both"/>
        <w:rPr>
          <w:lang w:val="uk-UA"/>
        </w:rPr>
      </w:pPr>
      <w:r w:rsidRPr="00020BAE">
        <w:rPr>
          <w:lang w:val="uk-UA"/>
        </w:rPr>
        <w:t>Хмельницькому районі Київської області  на зберігання.</w:t>
      </w:r>
    </w:p>
    <w:p w:rsidR="00A7785C" w:rsidRPr="00020BAE" w:rsidRDefault="00A7785C" w:rsidP="00A7785C">
      <w:pPr>
        <w:jc w:val="both"/>
        <w:rPr>
          <w:lang w:val="uk-UA"/>
        </w:rPr>
      </w:pPr>
      <w:r w:rsidRPr="00020BAE">
        <w:rPr>
          <w:lang w:val="uk-UA"/>
        </w:rPr>
        <w:t xml:space="preserve">5. Контроль за виконанням рішення покласти на постійну комісію з питань земельних відносин, благоустрою та екології.  </w:t>
      </w:r>
    </w:p>
    <w:p w:rsidR="00A7785C" w:rsidRPr="00020BAE" w:rsidRDefault="00A7785C" w:rsidP="00A7785C">
      <w:pPr>
        <w:rPr>
          <w:lang w:val="uk-UA"/>
        </w:rPr>
      </w:pPr>
    </w:p>
    <w:p w:rsidR="00A7785C" w:rsidRPr="00020BAE" w:rsidRDefault="00A7785C" w:rsidP="00A7785C">
      <w:pPr>
        <w:rPr>
          <w:lang w:val="uk-UA"/>
        </w:rPr>
      </w:pPr>
      <w:r w:rsidRPr="00020BAE">
        <w:rPr>
          <w:lang w:val="uk-UA"/>
        </w:rPr>
        <w:t xml:space="preserve">    Сільський  голова :                                                     М. О. Лях</w:t>
      </w:r>
    </w:p>
    <w:p w:rsidR="00A7785C" w:rsidRPr="00020BAE" w:rsidRDefault="00A7785C" w:rsidP="00A7785C">
      <w:pPr>
        <w:rPr>
          <w:lang w:val="uk-UA"/>
        </w:rPr>
      </w:pPr>
    </w:p>
    <w:p w:rsidR="00A7785C" w:rsidRPr="00020BAE" w:rsidRDefault="00A7785C" w:rsidP="00A7785C">
      <w:pPr>
        <w:rPr>
          <w:b/>
          <w:lang w:val="uk-UA"/>
        </w:rPr>
      </w:pPr>
      <w:r w:rsidRPr="00020BAE">
        <w:rPr>
          <w:b/>
          <w:lang w:val="uk-UA"/>
        </w:rPr>
        <w:t>с. Студеники</w:t>
      </w:r>
    </w:p>
    <w:p w:rsidR="00A7785C" w:rsidRPr="00020BAE" w:rsidRDefault="00A7785C" w:rsidP="00A7785C">
      <w:pPr>
        <w:rPr>
          <w:b/>
          <w:lang w:val="uk-UA"/>
        </w:rPr>
      </w:pPr>
      <w:r w:rsidRPr="00020BAE">
        <w:rPr>
          <w:b/>
          <w:lang w:val="uk-UA"/>
        </w:rPr>
        <w:t>№435–ХУІ–УІІ</w:t>
      </w:r>
    </w:p>
    <w:p w:rsidR="00A7785C" w:rsidRPr="00020BAE" w:rsidRDefault="00A7785C" w:rsidP="00A7785C">
      <w:pPr>
        <w:rPr>
          <w:b/>
          <w:lang w:val="uk-UA"/>
        </w:rPr>
      </w:pPr>
      <w:r w:rsidRPr="00020BAE">
        <w:rPr>
          <w:b/>
          <w:lang w:val="uk-UA"/>
        </w:rPr>
        <w:lastRenderedPageBreak/>
        <w:t>20. 11.2018</w:t>
      </w:r>
    </w:p>
    <w:p w:rsidR="00A7785C" w:rsidRPr="00020BAE" w:rsidDel="00CF0EAA" w:rsidRDefault="00A7785C">
      <w:pPr>
        <w:rPr>
          <w:del w:id="549" w:author="Користувач" w:date="2018-12-19T16:36:00Z"/>
          <w:b/>
          <w:lang w:val="uk-UA"/>
        </w:rPr>
      </w:pPr>
    </w:p>
    <w:p w:rsidR="00A7785C" w:rsidRPr="00020BAE" w:rsidDel="00CF0EAA" w:rsidRDefault="00A7785C">
      <w:pPr>
        <w:rPr>
          <w:del w:id="550" w:author="Користувач" w:date="2018-12-19T16:36:00Z"/>
          <w:b/>
          <w:lang w:val="uk-UA"/>
        </w:rPr>
      </w:pPr>
    </w:p>
    <w:p w:rsidR="00471AA3" w:rsidRPr="00020BAE" w:rsidRDefault="00471AA3">
      <w:pPr>
        <w:rPr>
          <w:b/>
          <w:lang w:val="uk-UA"/>
        </w:rPr>
      </w:pPr>
    </w:p>
    <w:p w:rsidR="00471AA3" w:rsidRPr="00020BAE" w:rsidRDefault="00471AA3">
      <w:pPr>
        <w:rPr>
          <w:b/>
          <w:lang w:val="uk-UA"/>
        </w:rPr>
      </w:pPr>
    </w:p>
    <w:p w:rsidR="00471AA3" w:rsidRPr="00020BAE" w:rsidRDefault="00471AA3">
      <w:pPr>
        <w:rPr>
          <w:b/>
          <w:lang w:val="uk-UA"/>
        </w:rPr>
      </w:pPr>
    </w:p>
    <w:p w:rsidR="00471AA3" w:rsidRPr="00020BAE" w:rsidRDefault="00AB6437" w:rsidP="00471AA3">
      <w:pPr>
        <w:rPr>
          <w:rFonts w:ascii="Arial" w:hAnsi="Arial" w:cs="Arial"/>
          <w:sz w:val="28"/>
          <w:szCs w:val="28"/>
          <w:lang w:val="uk-UA"/>
        </w:rPr>
      </w:pPr>
      <w:r w:rsidRPr="00020BAE">
        <w:rPr>
          <w:sz w:val="28"/>
          <w:szCs w:val="28"/>
          <w:lang w:val="uk-UA"/>
        </w:rPr>
        <w:fldChar w:fldCharType="begin"/>
      </w:r>
      <w:r w:rsidR="00471AA3" w:rsidRPr="00020BAE">
        <w:rPr>
          <w:sz w:val="28"/>
          <w:szCs w:val="28"/>
          <w:lang w:val="uk-UA"/>
        </w:rPr>
        <w:instrText xml:space="preserve"> INCLUDEPICTURE  "http://0" \* MERGEFORMATINET </w:instrText>
      </w:r>
      <w:r w:rsidRPr="00020BAE">
        <w:rPr>
          <w:sz w:val="28"/>
          <w:szCs w:val="28"/>
          <w:lang w:val="uk-UA"/>
        </w:rPr>
        <w:fldChar w:fldCharType="separate"/>
      </w:r>
      <w:r w:rsidR="00DD1285">
        <w:rPr>
          <w:noProof/>
          <w:lang w:val="uk-UA" w:eastAsia="uk-UA"/>
        </w:rPr>
        <w:drawing>
          <wp:anchor distT="0" distB="0" distL="114300" distR="114300" simplePos="0" relativeHeight="251665408"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16" name="Рисунок 16"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8" r:link="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r w:rsidRPr="00020BAE">
        <w:rPr>
          <w:sz w:val="28"/>
          <w:szCs w:val="28"/>
          <w:lang w:val="uk-UA"/>
        </w:rPr>
        <w:fldChar w:fldCharType="end"/>
      </w:r>
    </w:p>
    <w:p w:rsidR="00471AA3" w:rsidRPr="00020BAE" w:rsidRDefault="00471AA3" w:rsidP="00471AA3">
      <w:pPr>
        <w:rPr>
          <w:rFonts w:ascii="Arial" w:hAnsi="Arial" w:cs="Arial"/>
          <w:sz w:val="28"/>
          <w:szCs w:val="28"/>
          <w:lang w:val="uk-UA"/>
        </w:rPr>
      </w:pPr>
    </w:p>
    <w:p w:rsidR="00471AA3" w:rsidRPr="00020BAE" w:rsidRDefault="00471AA3" w:rsidP="00471AA3">
      <w:pPr>
        <w:rPr>
          <w:rFonts w:ascii="Arial" w:hAnsi="Arial" w:cs="Arial"/>
          <w:sz w:val="28"/>
          <w:szCs w:val="28"/>
          <w:lang w:val="uk-UA"/>
        </w:rPr>
      </w:pPr>
    </w:p>
    <w:p w:rsidR="00471AA3" w:rsidRPr="00020BAE" w:rsidRDefault="00471AA3" w:rsidP="00471AA3">
      <w:pPr>
        <w:rPr>
          <w:rFonts w:ascii="Arial" w:hAnsi="Arial" w:cs="Arial"/>
          <w:sz w:val="28"/>
          <w:szCs w:val="28"/>
          <w:lang w:val="uk-UA"/>
        </w:rPr>
      </w:pPr>
    </w:p>
    <w:p w:rsidR="00471AA3" w:rsidRPr="00020BAE" w:rsidRDefault="00471AA3" w:rsidP="00471AA3">
      <w:pPr>
        <w:ind w:right="-1"/>
        <w:jc w:val="center"/>
        <w:rPr>
          <w:b/>
          <w:sz w:val="28"/>
          <w:szCs w:val="28"/>
          <w:lang w:val="uk-UA"/>
        </w:rPr>
      </w:pPr>
      <w:r w:rsidRPr="00020BAE">
        <w:rPr>
          <w:b/>
          <w:sz w:val="28"/>
          <w:szCs w:val="28"/>
          <w:lang w:val="uk-UA"/>
        </w:rPr>
        <w:t>УКРАЇНА</w:t>
      </w:r>
    </w:p>
    <w:p w:rsidR="00471AA3" w:rsidRPr="00020BAE" w:rsidRDefault="00471AA3" w:rsidP="00471AA3">
      <w:pPr>
        <w:ind w:right="-1"/>
        <w:jc w:val="center"/>
        <w:rPr>
          <w:b/>
          <w:sz w:val="28"/>
          <w:szCs w:val="28"/>
          <w:lang w:val="uk-UA"/>
        </w:rPr>
      </w:pPr>
      <w:r w:rsidRPr="00020BAE">
        <w:rPr>
          <w:b/>
          <w:sz w:val="28"/>
          <w:szCs w:val="28"/>
          <w:lang w:val="uk-UA"/>
        </w:rPr>
        <w:t>СТУДЕНИКІВСЬКА  СІЛЬСЬКА  РАДА</w:t>
      </w:r>
    </w:p>
    <w:p w:rsidR="00471AA3" w:rsidRPr="00020BAE" w:rsidRDefault="00471AA3" w:rsidP="00471AA3">
      <w:pPr>
        <w:ind w:right="-1"/>
        <w:jc w:val="center"/>
        <w:rPr>
          <w:b/>
          <w:sz w:val="28"/>
          <w:szCs w:val="28"/>
          <w:lang w:val="uk-UA"/>
        </w:rPr>
      </w:pPr>
      <w:r w:rsidRPr="00020BAE">
        <w:rPr>
          <w:b/>
          <w:sz w:val="28"/>
          <w:szCs w:val="28"/>
          <w:lang w:val="uk-UA"/>
        </w:rPr>
        <w:t>ПЕРЕЯСЛАВ-ХМЕЛЬНИЦЬКИЙ РАЙОН</w:t>
      </w:r>
    </w:p>
    <w:p w:rsidR="00471AA3" w:rsidRPr="00020BAE" w:rsidRDefault="00471AA3" w:rsidP="00471AA3">
      <w:pPr>
        <w:ind w:right="-1"/>
        <w:jc w:val="center"/>
        <w:rPr>
          <w:b/>
          <w:sz w:val="28"/>
          <w:szCs w:val="28"/>
          <w:lang w:val="uk-UA"/>
        </w:rPr>
      </w:pPr>
      <w:r w:rsidRPr="00020BAE">
        <w:rPr>
          <w:b/>
          <w:sz w:val="28"/>
          <w:szCs w:val="28"/>
          <w:lang w:val="uk-UA"/>
        </w:rPr>
        <w:t>КИЇВСЬКА  ОБЛАСТЬ</w:t>
      </w:r>
    </w:p>
    <w:p w:rsidR="00471AA3" w:rsidRPr="00020BAE" w:rsidRDefault="00471AA3" w:rsidP="00471AA3">
      <w:pPr>
        <w:ind w:right="-1"/>
        <w:rPr>
          <w:sz w:val="28"/>
          <w:szCs w:val="28"/>
          <w:lang w:val="uk-UA"/>
        </w:rPr>
      </w:pPr>
    </w:p>
    <w:p w:rsidR="00471AA3" w:rsidRPr="00020BAE" w:rsidRDefault="00471AA3" w:rsidP="00471AA3">
      <w:pPr>
        <w:ind w:right="-1"/>
        <w:jc w:val="center"/>
        <w:rPr>
          <w:b/>
          <w:sz w:val="28"/>
          <w:szCs w:val="28"/>
          <w:lang w:val="uk-UA"/>
        </w:rPr>
      </w:pPr>
      <w:r w:rsidRPr="00020BAE">
        <w:rPr>
          <w:b/>
          <w:sz w:val="28"/>
          <w:szCs w:val="28"/>
          <w:lang w:val="uk-UA"/>
        </w:rPr>
        <w:t xml:space="preserve">Р І Ш Е Н </w:t>
      </w:r>
      <w:proofErr w:type="spellStart"/>
      <w:r w:rsidRPr="00020BAE">
        <w:rPr>
          <w:b/>
          <w:sz w:val="28"/>
          <w:szCs w:val="28"/>
          <w:lang w:val="uk-UA"/>
        </w:rPr>
        <w:t>Н</w:t>
      </w:r>
      <w:proofErr w:type="spellEnd"/>
      <w:r w:rsidRPr="00020BAE">
        <w:rPr>
          <w:b/>
          <w:sz w:val="28"/>
          <w:szCs w:val="28"/>
          <w:lang w:val="uk-UA"/>
        </w:rPr>
        <w:t xml:space="preserve"> Я</w:t>
      </w:r>
    </w:p>
    <w:p w:rsidR="00471AA3" w:rsidRPr="00020BAE" w:rsidRDefault="00471AA3" w:rsidP="00471AA3">
      <w:pPr>
        <w:jc w:val="both"/>
        <w:rPr>
          <w:b/>
          <w:lang w:val="uk-UA"/>
        </w:rPr>
      </w:pPr>
      <w:r w:rsidRPr="00020BAE">
        <w:rPr>
          <w:b/>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Pr="00020BAE">
        <w:rPr>
          <w:b/>
          <w:lang w:val="uk-UA"/>
        </w:rPr>
        <w:t>Блощинській</w:t>
      </w:r>
      <w:proofErr w:type="spellEnd"/>
      <w:r w:rsidRPr="00020BAE">
        <w:rPr>
          <w:b/>
          <w:lang w:val="uk-UA"/>
        </w:rPr>
        <w:t xml:space="preserve"> Н.П.    для будівництва і обслуговування житлового будинку, господарських будівель і споруд  (присадибна ділянка)  за адресою: Київська область, Переяслав-Хмельницький район, село Студеники, вулиця Шкільна, 17.</w:t>
      </w:r>
    </w:p>
    <w:p w:rsidR="00471AA3" w:rsidRPr="00020BAE" w:rsidRDefault="00471AA3" w:rsidP="00471AA3">
      <w:pPr>
        <w:rPr>
          <w:lang w:val="uk-UA"/>
        </w:rPr>
      </w:pPr>
    </w:p>
    <w:p w:rsidR="00471AA3" w:rsidRPr="00020BAE" w:rsidRDefault="00471AA3" w:rsidP="00471AA3">
      <w:pPr>
        <w:jc w:val="both"/>
        <w:rPr>
          <w:lang w:val="uk-UA"/>
        </w:rPr>
      </w:pPr>
      <w:r w:rsidRPr="00020BAE">
        <w:rPr>
          <w:lang w:val="uk-UA"/>
        </w:rPr>
        <w:t xml:space="preserve">Розглянувши матеріали технічної документації із землеустрою щодо встановлення (відновлення) меж  земельної ділянки в натурі гр.. </w:t>
      </w:r>
      <w:proofErr w:type="spellStart"/>
      <w:r w:rsidRPr="00020BAE">
        <w:rPr>
          <w:lang w:val="uk-UA"/>
        </w:rPr>
        <w:t>Блошинській</w:t>
      </w:r>
      <w:proofErr w:type="spellEnd"/>
      <w:r w:rsidRPr="00020BAE">
        <w:rPr>
          <w:lang w:val="uk-UA"/>
        </w:rPr>
        <w:t xml:space="preserve"> Ніні Павлівні площею 0,1500 га для будівництва та обслуговування  житлового будинку, господарських будівель та споруд, що розташована в с. Студеники, Переяслав-Хмельницького району Київської області  вул. Шкільна, 17,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71AA3" w:rsidRPr="00020BAE" w:rsidRDefault="00471AA3" w:rsidP="00471AA3">
      <w:pPr>
        <w:spacing w:line="276" w:lineRule="auto"/>
        <w:ind w:right="-185"/>
        <w:contextualSpacing/>
        <w:jc w:val="both"/>
        <w:rPr>
          <w:lang w:val="uk-UA"/>
        </w:rPr>
      </w:pPr>
    </w:p>
    <w:p w:rsidR="00471AA3" w:rsidRPr="00020BAE" w:rsidRDefault="00471AA3" w:rsidP="00471AA3">
      <w:pPr>
        <w:jc w:val="center"/>
        <w:rPr>
          <w:b/>
          <w:lang w:val="uk-UA"/>
        </w:rPr>
      </w:pPr>
      <w:r w:rsidRPr="00020BAE">
        <w:rPr>
          <w:b/>
          <w:lang w:val="uk-UA"/>
        </w:rPr>
        <w:t>В И Р І Ш И Л А :</w:t>
      </w:r>
    </w:p>
    <w:p w:rsidR="00471AA3" w:rsidRPr="00020BAE" w:rsidRDefault="00471AA3" w:rsidP="00471AA3">
      <w:pPr>
        <w:jc w:val="both"/>
        <w:rPr>
          <w:lang w:val="uk-UA"/>
        </w:rPr>
      </w:pPr>
      <w:r w:rsidRPr="00020BAE">
        <w:rPr>
          <w:lang w:val="uk-UA"/>
        </w:rPr>
        <w:t>1. Затвердити розроблені ДП «Центр державного земельного кадастру»  матеріали технічної документації із</w:t>
      </w:r>
      <w:ins w:id="551" w:author="Користувач" w:date="2018-12-19T17:46:00Z">
        <w:r w:rsidR="00AC1546" w:rsidRPr="00AC1546">
          <w:rPr>
            <w:lang w:val="uk-UA"/>
          </w:rPr>
          <w:t xml:space="preserve"> </w:t>
        </w:r>
        <w:r w:rsidR="00AC1546" w:rsidRPr="00020BAE">
          <w:rPr>
            <w:lang w:val="uk-UA"/>
          </w:rPr>
          <w:t xml:space="preserve"> землеустрою щодо встановлення (відновлення) меж  земельної ділянки в натурі гр.</w:t>
        </w:r>
      </w:ins>
      <w:r w:rsidRPr="00020BAE">
        <w:rPr>
          <w:lang w:val="uk-UA"/>
        </w:rPr>
        <w:t xml:space="preserve"> </w:t>
      </w:r>
      <w:proofErr w:type="spellStart"/>
      <w:r w:rsidRPr="00020BAE">
        <w:rPr>
          <w:lang w:val="uk-UA"/>
        </w:rPr>
        <w:t>Блощинській</w:t>
      </w:r>
      <w:proofErr w:type="spellEnd"/>
      <w:r w:rsidRPr="00020BAE">
        <w:rPr>
          <w:lang w:val="uk-UA"/>
        </w:rPr>
        <w:t xml:space="preserve"> Ніні Павлівні площею 0,1500 га для будівництва та обслуговування  житлового будинку, господарських будівель та споруд, що розташована в с. Студеники, Переяслав-Хмельницького району Київської області  вул. Шкільна, 17.</w:t>
      </w:r>
    </w:p>
    <w:p w:rsidR="00471AA3" w:rsidRPr="00020BAE" w:rsidRDefault="00471AA3" w:rsidP="00471AA3">
      <w:pPr>
        <w:jc w:val="both"/>
        <w:rPr>
          <w:lang w:val="uk-UA"/>
        </w:rPr>
      </w:pPr>
      <w:r w:rsidRPr="00020BAE">
        <w:rPr>
          <w:lang w:val="uk-UA"/>
        </w:rPr>
        <w:t xml:space="preserve">2.  Передати гр. </w:t>
      </w:r>
      <w:proofErr w:type="spellStart"/>
      <w:r w:rsidRPr="00020BAE">
        <w:rPr>
          <w:b/>
          <w:lang w:val="uk-UA"/>
        </w:rPr>
        <w:t>Блощинській</w:t>
      </w:r>
      <w:proofErr w:type="spellEnd"/>
      <w:r w:rsidRPr="00020BAE">
        <w:rPr>
          <w:b/>
          <w:lang w:val="uk-UA"/>
        </w:rPr>
        <w:t xml:space="preserve"> Ніні Павлівні</w:t>
      </w:r>
      <w:r w:rsidRPr="00020BAE">
        <w:rPr>
          <w:lang w:val="uk-UA"/>
        </w:rPr>
        <w:t xml:space="preserve"> безкоштовно у приватну власність із земель житлової  та громадської  забудови  земельну ділянку загальною площею  </w:t>
      </w:r>
      <w:r w:rsidRPr="00020BAE">
        <w:rPr>
          <w:b/>
          <w:lang w:val="uk-UA"/>
        </w:rPr>
        <w:t xml:space="preserve">0,1500га, </w:t>
      </w:r>
      <w:r w:rsidRPr="00020BAE">
        <w:rPr>
          <w:lang w:val="uk-UA"/>
        </w:rPr>
        <w:t xml:space="preserve">кадастровий номер </w:t>
      </w:r>
      <w:r w:rsidRPr="00020BAE">
        <w:rPr>
          <w:b/>
          <w:lang w:val="uk-UA"/>
        </w:rPr>
        <w:t>3223383701:01:030:0018</w:t>
      </w:r>
      <w:r w:rsidRPr="00020BAE">
        <w:rPr>
          <w:lang w:val="uk-UA"/>
        </w:rPr>
        <w:t xml:space="preserve"> для будівництва та обслуговування житлового будинку господарських будівель та споруд , що  знаходиться  в с. Студеники, Переяслав-Хмельницького району Київської області  вул. Шкільна, 17.</w:t>
      </w:r>
    </w:p>
    <w:p w:rsidR="00471AA3" w:rsidRPr="00020BAE" w:rsidRDefault="00471AA3" w:rsidP="00471AA3">
      <w:pPr>
        <w:jc w:val="both"/>
        <w:rPr>
          <w:lang w:val="uk-UA"/>
        </w:rPr>
      </w:pPr>
      <w:r w:rsidRPr="00020BAE">
        <w:rPr>
          <w:lang w:val="uk-UA"/>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471AA3" w:rsidRPr="00020BAE" w:rsidRDefault="00471AA3" w:rsidP="00471AA3">
      <w:pPr>
        <w:jc w:val="both"/>
        <w:rPr>
          <w:lang w:val="uk-UA"/>
        </w:rPr>
      </w:pPr>
      <w:r w:rsidRPr="00020BAE">
        <w:rPr>
          <w:lang w:val="uk-UA"/>
        </w:rPr>
        <w:t xml:space="preserve">4. Проекти землеустрою  передаються до  Управління </w:t>
      </w:r>
      <w:proofErr w:type="spellStart"/>
      <w:r w:rsidRPr="00020BAE">
        <w:rPr>
          <w:lang w:val="uk-UA"/>
        </w:rPr>
        <w:t>Держгеокадастру</w:t>
      </w:r>
      <w:proofErr w:type="spellEnd"/>
      <w:r w:rsidRPr="00020BAE">
        <w:rPr>
          <w:lang w:val="uk-UA"/>
        </w:rPr>
        <w:t xml:space="preserve"> у Переяслав - </w:t>
      </w:r>
    </w:p>
    <w:p w:rsidR="00471AA3" w:rsidRPr="00020BAE" w:rsidRDefault="00471AA3" w:rsidP="00471AA3">
      <w:pPr>
        <w:jc w:val="both"/>
        <w:rPr>
          <w:lang w:val="uk-UA"/>
        </w:rPr>
      </w:pPr>
      <w:r w:rsidRPr="00020BAE">
        <w:rPr>
          <w:lang w:val="uk-UA"/>
        </w:rPr>
        <w:t>Хмельницькому районі Київської області  на зберігання.</w:t>
      </w:r>
    </w:p>
    <w:p w:rsidR="00471AA3" w:rsidRPr="00020BAE" w:rsidRDefault="00471AA3" w:rsidP="00471AA3">
      <w:pPr>
        <w:jc w:val="both"/>
        <w:rPr>
          <w:lang w:val="uk-UA"/>
        </w:rPr>
      </w:pPr>
      <w:r w:rsidRPr="00020BAE">
        <w:rPr>
          <w:lang w:val="uk-UA"/>
        </w:rPr>
        <w:t xml:space="preserve">5. Контроль за виконанням рішення покласти на постійну комісію з питань земельних відносин, благоустрою та екології.  </w:t>
      </w:r>
    </w:p>
    <w:p w:rsidR="00471AA3" w:rsidRPr="00020BAE" w:rsidRDefault="00471AA3" w:rsidP="00471AA3">
      <w:pPr>
        <w:rPr>
          <w:lang w:val="uk-UA"/>
        </w:rPr>
      </w:pPr>
    </w:p>
    <w:p w:rsidR="00471AA3" w:rsidRPr="00020BAE" w:rsidRDefault="00471AA3" w:rsidP="00471AA3">
      <w:pPr>
        <w:rPr>
          <w:lang w:val="uk-UA"/>
        </w:rPr>
      </w:pPr>
      <w:r w:rsidRPr="00020BAE">
        <w:rPr>
          <w:lang w:val="uk-UA"/>
        </w:rPr>
        <w:t xml:space="preserve">    Сільський  голова :                                                     М. О. Лях</w:t>
      </w:r>
    </w:p>
    <w:p w:rsidR="00471AA3" w:rsidRPr="00020BAE" w:rsidRDefault="00471AA3" w:rsidP="00471AA3">
      <w:pPr>
        <w:rPr>
          <w:lang w:val="uk-UA"/>
        </w:rPr>
      </w:pPr>
    </w:p>
    <w:p w:rsidR="00471AA3" w:rsidRPr="00020BAE" w:rsidRDefault="00471AA3" w:rsidP="00471AA3">
      <w:pPr>
        <w:rPr>
          <w:b/>
          <w:lang w:val="uk-UA"/>
        </w:rPr>
      </w:pPr>
      <w:r w:rsidRPr="00020BAE">
        <w:rPr>
          <w:b/>
          <w:lang w:val="uk-UA"/>
        </w:rPr>
        <w:lastRenderedPageBreak/>
        <w:t>с. Студеники</w:t>
      </w:r>
    </w:p>
    <w:p w:rsidR="00471AA3" w:rsidRPr="00020BAE" w:rsidRDefault="00471AA3" w:rsidP="00471AA3">
      <w:pPr>
        <w:rPr>
          <w:b/>
          <w:lang w:val="uk-UA"/>
        </w:rPr>
      </w:pPr>
      <w:r w:rsidRPr="00020BAE">
        <w:rPr>
          <w:b/>
          <w:lang w:val="uk-UA"/>
        </w:rPr>
        <w:t>№436–ХУІ–УІІ</w:t>
      </w:r>
    </w:p>
    <w:p w:rsidR="00471AA3" w:rsidRPr="00020BAE" w:rsidRDefault="00471AA3" w:rsidP="00471AA3">
      <w:pPr>
        <w:rPr>
          <w:b/>
          <w:lang w:val="uk-UA"/>
        </w:rPr>
      </w:pPr>
      <w:r w:rsidRPr="00020BAE">
        <w:rPr>
          <w:b/>
          <w:lang w:val="uk-UA"/>
        </w:rPr>
        <w:t>20. 11.2018</w:t>
      </w:r>
    </w:p>
    <w:p w:rsidR="00471AA3" w:rsidRPr="00020BAE" w:rsidDel="008F1192" w:rsidRDefault="00471AA3" w:rsidP="00471AA3">
      <w:pPr>
        <w:rPr>
          <w:del w:id="552" w:author="Користувач" w:date="2018-12-19T16:37:00Z"/>
          <w:b/>
          <w:lang w:val="uk-UA"/>
        </w:rPr>
      </w:pPr>
    </w:p>
    <w:p w:rsidR="00471AA3" w:rsidRPr="00020BAE" w:rsidDel="008F1192" w:rsidRDefault="00471AA3">
      <w:pPr>
        <w:rPr>
          <w:del w:id="553" w:author="Користувач" w:date="2018-12-19T16:37:00Z"/>
          <w:b/>
          <w:lang w:val="uk-UA"/>
        </w:rPr>
      </w:pPr>
    </w:p>
    <w:p w:rsidR="00471AA3" w:rsidRPr="00020BAE" w:rsidDel="008F1192" w:rsidRDefault="00471AA3">
      <w:pPr>
        <w:rPr>
          <w:del w:id="554" w:author="Користувач" w:date="2018-12-19T16:37:00Z"/>
          <w:b/>
          <w:lang w:val="uk-UA"/>
        </w:rPr>
      </w:pPr>
    </w:p>
    <w:p w:rsidR="00471AA3" w:rsidRPr="00020BAE" w:rsidRDefault="00471AA3">
      <w:pPr>
        <w:rPr>
          <w:b/>
          <w:lang w:val="uk-UA"/>
        </w:rPr>
      </w:pPr>
    </w:p>
    <w:p w:rsidR="00471AA3" w:rsidRPr="00020BAE" w:rsidRDefault="00471AA3">
      <w:pPr>
        <w:rPr>
          <w:b/>
          <w:lang w:val="uk-UA"/>
        </w:rPr>
      </w:pPr>
    </w:p>
    <w:p w:rsidR="00832D75" w:rsidRPr="00020BAE" w:rsidRDefault="00832D75">
      <w:pPr>
        <w:rPr>
          <w:b/>
          <w:lang w:val="uk-UA"/>
        </w:rPr>
      </w:pPr>
    </w:p>
    <w:p w:rsidR="00471AA3" w:rsidRPr="00020BAE" w:rsidRDefault="00AB6437" w:rsidP="00471AA3">
      <w:pPr>
        <w:rPr>
          <w:rFonts w:ascii="Arial" w:hAnsi="Arial" w:cs="Arial"/>
          <w:sz w:val="28"/>
          <w:szCs w:val="28"/>
          <w:lang w:val="uk-UA"/>
        </w:rPr>
      </w:pPr>
      <w:r w:rsidRPr="00020BAE">
        <w:rPr>
          <w:sz w:val="28"/>
          <w:szCs w:val="28"/>
          <w:lang w:val="uk-UA"/>
        </w:rPr>
        <w:fldChar w:fldCharType="begin"/>
      </w:r>
      <w:r w:rsidR="00471AA3" w:rsidRPr="00020BAE">
        <w:rPr>
          <w:sz w:val="28"/>
          <w:szCs w:val="28"/>
          <w:lang w:val="uk-UA"/>
        </w:rPr>
        <w:instrText xml:space="preserve"> INCLUDEPICTURE  "http://0" \* MERGEFORMATINET </w:instrText>
      </w:r>
      <w:r w:rsidRPr="00020BAE">
        <w:rPr>
          <w:sz w:val="28"/>
          <w:szCs w:val="28"/>
          <w:lang w:val="uk-UA"/>
        </w:rPr>
        <w:fldChar w:fldCharType="separate"/>
      </w:r>
      <w:r w:rsidR="00DD1285">
        <w:rPr>
          <w:noProof/>
          <w:lang w:val="uk-UA" w:eastAsia="uk-UA"/>
        </w:rPr>
        <w:drawing>
          <wp:anchor distT="0" distB="0" distL="114300" distR="114300" simplePos="0" relativeHeight="251667456"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17" name="Рисунок 17"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8" r:link="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r w:rsidRPr="00020BAE">
        <w:rPr>
          <w:sz w:val="28"/>
          <w:szCs w:val="28"/>
          <w:lang w:val="uk-UA"/>
        </w:rPr>
        <w:fldChar w:fldCharType="end"/>
      </w:r>
    </w:p>
    <w:p w:rsidR="00471AA3" w:rsidRPr="00020BAE" w:rsidRDefault="00471AA3" w:rsidP="00471AA3">
      <w:pPr>
        <w:rPr>
          <w:rFonts w:ascii="Arial" w:hAnsi="Arial" w:cs="Arial"/>
          <w:sz w:val="28"/>
          <w:szCs w:val="28"/>
          <w:lang w:val="uk-UA"/>
        </w:rPr>
      </w:pPr>
    </w:p>
    <w:p w:rsidR="00471AA3" w:rsidRPr="00020BAE" w:rsidRDefault="00471AA3" w:rsidP="00471AA3">
      <w:pPr>
        <w:rPr>
          <w:rFonts w:ascii="Arial" w:hAnsi="Arial" w:cs="Arial"/>
          <w:sz w:val="28"/>
          <w:szCs w:val="28"/>
          <w:lang w:val="uk-UA"/>
        </w:rPr>
      </w:pPr>
    </w:p>
    <w:p w:rsidR="00471AA3" w:rsidRPr="00020BAE" w:rsidRDefault="00471AA3" w:rsidP="00471AA3">
      <w:pPr>
        <w:rPr>
          <w:rFonts w:ascii="Arial" w:hAnsi="Arial" w:cs="Arial"/>
          <w:sz w:val="28"/>
          <w:szCs w:val="28"/>
          <w:lang w:val="uk-UA"/>
        </w:rPr>
      </w:pPr>
    </w:p>
    <w:p w:rsidR="00471AA3" w:rsidRPr="00020BAE" w:rsidRDefault="00471AA3" w:rsidP="00471AA3">
      <w:pPr>
        <w:ind w:right="-1"/>
        <w:jc w:val="center"/>
        <w:rPr>
          <w:b/>
          <w:sz w:val="28"/>
          <w:szCs w:val="28"/>
          <w:lang w:val="uk-UA"/>
        </w:rPr>
      </w:pPr>
      <w:r w:rsidRPr="00020BAE">
        <w:rPr>
          <w:b/>
          <w:sz w:val="28"/>
          <w:szCs w:val="28"/>
          <w:lang w:val="uk-UA"/>
        </w:rPr>
        <w:t>УКРАЇНА</w:t>
      </w:r>
    </w:p>
    <w:p w:rsidR="00471AA3" w:rsidRPr="00020BAE" w:rsidRDefault="00471AA3" w:rsidP="00471AA3">
      <w:pPr>
        <w:ind w:right="-1"/>
        <w:jc w:val="center"/>
        <w:rPr>
          <w:b/>
          <w:sz w:val="28"/>
          <w:szCs w:val="28"/>
          <w:lang w:val="uk-UA"/>
        </w:rPr>
      </w:pPr>
      <w:r w:rsidRPr="00020BAE">
        <w:rPr>
          <w:b/>
          <w:sz w:val="28"/>
          <w:szCs w:val="28"/>
          <w:lang w:val="uk-UA"/>
        </w:rPr>
        <w:t>СТУДЕНИКІВСЬКА  СІЛЬСЬКА  РАДА</w:t>
      </w:r>
    </w:p>
    <w:p w:rsidR="00471AA3" w:rsidRPr="00020BAE" w:rsidRDefault="00471AA3" w:rsidP="00471AA3">
      <w:pPr>
        <w:ind w:right="-1"/>
        <w:jc w:val="center"/>
        <w:rPr>
          <w:b/>
          <w:sz w:val="28"/>
          <w:szCs w:val="28"/>
          <w:lang w:val="uk-UA"/>
        </w:rPr>
      </w:pPr>
      <w:r w:rsidRPr="00020BAE">
        <w:rPr>
          <w:b/>
          <w:sz w:val="28"/>
          <w:szCs w:val="28"/>
          <w:lang w:val="uk-UA"/>
        </w:rPr>
        <w:t>ПЕРЕЯСЛАВ-ХМЕЛЬНИЦЬКИЙ РАЙОН</w:t>
      </w:r>
    </w:p>
    <w:p w:rsidR="00471AA3" w:rsidRPr="00020BAE" w:rsidRDefault="00471AA3" w:rsidP="00471AA3">
      <w:pPr>
        <w:ind w:right="-1"/>
        <w:jc w:val="center"/>
        <w:rPr>
          <w:b/>
          <w:sz w:val="28"/>
          <w:szCs w:val="28"/>
          <w:lang w:val="uk-UA"/>
        </w:rPr>
      </w:pPr>
      <w:r w:rsidRPr="00020BAE">
        <w:rPr>
          <w:b/>
          <w:sz w:val="28"/>
          <w:szCs w:val="28"/>
          <w:lang w:val="uk-UA"/>
        </w:rPr>
        <w:t>КИЇВСЬКА  ОБЛАСТЬ</w:t>
      </w:r>
    </w:p>
    <w:p w:rsidR="00471AA3" w:rsidRPr="00020BAE" w:rsidRDefault="00471AA3" w:rsidP="00471AA3">
      <w:pPr>
        <w:ind w:right="-1"/>
        <w:rPr>
          <w:sz w:val="28"/>
          <w:szCs w:val="28"/>
          <w:lang w:val="uk-UA"/>
        </w:rPr>
      </w:pPr>
    </w:p>
    <w:p w:rsidR="00471AA3" w:rsidRPr="00020BAE" w:rsidRDefault="00471AA3" w:rsidP="00471AA3">
      <w:pPr>
        <w:ind w:right="-1"/>
        <w:jc w:val="center"/>
        <w:rPr>
          <w:b/>
          <w:sz w:val="28"/>
          <w:szCs w:val="28"/>
          <w:lang w:val="uk-UA"/>
        </w:rPr>
      </w:pPr>
      <w:r w:rsidRPr="00020BAE">
        <w:rPr>
          <w:b/>
          <w:sz w:val="28"/>
          <w:szCs w:val="28"/>
          <w:lang w:val="uk-UA"/>
        </w:rPr>
        <w:t xml:space="preserve">Р І Ш Е Н </w:t>
      </w:r>
      <w:proofErr w:type="spellStart"/>
      <w:r w:rsidRPr="00020BAE">
        <w:rPr>
          <w:b/>
          <w:sz w:val="28"/>
          <w:szCs w:val="28"/>
          <w:lang w:val="uk-UA"/>
        </w:rPr>
        <w:t>Н</w:t>
      </w:r>
      <w:proofErr w:type="spellEnd"/>
      <w:r w:rsidRPr="00020BAE">
        <w:rPr>
          <w:b/>
          <w:sz w:val="28"/>
          <w:szCs w:val="28"/>
          <w:lang w:val="uk-UA"/>
        </w:rPr>
        <w:t xml:space="preserve"> Я</w:t>
      </w:r>
    </w:p>
    <w:p w:rsidR="00471AA3" w:rsidRPr="00020BAE" w:rsidRDefault="00471AA3" w:rsidP="00471AA3">
      <w:pPr>
        <w:jc w:val="both"/>
        <w:rPr>
          <w:b/>
          <w:lang w:val="uk-UA"/>
        </w:rPr>
      </w:pPr>
      <w:r w:rsidRPr="00020BAE">
        <w:rPr>
          <w:b/>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Pr="00020BAE">
        <w:rPr>
          <w:b/>
          <w:lang w:val="uk-UA"/>
        </w:rPr>
        <w:t>Горяєву</w:t>
      </w:r>
      <w:proofErr w:type="spellEnd"/>
      <w:r w:rsidRPr="00020BAE">
        <w:rPr>
          <w:b/>
          <w:lang w:val="uk-UA"/>
        </w:rPr>
        <w:t xml:space="preserve"> М.М.   для будівництва і обслуговування житлового будинку, господарських будівель і споруд  (присадибна ділянка)  за адресою: Київська область, Переяслав-Хмельницький район, село </w:t>
      </w:r>
      <w:proofErr w:type="spellStart"/>
      <w:r w:rsidRPr="00020BAE">
        <w:rPr>
          <w:b/>
          <w:lang w:val="uk-UA"/>
        </w:rPr>
        <w:t>Сомкова</w:t>
      </w:r>
      <w:proofErr w:type="spellEnd"/>
      <w:r w:rsidRPr="00020BAE">
        <w:rPr>
          <w:b/>
          <w:lang w:val="uk-UA"/>
        </w:rPr>
        <w:t xml:space="preserve"> Долина, вулиця Христини </w:t>
      </w:r>
      <w:proofErr w:type="spellStart"/>
      <w:r w:rsidRPr="00020BAE">
        <w:rPr>
          <w:b/>
          <w:lang w:val="uk-UA"/>
        </w:rPr>
        <w:t>Цуприк</w:t>
      </w:r>
      <w:proofErr w:type="spellEnd"/>
      <w:r w:rsidRPr="00020BAE">
        <w:rPr>
          <w:b/>
          <w:lang w:val="uk-UA"/>
        </w:rPr>
        <w:t>, 41.</w:t>
      </w:r>
    </w:p>
    <w:p w:rsidR="00471AA3" w:rsidRPr="00020BAE" w:rsidRDefault="00471AA3" w:rsidP="00471AA3">
      <w:pPr>
        <w:rPr>
          <w:lang w:val="uk-UA"/>
        </w:rPr>
      </w:pPr>
    </w:p>
    <w:p w:rsidR="00471AA3" w:rsidRPr="00020BAE" w:rsidRDefault="00471AA3" w:rsidP="00471AA3">
      <w:pPr>
        <w:jc w:val="both"/>
        <w:rPr>
          <w:lang w:val="uk-UA"/>
        </w:rPr>
      </w:pPr>
      <w:r w:rsidRPr="00020BAE">
        <w:rPr>
          <w:lang w:val="uk-UA"/>
        </w:rPr>
        <w:t xml:space="preserve">Розглянувши матеріали технічної документації із землеустрою щодо встановлення (відновлення) меж  земельної ділянки в натурі гр.. </w:t>
      </w:r>
      <w:proofErr w:type="spellStart"/>
      <w:r w:rsidRPr="00020BAE">
        <w:rPr>
          <w:lang w:val="uk-UA"/>
        </w:rPr>
        <w:t>Горяєву</w:t>
      </w:r>
      <w:proofErr w:type="spellEnd"/>
      <w:r w:rsidRPr="00020BAE">
        <w:rPr>
          <w:lang w:val="uk-UA"/>
        </w:rPr>
        <w:t xml:space="preserve"> Михайлу Михайловичу площею 0,2500 га для будівництва та обслуговування  житлового будинку, господарських будівель та споруд, що розташована в с. </w:t>
      </w:r>
      <w:proofErr w:type="spellStart"/>
      <w:r w:rsidRPr="00020BAE">
        <w:rPr>
          <w:lang w:val="uk-UA"/>
        </w:rPr>
        <w:t>Сомкова</w:t>
      </w:r>
      <w:proofErr w:type="spellEnd"/>
      <w:r w:rsidRPr="00020BAE">
        <w:rPr>
          <w:lang w:val="uk-UA"/>
        </w:rPr>
        <w:t xml:space="preserve"> Долина, Переяслав-Хмельницького району Київської області  вул. Христини </w:t>
      </w:r>
      <w:proofErr w:type="spellStart"/>
      <w:r w:rsidRPr="00020BAE">
        <w:rPr>
          <w:lang w:val="uk-UA"/>
        </w:rPr>
        <w:t>Цуприк</w:t>
      </w:r>
      <w:proofErr w:type="spellEnd"/>
      <w:r w:rsidRPr="00020BAE">
        <w:rPr>
          <w:lang w:val="uk-UA"/>
        </w:rPr>
        <w:t>, 41,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71AA3" w:rsidRPr="00020BAE" w:rsidRDefault="00471AA3" w:rsidP="00471AA3">
      <w:pPr>
        <w:spacing w:line="276" w:lineRule="auto"/>
        <w:ind w:right="-185"/>
        <w:contextualSpacing/>
        <w:jc w:val="both"/>
        <w:rPr>
          <w:lang w:val="uk-UA"/>
        </w:rPr>
      </w:pPr>
    </w:p>
    <w:p w:rsidR="00471AA3" w:rsidRPr="00020BAE" w:rsidRDefault="00471AA3" w:rsidP="00471AA3">
      <w:pPr>
        <w:jc w:val="center"/>
        <w:rPr>
          <w:b/>
          <w:lang w:val="uk-UA"/>
        </w:rPr>
      </w:pPr>
      <w:r w:rsidRPr="00020BAE">
        <w:rPr>
          <w:b/>
          <w:lang w:val="uk-UA"/>
        </w:rPr>
        <w:t>В И Р І Ш И Л А :</w:t>
      </w:r>
    </w:p>
    <w:p w:rsidR="00471AA3" w:rsidRPr="00020BAE" w:rsidRDefault="00471AA3" w:rsidP="00471AA3">
      <w:pPr>
        <w:jc w:val="both"/>
        <w:rPr>
          <w:lang w:val="uk-UA"/>
        </w:rPr>
      </w:pPr>
      <w:r w:rsidRPr="00020BAE">
        <w:rPr>
          <w:lang w:val="uk-UA"/>
        </w:rPr>
        <w:t xml:space="preserve">1. Затвердити розроблені ФО-П Баранов Ю.Л.  матеріали технічної документації із землеустрою щодо встановлення (відновлення) меж  земельної ділянки в натурі гр.. </w:t>
      </w:r>
      <w:proofErr w:type="spellStart"/>
      <w:r w:rsidRPr="00020BAE">
        <w:rPr>
          <w:lang w:val="uk-UA"/>
        </w:rPr>
        <w:t>Горяєву</w:t>
      </w:r>
      <w:proofErr w:type="spellEnd"/>
      <w:r w:rsidRPr="00020BAE">
        <w:rPr>
          <w:lang w:val="uk-UA"/>
        </w:rPr>
        <w:t xml:space="preserve"> Михайлу Михайловичу площею 0,2500 га для будівництва та обслуговування  житлового будинку, господарських будівель та споруд, що розташована в с. </w:t>
      </w:r>
      <w:proofErr w:type="spellStart"/>
      <w:r w:rsidRPr="00020BAE">
        <w:rPr>
          <w:lang w:val="uk-UA"/>
        </w:rPr>
        <w:t>Сомкова</w:t>
      </w:r>
      <w:proofErr w:type="spellEnd"/>
      <w:r w:rsidRPr="00020BAE">
        <w:rPr>
          <w:lang w:val="uk-UA"/>
        </w:rPr>
        <w:t xml:space="preserve"> Долина, Переяслав-Хмельницького району Київської області  </w:t>
      </w:r>
      <w:proofErr w:type="spellStart"/>
      <w:r w:rsidRPr="00020BAE">
        <w:rPr>
          <w:lang w:val="uk-UA"/>
        </w:rPr>
        <w:t>вул</w:t>
      </w:r>
      <w:proofErr w:type="spellEnd"/>
      <w:r w:rsidRPr="00020BAE">
        <w:rPr>
          <w:lang w:val="uk-UA"/>
        </w:rPr>
        <w:t xml:space="preserve"> Христини </w:t>
      </w:r>
      <w:proofErr w:type="spellStart"/>
      <w:r w:rsidRPr="00020BAE">
        <w:rPr>
          <w:lang w:val="uk-UA"/>
        </w:rPr>
        <w:t>Цуприк</w:t>
      </w:r>
      <w:proofErr w:type="spellEnd"/>
      <w:r w:rsidRPr="00020BAE">
        <w:rPr>
          <w:lang w:val="uk-UA"/>
        </w:rPr>
        <w:t>, 41.</w:t>
      </w:r>
    </w:p>
    <w:p w:rsidR="00471AA3" w:rsidRPr="00020BAE" w:rsidRDefault="00471AA3" w:rsidP="00471AA3">
      <w:pPr>
        <w:jc w:val="both"/>
        <w:rPr>
          <w:lang w:val="uk-UA"/>
        </w:rPr>
      </w:pPr>
      <w:r w:rsidRPr="00020BAE">
        <w:rPr>
          <w:lang w:val="uk-UA"/>
        </w:rPr>
        <w:t xml:space="preserve">2.  Передати гр. </w:t>
      </w:r>
      <w:proofErr w:type="spellStart"/>
      <w:r w:rsidRPr="00020BAE">
        <w:rPr>
          <w:b/>
          <w:lang w:val="uk-UA"/>
        </w:rPr>
        <w:t>Горяєву</w:t>
      </w:r>
      <w:proofErr w:type="spellEnd"/>
      <w:r w:rsidRPr="00020BAE">
        <w:rPr>
          <w:b/>
          <w:lang w:val="uk-UA"/>
        </w:rPr>
        <w:t xml:space="preserve"> Михайлу Михайловичу</w:t>
      </w:r>
      <w:r w:rsidRPr="00020BAE">
        <w:rPr>
          <w:lang w:val="uk-UA"/>
        </w:rPr>
        <w:t xml:space="preserve"> безкоштовно у приватну власність із земель житлової  та громадської  забудови  земельну ділянку загальною площею  </w:t>
      </w:r>
      <w:r w:rsidRPr="00020BAE">
        <w:rPr>
          <w:b/>
          <w:lang w:val="uk-UA"/>
        </w:rPr>
        <w:t xml:space="preserve">0,2500га, </w:t>
      </w:r>
      <w:r w:rsidRPr="00020BAE">
        <w:rPr>
          <w:lang w:val="uk-UA"/>
        </w:rPr>
        <w:t xml:space="preserve">кадастровий номер </w:t>
      </w:r>
      <w:r w:rsidRPr="00020BAE">
        <w:rPr>
          <w:b/>
          <w:lang w:val="uk-UA"/>
        </w:rPr>
        <w:t>3223386601:01:011:0017</w:t>
      </w:r>
      <w:r w:rsidRPr="00020BAE">
        <w:rPr>
          <w:lang w:val="uk-UA"/>
        </w:rPr>
        <w:t xml:space="preserve"> для будівництва та обслуговування житлового будинку господарських будівель та споруд , що  знаходиться  в с. </w:t>
      </w:r>
      <w:proofErr w:type="spellStart"/>
      <w:r w:rsidRPr="00020BAE">
        <w:rPr>
          <w:lang w:val="uk-UA"/>
        </w:rPr>
        <w:t>Сомкова</w:t>
      </w:r>
      <w:proofErr w:type="spellEnd"/>
      <w:r w:rsidRPr="00020BAE">
        <w:rPr>
          <w:lang w:val="uk-UA"/>
        </w:rPr>
        <w:t xml:space="preserve"> Долина, Переяслав-Хмельницького району Київської області  вул. Христини </w:t>
      </w:r>
      <w:proofErr w:type="spellStart"/>
      <w:r w:rsidRPr="00020BAE">
        <w:rPr>
          <w:lang w:val="uk-UA"/>
        </w:rPr>
        <w:t>Цуприк</w:t>
      </w:r>
      <w:proofErr w:type="spellEnd"/>
      <w:r w:rsidRPr="00020BAE">
        <w:rPr>
          <w:lang w:val="uk-UA"/>
        </w:rPr>
        <w:t>, 41.</w:t>
      </w:r>
    </w:p>
    <w:p w:rsidR="00471AA3" w:rsidRPr="00020BAE" w:rsidRDefault="00471AA3" w:rsidP="00471AA3">
      <w:pPr>
        <w:jc w:val="both"/>
        <w:rPr>
          <w:lang w:val="uk-UA"/>
        </w:rPr>
      </w:pPr>
      <w:r w:rsidRPr="00020BAE">
        <w:rPr>
          <w:lang w:val="uk-UA"/>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471AA3" w:rsidRPr="00020BAE" w:rsidRDefault="00471AA3" w:rsidP="00471AA3">
      <w:pPr>
        <w:jc w:val="both"/>
        <w:rPr>
          <w:lang w:val="uk-UA"/>
        </w:rPr>
      </w:pPr>
      <w:r w:rsidRPr="00020BAE">
        <w:rPr>
          <w:lang w:val="uk-UA"/>
        </w:rPr>
        <w:t xml:space="preserve">4. Проекти землеустрою  передаються до  Управління </w:t>
      </w:r>
      <w:proofErr w:type="spellStart"/>
      <w:r w:rsidRPr="00020BAE">
        <w:rPr>
          <w:lang w:val="uk-UA"/>
        </w:rPr>
        <w:t>Держгеокадастру</w:t>
      </w:r>
      <w:proofErr w:type="spellEnd"/>
      <w:r w:rsidRPr="00020BAE">
        <w:rPr>
          <w:lang w:val="uk-UA"/>
        </w:rPr>
        <w:t xml:space="preserve"> у Переяслав - </w:t>
      </w:r>
    </w:p>
    <w:p w:rsidR="00471AA3" w:rsidRPr="00020BAE" w:rsidRDefault="00471AA3" w:rsidP="00471AA3">
      <w:pPr>
        <w:jc w:val="both"/>
        <w:rPr>
          <w:lang w:val="uk-UA"/>
        </w:rPr>
      </w:pPr>
      <w:r w:rsidRPr="00020BAE">
        <w:rPr>
          <w:lang w:val="uk-UA"/>
        </w:rPr>
        <w:t>Хмельницькому районі Київської області  на зберігання.</w:t>
      </w:r>
    </w:p>
    <w:p w:rsidR="00471AA3" w:rsidRPr="00020BAE" w:rsidRDefault="00471AA3" w:rsidP="00471AA3">
      <w:pPr>
        <w:jc w:val="both"/>
        <w:rPr>
          <w:lang w:val="uk-UA"/>
        </w:rPr>
      </w:pPr>
      <w:r w:rsidRPr="00020BAE">
        <w:rPr>
          <w:lang w:val="uk-UA"/>
        </w:rPr>
        <w:t xml:space="preserve">5. Контроль за виконанням рішення покласти на постійну комісію з питань земельних відносин, благоустрою та екології.  </w:t>
      </w:r>
    </w:p>
    <w:p w:rsidR="00471AA3" w:rsidRPr="00020BAE" w:rsidRDefault="00471AA3" w:rsidP="00471AA3">
      <w:pPr>
        <w:rPr>
          <w:lang w:val="uk-UA"/>
        </w:rPr>
      </w:pPr>
    </w:p>
    <w:p w:rsidR="00471AA3" w:rsidRPr="00020BAE" w:rsidRDefault="00471AA3" w:rsidP="00471AA3">
      <w:pPr>
        <w:rPr>
          <w:lang w:val="uk-UA"/>
        </w:rPr>
      </w:pPr>
      <w:r w:rsidRPr="00020BAE">
        <w:rPr>
          <w:lang w:val="uk-UA"/>
        </w:rPr>
        <w:t xml:space="preserve">    Сільський  голова :                                                     М. О. Лях</w:t>
      </w:r>
    </w:p>
    <w:p w:rsidR="00471AA3" w:rsidRPr="00020BAE" w:rsidRDefault="00471AA3" w:rsidP="00471AA3">
      <w:pPr>
        <w:rPr>
          <w:lang w:val="uk-UA"/>
        </w:rPr>
      </w:pPr>
    </w:p>
    <w:p w:rsidR="00471AA3" w:rsidRPr="00020BAE" w:rsidRDefault="00471AA3" w:rsidP="00471AA3">
      <w:pPr>
        <w:rPr>
          <w:b/>
          <w:lang w:val="uk-UA"/>
        </w:rPr>
      </w:pPr>
      <w:r w:rsidRPr="00020BAE">
        <w:rPr>
          <w:b/>
          <w:lang w:val="uk-UA"/>
        </w:rPr>
        <w:t>с. Студеники</w:t>
      </w:r>
    </w:p>
    <w:p w:rsidR="00471AA3" w:rsidRPr="00020BAE" w:rsidRDefault="00471AA3" w:rsidP="00471AA3">
      <w:pPr>
        <w:rPr>
          <w:b/>
          <w:lang w:val="uk-UA"/>
        </w:rPr>
      </w:pPr>
      <w:r w:rsidRPr="00020BAE">
        <w:rPr>
          <w:b/>
          <w:lang w:val="uk-UA"/>
        </w:rPr>
        <w:t>№437–ХУІ–УІІ</w:t>
      </w:r>
    </w:p>
    <w:p w:rsidR="00471AA3" w:rsidRPr="00020BAE" w:rsidRDefault="00471AA3" w:rsidP="00471AA3">
      <w:pPr>
        <w:rPr>
          <w:b/>
          <w:lang w:val="uk-UA"/>
        </w:rPr>
      </w:pPr>
      <w:r w:rsidRPr="00020BAE">
        <w:rPr>
          <w:b/>
          <w:lang w:val="uk-UA"/>
        </w:rPr>
        <w:t>20. 11.2018</w:t>
      </w:r>
    </w:p>
    <w:p w:rsidR="00832D75" w:rsidRPr="00020BAE" w:rsidRDefault="00832D75">
      <w:pPr>
        <w:rPr>
          <w:b/>
          <w:lang w:val="uk-UA"/>
        </w:rPr>
      </w:pPr>
    </w:p>
    <w:p w:rsidR="003D58D6" w:rsidRPr="00020BAE" w:rsidRDefault="003D58D6">
      <w:pPr>
        <w:rPr>
          <w:b/>
          <w:lang w:val="uk-UA"/>
        </w:rPr>
      </w:pPr>
    </w:p>
    <w:p w:rsidR="003D58D6" w:rsidRPr="00020BAE" w:rsidRDefault="003D58D6">
      <w:pPr>
        <w:rPr>
          <w:b/>
          <w:lang w:val="uk-UA"/>
        </w:rPr>
      </w:pPr>
    </w:p>
    <w:p w:rsidR="003D58D6" w:rsidRPr="00020BAE" w:rsidRDefault="003D58D6">
      <w:pPr>
        <w:rPr>
          <w:b/>
          <w:lang w:val="uk-UA"/>
        </w:rPr>
      </w:pPr>
    </w:p>
    <w:p w:rsidR="003D58D6" w:rsidRPr="00020BAE" w:rsidRDefault="003D58D6">
      <w:pPr>
        <w:rPr>
          <w:b/>
          <w:lang w:val="uk-UA"/>
        </w:rPr>
      </w:pPr>
    </w:p>
    <w:p w:rsidR="003D58D6" w:rsidRPr="00020BAE" w:rsidRDefault="00BC46EE" w:rsidP="003D58D6">
      <w:pPr>
        <w:jc w:val="center"/>
        <w:rPr>
          <w:ins w:id="555" w:author="Користувач" w:date="2018-11-22T18:24:00Z"/>
          <w:sz w:val="28"/>
          <w:szCs w:val="28"/>
          <w:lang w:val="uk-UA"/>
        </w:rPr>
      </w:pPr>
      <w:ins w:id="556" w:author="Користувач" w:date="2018-11-22T18:24:00Z">
        <w:r>
          <w:rPr>
            <w:noProof/>
            <w:sz w:val="28"/>
            <w:szCs w:val="28"/>
            <w:lang w:val="uk-UA" w:eastAsia="uk-UA"/>
            <w:rPrChange w:id="557">
              <w:rPr>
                <w:noProof/>
                <w:lang w:val="uk-UA" w:eastAsia="uk-UA"/>
              </w:rPr>
            </w:rPrChange>
          </w:rPr>
          <w:drawing>
            <wp:inline distT="0" distB="0" distL="0" distR="0">
              <wp:extent cx="495300" cy="685800"/>
              <wp:effectExtent l="0" t="0" r="0" b="0"/>
              <wp:docPr id="19" name="Рисунок 1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ерб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ins>
    </w:p>
    <w:p w:rsidR="003D58D6" w:rsidRPr="00020BAE" w:rsidRDefault="003D58D6" w:rsidP="003D58D6">
      <w:pPr>
        <w:jc w:val="center"/>
        <w:rPr>
          <w:ins w:id="558" w:author="Користувач" w:date="2018-11-22T18:24:00Z"/>
          <w:b/>
          <w:sz w:val="28"/>
          <w:szCs w:val="28"/>
          <w:lang w:val="uk-UA"/>
        </w:rPr>
      </w:pPr>
    </w:p>
    <w:p w:rsidR="003D58D6" w:rsidRPr="00020BAE" w:rsidRDefault="003D58D6" w:rsidP="003D58D6">
      <w:pPr>
        <w:jc w:val="center"/>
        <w:rPr>
          <w:ins w:id="559" w:author="Користувач" w:date="2018-11-22T18:24:00Z"/>
          <w:b/>
          <w:lang w:val="uk-UA"/>
        </w:rPr>
      </w:pPr>
      <w:ins w:id="560" w:author="Користувач" w:date="2018-11-22T18:24:00Z">
        <w:r w:rsidRPr="00020BAE">
          <w:rPr>
            <w:b/>
            <w:lang w:val="uk-UA"/>
          </w:rPr>
          <w:t>СТУДЕНИКІВСЬКА СІЛЬСЬКА  РАДА</w:t>
        </w:r>
      </w:ins>
    </w:p>
    <w:p w:rsidR="003D58D6" w:rsidRPr="00020BAE" w:rsidRDefault="003D58D6" w:rsidP="003D58D6">
      <w:pPr>
        <w:jc w:val="center"/>
        <w:rPr>
          <w:ins w:id="561" w:author="Користувач" w:date="2018-11-22T18:24:00Z"/>
          <w:b/>
          <w:lang w:val="uk-UA"/>
        </w:rPr>
      </w:pPr>
      <w:ins w:id="562" w:author="Користувач" w:date="2018-11-22T18:24:00Z">
        <w:r w:rsidRPr="00020BAE">
          <w:rPr>
            <w:b/>
            <w:lang w:val="uk-UA"/>
          </w:rPr>
          <w:t>ПЕРЕЯСЛАВ – ХМЕЛЬНИЦЬКОГО  РАЙОНУ</w:t>
        </w:r>
      </w:ins>
    </w:p>
    <w:p w:rsidR="003D58D6" w:rsidRPr="00020BAE" w:rsidRDefault="003D58D6" w:rsidP="003D58D6">
      <w:pPr>
        <w:jc w:val="center"/>
        <w:rPr>
          <w:ins w:id="563" w:author="Користувач" w:date="2018-11-22T18:24:00Z"/>
          <w:b/>
          <w:lang w:val="uk-UA"/>
        </w:rPr>
      </w:pPr>
      <w:ins w:id="564" w:author="Користувач" w:date="2018-11-22T18:24:00Z">
        <w:r w:rsidRPr="00020BAE">
          <w:rPr>
            <w:b/>
            <w:lang w:val="uk-UA"/>
          </w:rPr>
          <w:t>КИЇВСЬКОЇ  ОБЛАСТІ</w:t>
        </w:r>
      </w:ins>
    </w:p>
    <w:p w:rsidR="003D58D6" w:rsidRPr="00020BAE" w:rsidRDefault="003D58D6" w:rsidP="003D58D6">
      <w:pPr>
        <w:jc w:val="center"/>
        <w:rPr>
          <w:ins w:id="565" w:author="Користувач" w:date="2018-11-22T18:24:00Z"/>
          <w:b/>
          <w:lang w:val="uk-UA"/>
        </w:rPr>
      </w:pPr>
    </w:p>
    <w:p w:rsidR="003D58D6" w:rsidRPr="00020BAE" w:rsidRDefault="003D58D6" w:rsidP="003D58D6">
      <w:pPr>
        <w:jc w:val="center"/>
        <w:rPr>
          <w:ins w:id="566" w:author="Користувач" w:date="2018-11-22T18:24:00Z"/>
          <w:b/>
          <w:lang w:val="uk-UA"/>
        </w:rPr>
      </w:pPr>
      <w:ins w:id="567" w:author="Користувач" w:date="2018-11-22T18:24:00Z">
        <w:r w:rsidRPr="00020BAE">
          <w:rPr>
            <w:b/>
            <w:lang w:val="uk-UA"/>
          </w:rPr>
          <w:t xml:space="preserve">Р І Ш Е Н </w:t>
        </w:r>
        <w:proofErr w:type="spellStart"/>
        <w:r w:rsidRPr="00020BAE">
          <w:rPr>
            <w:b/>
            <w:lang w:val="uk-UA"/>
          </w:rPr>
          <w:t>Н</w:t>
        </w:r>
        <w:proofErr w:type="spellEnd"/>
        <w:r w:rsidRPr="00020BAE">
          <w:rPr>
            <w:b/>
            <w:lang w:val="uk-UA"/>
          </w:rPr>
          <w:t xml:space="preserve"> Я</w:t>
        </w:r>
      </w:ins>
    </w:p>
    <w:p w:rsidR="003D58D6" w:rsidRPr="00020BAE" w:rsidRDefault="003D58D6" w:rsidP="003D58D6">
      <w:pPr>
        <w:rPr>
          <w:ins w:id="568" w:author="Користувач" w:date="2018-11-22T18:24:00Z"/>
          <w:b/>
          <w:lang w:val="uk-UA"/>
        </w:rPr>
      </w:pPr>
      <w:ins w:id="569" w:author="Користувач" w:date="2018-11-22T18:24:00Z">
        <w:r w:rsidRPr="00020BAE">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ins>
      <w:r w:rsidRPr="00020BAE">
        <w:rPr>
          <w:b/>
          <w:lang w:val="uk-UA"/>
        </w:rPr>
        <w:t>Матюсі В.М</w:t>
      </w:r>
      <w:ins w:id="570" w:author="Користувач" w:date="2018-11-22T18:24:00Z">
        <w:r w:rsidRPr="00020BAE">
          <w:rPr>
            <w:b/>
            <w:lang w:val="uk-UA"/>
          </w:rPr>
          <w:t xml:space="preserve">. </w:t>
        </w:r>
      </w:ins>
    </w:p>
    <w:p w:rsidR="003D58D6" w:rsidRPr="00020BAE" w:rsidRDefault="003D58D6" w:rsidP="003D58D6">
      <w:pPr>
        <w:rPr>
          <w:ins w:id="571" w:author="Користувач" w:date="2018-11-22T18:24:00Z"/>
          <w:b/>
          <w:lang w:val="uk-UA"/>
        </w:rPr>
      </w:pPr>
    </w:p>
    <w:p w:rsidR="003D58D6" w:rsidRPr="00020BAE" w:rsidRDefault="003D58D6" w:rsidP="003D58D6">
      <w:pPr>
        <w:jc w:val="both"/>
        <w:rPr>
          <w:ins w:id="572" w:author="Користувач" w:date="2018-11-22T18:24:00Z"/>
          <w:lang w:val="uk-UA"/>
        </w:rPr>
      </w:pPr>
      <w:ins w:id="573" w:author="Користувач" w:date="2018-11-22T18:24:00Z">
        <w:r w:rsidRPr="00020BAE">
          <w:rPr>
            <w:lang w:val="uk-UA"/>
          </w:rPr>
          <w:t xml:space="preserve">               Розглянувши матеріали  проекту землеустрою щодо відведення земельної  ділянки у власність гр. </w:t>
        </w:r>
      </w:ins>
      <w:r w:rsidRPr="00020BAE">
        <w:rPr>
          <w:lang w:val="uk-UA"/>
        </w:rPr>
        <w:t>Матюсі</w:t>
      </w:r>
      <w:ins w:id="574" w:author="Користувач" w:date="2018-11-22T18:24:00Z">
        <w:r w:rsidRPr="00020BAE">
          <w:rPr>
            <w:lang w:val="uk-UA"/>
          </w:rPr>
          <w:t xml:space="preserve"> Віталію </w:t>
        </w:r>
      </w:ins>
      <w:r w:rsidRPr="00020BAE">
        <w:rPr>
          <w:lang w:val="uk-UA"/>
        </w:rPr>
        <w:t>Миколайовичу</w:t>
      </w:r>
      <w:ins w:id="575" w:author="Користувач" w:date="2018-11-22T18:24:00Z">
        <w:r w:rsidRPr="00020BAE">
          <w:rPr>
            <w:lang w:val="uk-UA"/>
          </w:rPr>
          <w:t xml:space="preserve"> для ведення особистого селянського господарства  загальною  площею 0,</w:t>
        </w:r>
      </w:ins>
      <w:r w:rsidRPr="00020BAE">
        <w:rPr>
          <w:lang w:val="uk-UA"/>
        </w:rPr>
        <w:t>6000</w:t>
      </w:r>
      <w:ins w:id="576" w:author="Користувач" w:date="2018-11-22T18:24:00Z">
        <w:r w:rsidRPr="00020BAE">
          <w:rPr>
            <w:lang w:val="uk-UA"/>
          </w:rPr>
          <w:t xml:space="preserve"> га, що  знаходиться  в с. </w:t>
        </w:r>
      </w:ins>
      <w:r w:rsidRPr="00020BAE">
        <w:rPr>
          <w:lang w:val="uk-UA"/>
        </w:rPr>
        <w:t>Соснова</w:t>
      </w:r>
      <w:ins w:id="577" w:author="Користувач" w:date="2018-11-22T18:24:00Z">
        <w:r w:rsidRPr="00020BAE">
          <w:rPr>
            <w:lang w:val="uk-UA"/>
          </w:rPr>
          <w:t xml:space="preserve"> 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ins>
    </w:p>
    <w:p w:rsidR="003D58D6" w:rsidRPr="00020BAE" w:rsidRDefault="003D58D6" w:rsidP="003D58D6">
      <w:pPr>
        <w:jc w:val="center"/>
        <w:rPr>
          <w:ins w:id="578" w:author="Користувач" w:date="2018-11-22T18:24:00Z"/>
          <w:b/>
          <w:lang w:val="uk-UA"/>
        </w:rPr>
      </w:pPr>
      <w:ins w:id="579" w:author="Користувач" w:date="2018-11-22T18:24:00Z">
        <w:r w:rsidRPr="00020BAE">
          <w:rPr>
            <w:b/>
            <w:lang w:val="uk-UA"/>
          </w:rPr>
          <w:t>В И Р І Ш И Л А :</w:t>
        </w:r>
      </w:ins>
    </w:p>
    <w:p w:rsidR="003D58D6" w:rsidRPr="00020BAE" w:rsidRDefault="003D58D6" w:rsidP="003D58D6">
      <w:pPr>
        <w:ind w:left="120"/>
        <w:jc w:val="both"/>
        <w:rPr>
          <w:ins w:id="580" w:author="Користувач" w:date="2018-11-22T18:24:00Z"/>
          <w:b/>
          <w:lang w:val="uk-UA"/>
        </w:rPr>
      </w:pPr>
      <w:ins w:id="581" w:author="Користувач" w:date="2018-11-22T18:24:00Z">
        <w:r w:rsidRPr="00020BAE">
          <w:rPr>
            <w:lang w:val="uk-UA"/>
          </w:rPr>
          <w:t xml:space="preserve">1. Затвердити розроблений </w:t>
        </w:r>
      </w:ins>
      <w:r w:rsidRPr="00020BAE">
        <w:rPr>
          <w:lang w:val="uk-UA"/>
        </w:rPr>
        <w:t>ТОВ «Землевпорядкування та кадастр»</w:t>
      </w:r>
      <w:ins w:id="582" w:author="Користувач" w:date="2018-11-22T18:24:00Z">
        <w:r w:rsidRPr="00020BAE">
          <w:rPr>
            <w:lang w:val="uk-UA"/>
          </w:rPr>
          <w:t xml:space="preserve">  проект землеустрою  щодо  відведення земельної ділянки у власність </w:t>
        </w:r>
        <w:r w:rsidRPr="00020BAE">
          <w:rPr>
            <w:b/>
            <w:lang w:val="uk-UA"/>
          </w:rPr>
          <w:t xml:space="preserve">гр. </w:t>
        </w:r>
      </w:ins>
      <w:r w:rsidRPr="00020BAE">
        <w:rPr>
          <w:b/>
          <w:lang w:val="uk-UA"/>
        </w:rPr>
        <w:t>Матюсі</w:t>
      </w:r>
      <w:ins w:id="583" w:author="Користувач" w:date="2018-11-22T18:24:00Z">
        <w:r w:rsidRPr="00020BAE">
          <w:rPr>
            <w:b/>
            <w:lang w:val="uk-UA"/>
          </w:rPr>
          <w:t xml:space="preserve"> Віталію </w:t>
        </w:r>
      </w:ins>
      <w:r w:rsidRPr="00020BAE">
        <w:rPr>
          <w:b/>
          <w:lang w:val="uk-UA"/>
        </w:rPr>
        <w:t>Миколайовичу</w:t>
      </w:r>
      <w:ins w:id="584" w:author="Користувач" w:date="2018-11-22T18:24:00Z">
        <w:r w:rsidRPr="00020BAE">
          <w:rPr>
            <w:b/>
            <w:lang w:val="uk-UA"/>
          </w:rPr>
          <w:t xml:space="preserve"> </w:t>
        </w:r>
        <w:r w:rsidRPr="00020BAE">
          <w:rPr>
            <w:lang w:val="uk-UA"/>
          </w:rPr>
          <w:t xml:space="preserve">загальною площею </w:t>
        </w:r>
        <w:r w:rsidRPr="00020BAE">
          <w:rPr>
            <w:b/>
            <w:lang w:val="uk-UA"/>
          </w:rPr>
          <w:t>0,</w:t>
        </w:r>
      </w:ins>
      <w:r w:rsidRPr="00020BAE">
        <w:rPr>
          <w:b/>
          <w:lang w:val="uk-UA"/>
        </w:rPr>
        <w:t>6000</w:t>
      </w:r>
      <w:ins w:id="585" w:author="Користувач" w:date="2018-11-22T18:24:00Z">
        <w:r w:rsidRPr="00020BAE">
          <w:rPr>
            <w:b/>
            <w:lang w:val="uk-UA"/>
          </w:rPr>
          <w:t xml:space="preserve"> га </w:t>
        </w:r>
        <w:r w:rsidRPr="00020BAE">
          <w:rPr>
            <w:lang w:val="uk-UA"/>
          </w:rPr>
          <w:t xml:space="preserve">на землях сільськогосподарського призначення для ведення особистого селянського господарства, розташовану в </w:t>
        </w:r>
        <w:r w:rsidRPr="00020BAE">
          <w:rPr>
            <w:b/>
            <w:lang w:val="uk-UA"/>
          </w:rPr>
          <w:t xml:space="preserve">с. </w:t>
        </w:r>
      </w:ins>
      <w:r w:rsidRPr="00020BAE">
        <w:rPr>
          <w:b/>
          <w:lang w:val="uk-UA"/>
        </w:rPr>
        <w:t>Соснова</w:t>
      </w:r>
      <w:ins w:id="586" w:author="Користувач" w:date="2018-11-22T18:24:00Z">
        <w:r w:rsidRPr="00020BAE">
          <w:rPr>
            <w:b/>
            <w:lang w:val="uk-UA"/>
          </w:rPr>
          <w:t xml:space="preserve">  </w:t>
        </w:r>
        <w:r w:rsidRPr="00020BAE">
          <w:rPr>
            <w:lang w:val="uk-UA"/>
          </w:rPr>
          <w:t>Переяслав-Хмельницького району  Київської  області.</w:t>
        </w:r>
      </w:ins>
    </w:p>
    <w:p w:rsidR="003D58D6" w:rsidRPr="00020BAE" w:rsidRDefault="003D58D6" w:rsidP="003D58D6">
      <w:pPr>
        <w:ind w:left="120"/>
        <w:jc w:val="both"/>
        <w:rPr>
          <w:ins w:id="587" w:author="Користувач" w:date="2018-11-22T18:24:00Z"/>
          <w:b/>
          <w:lang w:val="uk-UA"/>
        </w:rPr>
      </w:pPr>
      <w:ins w:id="588" w:author="Користувач" w:date="2018-11-22T18:24:00Z">
        <w:r w:rsidRPr="00020BAE">
          <w:rPr>
            <w:lang w:val="uk-UA"/>
          </w:rPr>
          <w:t xml:space="preserve">2. Передати гр. </w:t>
        </w:r>
      </w:ins>
      <w:r w:rsidRPr="00020BAE">
        <w:rPr>
          <w:b/>
          <w:lang w:val="uk-UA"/>
        </w:rPr>
        <w:t>Матюсі</w:t>
      </w:r>
      <w:ins w:id="589" w:author="Користувач" w:date="2018-11-22T18:24:00Z">
        <w:r w:rsidRPr="00020BAE">
          <w:rPr>
            <w:b/>
            <w:lang w:val="uk-UA"/>
          </w:rPr>
          <w:t xml:space="preserve"> Віталію </w:t>
        </w:r>
      </w:ins>
      <w:r w:rsidRPr="00020BAE">
        <w:rPr>
          <w:b/>
          <w:lang w:val="uk-UA"/>
        </w:rPr>
        <w:t>Миколайович</w:t>
      </w:r>
      <w:ins w:id="590" w:author="Користувач" w:date="2018-11-22T18:24:00Z">
        <w:r w:rsidRPr="00020BAE">
          <w:rPr>
            <w:b/>
            <w:lang w:val="uk-UA"/>
          </w:rPr>
          <w:t xml:space="preserve">у </w:t>
        </w:r>
        <w:r w:rsidRPr="00020BAE">
          <w:rPr>
            <w:lang w:val="uk-UA"/>
          </w:rPr>
          <w:t xml:space="preserve">безкоштовно у приватну власність  із земель сільськогосподарського призначення земельну ділянку площею </w:t>
        </w:r>
        <w:r w:rsidRPr="00020BAE">
          <w:rPr>
            <w:b/>
            <w:lang w:val="uk-UA"/>
          </w:rPr>
          <w:t>0,</w:t>
        </w:r>
      </w:ins>
      <w:r w:rsidRPr="00020BAE">
        <w:rPr>
          <w:b/>
          <w:lang w:val="uk-UA"/>
        </w:rPr>
        <w:t>6000</w:t>
      </w:r>
      <w:ins w:id="591" w:author="Користувач" w:date="2018-11-22T18:24:00Z">
        <w:r w:rsidRPr="00020BAE">
          <w:rPr>
            <w:b/>
            <w:lang w:val="uk-UA"/>
          </w:rPr>
          <w:t xml:space="preserve"> га </w:t>
        </w:r>
        <w:r w:rsidRPr="00020BAE">
          <w:rPr>
            <w:lang w:val="uk-UA"/>
          </w:rPr>
          <w:t xml:space="preserve">кадастровий номер </w:t>
        </w:r>
        <w:r w:rsidRPr="00020BAE">
          <w:rPr>
            <w:b/>
            <w:lang w:val="uk-UA"/>
          </w:rPr>
          <w:t>322338</w:t>
        </w:r>
      </w:ins>
      <w:r w:rsidRPr="00020BAE">
        <w:rPr>
          <w:b/>
          <w:lang w:val="uk-UA"/>
        </w:rPr>
        <w:t>68</w:t>
      </w:r>
      <w:ins w:id="592" w:author="Користувач" w:date="2018-11-22T18:24:00Z">
        <w:r w:rsidRPr="00020BAE">
          <w:rPr>
            <w:b/>
            <w:lang w:val="uk-UA"/>
          </w:rPr>
          <w:t>01:01:0</w:t>
        </w:r>
      </w:ins>
      <w:r w:rsidRPr="00020BAE">
        <w:rPr>
          <w:b/>
          <w:lang w:val="uk-UA"/>
        </w:rPr>
        <w:t>26</w:t>
      </w:r>
      <w:ins w:id="593" w:author="Користувач" w:date="2018-11-22T18:24:00Z">
        <w:r w:rsidRPr="00020BAE">
          <w:rPr>
            <w:b/>
            <w:lang w:val="uk-UA"/>
          </w:rPr>
          <w:t>:00</w:t>
        </w:r>
      </w:ins>
      <w:r w:rsidRPr="00020BAE">
        <w:rPr>
          <w:b/>
          <w:lang w:val="uk-UA"/>
        </w:rPr>
        <w:t>7</w:t>
      </w:r>
      <w:ins w:id="594" w:author="Користувач" w:date="2018-11-22T18:24:00Z">
        <w:r w:rsidRPr="00020BAE">
          <w:rPr>
            <w:b/>
            <w:lang w:val="uk-UA"/>
          </w:rPr>
          <w:t xml:space="preserve">9 </w:t>
        </w:r>
        <w:r w:rsidRPr="00020BAE">
          <w:rPr>
            <w:lang w:val="uk-UA"/>
          </w:rPr>
          <w:t xml:space="preserve">для ведення особистого селянського господарства, розташовану в с. </w:t>
        </w:r>
      </w:ins>
      <w:r w:rsidRPr="00020BAE">
        <w:rPr>
          <w:lang w:val="uk-UA"/>
        </w:rPr>
        <w:t>Соснова</w:t>
      </w:r>
      <w:ins w:id="595" w:author="Користувач" w:date="2018-11-22T18:24:00Z">
        <w:r w:rsidRPr="00020BAE">
          <w:rPr>
            <w:lang w:val="uk-UA"/>
          </w:rPr>
          <w:t xml:space="preserve">   Переяслав-Хмельницького району Київської    області.</w:t>
        </w:r>
      </w:ins>
    </w:p>
    <w:p w:rsidR="003D58D6" w:rsidRPr="00020BAE" w:rsidRDefault="003D58D6" w:rsidP="003D58D6">
      <w:pPr>
        <w:ind w:left="120"/>
        <w:jc w:val="both"/>
        <w:rPr>
          <w:ins w:id="596" w:author="Користувач" w:date="2018-11-22T18:24:00Z"/>
          <w:lang w:val="uk-UA"/>
        </w:rPr>
      </w:pPr>
      <w:ins w:id="597" w:author="Користувач" w:date="2018-11-22T18:24:00Z">
        <w:r w:rsidRPr="00020BAE">
          <w:rPr>
            <w:lang w:val="uk-UA"/>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ins>
    </w:p>
    <w:p w:rsidR="003D58D6" w:rsidRPr="00020BAE" w:rsidRDefault="003D58D6" w:rsidP="003D58D6">
      <w:pPr>
        <w:ind w:left="120"/>
        <w:jc w:val="both"/>
        <w:rPr>
          <w:ins w:id="598" w:author="Користувач" w:date="2018-11-22T18:24:00Z"/>
          <w:lang w:val="uk-UA"/>
        </w:rPr>
      </w:pPr>
      <w:ins w:id="599" w:author="Користувач" w:date="2018-11-22T18:24:00Z">
        <w:r w:rsidRPr="00020BAE">
          <w:rPr>
            <w:lang w:val="uk-UA"/>
          </w:rPr>
          <w:t xml:space="preserve">4. Відповідальність за утримання та збереження геодезичних межових знаків  покласти  </w:t>
        </w:r>
      </w:ins>
    </w:p>
    <w:p w:rsidR="003D58D6" w:rsidRPr="00020BAE" w:rsidRDefault="003D58D6" w:rsidP="003D58D6">
      <w:pPr>
        <w:ind w:left="120"/>
        <w:jc w:val="both"/>
        <w:rPr>
          <w:ins w:id="600" w:author="Користувач" w:date="2018-11-22T18:24:00Z"/>
          <w:lang w:val="uk-UA"/>
        </w:rPr>
      </w:pPr>
      <w:ins w:id="601" w:author="Користувач" w:date="2018-11-22T18:24:00Z">
        <w:r w:rsidRPr="00020BAE">
          <w:rPr>
            <w:lang w:val="uk-UA"/>
          </w:rPr>
          <w:t xml:space="preserve">      на   землевласника.</w:t>
        </w:r>
      </w:ins>
    </w:p>
    <w:p w:rsidR="003D58D6" w:rsidRPr="00020BAE" w:rsidRDefault="003D58D6" w:rsidP="003D58D6">
      <w:pPr>
        <w:jc w:val="both"/>
        <w:rPr>
          <w:ins w:id="602" w:author="Користувач" w:date="2018-11-22T18:24:00Z"/>
          <w:lang w:val="uk-UA"/>
        </w:rPr>
      </w:pPr>
      <w:ins w:id="603" w:author="Користувач" w:date="2018-11-22T18:24:00Z">
        <w:r w:rsidRPr="00020BAE">
          <w:rPr>
            <w:lang w:val="uk-UA"/>
          </w:rPr>
          <w:t xml:space="preserve">  5.    Проекти землеустрою  передаються до  Управління </w:t>
        </w:r>
        <w:proofErr w:type="spellStart"/>
        <w:r w:rsidRPr="00020BAE">
          <w:rPr>
            <w:lang w:val="uk-UA"/>
          </w:rPr>
          <w:t>Держгеокадастру</w:t>
        </w:r>
        <w:proofErr w:type="spellEnd"/>
        <w:r w:rsidRPr="00020BAE">
          <w:rPr>
            <w:lang w:val="uk-UA"/>
          </w:rPr>
          <w:t xml:space="preserve">   у Переяслав - </w:t>
        </w:r>
      </w:ins>
    </w:p>
    <w:p w:rsidR="003D58D6" w:rsidRPr="00020BAE" w:rsidRDefault="003D58D6" w:rsidP="003D58D6">
      <w:pPr>
        <w:jc w:val="both"/>
        <w:rPr>
          <w:ins w:id="604" w:author="Користувач" w:date="2018-11-22T18:24:00Z"/>
          <w:lang w:val="uk-UA"/>
        </w:rPr>
      </w:pPr>
      <w:ins w:id="605" w:author="Користувач" w:date="2018-11-22T18:24:00Z">
        <w:r w:rsidRPr="00020BAE">
          <w:rPr>
            <w:lang w:val="uk-UA"/>
          </w:rPr>
          <w:t xml:space="preserve">        Хмельницькому районі Київської області  на зберігання.</w:t>
        </w:r>
      </w:ins>
    </w:p>
    <w:p w:rsidR="003D58D6" w:rsidRPr="00020BAE" w:rsidRDefault="003D58D6" w:rsidP="003D58D6">
      <w:pPr>
        <w:rPr>
          <w:ins w:id="606" w:author="Користувач" w:date="2018-11-22T18:24:00Z"/>
          <w:lang w:val="uk-UA"/>
        </w:rPr>
      </w:pPr>
    </w:p>
    <w:p w:rsidR="003D58D6" w:rsidRPr="00020BAE" w:rsidRDefault="003D58D6" w:rsidP="003D58D6">
      <w:pPr>
        <w:rPr>
          <w:ins w:id="607" w:author="Користувач" w:date="2018-11-22T18:24:00Z"/>
          <w:lang w:val="uk-UA"/>
        </w:rPr>
      </w:pPr>
      <w:ins w:id="608" w:author="Користувач" w:date="2018-11-22T18:24:00Z">
        <w:r w:rsidRPr="00020BAE">
          <w:rPr>
            <w:lang w:val="uk-UA"/>
          </w:rPr>
          <w:t xml:space="preserve">    Сільський  голова :                                                     М. О.Лях</w:t>
        </w:r>
      </w:ins>
    </w:p>
    <w:p w:rsidR="003D58D6" w:rsidRPr="00020BAE" w:rsidRDefault="003D58D6" w:rsidP="003D58D6">
      <w:pPr>
        <w:rPr>
          <w:ins w:id="609" w:author="Користувач" w:date="2018-11-22T18:24:00Z"/>
          <w:lang w:val="uk-UA"/>
        </w:rPr>
      </w:pPr>
    </w:p>
    <w:p w:rsidR="003D58D6" w:rsidRPr="00020BAE" w:rsidRDefault="003D58D6" w:rsidP="003D58D6">
      <w:pPr>
        <w:rPr>
          <w:ins w:id="610" w:author="Користувач" w:date="2018-11-22T18:24:00Z"/>
          <w:b/>
          <w:lang w:val="uk-UA"/>
        </w:rPr>
      </w:pPr>
      <w:ins w:id="611" w:author="Користувач" w:date="2018-11-22T18:24:00Z">
        <w:r w:rsidRPr="00020BAE">
          <w:rPr>
            <w:b/>
            <w:lang w:val="uk-UA"/>
          </w:rPr>
          <w:t xml:space="preserve">с. Студеники </w:t>
        </w:r>
      </w:ins>
    </w:p>
    <w:p w:rsidR="003D58D6" w:rsidRPr="00020BAE" w:rsidRDefault="003D58D6" w:rsidP="003D58D6">
      <w:pPr>
        <w:rPr>
          <w:ins w:id="612" w:author="Користувач" w:date="2018-11-22T18:24:00Z"/>
          <w:b/>
          <w:lang w:val="uk-UA"/>
        </w:rPr>
      </w:pPr>
      <w:ins w:id="613" w:author="Користувач" w:date="2018-11-22T18:24:00Z">
        <w:r w:rsidRPr="00020BAE">
          <w:rPr>
            <w:b/>
            <w:lang w:val="uk-UA"/>
          </w:rPr>
          <w:t xml:space="preserve">№ </w:t>
        </w:r>
      </w:ins>
      <w:r w:rsidRPr="00020BAE">
        <w:rPr>
          <w:b/>
          <w:lang w:val="uk-UA"/>
        </w:rPr>
        <w:t>438</w:t>
      </w:r>
      <w:ins w:id="614" w:author="Користувач" w:date="2018-11-22T18:24:00Z">
        <w:r w:rsidRPr="00020BAE">
          <w:rPr>
            <w:b/>
            <w:lang w:val="uk-UA"/>
          </w:rPr>
          <w:t xml:space="preserve"> – Х</w:t>
        </w:r>
      </w:ins>
      <w:r w:rsidRPr="00020BAE">
        <w:rPr>
          <w:b/>
          <w:lang w:val="uk-UA"/>
        </w:rPr>
        <w:t>УІ</w:t>
      </w:r>
      <w:ins w:id="615" w:author="Користувач" w:date="2018-11-22T18:24:00Z">
        <w:r w:rsidRPr="00020BAE">
          <w:rPr>
            <w:b/>
            <w:lang w:val="uk-UA"/>
          </w:rPr>
          <w:t xml:space="preserve"> –УІІ</w:t>
        </w:r>
      </w:ins>
    </w:p>
    <w:p w:rsidR="003D58D6" w:rsidRPr="00020BAE" w:rsidRDefault="003D58D6" w:rsidP="003D58D6">
      <w:pPr>
        <w:rPr>
          <w:ins w:id="616" w:author="Користувач" w:date="2018-11-22T18:24:00Z"/>
          <w:b/>
          <w:lang w:val="uk-UA"/>
        </w:rPr>
      </w:pPr>
      <w:r w:rsidRPr="00020BAE">
        <w:rPr>
          <w:b/>
          <w:lang w:val="uk-UA"/>
        </w:rPr>
        <w:lastRenderedPageBreak/>
        <w:t>20</w:t>
      </w:r>
      <w:ins w:id="617" w:author="Користувач" w:date="2018-11-22T18:24:00Z">
        <w:r w:rsidRPr="00020BAE">
          <w:rPr>
            <w:b/>
            <w:lang w:val="uk-UA"/>
          </w:rPr>
          <w:t>.</w:t>
        </w:r>
      </w:ins>
      <w:r w:rsidRPr="00020BAE">
        <w:rPr>
          <w:b/>
          <w:lang w:val="uk-UA"/>
        </w:rPr>
        <w:t>11</w:t>
      </w:r>
      <w:ins w:id="618" w:author="Користувач" w:date="2018-11-22T18:24:00Z">
        <w:r w:rsidRPr="00020BAE">
          <w:rPr>
            <w:b/>
            <w:lang w:val="uk-UA"/>
          </w:rPr>
          <w:t>.2018</w:t>
        </w:r>
      </w:ins>
    </w:p>
    <w:p w:rsidR="003D58D6" w:rsidRPr="00020BAE" w:rsidRDefault="003D58D6">
      <w:pPr>
        <w:rPr>
          <w:b/>
          <w:lang w:val="uk-UA"/>
        </w:rPr>
      </w:pPr>
    </w:p>
    <w:p w:rsidR="003D58D6" w:rsidRPr="00020BAE" w:rsidRDefault="003D58D6">
      <w:pPr>
        <w:rPr>
          <w:b/>
          <w:lang w:val="uk-UA"/>
        </w:rPr>
      </w:pPr>
    </w:p>
    <w:p w:rsidR="003D58D6" w:rsidRPr="00020BAE" w:rsidRDefault="003D58D6">
      <w:pPr>
        <w:rPr>
          <w:b/>
          <w:lang w:val="uk-UA"/>
        </w:rPr>
      </w:pPr>
    </w:p>
    <w:p w:rsidR="003D58D6" w:rsidRPr="00020BAE" w:rsidRDefault="003D58D6">
      <w:pPr>
        <w:rPr>
          <w:b/>
          <w:lang w:val="uk-UA"/>
        </w:rPr>
      </w:pPr>
    </w:p>
    <w:p w:rsidR="003D58D6" w:rsidRPr="00020BAE" w:rsidRDefault="003D58D6">
      <w:pPr>
        <w:rPr>
          <w:b/>
          <w:lang w:val="uk-UA"/>
        </w:rPr>
      </w:pPr>
    </w:p>
    <w:p w:rsidR="003D58D6" w:rsidRPr="00020BAE" w:rsidRDefault="003D58D6">
      <w:pPr>
        <w:rPr>
          <w:b/>
          <w:lang w:val="uk-UA"/>
        </w:rPr>
      </w:pPr>
    </w:p>
    <w:p w:rsidR="003D58D6" w:rsidRPr="00020BAE" w:rsidRDefault="003D58D6">
      <w:pPr>
        <w:rPr>
          <w:b/>
          <w:lang w:val="uk-UA"/>
        </w:rPr>
      </w:pPr>
    </w:p>
    <w:p w:rsidR="003D58D6" w:rsidRPr="00020BAE" w:rsidRDefault="003D58D6">
      <w:pPr>
        <w:rPr>
          <w:b/>
          <w:lang w:val="uk-UA"/>
        </w:rPr>
      </w:pPr>
    </w:p>
    <w:p w:rsidR="003D58D6" w:rsidRPr="00020BAE" w:rsidRDefault="003D58D6" w:rsidP="003D58D6">
      <w:pPr>
        <w:jc w:val="center"/>
        <w:rPr>
          <w:sz w:val="28"/>
          <w:szCs w:val="28"/>
          <w:lang w:val="uk-UA"/>
        </w:rPr>
      </w:pPr>
      <w:r w:rsidRPr="00883FEE">
        <w:rPr>
          <w:noProof/>
          <w:sz w:val="28"/>
          <w:szCs w:val="28"/>
          <w:lang w:val="uk-UA" w:eastAsia="uk-UA"/>
        </w:rPr>
        <w:drawing>
          <wp:inline distT="0" distB="0" distL="0" distR="0">
            <wp:extent cx="495300" cy="685800"/>
            <wp:effectExtent l="0" t="0" r="0" b="0"/>
            <wp:docPr id="18" name="Рисунок 1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ерб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3D58D6" w:rsidRPr="00020BAE" w:rsidRDefault="003D58D6" w:rsidP="003D58D6">
      <w:pPr>
        <w:jc w:val="center"/>
        <w:rPr>
          <w:b/>
          <w:sz w:val="28"/>
          <w:szCs w:val="28"/>
          <w:lang w:val="uk-UA"/>
        </w:rPr>
      </w:pPr>
    </w:p>
    <w:p w:rsidR="003D58D6" w:rsidRPr="00020BAE" w:rsidRDefault="003D58D6" w:rsidP="003D58D6">
      <w:pPr>
        <w:jc w:val="center"/>
        <w:rPr>
          <w:b/>
          <w:lang w:val="uk-UA"/>
        </w:rPr>
      </w:pPr>
      <w:r w:rsidRPr="00020BAE">
        <w:rPr>
          <w:b/>
          <w:lang w:val="uk-UA"/>
        </w:rPr>
        <w:t>СТУДЕНИКІВСЬКА СІЛЬСЬКА  РАДА</w:t>
      </w:r>
    </w:p>
    <w:p w:rsidR="003D58D6" w:rsidRPr="00020BAE" w:rsidRDefault="003D58D6" w:rsidP="003D58D6">
      <w:pPr>
        <w:jc w:val="center"/>
        <w:rPr>
          <w:b/>
          <w:lang w:val="uk-UA"/>
        </w:rPr>
      </w:pPr>
      <w:r w:rsidRPr="00020BAE">
        <w:rPr>
          <w:b/>
          <w:lang w:val="uk-UA"/>
        </w:rPr>
        <w:t>ПЕРЕЯСЛАВ – ХМЕЛЬНИЦЬКОГО  РАЙОНУ</w:t>
      </w:r>
    </w:p>
    <w:p w:rsidR="003D58D6" w:rsidRPr="00020BAE" w:rsidRDefault="003D58D6" w:rsidP="003D58D6">
      <w:pPr>
        <w:jc w:val="center"/>
        <w:rPr>
          <w:b/>
          <w:lang w:val="uk-UA"/>
        </w:rPr>
      </w:pPr>
      <w:r w:rsidRPr="00020BAE">
        <w:rPr>
          <w:b/>
          <w:lang w:val="uk-UA"/>
        </w:rPr>
        <w:t>КИЇВСЬКОЇ  ОБЛАСТІ</w:t>
      </w:r>
    </w:p>
    <w:p w:rsidR="003D58D6" w:rsidRPr="00020BAE" w:rsidRDefault="003D58D6" w:rsidP="003D58D6">
      <w:pPr>
        <w:jc w:val="center"/>
        <w:rPr>
          <w:b/>
          <w:lang w:val="uk-UA"/>
        </w:rPr>
      </w:pPr>
    </w:p>
    <w:p w:rsidR="003D58D6" w:rsidRPr="00020BAE" w:rsidRDefault="003D58D6" w:rsidP="003D58D6">
      <w:pPr>
        <w:jc w:val="center"/>
        <w:rPr>
          <w:b/>
          <w:lang w:val="uk-UA"/>
        </w:rPr>
      </w:pPr>
      <w:r w:rsidRPr="00020BAE">
        <w:rPr>
          <w:b/>
          <w:lang w:val="uk-UA"/>
        </w:rPr>
        <w:t xml:space="preserve">Р І Ш Е Н </w:t>
      </w:r>
      <w:proofErr w:type="spellStart"/>
      <w:r w:rsidRPr="00020BAE">
        <w:rPr>
          <w:b/>
          <w:lang w:val="uk-UA"/>
        </w:rPr>
        <w:t>Н</w:t>
      </w:r>
      <w:proofErr w:type="spellEnd"/>
      <w:r w:rsidRPr="00020BAE">
        <w:rPr>
          <w:b/>
          <w:lang w:val="uk-UA"/>
        </w:rPr>
        <w:t xml:space="preserve"> Я</w:t>
      </w:r>
    </w:p>
    <w:p w:rsidR="003D58D6" w:rsidRPr="00020BAE" w:rsidRDefault="003D58D6" w:rsidP="003D58D6">
      <w:pPr>
        <w:rPr>
          <w:b/>
          <w:lang w:val="uk-UA"/>
        </w:rPr>
      </w:pPr>
      <w:r w:rsidRPr="00020BAE">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Серзі  В.І. </w:t>
      </w:r>
    </w:p>
    <w:p w:rsidR="003D58D6" w:rsidRPr="00020BAE" w:rsidRDefault="003D58D6" w:rsidP="003D58D6">
      <w:pPr>
        <w:rPr>
          <w:b/>
          <w:lang w:val="uk-UA"/>
        </w:rPr>
      </w:pPr>
    </w:p>
    <w:p w:rsidR="003D58D6" w:rsidRPr="00020BAE" w:rsidRDefault="003D58D6" w:rsidP="003D58D6">
      <w:pPr>
        <w:jc w:val="both"/>
        <w:rPr>
          <w:lang w:val="uk-UA"/>
        </w:rPr>
      </w:pPr>
      <w:r w:rsidRPr="00020BAE">
        <w:rPr>
          <w:lang w:val="uk-UA"/>
        </w:rPr>
        <w:t xml:space="preserve">               Розглянувши матеріали  проекту землеустрою щодо відведення земельної  ділянки у власність гр. Серзі Василю Івановичу для ведення особистого селянського господарства  загальною  площею 0,4000 га, що  знаходиться  в с. Студеники 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D58D6" w:rsidRPr="00020BAE" w:rsidRDefault="003D58D6" w:rsidP="003D58D6">
      <w:pPr>
        <w:jc w:val="center"/>
        <w:rPr>
          <w:b/>
          <w:lang w:val="uk-UA"/>
        </w:rPr>
      </w:pPr>
      <w:r w:rsidRPr="00020BAE">
        <w:rPr>
          <w:b/>
          <w:lang w:val="uk-UA"/>
        </w:rPr>
        <w:t>В И Р І Ш И Л А :</w:t>
      </w:r>
    </w:p>
    <w:p w:rsidR="003D58D6" w:rsidRPr="00020BAE" w:rsidRDefault="003D58D6" w:rsidP="003D58D6">
      <w:pPr>
        <w:ind w:left="120"/>
        <w:jc w:val="both"/>
        <w:rPr>
          <w:b/>
          <w:lang w:val="uk-UA"/>
        </w:rPr>
      </w:pPr>
      <w:r w:rsidRPr="00020BAE">
        <w:rPr>
          <w:lang w:val="uk-UA"/>
        </w:rPr>
        <w:t xml:space="preserve">1. Затвердити розроблений ДП « Центр Державного земельного кадастру»  проект землеустрою  щодо  відведення земельної ділянки у власність </w:t>
      </w:r>
      <w:r w:rsidRPr="00020BAE">
        <w:rPr>
          <w:b/>
          <w:lang w:val="uk-UA"/>
        </w:rPr>
        <w:t xml:space="preserve">гр. Серзі Василю Івановичу </w:t>
      </w:r>
      <w:r w:rsidRPr="00020BAE">
        <w:rPr>
          <w:lang w:val="uk-UA"/>
        </w:rPr>
        <w:t xml:space="preserve">загальною площею </w:t>
      </w:r>
      <w:r w:rsidRPr="00020BAE">
        <w:rPr>
          <w:b/>
          <w:lang w:val="uk-UA"/>
        </w:rPr>
        <w:t xml:space="preserve">0,4000 га </w:t>
      </w:r>
      <w:r w:rsidRPr="00020BAE">
        <w:rPr>
          <w:lang w:val="uk-UA"/>
        </w:rPr>
        <w:t xml:space="preserve">на землях сільськогосподарського призначення для ведення особистого селянського господарства, розташовану в </w:t>
      </w:r>
      <w:r w:rsidRPr="00020BAE">
        <w:rPr>
          <w:b/>
          <w:lang w:val="uk-UA"/>
        </w:rPr>
        <w:t xml:space="preserve">с. Студеники  </w:t>
      </w:r>
      <w:r w:rsidRPr="00020BAE">
        <w:rPr>
          <w:lang w:val="uk-UA"/>
        </w:rPr>
        <w:t>Переяслав-Хмельницького району  Київської  області.</w:t>
      </w:r>
    </w:p>
    <w:p w:rsidR="003D58D6" w:rsidRPr="00020BAE" w:rsidRDefault="003D58D6" w:rsidP="003D58D6">
      <w:pPr>
        <w:ind w:left="120"/>
        <w:jc w:val="both"/>
        <w:rPr>
          <w:b/>
          <w:lang w:val="uk-UA"/>
        </w:rPr>
      </w:pPr>
      <w:r w:rsidRPr="00020BAE">
        <w:rPr>
          <w:lang w:val="uk-UA"/>
        </w:rPr>
        <w:t xml:space="preserve">2. Передати гр. </w:t>
      </w:r>
      <w:r w:rsidRPr="00020BAE">
        <w:rPr>
          <w:b/>
          <w:lang w:val="uk-UA"/>
        </w:rPr>
        <w:t xml:space="preserve">Серзі Василю Івановичу </w:t>
      </w:r>
      <w:r w:rsidRPr="00020BAE">
        <w:rPr>
          <w:lang w:val="uk-UA"/>
        </w:rPr>
        <w:t xml:space="preserve">безкоштовно у приватну власність  із земель сільськогосподарського призначення земельну ділянку площею </w:t>
      </w:r>
      <w:r w:rsidRPr="00020BAE">
        <w:rPr>
          <w:b/>
          <w:lang w:val="uk-UA"/>
        </w:rPr>
        <w:t>0,400</w:t>
      </w:r>
      <w:r w:rsidR="00CD2C7B" w:rsidRPr="00020BAE">
        <w:rPr>
          <w:b/>
          <w:lang w:val="uk-UA"/>
        </w:rPr>
        <w:t>0</w:t>
      </w:r>
      <w:r w:rsidRPr="00020BAE">
        <w:rPr>
          <w:b/>
          <w:lang w:val="uk-UA"/>
        </w:rPr>
        <w:t xml:space="preserve"> га </w:t>
      </w:r>
      <w:r w:rsidRPr="00020BAE">
        <w:rPr>
          <w:lang w:val="uk-UA"/>
        </w:rPr>
        <w:t xml:space="preserve">кадастровий номер </w:t>
      </w:r>
      <w:r w:rsidRPr="00020BAE">
        <w:rPr>
          <w:b/>
          <w:lang w:val="uk-UA"/>
        </w:rPr>
        <w:t>3223383701:01:0</w:t>
      </w:r>
      <w:r w:rsidR="00CD2C7B" w:rsidRPr="00020BAE">
        <w:rPr>
          <w:b/>
          <w:lang w:val="uk-UA"/>
        </w:rPr>
        <w:t>14</w:t>
      </w:r>
      <w:r w:rsidRPr="00020BAE">
        <w:rPr>
          <w:b/>
          <w:lang w:val="uk-UA"/>
        </w:rPr>
        <w:t>:00</w:t>
      </w:r>
      <w:r w:rsidR="00CD2C7B" w:rsidRPr="00020BAE">
        <w:rPr>
          <w:b/>
          <w:lang w:val="uk-UA"/>
        </w:rPr>
        <w:t>77</w:t>
      </w:r>
      <w:r w:rsidRPr="00020BAE">
        <w:rPr>
          <w:b/>
          <w:lang w:val="uk-UA"/>
        </w:rPr>
        <w:t xml:space="preserve"> </w:t>
      </w:r>
      <w:r w:rsidRPr="00020BAE">
        <w:rPr>
          <w:lang w:val="uk-UA"/>
        </w:rPr>
        <w:t>для ведення особистого селянського господарства, розташовану в с. Студеники   Переяслав-Хмельницького району Київської    області.</w:t>
      </w:r>
    </w:p>
    <w:p w:rsidR="003D58D6" w:rsidRPr="00020BAE" w:rsidRDefault="003D58D6" w:rsidP="003D58D6">
      <w:pPr>
        <w:ind w:left="120"/>
        <w:jc w:val="both"/>
        <w:rPr>
          <w:lang w:val="uk-UA"/>
        </w:rPr>
      </w:pPr>
      <w:r w:rsidRPr="00020BAE">
        <w:rPr>
          <w:lang w:val="uk-UA"/>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3D58D6" w:rsidRPr="00020BAE" w:rsidRDefault="003D58D6" w:rsidP="003D58D6">
      <w:pPr>
        <w:ind w:left="120"/>
        <w:jc w:val="both"/>
        <w:rPr>
          <w:lang w:val="uk-UA"/>
        </w:rPr>
      </w:pPr>
      <w:r w:rsidRPr="00020BAE">
        <w:rPr>
          <w:lang w:val="uk-UA"/>
        </w:rPr>
        <w:t xml:space="preserve">4. Відповідальність за утримання та збереження геодезичних межових знаків  покласти  </w:t>
      </w:r>
    </w:p>
    <w:p w:rsidR="003D58D6" w:rsidRPr="00020BAE" w:rsidRDefault="003D58D6" w:rsidP="003D58D6">
      <w:pPr>
        <w:ind w:left="120"/>
        <w:jc w:val="both"/>
        <w:rPr>
          <w:lang w:val="uk-UA"/>
        </w:rPr>
      </w:pPr>
      <w:r w:rsidRPr="00020BAE">
        <w:rPr>
          <w:lang w:val="uk-UA"/>
        </w:rPr>
        <w:t xml:space="preserve">      на   землевласника.</w:t>
      </w:r>
    </w:p>
    <w:p w:rsidR="003D58D6" w:rsidRPr="00020BAE" w:rsidRDefault="003D58D6" w:rsidP="003D58D6">
      <w:pPr>
        <w:jc w:val="both"/>
        <w:rPr>
          <w:lang w:val="uk-UA"/>
        </w:rPr>
      </w:pPr>
      <w:r w:rsidRPr="00020BAE">
        <w:rPr>
          <w:lang w:val="uk-UA"/>
        </w:rPr>
        <w:t xml:space="preserve">  5.    Проекти землеустрою  передаються до  Управління </w:t>
      </w:r>
      <w:proofErr w:type="spellStart"/>
      <w:r w:rsidRPr="00020BAE">
        <w:rPr>
          <w:lang w:val="uk-UA"/>
        </w:rPr>
        <w:t>Держгеокадастру</w:t>
      </w:r>
      <w:proofErr w:type="spellEnd"/>
      <w:r w:rsidRPr="00020BAE">
        <w:rPr>
          <w:lang w:val="uk-UA"/>
        </w:rPr>
        <w:t xml:space="preserve">   у Переяслав - </w:t>
      </w:r>
    </w:p>
    <w:p w:rsidR="003D58D6" w:rsidRPr="00020BAE" w:rsidRDefault="003D58D6" w:rsidP="003D58D6">
      <w:pPr>
        <w:jc w:val="both"/>
        <w:rPr>
          <w:lang w:val="uk-UA"/>
        </w:rPr>
      </w:pPr>
      <w:r w:rsidRPr="00020BAE">
        <w:rPr>
          <w:lang w:val="uk-UA"/>
        </w:rPr>
        <w:t xml:space="preserve">        Хмельницькому районі Київської області  на зберігання.</w:t>
      </w:r>
    </w:p>
    <w:p w:rsidR="003D58D6" w:rsidRPr="00020BAE" w:rsidRDefault="003D58D6" w:rsidP="003D58D6">
      <w:pPr>
        <w:rPr>
          <w:lang w:val="uk-UA"/>
        </w:rPr>
      </w:pPr>
    </w:p>
    <w:p w:rsidR="003D58D6" w:rsidRPr="00020BAE" w:rsidRDefault="003D58D6" w:rsidP="003D58D6">
      <w:pPr>
        <w:rPr>
          <w:lang w:val="uk-UA"/>
        </w:rPr>
      </w:pPr>
      <w:r w:rsidRPr="00020BAE">
        <w:rPr>
          <w:lang w:val="uk-UA"/>
        </w:rPr>
        <w:t xml:space="preserve">    Сільський  голова :                                                     М. О.Лях</w:t>
      </w:r>
    </w:p>
    <w:p w:rsidR="003D58D6" w:rsidRPr="00020BAE" w:rsidRDefault="003D58D6" w:rsidP="003D58D6">
      <w:pPr>
        <w:rPr>
          <w:lang w:val="uk-UA"/>
        </w:rPr>
      </w:pPr>
    </w:p>
    <w:p w:rsidR="003D58D6" w:rsidRPr="00020BAE" w:rsidRDefault="003D58D6" w:rsidP="003D58D6">
      <w:pPr>
        <w:rPr>
          <w:b/>
          <w:lang w:val="uk-UA"/>
        </w:rPr>
      </w:pPr>
      <w:r w:rsidRPr="00020BAE">
        <w:rPr>
          <w:b/>
          <w:lang w:val="uk-UA"/>
        </w:rPr>
        <w:t xml:space="preserve">с. Студеники </w:t>
      </w:r>
    </w:p>
    <w:p w:rsidR="003D58D6" w:rsidRPr="00020BAE" w:rsidRDefault="003D58D6" w:rsidP="003D58D6">
      <w:pPr>
        <w:rPr>
          <w:b/>
          <w:lang w:val="uk-UA"/>
        </w:rPr>
      </w:pPr>
      <w:r w:rsidRPr="00020BAE">
        <w:rPr>
          <w:b/>
          <w:lang w:val="uk-UA"/>
        </w:rPr>
        <w:t>№ 439 – ХУІ –УІІ</w:t>
      </w:r>
    </w:p>
    <w:p w:rsidR="003D58D6" w:rsidRPr="00020BAE" w:rsidRDefault="003D58D6" w:rsidP="003D58D6">
      <w:pPr>
        <w:rPr>
          <w:b/>
          <w:lang w:val="uk-UA"/>
        </w:rPr>
      </w:pPr>
      <w:r w:rsidRPr="00020BAE">
        <w:rPr>
          <w:b/>
          <w:lang w:val="uk-UA"/>
        </w:rPr>
        <w:t>20.11.2018</w:t>
      </w:r>
    </w:p>
    <w:p w:rsidR="003D58D6" w:rsidRPr="00020BAE" w:rsidRDefault="003D58D6">
      <w:pPr>
        <w:rPr>
          <w:b/>
          <w:lang w:val="uk-UA"/>
        </w:rPr>
      </w:pPr>
    </w:p>
    <w:p w:rsidR="003D58D6" w:rsidRPr="00020BAE" w:rsidRDefault="003D58D6">
      <w:pPr>
        <w:rPr>
          <w:b/>
          <w:lang w:val="uk-UA"/>
        </w:rPr>
      </w:pPr>
    </w:p>
    <w:p w:rsidR="003D58D6" w:rsidRPr="00020BAE" w:rsidRDefault="003D58D6">
      <w:pPr>
        <w:rPr>
          <w:b/>
          <w:lang w:val="uk-UA"/>
        </w:rPr>
      </w:pPr>
    </w:p>
    <w:p w:rsidR="00CD2C7B" w:rsidRPr="00020BAE" w:rsidRDefault="00CD2C7B" w:rsidP="00D51CD7">
      <w:pPr>
        <w:spacing w:line="288" w:lineRule="auto"/>
        <w:jc w:val="center"/>
        <w:rPr>
          <w:bCs/>
          <w:lang w:val="uk-UA"/>
        </w:rPr>
      </w:pPr>
    </w:p>
    <w:p w:rsidR="00CD2C7B" w:rsidRPr="00020BAE" w:rsidRDefault="00CD2C7B" w:rsidP="00D51CD7">
      <w:pPr>
        <w:spacing w:line="288" w:lineRule="auto"/>
        <w:jc w:val="center"/>
        <w:rPr>
          <w:bCs/>
          <w:lang w:val="uk-UA"/>
        </w:rPr>
      </w:pPr>
    </w:p>
    <w:p w:rsidR="00CD2C7B" w:rsidRPr="00020BAE" w:rsidRDefault="00CD2C7B" w:rsidP="00D51CD7">
      <w:pPr>
        <w:spacing w:line="288" w:lineRule="auto"/>
        <w:jc w:val="center"/>
        <w:rPr>
          <w:bCs/>
          <w:lang w:val="uk-UA"/>
        </w:rPr>
      </w:pPr>
    </w:p>
    <w:p w:rsidR="00CD2C7B" w:rsidRPr="00020BAE" w:rsidRDefault="00CD2C7B" w:rsidP="00D51CD7">
      <w:pPr>
        <w:spacing w:line="288" w:lineRule="auto"/>
        <w:jc w:val="center"/>
        <w:rPr>
          <w:bCs/>
          <w:lang w:val="uk-UA"/>
        </w:rPr>
      </w:pPr>
    </w:p>
    <w:p w:rsidR="00CD2C7B" w:rsidRPr="00020BAE" w:rsidRDefault="00CD2C7B" w:rsidP="00D51CD7">
      <w:pPr>
        <w:spacing w:line="288" w:lineRule="auto"/>
        <w:jc w:val="center"/>
        <w:rPr>
          <w:bCs/>
          <w:lang w:val="uk-UA"/>
        </w:rPr>
      </w:pPr>
    </w:p>
    <w:p w:rsidR="00CD2C7B" w:rsidRPr="00020BAE" w:rsidRDefault="00CD2C7B" w:rsidP="00D51CD7">
      <w:pPr>
        <w:spacing w:line="288" w:lineRule="auto"/>
        <w:jc w:val="center"/>
        <w:rPr>
          <w:bCs/>
          <w:lang w:val="uk-UA"/>
        </w:rPr>
      </w:pPr>
    </w:p>
    <w:p w:rsidR="00CD2C7B" w:rsidRPr="00020BAE" w:rsidRDefault="00CD2C7B" w:rsidP="00D51CD7">
      <w:pPr>
        <w:spacing w:line="288" w:lineRule="auto"/>
        <w:jc w:val="center"/>
        <w:rPr>
          <w:bCs/>
          <w:lang w:val="uk-UA"/>
        </w:rPr>
      </w:pPr>
    </w:p>
    <w:p w:rsidR="00CD2C7B" w:rsidRPr="00020BAE" w:rsidRDefault="00CD2C7B" w:rsidP="00D51CD7">
      <w:pPr>
        <w:spacing w:line="288" w:lineRule="auto"/>
        <w:jc w:val="center"/>
        <w:rPr>
          <w:bCs/>
          <w:lang w:val="uk-UA"/>
        </w:rPr>
      </w:pPr>
    </w:p>
    <w:p w:rsidR="00CD2C7B" w:rsidRPr="00020BAE" w:rsidRDefault="00CD2C7B" w:rsidP="00CD2C7B">
      <w:pPr>
        <w:jc w:val="center"/>
        <w:rPr>
          <w:sz w:val="28"/>
          <w:szCs w:val="28"/>
          <w:lang w:val="uk-UA"/>
        </w:rPr>
      </w:pPr>
      <w:r w:rsidRPr="00883FEE">
        <w:rPr>
          <w:noProof/>
          <w:sz w:val="28"/>
          <w:szCs w:val="28"/>
          <w:lang w:val="uk-UA" w:eastAsia="uk-UA"/>
        </w:rPr>
        <w:drawing>
          <wp:inline distT="0" distB="0" distL="0" distR="0">
            <wp:extent cx="495300" cy="685800"/>
            <wp:effectExtent l="0" t="0" r="0" b="0"/>
            <wp:docPr id="20" name="Рисунок 2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ерб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CD2C7B" w:rsidRPr="00020BAE" w:rsidRDefault="00CD2C7B" w:rsidP="00CD2C7B">
      <w:pPr>
        <w:jc w:val="center"/>
        <w:rPr>
          <w:b/>
          <w:sz w:val="28"/>
          <w:szCs w:val="28"/>
          <w:lang w:val="uk-UA"/>
        </w:rPr>
      </w:pPr>
    </w:p>
    <w:p w:rsidR="00CD2C7B" w:rsidRPr="00020BAE" w:rsidRDefault="00CD2C7B" w:rsidP="00CD2C7B">
      <w:pPr>
        <w:jc w:val="center"/>
        <w:rPr>
          <w:b/>
          <w:lang w:val="uk-UA"/>
        </w:rPr>
      </w:pPr>
      <w:r w:rsidRPr="00020BAE">
        <w:rPr>
          <w:b/>
          <w:lang w:val="uk-UA"/>
        </w:rPr>
        <w:t>СТУДЕНИКІВСЬКА СІЛЬСЬКА  РАДА</w:t>
      </w:r>
    </w:p>
    <w:p w:rsidR="00CD2C7B" w:rsidRPr="00020BAE" w:rsidRDefault="00CD2C7B" w:rsidP="00CD2C7B">
      <w:pPr>
        <w:jc w:val="center"/>
        <w:rPr>
          <w:b/>
          <w:lang w:val="uk-UA"/>
        </w:rPr>
      </w:pPr>
      <w:r w:rsidRPr="00020BAE">
        <w:rPr>
          <w:b/>
          <w:lang w:val="uk-UA"/>
        </w:rPr>
        <w:t>ПЕРЕЯСЛАВ – ХМЕЛЬНИЦЬКОГО  РАЙОНУ</w:t>
      </w:r>
    </w:p>
    <w:p w:rsidR="00CD2C7B" w:rsidRPr="00020BAE" w:rsidRDefault="00CD2C7B" w:rsidP="00CD2C7B">
      <w:pPr>
        <w:jc w:val="center"/>
        <w:rPr>
          <w:b/>
          <w:lang w:val="uk-UA"/>
        </w:rPr>
      </w:pPr>
      <w:r w:rsidRPr="00020BAE">
        <w:rPr>
          <w:b/>
          <w:lang w:val="uk-UA"/>
        </w:rPr>
        <w:t>КИЇВСЬКОЇ  ОБЛАСТІ</w:t>
      </w:r>
    </w:p>
    <w:p w:rsidR="00CD2C7B" w:rsidRPr="00020BAE" w:rsidRDefault="00CD2C7B" w:rsidP="00CD2C7B">
      <w:pPr>
        <w:jc w:val="center"/>
        <w:rPr>
          <w:b/>
          <w:lang w:val="uk-UA"/>
        </w:rPr>
      </w:pPr>
    </w:p>
    <w:p w:rsidR="00CD2C7B" w:rsidRPr="00020BAE" w:rsidRDefault="00CD2C7B" w:rsidP="00CD2C7B">
      <w:pPr>
        <w:jc w:val="center"/>
        <w:rPr>
          <w:b/>
          <w:lang w:val="uk-UA"/>
        </w:rPr>
      </w:pPr>
      <w:r w:rsidRPr="00020BAE">
        <w:rPr>
          <w:b/>
          <w:lang w:val="uk-UA"/>
        </w:rPr>
        <w:t xml:space="preserve">Р І Ш Е Н </w:t>
      </w:r>
      <w:proofErr w:type="spellStart"/>
      <w:r w:rsidRPr="00020BAE">
        <w:rPr>
          <w:b/>
          <w:lang w:val="uk-UA"/>
        </w:rPr>
        <w:t>Н</w:t>
      </w:r>
      <w:proofErr w:type="spellEnd"/>
      <w:r w:rsidRPr="00020BAE">
        <w:rPr>
          <w:b/>
          <w:lang w:val="uk-UA"/>
        </w:rPr>
        <w:t xml:space="preserve"> Я</w:t>
      </w:r>
    </w:p>
    <w:p w:rsidR="00CD2C7B" w:rsidRPr="00020BAE" w:rsidRDefault="00CD2C7B" w:rsidP="00CD2C7B">
      <w:pPr>
        <w:rPr>
          <w:b/>
          <w:lang w:val="uk-UA"/>
        </w:rPr>
      </w:pPr>
      <w:r w:rsidRPr="00020BAE">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Серзі  О.М. </w:t>
      </w:r>
    </w:p>
    <w:p w:rsidR="00CD2C7B" w:rsidRPr="00020BAE" w:rsidRDefault="00CD2C7B" w:rsidP="00CD2C7B">
      <w:pPr>
        <w:rPr>
          <w:b/>
          <w:lang w:val="uk-UA"/>
        </w:rPr>
      </w:pPr>
    </w:p>
    <w:p w:rsidR="00CD2C7B" w:rsidRPr="00020BAE" w:rsidRDefault="00CD2C7B" w:rsidP="00CD2C7B">
      <w:pPr>
        <w:jc w:val="both"/>
        <w:rPr>
          <w:lang w:val="uk-UA"/>
        </w:rPr>
      </w:pPr>
      <w:r w:rsidRPr="00020BAE">
        <w:rPr>
          <w:lang w:val="uk-UA"/>
        </w:rPr>
        <w:t xml:space="preserve">               Розглянувши матеріали  проекту землеустрою щодо відведення земельної  ділянки у власність гр. Серзі Олені Михайлівні для ведення особистого селянського господарства  загальною  площею 0,1000 га, що  знаходиться  в с. Студеники Переяслав-Хмельницького  району Київської  області по вул. Лісова, 95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CD2C7B" w:rsidRPr="00020BAE" w:rsidRDefault="00CD2C7B" w:rsidP="00CD2C7B">
      <w:pPr>
        <w:jc w:val="center"/>
        <w:rPr>
          <w:b/>
          <w:lang w:val="uk-UA"/>
        </w:rPr>
      </w:pPr>
      <w:r w:rsidRPr="00020BAE">
        <w:rPr>
          <w:b/>
          <w:lang w:val="uk-UA"/>
        </w:rPr>
        <w:t>В И Р І Ш И Л А :</w:t>
      </w:r>
    </w:p>
    <w:p w:rsidR="00CD2C7B" w:rsidRPr="00020BAE" w:rsidRDefault="00CD2C7B" w:rsidP="00CD2C7B">
      <w:pPr>
        <w:ind w:left="120"/>
        <w:jc w:val="both"/>
        <w:rPr>
          <w:lang w:val="uk-UA"/>
        </w:rPr>
      </w:pPr>
      <w:r w:rsidRPr="00020BAE">
        <w:rPr>
          <w:lang w:val="uk-UA"/>
        </w:rPr>
        <w:t xml:space="preserve">1. Затвердити розроблений ДП « Центр Державного земельного кадастру»  проект землеустрою  щодо  відведення земельної ділянки у власність </w:t>
      </w:r>
      <w:r w:rsidRPr="00020BAE">
        <w:rPr>
          <w:b/>
          <w:lang w:val="uk-UA"/>
        </w:rPr>
        <w:t xml:space="preserve">гр. Серзі Олені Михайлівні </w:t>
      </w:r>
      <w:r w:rsidRPr="00020BAE">
        <w:rPr>
          <w:lang w:val="uk-UA"/>
        </w:rPr>
        <w:t xml:space="preserve">загальною площею </w:t>
      </w:r>
      <w:r w:rsidRPr="00020BAE">
        <w:rPr>
          <w:b/>
          <w:lang w:val="uk-UA"/>
        </w:rPr>
        <w:t xml:space="preserve">0,1000 га </w:t>
      </w:r>
      <w:r w:rsidRPr="00020BAE">
        <w:rPr>
          <w:lang w:val="uk-UA"/>
        </w:rPr>
        <w:t xml:space="preserve">на землях сільськогосподарського призначення для ведення особистого селянського господарства, розташовану в </w:t>
      </w:r>
      <w:r w:rsidRPr="00020BAE">
        <w:rPr>
          <w:b/>
          <w:lang w:val="uk-UA"/>
        </w:rPr>
        <w:t xml:space="preserve">с. Студеники  </w:t>
      </w:r>
      <w:r w:rsidRPr="00020BAE">
        <w:rPr>
          <w:lang w:val="uk-UA"/>
        </w:rPr>
        <w:t>Переяслав-Хмельницького району  Київської  області по вул. Лісова, 95.</w:t>
      </w:r>
    </w:p>
    <w:p w:rsidR="00CD2C7B" w:rsidRPr="00020BAE" w:rsidRDefault="00CD2C7B" w:rsidP="00CD2C7B">
      <w:pPr>
        <w:ind w:left="120"/>
        <w:jc w:val="both"/>
        <w:rPr>
          <w:b/>
          <w:lang w:val="uk-UA"/>
        </w:rPr>
      </w:pPr>
      <w:r w:rsidRPr="00020BAE">
        <w:rPr>
          <w:lang w:val="uk-UA"/>
        </w:rPr>
        <w:t xml:space="preserve"> 2. Передати гр. </w:t>
      </w:r>
      <w:r w:rsidRPr="00020BAE">
        <w:rPr>
          <w:b/>
          <w:lang w:val="uk-UA"/>
        </w:rPr>
        <w:t xml:space="preserve">Серзі Олені Михайлівні </w:t>
      </w:r>
      <w:r w:rsidRPr="00020BAE">
        <w:rPr>
          <w:lang w:val="uk-UA"/>
        </w:rPr>
        <w:t xml:space="preserve">безкоштовно у приватну власність  із земель сільськогосподарського призначення земельну ділянку площею </w:t>
      </w:r>
      <w:r w:rsidRPr="00020BAE">
        <w:rPr>
          <w:b/>
          <w:lang w:val="uk-UA"/>
        </w:rPr>
        <w:t xml:space="preserve">0,1000 га </w:t>
      </w:r>
      <w:r w:rsidRPr="00020BAE">
        <w:rPr>
          <w:lang w:val="uk-UA"/>
        </w:rPr>
        <w:t xml:space="preserve">кадастровий номер </w:t>
      </w:r>
      <w:r w:rsidRPr="00020BAE">
        <w:rPr>
          <w:b/>
          <w:lang w:val="uk-UA"/>
        </w:rPr>
        <w:t xml:space="preserve">3223383701:01:010:0111 </w:t>
      </w:r>
      <w:r w:rsidRPr="00020BAE">
        <w:rPr>
          <w:lang w:val="uk-UA"/>
        </w:rPr>
        <w:t>для ведення особистого селянського господарства, розташовану в с. Студеники   Переяслав-Хмельницького району Київської    області по вул. Лісова, 95.</w:t>
      </w:r>
    </w:p>
    <w:p w:rsidR="00CD2C7B" w:rsidRPr="00020BAE" w:rsidRDefault="00CD2C7B" w:rsidP="00CD2C7B">
      <w:pPr>
        <w:ind w:left="120"/>
        <w:jc w:val="both"/>
        <w:rPr>
          <w:lang w:val="uk-UA"/>
        </w:rPr>
      </w:pPr>
      <w:r w:rsidRPr="00020BAE">
        <w:rPr>
          <w:lang w:val="uk-UA"/>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CD2C7B" w:rsidRPr="00020BAE" w:rsidRDefault="00CD2C7B" w:rsidP="00CD2C7B">
      <w:pPr>
        <w:ind w:left="120"/>
        <w:jc w:val="both"/>
        <w:rPr>
          <w:lang w:val="uk-UA"/>
        </w:rPr>
      </w:pPr>
      <w:r w:rsidRPr="00020BAE">
        <w:rPr>
          <w:lang w:val="uk-UA"/>
        </w:rPr>
        <w:t xml:space="preserve">4. Відповідальність за утримання та збереження геодезичних межових знаків  покласти  </w:t>
      </w:r>
    </w:p>
    <w:p w:rsidR="00CD2C7B" w:rsidRPr="00020BAE" w:rsidRDefault="00CD2C7B" w:rsidP="00CD2C7B">
      <w:pPr>
        <w:ind w:left="120"/>
        <w:jc w:val="both"/>
        <w:rPr>
          <w:lang w:val="uk-UA"/>
        </w:rPr>
      </w:pPr>
      <w:r w:rsidRPr="00020BAE">
        <w:rPr>
          <w:lang w:val="uk-UA"/>
        </w:rPr>
        <w:t xml:space="preserve">      на   землевласника.</w:t>
      </w:r>
    </w:p>
    <w:p w:rsidR="00CD2C7B" w:rsidRPr="00020BAE" w:rsidRDefault="00CD2C7B" w:rsidP="00CD2C7B">
      <w:pPr>
        <w:jc w:val="both"/>
        <w:rPr>
          <w:lang w:val="uk-UA"/>
        </w:rPr>
      </w:pPr>
      <w:r w:rsidRPr="00020BAE">
        <w:rPr>
          <w:lang w:val="uk-UA"/>
        </w:rPr>
        <w:t xml:space="preserve">  5.    Проекти землеустрою  передаються до  Управління </w:t>
      </w:r>
      <w:proofErr w:type="spellStart"/>
      <w:r w:rsidRPr="00020BAE">
        <w:rPr>
          <w:lang w:val="uk-UA"/>
        </w:rPr>
        <w:t>Держгеокадастру</w:t>
      </w:r>
      <w:proofErr w:type="spellEnd"/>
      <w:r w:rsidRPr="00020BAE">
        <w:rPr>
          <w:lang w:val="uk-UA"/>
        </w:rPr>
        <w:t xml:space="preserve">   у Переяслав - </w:t>
      </w:r>
    </w:p>
    <w:p w:rsidR="00CD2C7B" w:rsidRPr="00020BAE" w:rsidRDefault="00CD2C7B" w:rsidP="00CD2C7B">
      <w:pPr>
        <w:jc w:val="both"/>
        <w:rPr>
          <w:lang w:val="uk-UA"/>
        </w:rPr>
      </w:pPr>
      <w:r w:rsidRPr="00020BAE">
        <w:rPr>
          <w:lang w:val="uk-UA"/>
        </w:rPr>
        <w:t xml:space="preserve">        Хмельницькому районі Київської області  на зберігання.</w:t>
      </w:r>
    </w:p>
    <w:p w:rsidR="00CD2C7B" w:rsidRPr="00020BAE" w:rsidRDefault="00CD2C7B" w:rsidP="00CD2C7B">
      <w:pPr>
        <w:rPr>
          <w:lang w:val="uk-UA"/>
        </w:rPr>
      </w:pPr>
    </w:p>
    <w:p w:rsidR="00CD2C7B" w:rsidRPr="00020BAE" w:rsidRDefault="00CD2C7B" w:rsidP="00CD2C7B">
      <w:pPr>
        <w:rPr>
          <w:lang w:val="uk-UA"/>
        </w:rPr>
      </w:pPr>
      <w:r w:rsidRPr="00020BAE">
        <w:rPr>
          <w:lang w:val="uk-UA"/>
        </w:rPr>
        <w:t xml:space="preserve">    Сільський  голова :                                                     М. О.Лях</w:t>
      </w:r>
    </w:p>
    <w:p w:rsidR="00CD2C7B" w:rsidRPr="00020BAE" w:rsidRDefault="00CD2C7B" w:rsidP="00CD2C7B">
      <w:pPr>
        <w:rPr>
          <w:lang w:val="uk-UA"/>
        </w:rPr>
      </w:pPr>
    </w:p>
    <w:p w:rsidR="00CD2C7B" w:rsidRPr="00020BAE" w:rsidRDefault="00CD2C7B" w:rsidP="00CD2C7B">
      <w:pPr>
        <w:rPr>
          <w:b/>
          <w:lang w:val="uk-UA"/>
        </w:rPr>
      </w:pPr>
      <w:r w:rsidRPr="00020BAE">
        <w:rPr>
          <w:b/>
          <w:lang w:val="uk-UA"/>
        </w:rPr>
        <w:t xml:space="preserve">с. Студеники </w:t>
      </w:r>
    </w:p>
    <w:p w:rsidR="00CD2C7B" w:rsidRPr="00020BAE" w:rsidRDefault="00CD2C7B" w:rsidP="00CD2C7B">
      <w:pPr>
        <w:rPr>
          <w:b/>
          <w:lang w:val="uk-UA"/>
        </w:rPr>
      </w:pPr>
      <w:r w:rsidRPr="00020BAE">
        <w:rPr>
          <w:b/>
          <w:lang w:val="uk-UA"/>
        </w:rPr>
        <w:t>№ 440 – ХУІ –УІІ</w:t>
      </w:r>
    </w:p>
    <w:p w:rsidR="00CD2C7B" w:rsidRPr="00020BAE" w:rsidRDefault="00CD2C7B" w:rsidP="00CD2C7B">
      <w:pPr>
        <w:rPr>
          <w:b/>
          <w:lang w:val="uk-UA"/>
        </w:rPr>
      </w:pPr>
      <w:r w:rsidRPr="00020BAE">
        <w:rPr>
          <w:b/>
          <w:lang w:val="uk-UA"/>
        </w:rPr>
        <w:lastRenderedPageBreak/>
        <w:t>20.11.2018</w:t>
      </w:r>
    </w:p>
    <w:p w:rsidR="00CD2C7B" w:rsidRPr="00020BAE" w:rsidRDefault="00CD2C7B" w:rsidP="00CD2C7B">
      <w:pPr>
        <w:rPr>
          <w:b/>
          <w:lang w:val="uk-UA"/>
        </w:rPr>
      </w:pPr>
    </w:p>
    <w:p w:rsidR="00CD2C7B" w:rsidRPr="00020BAE" w:rsidRDefault="00CD2C7B" w:rsidP="00D51CD7">
      <w:pPr>
        <w:spacing w:line="288" w:lineRule="auto"/>
        <w:jc w:val="center"/>
        <w:rPr>
          <w:bCs/>
          <w:lang w:val="uk-UA"/>
        </w:rPr>
      </w:pPr>
    </w:p>
    <w:p w:rsidR="00CD2C7B" w:rsidRPr="00020BAE" w:rsidRDefault="00CD2C7B" w:rsidP="00D51CD7">
      <w:pPr>
        <w:spacing w:line="288" w:lineRule="auto"/>
        <w:jc w:val="center"/>
        <w:rPr>
          <w:bCs/>
          <w:lang w:val="uk-UA"/>
        </w:rPr>
      </w:pPr>
    </w:p>
    <w:p w:rsidR="00CD2C7B" w:rsidRPr="00020BAE" w:rsidRDefault="00CD2C7B" w:rsidP="00D51CD7">
      <w:pPr>
        <w:spacing w:line="288" w:lineRule="auto"/>
        <w:jc w:val="center"/>
        <w:rPr>
          <w:bCs/>
          <w:lang w:val="uk-UA"/>
        </w:rPr>
      </w:pPr>
    </w:p>
    <w:p w:rsidR="00CD2C7B" w:rsidRPr="00020BAE" w:rsidRDefault="00CD2C7B" w:rsidP="00D51CD7">
      <w:pPr>
        <w:spacing w:line="288" w:lineRule="auto"/>
        <w:jc w:val="center"/>
        <w:rPr>
          <w:bCs/>
          <w:lang w:val="uk-UA"/>
        </w:rPr>
      </w:pPr>
    </w:p>
    <w:p w:rsidR="00CD2C7B" w:rsidRPr="00020BAE" w:rsidRDefault="00CD2C7B" w:rsidP="00D51CD7">
      <w:pPr>
        <w:spacing w:line="288" w:lineRule="auto"/>
        <w:jc w:val="center"/>
        <w:rPr>
          <w:bCs/>
          <w:lang w:val="uk-UA"/>
        </w:rPr>
      </w:pPr>
    </w:p>
    <w:p w:rsidR="00CD2C7B" w:rsidRPr="00020BAE" w:rsidRDefault="00CD2C7B" w:rsidP="00D51CD7">
      <w:pPr>
        <w:spacing w:line="288" w:lineRule="auto"/>
        <w:jc w:val="center"/>
        <w:rPr>
          <w:bCs/>
          <w:lang w:val="uk-UA"/>
        </w:rPr>
      </w:pPr>
    </w:p>
    <w:p w:rsidR="00CD2C7B" w:rsidRPr="00020BAE" w:rsidRDefault="00CD2C7B" w:rsidP="00D51CD7">
      <w:pPr>
        <w:spacing w:line="288" w:lineRule="auto"/>
        <w:jc w:val="center"/>
        <w:rPr>
          <w:bCs/>
          <w:lang w:val="uk-UA"/>
        </w:rPr>
      </w:pPr>
    </w:p>
    <w:p w:rsidR="00CD2C7B" w:rsidRPr="00020BAE" w:rsidRDefault="00CD2C7B" w:rsidP="00D51CD7">
      <w:pPr>
        <w:spacing w:line="288" w:lineRule="auto"/>
        <w:jc w:val="center"/>
        <w:rPr>
          <w:bCs/>
          <w:lang w:val="uk-UA"/>
        </w:rPr>
      </w:pPr>
    </w:p>
    <w:p w:rsidR="00CD2C7B" w:rsidRPr="00020BAE" w:rsidRDefault="00CD2C7B" w:rsidP="00D51CD7">
      <w:pPr>
        <w:spacing w:line="288" w:lineRule="auto"/>
        <w:jc w:val="center"/>
        <w:rPr>
          <w:bCs/>
          <w:lang w:val="uk-UA"/>
        </w:rPr>
      </w:pPr>
    </w:p>
    <w:p w:rsidR="00CD2C7B" w:rsidRPr="00020BAE" w:rsidRDefault="00CD2C7B" w:rsidP="00D51CD7">
      <w:pPr>
        <w:spacing w:line="288" w:lineRule="auto"/>
        <w:jc w:val="center"/>
        <w:rPr>
          <w:bCs/>
          <w:lang w:val="uk-UA"/>
        </w:rPr>
      </w:pPr>
    </w:p>
    <w:p w:rsidR="00CD2C7B" w:rsidRPr="00020BAE" w:rsidRDefault="00CD2C7B" w:rsidP="00CD2C7B">
      <w:pPr>
        <w:jc w:val="center"/>
        <w:rPr>
          <w:sz w:val="28"/>
          <w:szCs w:val="28"/>
          <w:lang w:val="uk-UA"/>
        </w:rPr>
      </w:pPr>
      <w:r w:rsidRPr="00883FEE">
        <w:rPr>
          <w:noProof/>
          <w:sz w:val="28"/>
          <w:szCs w:val="28"/>
          <w:lang w:val="uk-UA" w:eastAsia="uk-UA"/>
        </w:rPr>
        <w:drawing>
          <wp:inline distT="0" distB="0" distL="0" distR="0">
            <wp:extent cx="495300" cy="685800"/>
            <wp:effectExtent l="0" t="0" r="0" b="0"/>
            <wp:docPr id="21" name="Рисунок 2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ерб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CD2C7B" w:rsidRPr="00020BAE" w:rsidRDefault="00CD2C7B" w:rsidP="00CD2C7B">
      <w:pPr>
        <w:jc w:val="center"/>
        <w:rPr>
          <w:b/>
          <w:sz w:val="28"/>
          <w:szCs w:val="28"/>
          <w:lang w:val="uk-UA"/>
        </w:rPr>
      </w:pPr>
    </w:p>
    <w:p w:rsidR="00CD2C7B" w:rsidRPr="00020BAE" w:rsidRDefault="00CD2C7B" w:rsidP="00CD2C7B">
      <w:pPr>
        <w:jc w:val="center"/>
        <w:rPr>
          <w:b/>
          <w:lang w:val="uk-UA"/>
        </w:rPr>
      </w:pPr>
      <w:r w:rsidRPr="00020BAE">
        <w:rPr>
          <w:b/>
          <w:lang w:val="uk-UA"/>
        </w:rPr>
        <w:t>СТУДЕНИКІВСЬКА СІЛЬСЬКА  РАДА</w:t>
      </w:r>
    </w:p>
    <w:p w:rsidR="00CD2C7B" w:rsidRPr="00020BAE" w:rsidRDefault="00CD2C7B" w:rsidP="00CD2C7B">
      <w:pPr>
        <w:jc w:val="center"/>
        <w:rPr>
          <w:b/>
          <w:lang w:val="uk-UA"/>
        </w:rPr>
      </w:pPr>
      <w:r w:rsidRPr="00020BAE">
        <w:rPr>
          <w:b/>
          <w:lang w:val="uk-UA"/>
        </w:rPr>
        <w:t>ПЕРЕЯСЛАВ – ХМЕЛЬНИЦЬКОГО  РАЙОНУ</w:t>
      </w:r>
    </w:p>
    <w:p w:rsidR="00CD2C7B" w:rsidRPr="00020BAE" w:rsidRDefault="00CD2C7B" w:rsidP="00CD2C7B">
      <w:pPr>
        <w:jc w:val="center"/>
        <w:rPr>
          <w:b/>
          <w:lang w:val="uk-UA"/>
        </w:rPr>
      </w:pPr>
      <w:r w:rsidRPr="00020BAE">
        <w:rPr>
          <w:b/>
          <w:lang w:val="uk-UA"/>
        </w:rPr>
        <w:t>КИЇВСЬКОЇ  ОБЛАСТІ</w:t>
      </w:r>
    </w:p>
    <w:p w:rsidR="00CD2C7B" w:rsidRPr="00020BAE" w:rsidRDefault="00CD2C7B" w:rsidP="00CD2C7B">
      <w:pPr>
        <w:jc w:val="center"/>
        <w:rPr>
          <w:b/>
          <w:lang w:val="uk-UA"/>
        </w:rPr>
      </w:pPr>
    </w:p>
    <w:p w:rsidR="00CD2C7B" w:rsidRPr="00020BAE" w:rsidRDefault="00CD2C7B" w:rsidP="00CD2C7B">
      <w:pPr>
        <w:jc w:val="center"/>
        <w:rPr>
          <w:b/>
          <w:lang w:val="uk-UA"/>
        </w:rPr>
      </w:pPr>
      <w:r w:rsidRPr="00020BAE">
        <w:rPr>
          <w:b/>
          <w:lang w:val="uk-UA"/>
        </w:rPr>
        <w:t xml:space="preserve">Р І Ш Е Н </w:t>
      </w:r>
      <w:proofErr w:type="spellStart"/>
      <w:r w:rsidRPr="00020BAE">
        <w:rPr>
          <w:b/>
          <w:lang w:val="uk-UA"/>
        </w:rPr>
        <w:t>Н</w:t>
      </w:r>
      <w:proofErr w:type="spellEnd"/>
      <w:r w:rsidRPr="00020BAE">
        <w:rPr>
          <w:b/>
          <w:lang w:val="uk-UA"/>
        </w:rPr>
        <w:t xml:space="preserve"> Я</w:t>
      </w:r>
    </w:p>
    <w:p w:rsidR="00CD2C7B" w:rsidRPr="00020BAE" w:rsidRDefault="00CD2C7B" w:rsidP="00CD2C7B">
      <w:pPr>
        <w:rPr>
          <w:b/>
          <w:lang w:val="uk-UA"/>
        </w:rPr>
      </w:pPr>
      <w:r w:rsidRPr="00020BAE">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proofErr w:type="spellStart"/>
      <w:r w:rsidRPr="00020BAE">
        <w:rPr>
          <w:b/>
          <w:lang w:val="uk-UA"/>
        </w:rPr>
        <w:t>Тіхонову</w:t>
      </w:r>
      <w:proofErr w:type="spellEnd"/>
      <w:r w:rsidRPr="00020BAE">
        <w:rPr>
          <w:b/>
          <w:lang w:val="uk-UA"/>
        </w:rPr>
        <w:t xml:space="preserve"> М.Г.. </w:t>
      </w:r>
    </w:p>
    <w:p w:rsidR="00CD2C7B" w:rsidRPr="00020BAE" w:rsidRDefault="00CD2C7B" w:rsidP="00CD2C7B">
      <w:pPr>
        <w:rPr>
          <w:b/>
          <w:lang w:val="uk-UA"/>
        </w:rPr>
      </w:pPr>
    </w:p>
    <w:p w:rsidR="00CD2C7B" w:rsidRPr="00020BAE" w:rsidRDefault="00CD2C7B" w:rsidP="00CD2C7B">
      <w:pPr>
        <w:jc w:val="both"/>
        <w:rPr>
          <w:lang w:val="uk-UA"/>
        </w:rPr>
      </w:pPr>
      <w:r w:rsidRPr="00020BAE">
        <w:rPr>
          <w:lang w:val="uk-UA"/>
        </w:rPr>
        <w:t xml:space="preserve">               Розглянувши матеріали  проекту землеустрою щодо відведення земельної  ділянки у власність гр. </w:t>
      </w:r>
      <w:proofErr w:type="spellStart"/>
      <w:r w:rsidRPr="00020BAE">
        <w:rPr>
          <w:lang w:val="uk-UA"/>
        </w:rPr>
        <w:t>Тіхонову</w:t>
      </w:r>
      <w:proofErr w:type="spellEnd"/>
      <w:r w:rsidRPr="00020BAE">
        <w:rPr>
          <w:lang w:val="uk-UA"/>
        </w:rPr>
        <w:t xml:space="preserve"> Миколі Григоровичу для ведення особистого селянського господарства  загальною  площею 0,5500 га, що  знаходиться  в с. Студеники 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CD2C7B" w:rsidRPr="00020BAE" w:rsidRDefault="00CD2C7B" w:rsidP="00CD2C7B">
      <w:pPr>
        <w:jc w:val="center"/>
        <w:rPr>
          <w:b/>
          <w:lang w:val="uk-UA"/>
        </w:rPr>
      </w:pPr>
      <w:r w:rsidRPr="00020BAE">
        <w:rPr>
          <w:b/>
          <w:lang w:val="uk-UA"/>
        </w:rPr>
        <w:t>В И Р І Ш И Л А :</w:t>
      </w:r>
    </w:p>
    <w:p w:rsidR="00CD2C7B" w:rsidRPr="00020BAE" w:rsidRDefault="00CD2C7B" w:rsidP="00CD2C7B">
      <w:pPr>
        <w:ind w:left="120"/>
        <w:jc w:val="both"/>
        <w:rPr>
          <w:b/>
          <w:lang w:val="uk-UA"/>
        </w:rPr>
      </w:pPr>
      <w:r w:rsidRPr="00020BAE">
        <w:rPr>
          <w:lang w:val="uk-UA"/>
        </w:rPr>
        <w:t xml:space="preserve">1. Затвердити розроблений ДП « Центр Державного земельного кадастру»  проект землеустрою  щодо  відведення земельної ділянки у власність </w:t>
      </w:r>
      <w:r w:rsidRPr="00020BAE">
        <w:rPr>
          <w:b/>
          <w:lang w:val="uk-UA"/>
        </w:rPr>
        <w:t xml:space="preserve">гр. </w:t>
      </w:r>
      <w:proofErr w:type="spellStart"/>
      <w:r w:rsidRPr="00020BAE">
        <w:rPr>
          <w:b/>
          <w:lang w:val="uk-UA"/>
        </w:rPr>
        <w:t>Тіхонову</w:t>
      </w:r>
      <w:proofErr w:type="spellEnd"/>
      <w:r w:rsidRPr="00020BAE">
        <w:rPr>
          <w:b/>
          <w:lang w:val="uk-UA"/>
        </w:rPr>
        <w:t xml:space="preserve"> Миколі Григоровичу </w:t>
      </w:r>
      <w:r w:rsidRPr="00020BAE">
        <w:rPr>
          <w:lang w:val="uk-UA"/>
        </w:rPr>
        <w:t xml:space="preserve">загальною площею </w:t>
      </w:r>
      <w:r w:rsidRPr="00020BAE">
        <w:rPr>
          <w:b/>
          <w:lang w:val="uk-UA"/>
        </w:rPr>
        <w:t xml:space="preserve">0,5500 га </w:t>
      </w:r>
      <w:r w:rsidRPr="00020BAE">
        <w:rPr>
          <w:lang w:val="uk-UA"/>
        </w:rPr>
        <w:t xml:space="preserve">на землях сільськогосподарського призначення для ведення особистого селянського господарства, розташовану в </w:t>
      </w:r>
      <w:r w:rsidRPr="00020BAE">
        <w:rPr>
          <w:b/>
          <w:lang w:val="uk-UA"/>
        </w:rPr>
        <w:t xml:space="preserve">с. Студеники  </w:t>
      </w:r>
      <w:r w:rsidRPr="00020BAE">
        <w:rPr>
          <w:lang w:val="uk-UA"/>
        </w:rPr>
        <w:t>Переяслав-Хмельницького району  Київської  області.</w:t>
      </w:r>
    </w:p>
    <w:p w:rsidR="00CD2C7B" w:rsidRPr="00020BAE" w:rsidRDefault="00CD2C7B" w:rsidP="00CD2C7B">
      <w:pPr>
        <w:ind w:left="120"/>
        <w:jc w:val="both"/>
        <w:rPr>
          <w:b/>
          <w:lang w:val="uk-UA"/>
        </w:rPr>
      </w:pPr>
      <w:r w:rsidRPr="00020BAE">
        <w:rPr>
          <w:lang w:val="uk-UA"/>
        </w:rPr>
        <w:t xml:space="preserve">2. Передати гр. </w:t>
      </w:r>
      <w:proofErr w:type="spellStart"/>
      <w:r w:rsidRPr="00020BAE">
        <w:rPr>
          <w:b/>
          <w:lang w:val="uk-UA"/>
        </w:rPr>
        <w:t>Тіхонову</w:t>
      </w:r>
      <w:proofErr w:type="spellEnd"/>
      <w:r w:rsidRPr="00020BAE">
        <w:rPr>
          <w:b/>
          <w:lang w:val="uk-UA"/>
        </w:rPr>
        <w:t xml:space="preserve"> Миколі Григоровичу </w:t>
      </w:r>
      <w:r w:rsidRPr="00020BAE">
        <w:rPr>
          <w:lang w:val="uk-UA"/>
        </w:rPr>
        <w:t xml:space="preserve">безкоштовно у приватну власність  із земель сільськогосподарського призначення земельну ділянку площею </w:t>
      </w:r>
      <w:r w:rsidRPr="00020BAE">
        <w:rPr>
          <w:b/>
          <w:lang w:val="uk-UA"/>
        </w:rPr>
        <w:t xml:space="preserve">0,5500 га </w:t>
      </w:r>
      <w:r w:rsidRPr="00020BAE">
        <w:rPr>
          <w:lang w:val="uk-UA"/>
        </w:rPr>
        <w:t xml:space="preserve">кадастровий номер </w:t>
      </w:r>
      <w:r w:rsidRPr="00020BAE">
        <w:rPr>
          <w:b/>
          <w:lang w:val="uk-UA"/>
        </w:rPr>
        <w:t xml:space="preserve">3223383701:01:014:0078 </w:t>
      </w:r>
      <w:r w:rsidRPr="00020BAE">
        <w:rPr>
          <w:lang w:val="uk-UA"/>
        </w:rPr>
        <w:t>для ведення особистого селянського господарства, розташовану в с. Студеники   Переяслав-Хмельницького району Київської    області.</w:t>
      </w:r>
    </w:p>
    <w:p w:rsidR="00CD2C7B" w:rsidRPr="00020BAE" w:rsidRDefault="00CD2C7B" w:rsidP="00CD2C7B">
      <w:pPr>
        <w:ind w:left="120"/>
        <w:jc w:val="both"/>
        <w:rPr>
          <w:lang w:val="uk-UA"/>
        </w:rPr>
      </w:pPr>
      <w:r w:rsidRPr="00020BAE">
        <w:rPr>
          <w:lang w:val="uk-UA"/>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CD2C7B" w:rsidRPr="00020BAE" w:rsidRDefault="00CD2C7B" w:rsidP="00CD2C7B">
      <w:pPr>
        <w:ind w:left="120"/>
        <w:jc w:val="both"/>
        <w:rPr>
          <w:lang w:val="uk-UA"/>
        </w:rPr>
      </w:pPr>
      <w:r w:rsidRPr="00020BAE">
        <w:rPr>
          <w:lang w:val="uk-UA"/>
        </w:rPr>
        <w:t xml:space="preserve">4. Відповідальність за утримання та збереження геодезичних межових знаків  покласти  </w:t>
      </w:r>
    </w:p>
    <w:p w:rsidR="00CD2C7B" w:rsidRPr="00020BAE" w:rsidRDefault="00CD2C7B" w:rsidP="00CD2C7B">
      <w:pPr>
        <w:ind w:left="120"/>
        <w:jc w:val="both"/>
        <w:rPr>
          <w:lang w:val="uk-UA"/>
        </w:rPr>
      </w:pPr>
      <w:r w:rsidRPr="00020BAE">
        <w:rPr>
          <w:lang w:val="uk-UA"/>
        </w:rPr>
        <w:t xml:space="preserve">      на   землевласника.</w:t>
      </w:r>
    </w:p>
    <w:p w:rsidR="00CD2C7B" w:rsidRPr="00020BAE" w:rsidRDefault="00CD2C7B" w:rsidP="00CD2C7B">
      <w:pPr>
        <w:jc w:val="both"/>
        <w:rPr>
          <w:lang w:val="uk-UA"/>
        </w:rPr>
      </w:pPr>
      <w:r w:rsidRPr="00020BAE">
        <w:rPr>
          <w:lang w:val="uk-UA"/>
        </w:rPr>
        <w:t xml:space="preserve">  5.    Проекти землеустрою  передаються до  Управління </w:t>
      </w:r>
      <w:proofErr w:type="spellStart"/>
      <w:r w:rsidRPr="00020BAE">
        <w:rPr>
          <w:lang w:val="uk-UA"/>
        </w:rPr>
        <w:t>Держгеокадастру</w:t>
      </w:r>
      <w:proofErr w:type="spellEnd"/>
      <w:r w:rsidRPr="00020BAE">
        <w:rPr>
          <w:lang w:val="uk-UA"/>
        </w:rPr>
        <w:t xml:space="preserve">   у Переяслав - </w:t>
      </w:r>
    </w:p>
    <w:p w:rsidR="00CD2C7B" w:rsidRPr="00020BAE" w:rsidRDefault="00CD2C7B" w:rsidP="00CD2C7B">
      <w:pPr>
        <w:jc w:val="both"/>
        <w:rPr>
          <w:lang w:val="uk-UA"/>
        </w:rPr>
      </w:pPr>
      <w:r w:rsidRPr="00020BAE">
        <w:rPr>
          <w:lang w:val="uk-UA"/>
        </w:rPr>
        <w:t xml:space="preserve">        Хмельницькому районі Київської області  на зберігання.</w:t>
      </w:r>
    </w:p>
    <w:p w:rsidR="00CD2C7B" w:rsidRPr="00020BAE" w:rsidRDefault="00CD2C7B" w:rsidP="00CD2C7B">
      <w:pPr>
        <w:rPr>
          <w:lang w:val="uk-UA"/>
        </w:rPr>
      </w:pPr>
    </w:p>
    <w:p w:rsidR="00CD2C7B" w:rsidRPr="00020BAE" w:rsidRDefault="00CD2C7B" w:rsidP="00CD2C7B">
      <w:pPr>
        <w:rPr>
          <w:lang w:val="uk-UA"/>
        </w:rPr>
      </w:pPr>
      <w:r w:rsidRPr="00020BAE">
        <w:rPr>
          <w:lang w:val="uk-UA"/>
        </w:rPr>
        <w:t xml:space="preserve">    Сільський  голова :                                                     М. О.Лях</w:t>
      </w:r>
    </w:p>
    <w:p w:rsidR="00CD2C7B" w:rsidRPr="00020BAE" w:rsidRDefault="00CD2C7B" w:rsidP="00CD2C7B">
      <w:pPr>
        <w:rPr>
          <w:lang w:val="uk-UA"/>
        </w:rPr>
      </w:pPr>
    </w:p>
    <w:p w:rsidR="00CD2C7B" w:rsidRPr="00020BAE" w:rsidRDefault="00CD2C7B" w:rsidP="00CD2C7B">
      <w:pPr>
        <w:rPr>
          <w:b/>
          <w:lang w:val="uk-UA"/>
        </w:rPr>
      </w:pPr>
      <w:r w:rsidRPr="00020BAE">
        <w:rPr>
          <w:b/>
          <w:lang w:val="uk-UA"/>
        </w:rPr>
        <w:t xml:space="preserve">с. Студеники </w:t>
      </w:r>
    </w:p>
    <w:p w:rsidR="00CD2C7B" w:rsidRPr="00020BAE" w:rsidRDefault="00CD2C7B" w:rsidP="00CD2C7B">
      <w:pPr>
        <w:rPr>
          <w:b/>
          <w:lang w:val="uk-UA"/>
        </w:rPr>
      </w:pPr>
      <w:r w:rsidRPr="00020BAE">
        <w:rPr>
          <w:b/>
          <w:lang w:val="uk-UA"/>
        </w:rPr>
        <w:t>№ 441 – ХУІ –УІІ</w:t>
      </w:r>
    </w:p>
    <w:p w:rsidR="00CD2C7B" w:rsidRPr="00020BAE" w:rsidRDefault="00CD2C7B" w:rsidP="00CD2C7B">
      <w:pPr>
        <w:rPr>
          <w:b/>
          <w:lang w:val="uk-UA"/>
        </w:rPr>
      </w:pPr>
      <w:r w:rsidRPr="00020BAE">
        <w:rPr>
          <w:b/>
          <w:lang w:val="uk-UA"/>
        </w:rPr>
        <w:t>20.11.2018</w:t>
      </w:r>
    </w:p>
    <w:p w:rsidR="00CD2C7B" w:rsidRPr="00020BAE" w:rsidRDefault="00CD2C7B" w:rsidP="00CD2C7B">
      <w:pPr>
        <w:rPr>
          <w:b/>
          <w:lang w:val="uk-UA"/>
        </w:rPr>
      </w:pPr>
    </w:p>
    <w:p w:rsidR="00CD2C7B" w:rsidRPr="00020BAE" w:rsidRDefault="00CD2C7B" w:rsidP="00D51CD7">
      <w:pPr>
        <w:spacing w:line="288" w:lineRule="auto"/>
        <w:jc w:val="center"/>
        <w:rPr>
          <w:bCs/>
          <w:lang w:val="uk-UA"/>
        </w:rPr>
      </w:pPr>
    </w:p>
    <w:p w:rsidR="00CD2C7B" w:rsidRPr="00020BAE" w:rsidRDefault="00CD2C7B" w:rsidP="00D51CD7">
      <w:pPr>
        <w:spacing w:line="288" w:lineRule="auto"/>
        <w:jc w:val="center"/>
        <w:rPr>
          <w:bCs/>
          <w:lang w:val="uk-UA"/>
        </w:rPr>
      </w:pPr>
    </w:p>
    <w:p w:rsidR="00CD2C7B" w:rsidRPr="00020BAE" w:rsidRDefault="00CD2C7B" w:rsidP="00D51CD7">
      <w:pPr>
        <w:spacing w:line="288" w:lineRule="auto"/>
        <w:jc w:val="center"/>
        <w:rPr>
          <w:bCs/>
          <w:lang w:val="uk-UA"/>
        </w:rPr>
      </w:pPr>
    </w:p>
    <w:p w:rsidR="00CD2C7B" w:rsidRPr="00020BAE" w:rsidRDefault="00CD2C7B" w:rsidP="00D51CD7">
      <w:pPr>
        <w:spacing w:line="288" w:lineRule="auto"/>
        <w:jc w:val="center"/>
        <w:rPr>
          <w:bCs/>
          <w:lang w:val="uk-UA"/>
        </w:rPr>
      </w:pPr>
    </w:p>
    <w:p w:rsidR="00CD2C7B" w:rsidRPr="00020BAE" w:rsidRDefault="00CD2C7B" w:rsidP="00D51CD7">
      <w:pPr>
        <w:spacing w:line="288" w:lineRule="auto"/>
        <w:jc w:val="center"/>
        <w:rPr>
          <w:bCs/>
          <w:lang w:val="uk-UA"/>
        </w:rPr>
      </w:pPr>
    </w:p>
    <w:p w:rsidR="00CD2C7B" w:rsidRPr="00020BAE" w:rsidRDefault="00CD2C7B" w:rsidP="00D51CD7">
      <w:pPr>
        <w:spacing w:line="288" w:lineRule="auto"/>
        <w:jc w:val="center"/>
        <w:rPr>
          <w:bCs/>
          <w:lang w:val="uk-UA"/>
        </w:rPr>
      </w:pPr>
    </w:p>
    <w:p w:rsidR="00CD2C7B" w:rsidRPr="00020BAE" w:rsidRDefault="00CD2C7B" w:rsidP="00D51CD7">
      <w:pPr>
        <w:spacing w:line="288" w:lineRule="auto"/>
        <w:jc w:val="center"/>
        <w:rPr>
          <w:bCs/>
          <w:lang w:val="uk-UA"/>
        </w:rPr>
      </w:pPr>
    </w:p>
    <w:p w:rsidR="00CD2C7B" w:rsidRPr="00020BAE" w:rsidRDefault="00CD2C7B" w:rsidP="00D51CD7">
      <w:pPr>
        <w:spacing w:line="288" w:lineRule="auto"/>
        <w:jc w:val="center"/>
        <w:rPr>
          <w:bCs/>
          <w:lang w:val="uk-UA"/>
        </w:rPr>
      </w:pPr>
    </w:p>
    <w:p w:rsidR="00CD2C7B" w:rsidRPr="00020BAE" w:rsidRDefault="00CD2C7B" w:rsidP="00D51CD7">
      <w:pPr>
        <w:spacing w:line="288" w:lineRule="auto"/>
        <w:jc w:val="center"/>
        <w:rPr>
          <w:bCs/>
          <w:lang w:val="uk-UA"/>
        </w:rPr>
      </w:pPr>
    </w:p>
    <w:p w:rsidR="00CD2C7B" w:rsidRPr="00020BAE" w:rsidRDefault="00CD2C7B" w:rsidP="00CD2C7B">
      <w:pPr>
        <w:jc w:val="center"/>
        <w:rPr>
          <w:sz w:val="28"/>
          <w:szCs w:val="28"/>
          <w:lang w:val="uk-UA"/>
        </w:rPr>
      </w:pPr>
      <w:r w:rsidRPr="00883FEE">
        <w:rPr>
          <w:noProof/>
          <w:sz w:val="28"/>
          <w:szCs w:val="28"/>
          <w:lang w:val="uk-UA" w:eastAsia="uk-UA"/>
        </w:rPr>
        <w:drawing>
          <wp:inline distT="0" distB="0" distL="0" distR="0">
            <wp:extent cx="495300" cy="685800"/>
            <wp:effectExtent l="0" t="0" r="0" b="0"/>
            <wp:docPr id="22" name="Рисунок 2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ерб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CD2C7B" w:rsidRPr="00020BAE" w:rsidRDefault="00CD2C7B" w:rsidP="00CD2C7B">
      <w:pPr>
        <w:jc w:val="center"/>
        <w:rPr>
          <w:b/>
          <w:sz w:val="28"/>
          <w:szCs w:val="28"/>
          <w:lang w:val="uk-UA"/>
        </w:rPr>
      </w:pPr>
    </w:p>
    <w:p w:rsidR="00CD2C7B" w:rsidRPr="00020BAE" w:rsidRDefault="00CD2C7B" w:rsidP="00CD2C7B">
      <w:pPr>
        <w:jc w:val="center"/>
        <w:rPr>
          <w:b/>
          <w:lang w:val="uk-UA"/>
        </w:rPr>
      </w:pPr>
      <w:r w:rsidRPr="00020BAE">
        <w:rPr>
          <w:b/>
          <w:lang w:val="uk-UA"/>
        </w:rPr>
        <w:t>СТУДЕНИКІВСЬКА СІЛЬСЬКА  РАДА</w:t>
      </w:r>
    </w:p>
    <w:p w:rsidR="00CD2C7B" w:rsidRPr="00020BAE" w:rsidRDefault="00CD2C7B" w:rsidP="00CD2C7B">
      <w:pPr>
        <w:jc w:val="center"/>
        <w:rPr>
          <w:b/>
          <w:lang w:val="uk-UA"/>
        </w:rPr>
      </w:pPr>
      <w:r w:rsidRPr="00020BAE">
        <w:rPr>
          <w:b/>
          <w:lang w:val="uk-UA"/>
        </w:rPr>
        <w:t>ПЕРЕЯСЛАВ – ХМЕЛЬНИЦЬКОГО  РАЙОНУ</w:t>
      </w:r>
    </w:p>
    <w:p w:rsidR="00CD2C7B" w:rsidRPr="00020BAE" w:rsidRDefault="00CD2C7B" w:rsidP="00CD2C7B">
      <w:pPr>
        <w:jc w:val="center"/>
        <w:rPr>
          <w:b/>
          <w:lang w:val="uk-UA"/>
        </w:rPr>
      </w:pPr>
      <w:r w:rsidRPr="00020BAE">
        <w:rPr>
          <w:b/>
          <w:lang w:val="uk-UA"/>
        </w:rPr>
        <w:t>КИЇВСЬКОЇ  ОБЛАСТІ</w:t>
      </w:r>
    </w:p>
    <w:p w:rsidR="00CD2C7B" w:rsidRPr="00020BAE" w:rsidRDefault="00CD2C7B" w:rsidP="00CD2C7B">
      <w:pPr>
        <w:jc w:val="center"/>
        <w:rPr>
          <w:b/>
          <w:lang w:val="uk-UA"/>
        </w:rPr>
      </w:pPr>
    </w:p>
    <w:p w:rsidR="00CD2C7B" w:rsidRPr="00020BAE" w:rsidRDefault="00CD2C7B" w:rsidP="00CD2C7B">
      <w:pPr>
        <w:jc w:val="center"/>
        <w:rPr>
          <w:b/>
          <w:lang w:val="uk-UA"/>
        </w:rPr>
      </w:pPr>
      <w:r w:rsidRPr="00020BAE">
        <w:rPr>
          <w:b/>
          <w:lang w:val="uk-UA"/>
        </w:rPr>
        <w:t xml:space="preserve">Р І Ш Е Н </w:t>
      </w:r>
      <w:proofErr w:type="spellStart"/>
      <w:r w:rsidRPr="00020BAE">
        <w:rPr>
          <w:b/>
          <w:lang w:val="uk-UA"/>
        </w:rPr>
        <w:t>Н</w:t>
      </w:r>
      <w:proofErr w:type="spellEnd"/>
      <w:r w:rsidRPr="00020BAE">
        <w:rPr>
          <w:b/>
          <w:lang w:val="uk-UA"/>
        </w:rPr>
        <w:t xml:space="preserve"> Я</w:t>
      </w:r>
    </w:p>
    <w:p w:rsidR="00CD2C7B" w:rsidRPr="00020BAE" w:rsidRDefault="00CD2C7B" w:rsidP="00CD2C7B">
      <w:pPr>
        <w:rPr>
          <w:b/>
          <w:lang w:val="uk-UA"/>
        </w:rPr>
      </w:pPr>
      <w:r w:rsidRPr="00020BAE">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proofErr w:type="spellStart"/>
      <w:r w:rsidRPr="00020BAE">
        <w:rPr>
          <w:b/>
          <w:lang w:val="uk-UA"/>
        </w:rPr>
        <w:t>Горяєву</w:t>
      </w:r>
      <w:proofErr w:type="spellEnd"/>
      <w:r w:rsidRPr="00020BAE">
        <w:rPr>
          <w:b/>
          <w:lang w:val="uk-UA"/>
        </w:rPr>
        <w:t xml:space="preserve"> М.М. </w:t>
      </w:r>
    </w:p>
    <w:p w:rsidR="00CD2C7B" w:rsidRPr="00020BAE" w:rsidRDefault="00CD2C7B" w:rsidP="00CD2C7B">
      <w:pPr>
        <w:rPr>
          <w:b/>
          <w:lang w:val="uk-UA"/>
        </w:rPr>
      </w:pPr>
    </w:p>
    <w:p w:rsidR="00CD2C7B" w:rsidRPr="00020BAE" w:rsidRDefault="00CD2C7B" w:rsidP="00CD2C7B">
      <w:pPr>
        <w:jc w:val="both"/>
        <w:rPr>
          <w:lang w:val="uk-UA"/>
        </w:rPr>
      </w:pPr>
      <w:r w:rsidRPr="00020BAE">
        <w:rPr>
          <w:lang w:val="uk-UA"/>
        </w:rPr>
        <w:t xml:space="preserve">               Розглянувши матеріали  проекту землеустрою щодо відведення земельної  ділянки у власність гр. </w:t>
      </w:r>
      <w:proofErr w:type="spellStart"/>
      <w:r w:rsidRPr="00020BAE">
        <w:rPr>
          <w:lang w:val="uk-UA"/>
        </w:rPr>
        <w:t>Горяєву</w:t>
      </w:r>
      <w:proofErr w:type="spellEnd"/>
      <w:r w:rsidRPr="00020BAE">
        <w:rPr>
          <w:lang w:val="uk-UA"/>
        </w:rPr>
        <w:t xml:space="preserve"> Михайлу Михайловичу для ведення особистого селянського господарства  загальною  площею 0,</w:t>
      </w:r>
      <w:r w:rsidR="006562C4" w:rsidRPr="00020BAE">
        <w:rPr>
          <w:lang w:val="uk-UA"/>
        </w:rPr>
        <w:t>4</w:t>
      </w:r>
      <w:r w:rsidRPr="00020BAE">
        <w:rPr>
          <w:lang w:val="uk-UA"/>
        </w:rPr>
        <w:t xml:space="preserve">000 га, що  знаходиться  в с. </w:t>
      </w:r>
      <w:proofErr w:type="spellStart"/>
      <w:r w:rsidRPr="00020BAE">
        <w:rPr>
          <w:lang w:val="uk-UA"/>
        </w:rPr>
        <w:t>Сомкова</w:t>
      </w:r>
      <w:proofErr w:type="spellEnd"/>
      <w:r w:rsidRPr="00020BAE">
        <w:rPr>
          <w:lang w:val="uk-UA"/>
        </w:rPr>
        <w:t xml:space="preserve"> Долина Переяслав-Хмельницького  району Київської  області по вул. Христини </w:t>
      </w:r>
      <w:proofErr w:type="spellStart"/>
      <w:r w:rsidRPr="00020BAE">
        <w:rPr>
          <w:lang w:val="uk-UA"/>
        </w:rPr>
        <w:t>Цуприк</w:t>
      </w:r>
      <w:proofErr w:type="spellEnd"/>
      <w:r w:rsidRPr="00020BAE">
        <w:rPr>
          <w:lang w:val="uk-UA"/>
        </w:rPr>
        <w:t>, 41,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CD2C7B" w:rsidRPr="00020BAE" w:rsidRDefault="00CD2C7B" w:rsidP="00CD2C7B">
      <w:pPr>
        <w:jc w:val="center"/>
        <w:rPr>
          <w:b/>
          <w:lang w:val="uk-UA"/>
        </w:rPr>
      </w:pPr>
      <w:r w:rsidRPr="00020BAE">
        <w:rPr>
          <w:b/>
          <w:lang w:val="uk-UA"/>
        </w:rPr>
        <w:t>В И Р І Ш И Л А :</w:t>
      </w:r>
    </w:p>
    <w:p w:rsidR="00CD2C7B" w:rsidRPr="00020BAE" w:rsidRDefault="00CD2C7B" w:rsidP="00CD2C7B">
      <w:pPr>
        <w:ind w:left="120"/>
        <w:jc w:val="both"/>
        <w:rPr>
          <w:b/>
          <w:lang w:val="uk-UA"/>
        </w:rPr>
      </w:pPr>
      <w:r w:rsidRPr="00020BAE">
        <w:rPr>
          <w:lang w:val="uk-UA"/>
        </w:rPr>
        <w:t xml:space="preserve">1. Затвердити розроблений ФОП Баранов Ю.Л.  проект землеустрою  щодо  відведення земельної ділянки у власність </w:t>
      </w:r>
      <w:r w:rsidRPr="00020BAE">
        <w:rPr>
          <w:b/>
          <w:lang w:val="uk-UA"/>
        </w:rPr>
        <w:t xml:space="preserve">гр. </w:t>
      </w:r>
      <w:proofErr w:type="spellStart"/>
      <w:r w:rsidRPr="00020BAE">
        <w:rPr>
          <w:b/>
          <w:lang w:val="uk-UA"/>
        </w:rPr>
        <w:t>Горяєву</w:t>
      </w:r>
      <w:proofErr w:type="spellEnd"/>
      <w:r w:rsidRPr="00020BAE">
        <w:rPr>
          <w:b/>
          <w:lang w:val="uk-UA"/>
        </w:rPr>
        <w:t xml:space="preserve"> Михайлу Михайловичу </w:t>
      </w:r>
      <w:r w:rsidRPr="00020BAE">
        <w:rPr>
          <w:lang w:val="uk-UA"/>
        </w:rPr>
        <w:t xml:space="preserve">загальною площею </w:t>
      </w:r>
      <w:r w:rsidRPr="00020BAE">
        <w:rPr>
          <w:b/>
          <w:lang w:val="uk-UA"/>
        </w:rPr>
        <w:t>0,</w:t>
      </w:r>
      <w:r w:rsidR="006562C4" w:rsidRPr="00020BAE">
        <w:rPr>
          <w:b/>
          <w:lang w:val="uk-UA"/>
        </w:rPr>
        <w:t>4</w:t>
      </w:r>
      <w:r w:rsidRPr="00020BAE">
        <w:rPr>
          <w:b/>
          <w:lang w:val="uk-UA"/>
        </w:rPr>
        <w:t xml:space="preserve">000 га </w:t>
      </w:r>
      <w:r w:rsidRPr="00020BAE">
        <w:rPr>
          <w:lang w:val="uk-UA"/>
        </w:rPr>
        <w:t xml:space="preserve">на землях сільськогосподарського призначення для ведення особистого селянського господарства, розташовану в </w:t>
      </w:r>
      <w:r w:rsidRPr="00020BAE">
        <w:rPr>
          <w:b/>
          <w:lang w:val="uk-UA"/>
        </w:rPr>
        <w:t xml:space="preserve">с. </w:t>
      </w:r>
      <w:proofErr w:type="spellStart"/>
      <w:r w:rsidRPr="00020BAE">
        <w:rPr>
          <w:b/>
          <w:lang w:val="uk-UA"/>
        </w:rPr>
        <w:t>Сомкова</w:t>
      </w:r>
      <w:proofErr w:type="spellEnd"/>
      <w:r w:rsidRPr="00020BAE">
        <w:rPr>
          <w:b/>
          <w:lang w:val="uk-UA"/>
        </w:rPr>
        <w:t xml:space="preserve"> Долина </w:t>
      </w:r>
      <w:r w:rsidRPr="00020BAE">
        <w:rPr>
          <w:lang w:val="uk-UA"/>
        </w:rPr>
        <w:t xml:space="preserve">Переяслав-Хмельницького району  Київської  області по вул. Христини </w:t>
      </w:r>
      <w:proofErr w:type="spellStart"/>
      <w:r w:rsidRPr="00020BAE">
        <w:rPr>
          <w:lang w:val="uk-UA"/>
        </w:rPr>
        <w:t>Цуприк</w:t>
      </w:r>
      <w:proofErr w:type="spellEnd"/>
      <w:r w:rsidRPr="00020BAE">
        <w:rPr>
          <w:lang w:val="uk-UA"/>
        </w:rPr>
        <w:t>, 41.</w:t>
      </w:r>
    </w:p>
    <w:p w:rsidR="00CD2C7B" w:rsidRPr="00020BAE" w:rsidRDefault="00CD2C7B" w:rsidP="00CD2C7B">
      <w:pPr>
        <w:ind w:left="120"/>
        <w:jc w:val="both"/>
        <w:rPr>
          <w:b/>
          <w:lang w:val="uk-UA"/>
        </w:rPr>
      </w:pPr>
      <w:r w:rsidRPr="00020BAE">
        <w:rPr>
          <w:lang w:val="uk-UA"/>
        </w:rPr>
        <w:t xml:space="preserve">2. Передати гр. </w:t>
      </w:r>
      <w:proofErr w:type="spellStart"/>
      <w:r w:rsidRPr="00020BAE">
        <w:rPr>
          <w:b/>
          <w:lang w:val="uk-UA"/>
        </w:rPr>
        <w:t>Горяєву</w:t>
      </w:r>
      <w:proofErr w:type="spellEnd"/>
      <w:r w:rsidRPr="00020BAE">
        <w:rPr>
          <w:b/>
          <w:lang w:val="uk-UA"/>
        </w:rPr>
        <w:t xml:space="preserve"> Михайлу Михайловичу </w:t>
      </w:r>
      <w:r w:rsidRPr="00020BAE">
        <w:rPr>
          <w:lang w:val="uk-UA"/>
        </w:rPr>
        <w:t xml:space="preserve">безкоштовно у приватну власність  із земель сільськогосподарського призначення земельну ділянку площею </w:t>
      </w:r>
      <w:r w:rsidRPr="00020BAE">
        <w:rPr>
          <w:b/>
          <w:lang w:val="uk-UA"/>
        </w:rPr>
        <w:t>0,</w:t>
      </w:r>
      <w:r w:rsidR="006562C4" w:rsidRPr="00020BAE">
        <w:rPr>
          <w:b/>
          <w:lang w:val="uk-UA"/>
        </w:rPr>
        <w:t>4</w:t>
      </w:r>
      <w:r w:rsidRPr="00020BAE">
        <w:rPr>
          <w:b/>
          <w:lang w:val="uk-UA"/>
        </w:rPr>
        <w:t xml:space="preserve">000 га </w:t>
      </w:r>
      <w:r w:rsidRPr="00020BAE">
        <w:rPr>
          <w:lang w:val="uk-UA"/>
        </w:rPr>
        <w:t xml:space="preserve">кадастровий номер </w:t>
      </w:r>
      <w:r w:rsidRPr="00020BAE">
        <w:rPr>
          <w:b/>
          <w:lang w:val="uk-UA"/>
        </w:rPr>
        <w:t>322338</w:t>
      </w:r>
      <w:r w:rsidR="006562C4" w:rsidRPr="00020BAE">
        <w:rPr>
          <w:b/>
          <w:lang w:val="uk-UA"/>
        </w:rPr>
        <w:t>66</w:t>
      </w:r>
      <w:r w:rsidRPr="00020BAE">
        <w:rPr>
          <w:b/>
          <w:lang w:val="uk-UA"/>
        </w:rPr>
        <w:t>01:01:0</w:t>
      </w:r>
      <w:r w:rsidR="006562C4" w:rsidRPr="00020BAE">
        <w:rPr>
          <w:b/>
          <w:lang w:val="uk-UA"/>
        </w:rPr>
        <w:t>11</w:t>
      </w:r>
      <w:r w:rsidRPr="00020BAE">
        <w:rPr>
          <w:b/>
          <w:lang w:val="uk-UA"/>
        </w:rPr>
        <w:t>:00</w:t>
      </w:r>
      <w:r w:rsidR="006562C4" w:rsidRPr="00020BAE">
        <w:rPr>
          <w:b/>
          <w:lang w:val="uk-UA"/>
        </w:rPr>
        <w:t>18</w:t>
      </w:r>
      <w:r w:rsidRPr="00020BAE">
        <w:rPr>
          <w:b/>
          <w:lang w:val="uk-UA"/>
        </w:rPr>
        <w:t xml:space="preserve"> </w:t>
      </w:r>
      <w:r w:rsidRPr="00020BAE">
        <w:rPr>
          <w:lang w:val="uk-UA"/>
        </w:rPr>
        <w:t xml:space="preserve">для ведення особистого селянського господарства, розташовану в с. </w:t>
      </w:r>
      <w:proofErr w:type="spellStart"/>
      <w:r w:rsidR="006562C4" w:rsidRPr="00020BAE">
        <w:rPr>
          <w:lang w:val="uk-UA"/>
        </w:rPr>
        <w:t>Сомкова</w:t>
      </w:r>
      <w:proofErr w:type="spellEnd"/>
      <w:r w:rsidR="006562C4" w:rsidRPr="00020BAE">
        <w:rPr>
          <w:lang w:val="uk-UA"/>
        </w:rPr>
        <w:t xml:space="preserve"> Долина</w:t>
      </w:r>
      <w:r w:rsidRPr="00020BAE">
        <w:rPr>
          <w:lang w:val="uk-UA"/>
        </w:rPr>
        <w:t xml:space="preserve">   Переяслав-Хмельницького району Київської    області</w:t>
      </w:r>
      <w:r w:rsidR="006562C4" w:rsidRPr="00020BAE">
        <w:rPr>
          <w:lang w:val="uk-UA"/>
        </w:rPr>
        <w:t xml:space="preserve"> по вул. Христини </w:t>
      </w:r>
      <w:proofErr w:type="spellStart"/>
      <w:r w:rsidR="006562C4" w:rsidRPr="00020BAE">
        <w:rPr>
          <w:lang w:val="uk-UA"/>
        </w:rPr>
        <w:t>Цуприк</w:t>
      </w:r>
      <w:proofErr w:type="spellEnd"/>
      <w:r w:rsidR="006562C4" w:rsidRPr="00020BAE">
        <w:rPr>
          <w:lang w:val="uk-UA"/>
        </w:rPr>
        <w:t xml:space="preserve">, 41 </w:t>
      </w:r>
      <w:r w:rsidRPr="00020BAE">
        <w:rPr>
          <w:lang w:val="uk-UA"/>
        </w:rPr>
        <w:t>.</w:t>
      </w:r>
    </w:p>
    <w:p w:rsidR="00CD2C7B" w:rsidRPr="00020BAE" w:rsidRDefault="00CD2C7B" w:rsidP="00CD2C7B">
      <w:pPr>
        <w:ind w:left="120"/>
        <w:jc w:val="both"/>
        <w:rPr>
          <w:lang w:val="uk-UA"/>
        </w:rPr>
      </w:pPr>
      <w:r w:rsidRPr="00020BAE">
        <w:rPr>
          <w:lang w:val="uk-UA"/>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CD2C7B" w:rsidRPr="00020BAE" w:rsidRDefault="00CD2C7B" w:rsidP="00CD2C7B">
      <w:pPr>
        <w:ind w:left="120"/>
        <w:jc w:val="both"/>
        <w:rPr>
          <w:lang w:val="uk-UA"/>
        </w:rPr>
      </w:pPr>
      <w:r w:rsidRPr="00020BAE">
        <w:rPr>
          <w:lang w:val="uk-UA"/>
        </w:rPr>
        <w:t xml:space="preserve">4. Відповідальність за утримання та збереження геодезичних межових знаків  покласти  </w:t>
      </w:r>
    </w:p>
    <w:p w:rsidR="00CD2C7B" w:rsidRPr="00020BAE" w:rsidRDefault="00CD2C7B" w:rsidP="00CD2C7B">
      <w:pPr>
        <w:ind w:left="120"/>
        <w:jc w:val="both"/>
        <w:rPr>
          <w:lang w:val="uk-UA"/>
        </w:rPr>
      </w:pPr>
      <w:r w:rsidRPr="00020BAE">
        <w:rPr>
          <w:lang w:val="uk-UA"/>
        </w:rPr>
        <w:t xml:space="preserve">      на   землевласника.</w:t>
      </w:r>
    </w:p>
    <w:p w:rsidR="00CD2C7B" w:rsidRPr="00020BAE" w:rsidRDefault="00CD2C7B" w:rsidP="00CD2C7B">
      <w:pPr>
        <w:jc w:val="both"/>
        <w:rPr>
          <w:lang w:val="uk-UA"/>
        </w:rPr>
      </w:pPr>
      <w:r w:rsidRPr="00020BAE">
        <w:rPr>
          <w:lang w:val="uk-UA"/>
        </w:rPr>
        <w:t xml:space="preserve">  5.    Проекти землеустрою  передаються до  Управління </w:t>
      </w:r>
      <w:proofErr w:type="spellStart"/>
      <w:r w:rsidRPr="00020BAE">
        <w:rPr>
          <w:lang w:val="uk-UA"/>
        </w:rPr>
        <w:t>Держгеокадастру</w:t>
      </w:r>
      <w:proofErr w:type="spellEnd"/>
      <w:r w:rsidRPr="00020BAE">
        <w:rPr>
          <w:lang w:val="uk-UA"/>
        </w:rPr>
        <w:t xml:space="preserve">   у Переяслав - </w:t>
      </w:r>
    </w:p>
    <w:p w:rsidR="00CD2C7B" w:rsidRPr="00020BAE" w:rsidRDefault="00CD2C7B" w:rsidP="00CD2C7B">
      <w:pPr>
        <w:jc w:val="both"/>
        <w:rPr>
          <w:lang w:val="uk-UA"/>
        </w:rPr>
      </w:pPr>
      <w:r w:rsidRPr="00020BAE">
        <w:rPr>
          <w:lang w:val="uk-UA"/>
        </w:rPr>
        <w:t xml:space="preserve">        Хмельницькому районі Київської області  на зберігання.</w:t>
      </w:r>
    </w:p>
    <w:p w:rsidR="00CD2C7B" w:rsidRPr="00020BAE" w:rsidRDefault="00CD2C7B" w:rsidP="00CD2C7B">
      <w:pPr>
        <w:rPr>
          <w:lang w:val="uk-UA"/>
        </w:rPr>
      </w:pPr>
    </w:p>
    <w:p w:rsidR="00CD2C7B" w:rsidRPr="00020BAE" w:rsidRDefault="00CD2C7B" w:rsidP="00CD2C7B">
      <w:pPr>
        <w:rPr>
          <w:lang w:val="uk-UA"/>
        </w:rPr>
      </w:pPr>
      <w:r w:rsidRPr="00020BAE">
        <w:rPr>
          <w:lang w:val="uk-UA"/>
        </w:rPr>
        <w:t xml:space="preserve">    Сільський  голова :                                                     М. О.Лях</w:t>
      </w:r>
    </w:p>
    <w:p w:rsidR="00CD2C7B" w:rsidRPr="00020BAE" w:rsidRDefault="00CD2C7B" w:rsidP="00CD2C7B">
      <w:pPr>
        <w:rPr>
          <w:lang w:val="uk-UA"/>
        </w:rPr>
      </w:pPr>
    </w:p>
    <w:p w:rsidR="00CD2C7B" w:rsidRPr="00020BAE" w:rsidRDefault="00CD2C7B" w:rsidP="00CD2C7B">
      <w:pPr>
        <w:rPr>
          <w:b/>
          <w:lang w:val="uk-UA"/>
        </w:rPr>
      </w:pPr>
      <w:r w:rsidRPr="00020BAE">
        <w:rPr>
          <w:b/>
          <w:lang w:val="uk-UA"/>
        </w:rPr>
        <w:t xml:space="preserve">с. Студеники </w:t>
      </w:r>
    </w:p>
    <w:p w:rsidR="00CD2C7B" w:rsidRPr="00020BAE" w:rsidRDefault="00CD2C7B" w:rsidP="00CD2C7B">
      <w:pPr>
        <w:rPr>
          <w:b/>
          <w:lang w:val="uk-UA"/>
        </w:rPr>
      </w:pPr>
      <w:r w:rsidRPr="00020BAE">
        <w:rPr>
          <w:b/>
          <w:lang w:val="uk-UA"/>
        </w:rPr>
        <w:t>№ 442 – ХУІ –УІІ</w:t>
      </w:r>
    </w:p>
    <w:p w:rsidR="00CD2C7B" w:rsidRPr="00020BAE" w:rsidRDefault="00CD2C7B" w:rsidP="00CD2C7B">
      <w:pPr>
        <w:rPr>
          <w:b/>
          <w:lang w:val="uk-UA"/>
        </w:rPr>
      </w:pPr>
      <w:r w:rsidRPr="00020BAE">
        <w:rPr>
          <w:b/>
          <w:lang w:val="uk-UA"/>
        </w:rPr>
        <w:t>20.11.2018</w:t>
      </w:r>
    </w:p>
    <w:p w:rsidR="00CD2C7B" w:rsidRPr="00020BAE" w:rsidRDefault="00CD2C7B" w:rsidP="00CD2C7B">
      <w:pPr>
        <w:rPr>
          <w:b/>
          <w:lang w:val="uk-UA"/>
        </w:rPr>
      </w:pPr>
    </w:p>
    <w:p w:rsidR="00CD2C7B" w:rsidRPr="00020BAE" w:rsidRDefault="00CD2C7B" w:rsidP="00D51CD7">
      <w:pPr>
        <w:spacing w:line="288" w:lineRule="auto"/>
        <w:jc w:val="center"/>
        <w:rPr>
          <w:bCs/>
          <w:lang w:val="uk-UA"/>
        </w:rPr>
      </w:pPr>
    </w:p>
    <w:p w:rsidR="00CD2C7B" w:rsidRPr="00020BAE" w:rsidRDefault="00CD2C7B" w:rsidP="00D51CD7">
      <w:pPr>
        <w:spacing w:line="288" w:lineRule="auto"/>
        <w:jc w:val="center"/>
        <w:rPr>
          <w:bCs/>
          <w:lang w:val="uk-UA"/>
        </w:rPr>
      </w:pPr>
    </w:p>
    <w:p w:rsidR="006562C4" w:rsidRPr="00020BAE" w:rsidRDefault="006562C4" w:rsidP="00D51CD7">
      <w:pPr>
        <w:spacing w:line="288" w:lineRule="auto"/>
        <w:jc w:val="center"/>
        <w:rPr>
          <w:bCs/>
          <w:lang w:val="uk-UA"/>
        </w:rPr>
      </w:pPr>
    </w:p>
    <w:p w:rsidR="006562C4" w:rsidRPr="00020BAE" w:rsidRDefault="006562C4" w:rsidP="00D51CD7">
      <w:pPr>
        <w:spacing w:line="288" w:lineRule="auto"/>
        <w:jc w:val="center"/>
        <w:rPr>
          <w:bCs/>
          <w:lang w:val="uk-UA"/>
        </w:rPr>
      </w:pPr>
    </w:p>
    <w:p w:rsidR="006562C4" w:rsidRPr="00020BAE" w:rsidRDefault="006562C4" w:rsidP="00D51CD7">
      <w:pPr>
        <w:spacing w:line="288" w:lineRule="auto"/>
        <w:jc w:val="center"/>
        <w:rPr>
          <w:bCs/>
          <w:lang w:val="uk-UA"/>
        </w:rPr>
      </w:pPr>
    </w:p>
    <w:p w:rsidR="006562C4" w:rsidRPr="00020BAE" w:rsidRDefault="006562C4" w:rsidP="00D51CD7">
      <w:pPr>
        <w:spacing w:line="288" w:lineRule="auto"/>
        <w:jc w:val="center"/>
        <w:rPr>
          <w:bCs/>
          <w:lang w:val="uk-UA"/>
        </w:rPr>
      </w:pPr>
    </w:p>
    <w:p w:rsidR="006562C4" w:rsidRPr="00020BAE" w:rsidRDefault="006562C4" w:rsidP="006562C4">
      <w:pPr>
        <w:jc w:val="center"/>
        <w:rPr>
          <w:sz w:val="28"/>
          <w:szCs w:val="28"/>
          <w:lang w:val="uk-UA"/>
        </w:rPr>
      </w:pPr>
      <w:r w:rsidRPr="00883FEE">
        <w:rPr>
          <w:noProof/>
          <w:sz w:val="28"/>
          <w:szCs w:val="28"/>
          <w:lang w:val="uk-UA" w:eastAsia="uk-UA"/>
        </w:rPr>
        <w:drawing>
          <wp:inline distT="0" distB="0" distL="0" distR="0">
            <wp:extent cx="495300" cy="685800"/>
            <wp:effectExtent l="0" t="0" r="0" b="0"/>
            <wp:docPr id="24" name="Рисунок 2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ерб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6562C4" w:rsidRPr="00020BAE" w:rsidRDefault="006562C4" w:rsidP="006562C4">
      <w:pPr>
        <w:jc w:val="center"/>
        <w:rPr>
          <w:b/>
          <w:sz w:val="28"/>
          <w:szCs w:val="28"/>
          <w:lang w:val="uk-UA"/>
        </w:rPr>
      </w:pPr>
    </w:p>
    <w:p w:rsidR="006562C4" w:rsidRPr="00020BAE" w:rsidRDefault="006562C4" w:rsidP="006562C4">
      <w:pPr>
        <w:jc w:val="center"/>
        <w:rPr>
          <w:b/>
          <w:lang w:val="uk-UA"/>
        </w:rPr>
      </w:pPr>
      <w:r w:rsidRPr="00020BAE">
        <w:rPr>
          <w:b/>
          <w:lang w:val="uk-UA"/>
        </w:rPr>
        <w:t>СТУДЕНИКІВСЬКА СІЛЬСЬКА  РАДА</w:t>
      </w:r>
    </w:p>
    <w:p w:rsidR="006562C4" w:rsidRPr="00020BAE" w:rsidRDefault="006562C4" w:rsidP="006562C4">
      <w:pPr>
        <w:jc w:val="center"/>
        <w:rPr>
          <w:b/>
          <w:lang w:val="uk-UA"/>
        </w:rPr>
      </w:pPr>
      <w:r w:rsidRPr="00020BAE">
        <w:rPr>
          <w:b/>
          <w:lang w:val="uk-UA"/>
        </w:rPr>
        <w:t>ПЕРЕЯСЛАВ – ХМЕЛЬНИЦЬКОГО  РАЙОНУ</w:t>
      </w:r>
    </w:p>
    <w:p w:rsidR="006562C4" w:rsidRPr="00020BAE" w:rsidRDefault="006562C4" w:rsidP="006562C4">
      <w:pPr>
        <w:jc w:val="center"/>
        <w:rPr>
          <w:b/>
          <w:lang w:val="uk-UA"/>
        </w:rPr>
      </w:pPr>
      <w:r w:rsidRPr="00020BAE">
        <w:rPr>
          <w:b/>
          <w:lang w:val="uk-UA"/>
        </w:rPr>
        <w:t>КИЇВСЬКОЇ  ОБЛАСТІ</w:t>
      </w:r>
    </w:p>
    <w:p w:rsidR="006562C4" w:rsidRPr="00020BAE" w:rsidRDefault="006562C4" w:rsidP="006562C4">
      <w:pPr>
        <w:jc w:val="center"/>
        <w:rPr>
          <w:b/>
          <w:lang w:val="uk-UA"/>
        </w:rPr>
      </w:pPr>
    </w:p>
    <w:p w:rsidR="006562C4" w:rsidRPr="00020BAE" w:rsidRDefault="006562C4" w:rsidP="006562C4">
      <w:pPr>
        <w:jc w:val="center"/>
        <w:rPr>
          <w:b/>
          <w:lang w:val="uk-UA"/>
        </w:rPr>
      </w:pPr>
      <w:r w:rsidRPr="00020BAE">
        <w:rPr>
          <w:b/>
          <w:lang w:val="uk-UA"/>
        </w:rPr>
        <w:t xml:space="preserve">Р І Ш Е Н </w:t>
      </w:r>
      <w:proofErr w:type="spellStart"/>
      <w:r w:rsidRPr="00020BAE">
        <w:rPr>
          <w:b/>
          <w:lang w:val="uk-UA"/>
        </w:rPr>
        <w:t>Н</w:t>
      </w:r>
      <w:proofErr w:type="spellEnd"/>
      <w:r w:rsidRPr="00020BAE">
        <w:rPr>
          <w:b/>
          <w:lang w:val="uk-UA"/>
        </w:rPr>
        <w:t xml:space="preserve"> Я</w:t>
      </w:r>
    </w:p>
    <w:p w:rsidR="006562C4" w:rsidRPr="00020BAE" w:rsidRDefault="006562C4" w:rsidP="006562C4">
      <w:pPr>
        <w:rPr>
          <w:b/>
          <w:lang w:val="uk-UA"/>
        </w:rPr>
      </w:pPr>
      <w:r w:rsidRPr="00020BAE">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proofErr w:type="spellStart"/>
      <w:r w:rsidRPr="00020BAE">
        <w:rPr>
          <w:b/>
          <w:lang w:val="uk-UA"/>
        </w:rPr>
        <w:t>Горяєвій</w:t>
      </w:r>
      <w:proofErr w:type="spellEnd"/>
      <w:r w:rsidRPr="00020BAE">
        <w:rPr>
          <w:b/>
          <w:lang w:val="uk-UA"/>
        </w:rPr>
        <w:t xml:space="preserve"> Н.Ф. </w:t>
      </w:r>
    </w:p>
    <w:p w:rsidR="006562C4" w:rsidRPr="00020BAE" w:rsidRDefault="006562C4" w:rsidP="006562C4">
      <w:pPr>
        <w:rPr>
          <w:b/>
          <w:lang w:val="uk-UA"/>
        </w:rPr>
      </w:pPr>
    </w:p>
    <w:p w:rsidR="006562C4" w:rsidRPr="00020BAE" w:rsidRDefault="006562C4" w:rsidP="006562C4">
      <w:pPr>
        <w:jc w:val="both"/>
        <w:rPr>
          <w:lang w:val="uk-UA"/>
        </w:rPr>
      </w:pPr>
      <w:r w:rsidRPr="00020BAE">
        <w:rPr>
          <w:lang w:val="uk-UA"/>
        </w:rPr>
        <w:t xml:space="preserve">               Розглянувши матеріали  проекту землеустрою щодо відведення земельної  ділянки у власність гр. </w:t>
      </w:r>
      <w:proofErr w:type="spellStart"/>
      <w:r w:rsidRPr="00020BAE">
        <w:rPr>
          <w:lang w:val="uk-UA"/>
        </w:rPr>
        <w:t>Горяєвій</w:t>
      </w:r>
      <w:proofErr w:type="spellEnd"/>
      <w:r w:rsidRPr="00020BAE">
        <w:rPr>
          <w:lang w:val="uk-UA"/>
        </w:rPr>
        <w:t xml:space="preserve"> Надії Федорівні для ведення особистого селянського господарства  загальною  площею 0,4200 га, що  знаходиться  в с. </w:t>
      </w:r>
      <w:proofErr w:type="spellStart"/>
      <w:r w:rsidRPr="00020BAE">
        <w:rPr>
          <w:lang w:val="uk-UA"/>
        </w:rPr>
        <w:t>Сомкова</w:t>
      </w:r>
      <w:proofErr w:type="spellEnd"/>
      <w:r w:rsidRPr="00020BAE">
        <w:rPr>
          <w:lang w:val="uk-UA"/>
        </w:rPr>
        <w:t xml:space="preserve">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6562C4" w:rsidRPr="00020BAE" w:rsidRDefault="006562C4" w:rsidP="006562C4">
      <w:pPr>
        <w:jc w:val="center"/>
        <w:rPr>
          <w:b/>
          <w:lang w:val="uk-UA"/>
        </w:rPr>
      </w:pPr>
      <w:r w:rsidRPr="00020BAE">
        <w:rPr>
          <w:b/>
          <w:lang w:val="uk-UA"/>
        </w:rPr>
        <w:t>В И Р І Ш И Л А :</w:t>
      </w:r>
    </w:p>
    <w:p w:rsidR="006562C4" w:rsidRPr="00020BAE" w:rsidRDefault="006562C4" w:rsidP="006562C4">
      <w:pPr>
        <w:ind w:left="120"/>
        <w:jc w:val="both"/>
        <w:rPr>
          <w:b/>
          <w:lang w:val="uk-UA"/>
        </w:rPr>
      </w:pPr>
      <w:r w:rsidRPr="00020BAE">
        <w:rPr>
          <w:lang w:val="uk-UA"/>
        </w:rPr>
        <w:t xml:space="preserve">1. Затвердити розроблений ФОП Баранов Ю.Л.  проект землеустрою  щодо  відведення земельної ділянки у власність </w:t>
      </w:r>
      <w:r w:rsidRPr="00020BAE">
        <w:rPr>
          <w:b/>
          <w:lang w:val="uk-UA"/>
        </w:rPr>
        <w:t xml:space="preserve">гр. </w:t>
      </w:r>
      <w:proofErr w:type="spellStart"/>
      <w:r w:rsidRPr="00020BAE">
        <w:rPr>
          <w:b/>
          <w:lang w:val="uk-UA"/>
        </w:rPr>
        <w:t>Горяєвій</w:t>
      </w:r>
      <w:proofErr w:type="spellEnd"/>
      <w:r w:rsidRPr="00020BAE">
        <w:rPr>
          <w:b/>
          <w:lang w:val="uk-UA"/>
        </w:rPr>
        <w:t xml:space="preserve"> Надії Федорівні </w:t>
      </w:r>
      <w:r w:rsidRPr="00020BAE">
        <w:rPr>
          <w:lang w:val="uk-UA"/>
        </w:rPr>
        <w:t xml:space="preserve">загальною площею </w:t>
      </w:r>
      <w:r w:rsidRPr="00020BAE">
        <w:rPr>
          <w:b/>
          <w:lang w:val="uk-UA"/>
        </w:rPr>
        <w:t xml:space="preserve">0,4200 га </w:t>
      </w:r>
      <w:r w:rsidRPr="00020BAE">
        <w:rPr>
          <w:lang w:val="uk-UA"/>
        </w:rPr>
        <w:t xml:space="preserve">на землях сільськогосподарського призначення для ведення особистого селянського господарства, розташовану в </w:t>
      </w:r>
      <w:r w:rsidRPr="00020BAE">
        <w:rPr>
          <w:b/>
          <w:lang w:val="uk-UA"/>
        </w:rPr>
        <w:t xml:space="preserve">с. </w:t>
      </w:r>
      <w:proofErr w:type="spellStart"/>
      <w:r w:rsidRPr="00020BAE">
        <w:rPr>
          <w:b/>
          <w:lang w:val="uk-UA"/>
        </w:rPr>
        <w:t>Сомкова</w:t>
      </w:r>
      <w:proofErr w:type="spellEnd"/>
      <w:r w:rsidRPr="00020BAE">
        <w:rPr>
          <w:b/>
          <w:lang w:val="uk-UA"/>
        </w:rPr>
        <w:t xml:space="preserve"> Долина </w:t>
      </w:r>
      <w:r w:rsidRPr="00020BAE">
        <w:rPr>
          <w:lang w:val="uk-UA"/>
        </w:rPr>
        <w:t>Переяслав-Хмельницького району  Київської  області .</w:t>
      </w:r>
    </w:p>
    <w:p w:rsidR="006562C4" w:rsidRPr="00020BAE" w:rsidRDefault="006562C4" w:rsidP="006562C4">
      <w:pPr>
        <w:ind w:left="120"/>
        <w:jc w:val="both"/>
        <w:rPr>
          <w:b/>
          <w:lang w:val="uk-UA"/>
        </w:rPr>
      </w:pPr>
      <w:r w:rsidRPr="00020BAE">
        <w:rPr>
          <w:lang w:val="uk-UA"/>
        </w:rPr>
        <w:t xml:space="preserve">2. Передати гр. </w:t>
      </w:r>
      <w:proofErr w:type="spellStart"/>
      <w:r w:rsidRPr="00020BAE">
        <w:rPr>
          <w:b/>
          <w:lang w:val="uk-UA"/>
        </w:rPr>
        <w:t>Горяєвій</w:t>
      </w:r>
      <w:proofErr w:type="spellEnd"/>
      <w:r w:rsidRPr="00020BAE">
        <w:rPr>
          <w:b/>
          <w:lang w:val="uk-UA"/>
        </w:rPr>
        <w:t xml:space="preserve"> Надії Федорівні </w:t>
      </w:r>
      <w:r w:rsidRPr="00020BAE">
        <w:rPr>
          <w:lang w:val="uk-UA"/>
        </w:rPr>
        <w:t xml:space="preserve">безкоштовно у приватну власність  із земель сільськогосподарського призначення земельну ділянку площею </w:t>
      </w:r>
      <w:r w:rsidRPr="00020BAE">
        <w:rPr>
          <w:b/>
          <w:lang w:val="uk-UA"/>
        </w:rPr>
        <w:t xml:space="preserve">0,4200 га </w:t>
      </w:r>
      <w:r w:rsidRPr="00020BAE">
        <w:rPr>
          <w:lang w:val="uk-UA"/>
        </w:rPr>
        <w:t xml:space="preserve">кадастровий номер </w:t>
      </w:r>
      <w:r w:rsidRPr="00020BAE">
        <w:rPr>
          <w:b/>
          <w:lang w:val="uk-UA"/>
        </w:rPr>
        <w:t xml:space="preserve">3223386601:01:014:0009 </w:t>
      </w:r>
      <w:r w:rsidRPr="00020BAE">
        <w:rPr>
          <w:lang w:val="uk-UA"/>
        </w:rPr>
        <w:t xml:space="preserve">для ведення особистого селянського господарства, розташовану в с. </w:t>
      </w:r>
      <w:proofErr w:type="spellStart"/>
      <w:r w:rsidRPr="00020BAE">
        <w:rPr>
          <w:lang w:val="uk-UA"/>
        </w:rPr>
        <w:t>Сомкова</w:t>
      </w:r>
      <w:proofErr w:type="spellEnd"/>
      <w:r w:rsidRPr="00020BAE">
        <w:rPr>
          <w:lang w:val="uk-UA"/>
        </w:rPr>
        <w:t xml:space="preserve"> Долина   Переяслав-Хмельницького району Київської    області  .</w:t>
      </w:r>
    </w:p>
    <w:p w:rsidR="006562C4" w:rsidRPr="00020BAE" w:rsidRDefault="006562C4" w:rsidP="006562C4">
      <w:pPr>
        <w:ind w:left="120"/>
        <w:jc w:val="both"/>
        <w:rPr>
          <w:lang w:val="uk-UA"/>
        </w:rPr>
      </w:pPr>
      <w:r w:rsidRPr="00020BAE">
        <w:rPr>
          <w:lang w:val="uk-UA"/>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6562C4" w:rsidRPr="00020BAE" w:rsidRDefault="006562C4" w:rsidP="006562C4">
      <w:pPr>
        <w:ind w:left="120"/>
        <w:jc w:val="both"/>
        <w:rPr>
          <w:lang w:val="uk-UA"/>
        </w:rPr>
      </w:pPr>
      <w:r w:rsidRPr="00020BAE">
        <w:rPr>
          <w:lang w:val="uk-UA"/>
        </w:rPr>
        <w:t xml:space="preserve">4. Відповідальність за утримання та збереження геодезичних межових знаків  покласти  </w:t>
      </w:r>
    </w:p>
    <w:p w:rsidR="006562C4" w:rsidRPr="00020BAE" w:rsidRDefault="006562C4" w:rsidP="006562C4">
      <w:pPr>
        <w:ind w:left="120"/>
        <w:jc w:val="both"/>
        <w:rPr>
          <w:lang w:val="uk-UA"/>
        </w:rPr>
      </w:pPr>
      <w:r w:rsidRPr="00020BAE">
        <w:rPr>
          <w:lang w:val="uk-UA"/>
        </w:rPr>
        <w:t xml:space="preserve">      на   землевласника.</w:t>
      </w:r>
    </w:p>
    <w:p w:rsidR="006562C4" w:rsidRPr="00020BAE" w:rsidRDefault="006562C4" w:rsidP="006562C4">
      <w:pPr>
        <w:jc w:val="both"/>
        <w:rPr>
          <w:lang w:val="uk-UA"/>
        </w:rPr>
      </w:pPr>
      <w:r w:rsidRPr="00020BAE">
        <w:rPr>
          <w:lang w:val="uk-UA"/>
        </w:rPr>
        <w:t xml:space="preserve">  5.    Проекти землеустрою  передаються до  Управління </w:t>
      </w:r>
      <w:proofErr w:type="spellStart"/>
      <w:r w:rsidRPr="00020BAE">
        <w:rPr>
          <w:lang w:val="uk-UA"/>
        </w:rPr>
        <w:t>Держгеокадастру</w:t>
      </w:r>
      <w:proofErr w:type="spellEnd"/>
      <w:r w:rsidRPr="00020BAE">
        <w:rPr>
          <w:lang w:val="uk-UA"/>
        </w:rPr>
        <w:t xml:space="preserve">   у Переяслав - </w:t>
      </w:r>
    </w:p>
    <w:p w:rsidR="006562C4" w:rsidRPr="00020BAE" w:rsidRDefault="006562C4" w:rsidP="006562C4">
      <w:pPr>
        <w:jc w:val="both"/>
        <w:rPr>
          <w:lang w:val="uk-UA"/>
        </w:rPr>
      </w:pPr>
      <w:r w:rsidRPr="00020BAE">
        <w:rPr>
          <w:lang w:val="uk-UA"/>
        </w:rPr>
        <w:t xml:space="preserve">        Хмельницькому районі Київської області  на зберігання.</w:t>
      </w:r>
    </w:p>
    <w:p w:rsidR="006562C4" w:rsidRPr="00020BAE" w:rsidRDefault="006562C4" w:rsidP="006562C4">
      <w:pPr>
        <w:rPr>
          <w:lang w:val="uk-UA"/>
        </w:rPr>
      </w:pPr>
    </w:p>
    <w:p w:rsidR="006562C4" w:rsidRPr="00020BAE" w:rsidRDefault="006562C4" w:rsidP="006562C4">
      <w:pPr>
        <w:rPr>
          <w:lang w:val="uk-UA"/>
        </w:rPr>
      </w:pPr>
      <w:r w:rsidRPr="00020BAE">
        <w:rPr>
          <w:lang w:val="uk-UA"/>
        </w:rPr>
        <w:t xml:space="preserve">    Сільський  голова :                                                     М. О.Лях</w:t>
      </w:r>
    </w:p>
    <w:p w:rsidR="006562C4" w:rsidRPr="00020BAE" w:rsidRDefault="006562C4" w:rsidP="006562C4">
      <w:pPr>
        <w:rPr>
          <w:lang w:val="uk-UA"/>
        </w:rPr>
      </w:pPr>
    </w:p>
    <w:p w:rsidR="006562C4" w:rsidRPr="00020BAE" w:rsidRDefault="006562C4" w:rsidP="006562C4">
      <w:pPr>
        <w:rPr>
          <w:b/>
          <w:lang w:val="uk-UA"/>
        </w:rPr>
      </w:pPr>
      <w:r w:rsidRPr="00020BAE">
        <w:rPr>
          <w:b/>
          <w:lang w:val="uk-UA"/>
        </w:rPr>
        <w:lastRenderedPageBreak/>
        <w:t xml:space="preserve">с. Студеники </w:t>
      </w:r>
    </w:p>
    <w:p w:rsidR="006562C4" w:rsidRPr="00020BAE" w:rsidRDefault="006562C4" w:rsidP="006562C4">
      <w:pPr>
        <w:rPr>
          <w:b/>
          <w:lang w:val="uk-UA"/>
        </w:rPr>
      </w:pPr>
      <w:r w:rsidRPr="00020BAE">
        <w:rPr>
          <w:b/>
          <w:lang w:val="uk-UA"/>
        </w:rPr>
        <w:t>№ 443 – ХУІ –УІІ</w:t>
      </w:r>
    </w:p>
    <w:p w:rsidR="006562C4" w:rsidRPr="00020BAE" w:rsidRDefault="006562C4" w:rsidP="006562C4">
      <w:pPr>
        <w:rPr>
          <w:b/>
          <w:lang w:val="uk-UA"/>
        </w:rPr>
      </w:pPr>
      <w:r w:rsidRPr="00020BAE">
        <w:rPr>
          <w:b/>
          <w:lang w:val="uk-UA"/>
        </w:rPr>
        <w:t>20.11.2018</w:t>
      </w:r>
    </w:p>
    <w:p w:rsidR="006562C4" w:rsidRPr="00020BAE" w:rsidRDefault="006562C4" w:rsidP="006562C4">
      <w:pPr>
        <w:rPr>
          <w:b/>
          <w:lang w:val="uk-UA"/>
        </w:rPr>
      </w:pPr>
    </w:p>
    <w:p w:rsidR="006562C4" w:rsidRPr="00020BAE" w:rsidRDefault="006562C4" w:rsidP="006562C4">
      <w:pPr>
        <w:rPr>
          <w:b/>
          <w:lang w:val="uk-UA"/>
        </w:rPr>
      </w:pPr>
    </w:p>
    <w:p w:rsidR="006562C4" w:rsidRPr="00020BAE" w:rsidRDefault="006562C4" w:rsidP="006562C4">
      <w:pPr>
        <w:rPr>
          <w:b/>
          <w:lang w:val="uk-UA"/>
        </w:rPr>
      </w:pPr>
    </w:p>
    <w:p w:rsidR="006562C4" w:rsidRPr="00020BAE" w:rsidRDefault="006562C4" w:rsidP="006562C4">
      <w:pPr>
        <w:rPr>
          <w:b/>
          <w:lang w:val="uk-UA"/>
        </w:rPr>
      </w:pPr>
    </w:p>
    <w:p w:rsidR="006562C4" w:rsidRPr="00020BAE" w:rsidRDefault="006562C4" w:rsidP="006562C4">
      <w:pPr>
        <w:rPr>
          <w:b/>
          <w:lang w:val="uk-UA"/>
        </w:rPr>
      </w:pPr>
    </w:p>
    <w:p w:rsidR="006562C4" w:rsidRPr="00020BAE" w:rsidRDefault="006562C4" w:rsidP="006562C4">
      <w:pPr>
        <w:rPr>
          <w:b/>
          <w:lang w:val="uk-UA"/>
        </w:rPr>
      </w:pPr>
    </w:p>
    <w:p w:rsidR="006562C4" w:rsidRPr="00020BAE" w:rsidRDefault="006562C4" w:rsidP="006562C4">
      <w:pPr>
        <w:rPr>
          <w:b/>
          <w:lang w:val="uk-UA"/>
        </w:rPr>
      </w:pPr>
    </w:p>
    <w:p w:rsidR="006562C4" w:rsidRPr="00020BAE" w:rsidRDefault="006562C4" w:rsidP="006562C4">
      <w:pPr>
        <w:rPr>
          <w:b/>
          <w:lang w:val="uk-UA"/>
        </w:rPr>
      </w:pPr>
    </w:p>
    <w:p w:rsidR="006562C4" w:rsidRPr="00020BAE" w:rsidRDefault="006562C4" w:rsidP="006562C4">
      <w:pPr>
        <w:rPr>
          <w:b/>
          <w:lang w:val="uk-UA"/>
        </w:rPr>
      </w:pPr>
    </w:p>
    <w:p w:rsidR="00CD2C7B" w:rsidRPr="00020BAE" w:rsidRDefault="00CD2C7B" w:rsidP="00D51CD7">
      <w:pPr>
        <w:spacing w:line="288" w:lineRule="auto"/>
        <w:jc w:val="center"/>
        <w:rPr>
          <w:bCs/>
          <w:lang w:val="uk-UA"/>
        </w:rPr>
      </w:pPr>
    </w:p>
    <w:p w:rsidR="009F0B0A" w:rsidRPr="00020BAE" w:rsidRDefault="009F0B0A" w:rsidP="00D51CD7">
      <w:pPr>
        <w:spacing w:line="288" w:lineRule="auto"/>
        <w:jc w:val="center"/>
        <w:rPr>
          <w:bCs/>
          <w:lang w:val="uk-UA"/>
        </w:rPr>
      </w:pPr>
    </w:p>
    <w:p w:rsidR="009F0B0A" w:rsidRPr="00020BAE" w:rsidRDefault="009F0B0A" w:rsidP="00D51CD7">
      <w:pPr>
        <w:spacing w:line="288" w:lineRule="auto"/>
        <w:jc w:val="center"/>
        <w:rPr>
          <w:bCs/>
          <w:lang w:val="uk-UA"/>
        </w:rPr>
      </w:pPr>
    </w:p>
    <w:p w:rsidR="00CD2C7B" w:rsidRPr="00020BAE" w:rsidRDefault="00CD2C7B" w:rsidP="00D51CD7">
      <w:pPr>
        <w:spacing w:line="288" w:lineRule="auto"/>
        <w:jc w:val="center"/>
        <w:rPr>
          <w:bCs/>
          <w:lang w:val="uk-UA"/>
        </w:rPr>
      </w:pPr>
    </w:p>
    <w:p w:rsidR="006562C4" w:rsidRPr="00020BAE" w:rsidRDefault="006562C4" w:rsidP="006562C4">
      <w:pPr>
        <w:jc w:val="center"/>
        <w:rPr>
          <w:sz w:val="28"/>
          <w:szCs w:val="28"/>
          <w:lang w:val="uk-UA"/>
        </w:rPr>
      </w:pPr>
      <w:r w:rsidRPr="00883FEE">
        <w:rPr>
          <w:noProof/>
          <w:sz w:val="28"/>
          <w:szCs w:val="28"/>
          <w:lang w:val="uk-UA" w:eastAsia="uk-UA"/>
        </w:rPr>
        <w:drawing>
          <wp:inline distT="0" distB="0" distL="0" distR="0">
            <wp:extent cx="495300" cy="685800"/>
            <wp:effectExtent l="0" t="0" r="0" b="0"/>
            <wp:docPr id="25" name="Рисунок 2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ерб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6562C4" w:rsidRPr="00020BAE" w:rsidRDefault="006562C4" w:rsidP="006562C4">
      <w:pPr>
        <w:jc w:val="center"/>
        <w:rPr>
          <w:b/>
          <w:sz w:val="28"/>
          <w:szCs w:val="28"/>
          <w:lang w:val="uk-UA"/>
        </w:rPr>
      </w:pPr>
    </w:p>
    <w:p w:rsidR="006562C4" w:rsidRPr="00020BAE" w:rsidRDefault="006562C4" w:rsidP="006562C4">
      <w:pPr>
        <w:jc w:val="center"/>
        <w:rPr>
          <w:b/>
          <w:lang w:val="uk-UA"/>
        </w:rPr>
      </w:pPr>
      <w:r w:rsidRPr="00020BAE">
        <w:rPr>
          <w:b/>
          <w:lang w:val="uk-UA"/>
        </w:rPr>
        <w:t>СТУДЕНИКІВСЬКА СІЛЬСЬКА  РАДА</w:t>
      </w:r>
    </w:p>
    <w:p w:rsidR="006562C4" w:rsidRPr="00020BAE" w:rsidRDefault="006562C4" w:rsidP="006562C4">
      <w:pPr>
        <w:jc w:val="center"/>
        <w:rPr>
          <w:b/>
          <w:lang w:val="uk-UA"/>
        </w:rPr>
      </w:pPr>
      <w:r w:rsidRPr="00020BAE">
        <w:rPr>
          <w:b/>
          <w:lang w:val="uk-UA"/>
        </w:rPr>
        <w:t>ПЕРЕЯСЛАВ – ХМЕЛЬНИЦЬКОГО  РАЙОНУ</w:t>
      </w:r>
    </w:p>
    <w:p w:rsidR="006562C4" w:rsidRPr="00020BAE" w:rsidRDefault="006562C4" w:rsidP="006562C4">
      <w:pPr>
        <w:jc w:val="center"/>
        <w:rPr>
          <w:b/>
          <w:lang w:val="uk-UA"/>
        </w:rPr>
      </w:pPr>
      <w:r w:rsidRPr="00020BAE">
        <w:rPr>
          <w:b/>
          <w:lang w:val="uk-UA"/>
        </w:rPr>
        <w:t>КИЇВСЬКОЇ  ОБЛАСТІ</w:t>
      </w:r>
    </w:p>
    <w:p w:rsidR="006562C4" w:rsidRPr="00020BAE" w:rsidRDefault="006562C4" w:rsidP="006562C4">
      <w:pPr>
        <w:jc w:val="center"/>
        <w:rPr>
          <w:b/>
          <w:lang w:val="uk-UA"/>
        </w:rPr>
      </w:pPr>
    </w:p>
    <w:p w:rsidR="006562C4" w:rsidRPr="00020BAE" w:rsidRDefault="006562C4" w:rsidP="006562C4">
      <w:pPr>
        <w:jc w:val="center"/>
        <w:rPr>
          <w:b/>
          <w:lang w:val="uk-UA"/>
        </w:rPr>
      </w:pPr>
      <w:r w:rsidRPr="00020BAE">
        <w:rPr>
          <w:b/>
          <w:lang w:val="uk-UA"/>
        </w:rPr>
        <w:t xml:space="preserve">Р І Ш Е Н </w:t>
      </w:r>
      <w:proofErr w:type="spellStart"/>
      <w:r w:rsidRPr="00020BAE">
        <w:rPr>
          <w:b/>
          <w:lang w:val="uk-UA"/>
        </w:rPr>
        <w:t>Н</w:t>
      </w:r>
      <w:proofErr w:type="spellEnd"/>
      <w:r w:rsidRPr="00020BAE">
        <w:rPr>
          <w:b/>
          <w:lang w:val="uk-UA"/>
        </w:rPr>
        <w:t xml:space="preserve"> Я</w:t>
      </w:r>
    </w:p>
    <w:p w:rsidR="006562C4" w:rsidRPr="00020BAE" w:rsidRDefault="006562C4" w:rsidP="006562C4">
      <w:pPr>
        <w:rPr>
          <w:b/>
          <w:lang w:val="uk-UA"/>
        </w:rPr>
      </w:pPr>
      <w:r w:rsidRPr="00020BAE">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Черниш Н.М. </w:t>
      </w:r>
    </w:p>
    <w:p w:rsidR="006562C4" w:rsidRPr="00020BAE" w:rsidRDefault="006562C4" w:rsidP="006562C4">
      <w:pPr>
        <w:rPr>
          <w:b/>
          <w:lang w:val="uk-UA"/>
        </w:rPr>
      </w:pPr>
    </w:p>
    <w:p w:rsidR="006562C4" w:rsidRPr="00020BAE" w:rsidRDefault="006562C4" w:rsidP="006562C4">
      <w:pPr>
        <w:jc w:val="both"/>
        <w:rPr>
          <w:lang w:val="uk-UA"/>
        </w:rPr>
      </w:pPr>
      <w:r w:rsidRPr="00020BAE">
        <w:rPr>
          <w:lang w:val="uk-UA"/>
        </w:rPr>
        <w:t xml:space="preserve">               Розглянувши матеріали  проекту землеустрою щодо відведення земельної  ділянки у власність гр. Черниш Надії Михайлівні для ведення особистого селянського господарства  загальною  площею 0,1000 га, що  знаходиться  в с. Студеники Переяслав-Хмельницького  району Київської  області по вул. </w:t>
      </w:r>
      <w:proofErr w:type="spellStart"/>
      <w:r w:rsidRPr="00020BAE">
        <w:rPr>
          <w:lang w:val="uk-UA"/>
        </w:rPr>
        <w:t>Якушева</w:t>
      </w:r>
      <w:proofErr w:type="spellEnd"/>
      <w:r w:rsidRPr="00020BAE">
        <w:rPr>
          <w:lang w:val="uk-UA"/>
        </w:rPr>
        <w:t>, 39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6562C4" w:rsidRPr="00020BAE" w:rsidRDefault="006562C4" w:rsidP="006562C4">
      <w:pPr>
        <w:jc w:val="center"/>
        <w:rPr>
          <w:b/>
          <w:lang w:val="uk-UA"/>
        </w:rPr>
      </w:pPr>
      <w:r w:rsidRPr="00020BAE">
        <w:rPr>
          <w:b/>
          <w:lang w:val="uk-UA"/>
        </w:rPr>
        <w:t>В И Р І Ш И Л А :</w:t>
      </w:r>
    </w:p>
    <w:p w:rsidR="006562C4" w:rsidRPr="00020BAE" w:rsidRDefault="006562C4" w:rsidP="006562C4">
      <w:pPr>
        <w:ind w:left="120"/>
        <w:jc w:val="both"/>
        <w:rPr>
          <w:lang w:val="uk-UA"/>
        </w:rPr>
      </w:pPr>
      <w:r w:rsidRPr="00020BAE">
        <w:rPr>
          <w:lang w:val="uk-UA"/>
        </w:rPr>
        <w:t xml:space="preserve">1. Затвердити розроблений ДП « Центр Державного земельного кадастру»  проект землеустрою  щодо  відведення земельної ділянки у власність </w:t>
      </w:r>
      <w:r w:rsidRPr="00020BAE">
        <w:rPr>
          <w:b/>
          <w:lang w:val="uk-UA"/>
        </w:rPr>
        <w:t xml:space="preserve">гр. Черниш Надії Михайлівні </w:t>
      </w:r>
      <w:r w:rsidRPr="00020BAE">
        <w:rPr>
          <w:lang w:val="uk-UA"/>
        </w:rPr>
        <w:t xml:space="preserve">загальною площею </w:t>
      </w:r>
      <w:r w:rsidRPr="00020BAE">
        <w:rPr>
          <w:b/>
          <w:lang w:val="uk-UA"/>
        </w:rPr>
        <w:t xml:space="preserve">0,1328 га </w:t>
      </w:r>
      <w:r w:rsidRPr="00020BAE">
        <w:rPr>
          <w:lang w:val="uk-UA"/>
        </w:rPr>
        <w:t xml:space="preserve">на землях сільськогосподарського призначення для ведення особистого селянського господарства, розташовану в </w:t>
      </w:r>
      <w:r w:rsidRPr="00020BAE">
        <w:rPr>
          <w:b/>
          <w:lang w:val="uk-UA"/>
        </w:rPr>
        <w:t xml:space="preserve">с. Студеники  </w:t>
      </w:r>
      <w:r w:rsidRPr="00020BAE">
        <w:rPr>
          <w:lang w:val="uk-UA"/>
        </w:rPr>
        <w:t xml:space="preserve">Переяслав-Хмельницького району  Київської  області по вул. </w:t>
      </w:r>
      <w:proofErr w:type="spellStart"/>
      <w:r w:rsidRPr="00020BAE">
        <w:rPr>
          <w:lang w:val="uk-UA"/>
        </w:rPr>
        <w:t>Якушева</w:t>
      </w:r>
      <w:proofErr w:type="spellEnd"/>
      <w:r w:rsidRPr="00020BAE">
        <w:rPr>
          <w:lang w:val="uk-UA"/>
        </w:rPr>
        <w:t>, 39.</w:t>
      </w:r>
    </w:p>
    <w:p w:rsidR="006562C4" w:rsidRPr="00020BAE" w:rsidRDefault="006562C4" w:rsidP="006562C4">
      <w:pPr>
        <w:ind w:left="120"/>
        <w:jc w:val="both"/>
        <w:rPr>
          <w:b/>
          <w:lang w:val="uk-UA"/>
        </w:rPr>
      </w:pPr>
      <w:r w:rsidRPr="00020BAE">
        <w:rPr>
          <w:lang w:val="uk-UA"/>
        </w:rPr>
        <w:t xml:space="preserve"> 2. Передати гр. </w:t>
      </w:r>
      <w:r w:rsidRPr="00020BAE">
        <w:rPr>
          <w:b/>
          <w:lang w:val="uk-UA"/>
        </w:rPr>
        <w:t xml:space="preserve">Черниш Надії Михайлівні </w:t>
      </w:r>
      <w:r w:rsidRPr="00020BAE">
        <w:rPr>
          <w:lang w:val="uk-UA"/>
        </w:rPr>
        <w:t xml:space="preserve">безкоштовно у приватну власність  із земель сільськогосподарського призначення земельну ділянку площею </w:t>
      </w:r>
      <w:r w:rsidRPr="00020BAE">
        <w:rPr>
          <w:b/>
          <w:lang w:val="uk-UA"/>
        </w:rPr>
        <w:t xml:space="preserve">0,1328 га </w:t>
      </w:r>
      <w:r w:rsidRPr="00020BAE">
        <w:rPr>
          <w:lang w:val="uk-UA"/>
        </w:rPr>
        <w:t xml:space="preserve">кадастровий номер </w:t>
      </w:r>
      <w:r w:rsidRPr="00020BAE">
        <w:rPr>
          <w:b/>
          <w:lang w:val="uk-UA"/>
        </w:rPr>
        <w:t xml:space="preserve">3223383701:01:013:0098 </w:t>
      </w:r>
      <w:r w:rsidRPr="00020BAE">
        <w:rPr>
          <w:lang w:val="uk-UA"/>
        </w:rPr>
        <w:t xml:space="preserve">для ведення особистого селянського господарства, розташовану в с. Студеники   Переяслав-Хмельницького району Київської    області по вул. </w:t>
      </w:r>
      <w:proofErr w:type="spellStart"/>
      <w:r w:rsidRPr="00020BAE">
        <w:rPr>
          <w:lang w:val="uk-UA"/>
        </w:rPr>
        <w:t>Якушева</w:t>
      </w:r>
      <w:proofErr w:type="spellEnd"/>
      <w:r w:rsidRPr="00020BAE">
        <w:rPr>
          <w:lang w:val="uk-UA"/>
        </w:rPr>
        <w:t>, 39.</w:t>
      </w:r>
    </w:p>
    <w:p w:rsidR="006562C4" w:rsidRPr="00020BAE" w:rsidRDefault="006562C4" w:rsidP="006562C4">
      <w:pPr>
        <w:ind w:left="120"/>
        <w:jc w:val="both"/>
        <w:rPr>
          <w:lang w:val="uk-UA"/>
        </w:rPr>
      </w:pPr>
      <w:r w:rsidRPr="00020BAE">
        <w:rPr>
          <w:lang w:val="uk-UA"/>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6562C4" w:rsidRPr="00020BAE" w:rsidRDefault="006562C4" w:rsidP="006562C4">
      <w:pPr>
        <w:ind w:left="120"/>
        <w:jc w:val="both"/>
        <w:rPr>
          <w:lang w:val="uk-UA"/>
        </w:rPr>
      </w:pPr>
      <w:r w:rsidRPr="00020BAE">
        <w:rPr>
          <w:lang w:val="uk-UA"/>
        </w:rPr>
        <w:t xml:space="preserve">4. Відповідальність за утримання та збереження геодезичних межових знаків  покласти  </w:t>
      </w:r>
    </w:p>
    <w:p w:rsidR="006562C4" w:rsidRPr="00020BAE" w:rsidRDefault="006562C4" w:rsidP="006562C4">
      <w:pPr>
        <w:ind w:left="120"/>
        <w:jc w:val="both"/>
        <w:rPr>
          <w:lang w:val="uk-UA"/>
        </w:rPr>
      </w:pPr>
      <w:r w:rsidRPr="00020BAE">
        <w:rPr>
          <w:lang w:val="uk-UA"/>
        </w:rPr>
        <w:t xml:space="preserve">      на   землевласника.</w:t>
      </w:r>
    </w:p>
    <w:p w:rsidR="006562C4" w:rsidRPr="00020BAE" w:rsidRDefault="006562C4" w:rsidP="006562C4">
      <w:pPr>
        <w:jc w:val="both"/>
        <w:rPr>
          <w:lang w:val="uk-UA"/>
        </w:rPr>
      </w:pPr>
      <w:r w:rsidRPr="00020BAE">
        <w:rPr>
          <w:lang w:val="uk-UA"/>
        </w:rPr>
        <w:t xml:space="preserve">  5.    Проекти землеустрою  передаються до  Управління </w:t>
      </w:r>
      <w:proofErr w:type="spellStart"/>
      <w:r w:rsidRPr="00020BAE">
        <w:rPr>
          <w:lang w:val="uk-UA"/>
        </w:rPr>
        <w:t>Держгеокадастру</w:t>
      </w:r>
      <w:proofErr w:type="spellEnd"/>
      <w:r w:rsidRPr="00020BAE">
        <w:rPr>
          <w:lang w:val="uk-UA"/>
        </w:rPr>
        <w:t xml:space="preserve">   у Переяслав - </w:t>
      </w:r>
    </w:p>
    <w:p w:rsidR="006562C4" w:rsidRPr="00020BAE" w:rsidRDefault="006562C4" w:rsidP="006562C4">
      <w:pPr>
        <w:jc w:val="both"/>
        <w:rPr>
          <w:lang w:val="uk-UA"/>
        </w:rPr>
      </w:pPr>
      <w:r w:rsidRPr="00020BAE">
        <w:rPr>
          <w:lang w:val="uk-UA"/>
        </w:rPr>
        <w:lastRenderedPageBreak/>
        <w:t xml:space="preserve">        Хмельницькому районі Київської області  на зберігання.</w:t>
      </w:r>
    </w:p>
    <w:p w:rsidR="006562C4" w:rsidRPr="00020BAE" w:rsidRDefault="006562C4" w:rsidP="006562C4">
      <w:pPr>
        <w:rPr>
          <w:lang w:val="uk-UA"/>
        </w:rPr>
      </w:pPr>
    </w:p>
    <w:p w:rsidR="006562C4" w:rsidRPr="00020BAE" w:rsidRDefault="006562C4" w:rsidP="006562C4">
      <w:pPr>
        <w:rPr>
          <w:lang w:val="uk-UA"/>
        </w:rPr>
      </w:pPr>
      <w:r w:rsidRPr="00020BAE">
        <w:rPr>
          <w:lang w:val="uk-UA"/>
        </w:rPr>
        <w:t xml:space="preserve">    Сільський  голова :                                                     М. О.Лях</w:t>
      </w:r>
    </w:p>
    <w:p w:rsidR="006562C4" w:rsidRPr="00020BAE" w:rsidRDefault="006562C4" w:rsidP="006562C4">
      <w:pPr>
        <w:rPr>
          <w:lang w:val="uk-UA"/>
        </w:rPr>
      </w:pPr>
    </w:p>
    <w:p w:rsidR="006562C4" w:rsidRPr="00020BAE" w:rsidRDefault="006562C4" w:rsidP="006562C4">
      <w:pPr>
        <w:rPr>
          <w:b/>
          <w:lang w:val="uk-UA"/>
        </w:rPr>
      </w:pPr>
      <w:r w:rsidRPr="00020BAE">
        <w:rPr>
          <w:b/>
          <w:lang w:val="uk-UA"/>
        </w:rPr>
        <w:t xml:space="preserve">с. Студеники </w:t>
      </w:r>
    </w:p>
    <w:p w:rsidR="006562C4" w:rsidRPr="00020BAE" w:rsidRDefault="006562C4" w:rsidP="006562C4">
      <w:pPr>
        <w:rPr>
          <w:b/>
          <w:lang w:val="uk-UA"/>
        </w:rPr>
      </w:pPr>
      <w:r w:rsidRPr="00020BAE">
        <w:rPr>
          <w:b/>
          <w:lang w:val="uk-UA"/>
        </w:rPr>
        <w:t>№ 44</w:t>
      </w:r>
      <w:r w:rsidR="009F0B0A" w:rsidRPr="00020BAE">
        <w:rPr>
          <w:b/>
          <w:lang w:val="uk-UA"/>
        </w:rPr>
        <w:t>4</w:t>
      </w:r>
      <w:r w:rsidRPr="00020BAE">
        <w:rPr>
          <w:b/>
          <w:lang w:val="uk-UA"/>
        </w:rPr>
        <w:t xml:space="preserve"> – ХУІ –УІІ</w:t>
      </w:r>
    </w:p>
    <w:p w:rsidR="006562C4" w:rsidRPr="00020BAE" w:rsidRDefault="006562C4" w:rsidP="006562C4">
      <w:pPr>
        <w:rPr>
          <w:b/>
          <w:lang w:val="uk-UA"/>
        </w:rPr>
      </w:pPr>
      <w:r w:rsidRPr="00020BAE">
        <w:rPr>
          <w:b/>
          <w:lang w:val="uk-UA"/>
        </w:rPr>
        <w:t>20.11.2018</w:t>
      </w:r>
    </w:p>
    <w:p w:rsidR="006562C4" w:rsidRPr="00020BAE" w:rsidRDefault="006562C4" w:rsidP="006562C4">
      <w:pPr>
        <w:rPr>
          <w:b/>
          <w:lang w:val="uk-UA"/>
        </w:rPr>
      </w:pPr>
    </w:p>
    <w:p w:rsidR="006562C4" w:rsidRPr="00020BAE" w:rsidRDefault="006562C4" w:rsidP="006562C4">
      <w:pPr>
        <w:spacing w:line="288" w:lineRule="auto"/>
        <w:jc w:val="center"/>
        <w:rPr>
          <w:bCs/>
          <w:lang w:val="uk-UA"/>
        </w:rPr>
      </w:pPr>
    </w:p>
    <w:p w:rsidR="006562C4" w:rsidRPr="00020BAE" w:rsidRDefault="006562C4" w:rsidP="006562C4">
      <w:pPr>
        <w:spacing w:line="288" w:lineRule="auto"/>
        <w:jc w:val="center"/>
        <w:rPr>
          <w:bCs/>
          <w:lang w:val="uk-UA"/>
        </w:rPr>
      </w:pPr>
    </w:p>
    <w:p w:rsidR="006562C4" w:rsidRPr="00020BAE" w:rsidRDefault="006562C4" w:rsidP="006562C4">
      <w:pPr>
        <w:spacing w:line="288" w:lineRule="auto"/>
        <w:jc w:val="center"/>
        <w:rPr>
          <w:bCs/>
          <w:lang w:val="uk-UA"/>
        </w:rPr>
      </w:pPr>
    </w:p>
    <w:p w:rsidR="009F0B0A" w:rsidRPr="00020BAE" w:rsidRDefault="009F0B0A" w:rsidP="006562C4">
      <w:pPr>
        <w:spacing w:line="288" w:lineRule="auto"/>
        <w:jc w:val="center"/>
        <w:rPr>
          <w:bCs/>
          <w:lang w:val="uk-UA"/>
        </w:rPr>
      </w:pPr>
    </w:p>
    <w:p w:rsidR="009F0B0A" w:rsidRPr="00020BAE" w:rsidRDefault="009F0B0A" w:rsidP="006562C4">
      <w:pPr>
        <w:spacing w:line="288" w:lineRule="auto"/>
        <w:jc w:val="center"/>
        <w:rPr>
          <w:bCs/>
          <w:lang w:val="uk-UA"/>
        </w:rPr>
      </w:pPr>
    </w:p>
    <w:p w:rsidR="009F0B0A" w:rsidRPr="00020BAE" w:rsidRDefault="009F0B0A" w:rsidP="006562C4">
      <w:pPr>
        <w:spacing w:line="288" w:lineRule="auto"/>
        <w:jc w:val="center"/>
        <w:rPr>
          <w:bCs/>
          <w:lang w:val="uk-UA"/>
        </w:rPr>
      </w:pPr>
    </w:p>
    <w:p w:rsidR="009F0B0A" w:rsidRPr="00020BAE" w:rsidRDefault="009F0B0A" w:rsidP="006562C4">
      <w:pPr>
        <w:spacing w:line="288" w:lineRule="auto"/>
        <w:jc w:val="center"/>
        <w:rPr>
          <w:bCs/>
          <w:lang w:val="uk-UA"/>
        </w:rPr>
      </w:pPr>
    </w:p>
    <w:p w:rsidR="00CD2C7B" w:rsidRPr="00020BAE" w:rsidRDefault="00CD2C7B" w:rsidP="00D51CD7">
      <w:pPr>
        <w:spacing w:line="288" w:lineRule="auto"/>
        <w:jc w:val="center"/>
        <w:rPr>
          <w:bCs/>
          <w:lang w:val="uk-UA"/>
        </w:rPr>
      </w:pPr>
    </w:p>
    <w:p w:rsidR="009F0B0A" w:rsidRPr="00020BAE" w:rsidRDefault="009F0B0A" w:rsidP="009F0B0A">
      <w:pPr>
        <w:jc w:val="center"/>
        <w:rPr>
          <w:sz w:val="28"/>
          <w:szCs w:val="28"/>
          <w:lang w:val="uk-UA"/>
        </w:rPr>
      </w:pPr>
      <w:r w:rsidRPr="00883FEE">
        <w:rPr>
          <w:noProof/>
          <w:sz w:val="28"/>
          <w:szCs w:val="28"/>
          <w:lang w:val="uk-UA" w:eastAsia="uk-UA"/>
        </w:rPr>
        <w:drawing>
          <wp:inline distT="0" distB="0" distL="0" distR="0">
            <wp:extent cx="495300" cy="685800"/>
            <wp:effectExtent l="0" t="0" r="0" b="0"/>
            <wp:docPr id="26" name="Рисунок 2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ерб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9F0B0A" w:rsidRPr="00020BAE" w:rsidRDefault="009F0B0A" w:rsidP="009F0B0A">
      <w:pPr>
        <w:jc w:val="center"/>
        <w:rPr>
          <w:b/>
          <w:sz w:val="28"/>
          <w:szCs w:val="28"/>
          <w:lang w:val="uk-UA"/>
        </w:rPr>
      </w:pPr>
    </w:p>
    <w:p w:rsidR="009F0B0A" w:rsidRPr="00020BAE" w:rsidRDefault="009F0B0A" w:rsidP="009F0B0A">
      <w:pPr>
        <w:jc w:val="center"/>
        <w:rPr>
          <w:b/>
          <w:lang w:val="uk-UA"/>
        </w:rPr>
      </w:pPr>
      <w:r w:rsidRPr="00020BAE">
        <w:rPr>
          <w:b/>
          <w:lang w:val="uk-UA"/>
        </w:rPr>
        <w:t>СТУДЕНИКІВСЬКА СІЛЬСЬКА  РАДА</w:t>
      </w:r>
    </w:p>
    <w:p w:rsidR="009F0B0A" w:rsidRPr="00020BAE" w:rsidRDefault="009F0B0A" w:rsidP="009F0B0A">
      <w:pPr>
        <w:jc w:val="center"/>
        <w:rPr>
          <w:b/>
          <w:lang w:val="uk-UA"/>
        </w:rPr>
      </w:pPr>
      <w:r w:rsidRPr="00020BAE">
        <w:rPr>
          <w:b/>
          <w:lang w:val="uk-UA"/>
        </w:rPr>
        <w:t>ПЕРЕЯСЛАВ – ХМЕЛЬНИЦЬКОГО  РАЙОНУ</w:t>
      </w:r>
    </w:p>
    <w:p w:rsidR="009F0B0A" w:rsidRPr="00020BAE" w:rsidRDefault="009F0B0A" w:rsidP="009F0B0A">
      <w:pPr>
        <w:jc w:val="center"/>
        <w:rPr>
          <w:b/>
          <w:lang w:val="uk-UA"/>
        </w:rPr>
      </w:pPr>
      <w:r w:rsidRPr="00020BAE">
        <w:rPr>
          <w:b/>
          <w:lang w:val="uk-UA"/>
        </w:rPr>
        <w:t>КИЇВСЬКОЇ  ОБЛАСТІ</w:t>
      </w:r>
    </w:p>
    <w:p w:rsidR="009F0B0A" w:rsidRPr="00020BAE" w:rsidRDefault="009F0B0A" w:rsidP="009F0B0A">
      <w:pPr>
        <w:jc w:val="center"/>
        <w:rPr>
          <w:b/>
          <w:lang w:val="uk-UA"/>
        </w:rPr>
      </w:pPr>
    </w:p>
    <w:p w:rsidR="009F0B0A" w:rsidRPr="00020BAE" w:rsidRDefault="009F0B0A" w:rsidP="009F0B0A">
      <w:pPr>
        <w:jc w:val="center"/>
        <w:rPr>
          <w:b/>
          <w:lang w:val="uk-UA"/>
        </w:rPr>
      </w:pPr>
      <w:r w:rsidRPr="00020BAE">
        <w:rPr>
          <w:b/>
          <w:lang w:val="uk-UA"/>
        </w:rPr>
        <w:t xml:space="preserve">Р І Ш Е Н </w:t>
      </w:r>
      <w:proofErr w:type="spellStart"/>
      <w:r w:rsidRPr="00020BAE">
        <w:rPr>
          <w:b/>
          <w:lang w:val="uk-UA"/>
        </w:rPr>
        <w:t>Н</w:t>
      </w:r>
      <w:proofErr w:type="spellEnd"/>
      <w:r w:rsidRPr="00020BAE">
        <w:rPr>
          <w:b/>
          <w:lang w:val="uk-UA"/>
        </w:rPr>
        <w:t xml:space="preserve"> Я</w:t>
      </w:r>
    </w:p>
    <w:p w:rsidR="009F0B0A" w:rsidRPr="00020BAE" w:rsidRDefault="009F0B0A" w:rsidP="009F0B0A">
      <w:pPr>
        <w:rPr>
          <w:b/>
          <w:lang w:val="uk-UA"/>
        </w:rPr>
      </w:pPr>
      <w:r w:rsidRPr="00020BAE">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proofErr w:type="spellStart"/>
      <w:r w:rsidRPr="00020BAE">
        <w:rPr>
          <w:b/>
          <w:lang w:val="uk-UA"/>
        </w:rPr>
        <w:t>Лой</w:t>
      </w:r>
      <w:proofErr w:type="spellEnd"/>
      <w:r w:rsidRPr="00020BAE">
        <w:rPr>
          <w:b/>
          <w:lang w:val="uk-UA"/>
        </w:rPr>
        <w:t xml:space="preserve"> В.С. </w:t>
      </w:r>
    </w:p>
    <w:p w:rsidR="009F0B0A" w:rsidRPr="00020BAE" w:rsidRDefault="009F0B0A" w:rsidP="009F0B0A">
      <w:pPr>
        <w:rPr>
          <w:b/>
          <w:lang w:val="uk-UA"/>
        </w:rPr>
      </w:pPr>
    </w:p>
    <w:p w:rsidR="009F0B0A" w:rsidRPr="00020BAE" w:rsidRDefault="009F0B0A" w:rsidP="009F0B0A">
      <w:pPr>
        <w:jc w:val="both"/>
        <w:rPr>
          <w:lang w:val="uk-UA"/>
        </w:rPr>
      </w:pPr>
      <w:r w:rsidRPr="00020BAE">
        <w:rPr>
          <w:lang w:val="uk-UA"/>
        </w:rPr>
        <w:t xml:space="preserve">               Розглянувши матеріали  проекту землеустрою щодо відведення земельної  ділянки у власність гр. </w:t>
      </w:r>
      <w:proofErr w:type="spellStart"/>
      <w:r w:rsidRPr="00020BAE">
        <w:rPr>
          <w:lang w:val="uk-UA"/>
        </w:rPr>
        <w:t>Лой</w:t>
      </w:r>
      <w:proofErr w:type="spellEnd"/>
      <w:r w:rsidRPr="00020BAE">
        <w:rPr>
          <w:lang w:val="uk-UA"/>
        </w:rPr>
        <w:t xml:space="preserve"> Вірі Семенівні для ведення особистого селянського господарства  загальною  площею 0,1000 га, що  знаходиться  в с. Переяславське 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9F0B0A" w:rsidRPr="00020BAE" w:rsidRDefault="009F0B0A" w:rsidP="009F0B0A">
      <w:pPr>
        <w:jc w:val="center"/>
        <w:rPr>
          <w:b/>
          <w:lang w:val="uk-UA"/>
        </w:rPr>
      </w:pPr>
      <w:r w:rsidRPr="00020BAE">
        <w:rPr>
          <w:b/>
          <w:lang w:val="uk-UA"/>
        </w:rPr>
        <w:t>В И Р І Ш И Л А :</w:t>
      </w:r>
    </w:p>
    <w:p w:rsidR="009F0B0A" w:rsidRPr="00020BAE" w:rsidRDefault="009F0B0A" w:rsidP="009F0B0A">
      <w:pPr>
        <w:ind w:left="120"/>
        <w:jc w:val="both"/>
        <w:rPr>
          <w:lang w:val="uk-UA"/>
        </w:rPr>
      </w:pPr>
      <w:r w:rsidRPr="00020BAE">
        <w:rPr>
          <w:lang w:val="uk-UA"/>
        </w:rPr>
        <w:t xml:space="preserve">1. Затвердити розроблений </w:t>
      </w:r>
      <w:proofErr w:type="spellStart"/>
      <w:r w:rsidRPr="00020BAE">
        <w:rPr>
          <w:lang w:val="uk-UA"/>
        </w:rPr>
        <w:t>ФОП</w:t>
      </w:r>
      <w:proofErr w:type="spellEnd"/>
      <w:r w:rsidRPr="00020BAE">
        <w:rPr>
          <w:lang w:val="uk-UA"/>
        </w:rPr>
        <w:t xml:space="preserve"> </w:t>
      </w:r>
      <w:proofErr w:type="spellStart"/>
      <w:r w:rsidRPr="00020BAE">
        <w:rPr>
          <w:lang w:val="uk-UA"/>
        </w:rPr>
        <w:t>Устич</w:t>
      </w:r>
      <w:proofErr w:type="spellEnd"/>
      <w:r w:rsidRPr="00020BAE">
        <w:rPr>
          <w:lang w:val="uk-UA"/>
        </w:rPr>
        <w:t xml:space="preserve"> Л.А.  проект землеустрою  щодо  відведення земельної ділянки у власність </w:t>
      </w:r>
      <w:r w:rsidRPr="00020BAE">
        <w:rPr>
          <w:b/>
          <w:lang w:val="uk-UA"/>
        </w:rPr>
        <w:t xml:space="preserve">гр. </w:t>
      </w:r>
      <w:proofErr w:type="spellStart"/>
      <w:r w:rsidRPr="00020BAE">
        <w:rPr>
          <w:b/>
          <w:lang w:val="uk-UA"/>
        </w:rPr>
        <w:t>Лой</w:t>
      </w:r>
      <w:proofErr w:type="spellEnd"/>
      <w:r w:rsidRPr="00020BAE">
        <w:rPr>
          <w:b/>
          <w:lang w:val="uk-UA"/>
        </w:rPr>
        <w:t xml:space="preserve"> Вірі Семенівні </w:t>
      </w:r>
      <w:r w:rsidRPr="00020BAE">
        <w:rPr>
          <w:lang w:val="uk-UA"/>
        </w:rPr>
        <w:t xml:space="preserve">загальною площею </w:t>
      </w:r>
      <w:r w:rsidRPr="00020BAE">
        <w:rPr>
          <w:b/>
          <w:lang w:val="uk-UA"/>
        </w:rPr>
        <w:t xml:space="preserve">0,1000 га </w:t>
      </w:r>
      <w:r w:rsidRPr="00020BAE">
        <w:rPr>
          <w:lang w:val="uk-UA"/>
        </w:rPr>
        <w:t xml:space="preserve">на землях сільськогосподарського призначення для ведення особистого селянського господарства, розташовану в </w:t>
      </w:r>
      <w:r w:rsidRPr="00020BAE">
        <w:rPr>
          <w:b/>
          <w:lang w:val="uk-UA"/>
        </w:rPr>
        <w:t xml:space="preserve">с. Переяславське </w:t>
      </w:r>
      <w:r w:rsidRPr="00020BAE">
        <w:rPr>
          <w:lang w:val="uk-UA"/>
        </w:rPr>
        <w:t xml:space="preserve">Переяслав-Хмельницького району  Київської  області. </w:t>
      </w:r>
    </w:p>
    <w:p w:rsidR="009F0B0A" w:rsidRPr="00020BAE" w:rsidRDefault="009F0B0A" w:rsidP="009F0B0A">
      <w:pPr>
        <w:ind w:left="120"/>
        <w:jc w:val="both"/>
        <w:rPr>
          <w:b/>
          <w:lang w:val="uk-UA"/>
        </w:rPr>
      </w:pPr>
      <w:r w:rsidRPr="00020BAE">
        <w:rPr>
          <w:lang w:val="uk-UA"/>
        </w:rPr>
        <w:t xml:space="preserve">2. Передати гр. </w:t>
      </w:r>
      <w:proofErr w:type="spellStart"/>
      <w:r w:rsidRPr="00020BAE">
        <w:rPr>
          <w:b/>
          <w:lang w:val="uk-UA"/>
        </w:rPr>
        <w:t>Лой</w:t>
      </w:r>
      <w:proofErr w:type="spellEnd"/>
      <w:r w:rsidRPr="00020BAE">
        <w:rPr>
          <w:b/>
          <w:lang w:val="uk-UA"/>
        </w:rPr>
        <w:t xml:space="preserve"> Вірі Семенівні </w:t>
      </w:r>
      <w:r w:rsidRPr="00020BAE">
        <w:rPr>
          <w:lang w:val="uk-UA"/>
        </w:rPr>
        <w:t xml:space="preserve">безкоштовно у приватну власність  із земель сільськогосподарського призначення земельну ділянку площею </w:t>
      </w:r>
      <w:r w:rsidRPr="00020BAE">
        <w:rPr>
          <w:b/>
          <w:lang w:val="uk-UA"/>
        </w:rPr>
        <w:t xml:space="preserve">0,1000 га </w:t>
      </w:r>
      <w:r w:rsidRPr="00020BAE">
        <w:rPr>
          <w:lang w:val="uk-UA"/>
        </w:rPr>
        <w:t xml:space="preserve">кадастровий номер </w:t>
      </w:r>
      <w:r w:rsidRPr="00020BAE">
        <w:rPr>
          <w:b/>
          <w:lang w:val="uk-UA"/>
        </w:rPr>
        <w:t xml:space="preserve">3223385001:01:013:0183 </w:t>
      </w:r>
      <w:r w:rsidRPr="00020BAE">
        <w:rPr>
          <w:lang w:val="uk-UA"/>
        </w:rPr>
        <w:t>для ведення особистого селянського господарства, розташовану в с. Переяславське   Переяслав-Хмельницького району Київської    області .</w:t>
      </w:r>
    </w:p>
    <w:p w:rsidR="009F0B0A" w:rsidRPr="00020BAE" w:rsidRDefault="009F0B0A" w:rsidP="009F0B0A">
      <w:pPr>
        <w:ind w:left="120"/>
        <w:jc w:val="both"/>
        <w:rPr>
          <w:lang w:val="uk-UA"/>
        </w:rPr>
      </w:pPr>
      <w:r w:rsidRPr="00020BAE">
        <w:rPr>
          <w:lang w:val="uk-UA"/>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9F0B0A" w:rsidRPr="00020BAE" w:rsidRDefault="009F0B0A" w:rsidP="009F0B0A">
      <w:pPr>
        <w:ind w:left="120"/>
        <w:jc w:val="both"/>
        <w:rPr>
          <w:lang w:val="uk-UA"/>
        </w:rPr>
      </w:pPr>
      <w:r w:rsidRPr="00020BAE">
        <w:rPr>
          <w:lang w:val="uk-UA"/>
        </w:rPr>
        <w:t xml:space="preserve">4. Відповідальність за утримання та збереження геодезичних межових знаків  покласти  </w:t>
      </w:r>
    </w:p>
    <w:p w:rsidR="009F0B0A" w:rsidRPr="00020BAE" w:rsidRDefault="009F0B0A" w:rsidP="009F0B0A">
      <w:pPr>
        <w:ind w:left="120"/>
        <w:jc w:val="both"/>
        <w:rPr>
          <w:lang w:val="uk-UA"/>
        </w:rPr>
      </w:pPr>
      <w:r w:rsidRPr="00020BAE">
        <w:rPr>
          <w:lang w:val="uk-UA"/>
        </w:rPr>
        <w:t xml:space="preserve">      на   землевласника.</w:t>
      </w:r>
    </w:p>
    <w:p w:rsidR="009F0B0A" w:rsidRPr="00020BAE" w:rsidRDefault="009F0B0A" w:rsidP="009F0B0A">
      <w:pPr>
        <w:jc w:val="both"/>
        <w:rPr>
          <w:lang w:val="uk-UA"/>
        </w:rPr>
      </w:pPr>
      <w:r w:rsidRPr="00020BAE">
        <w:rPr>
          <w:lang w:val="uk-UA"/>
        </w:rPr>
        <w:t xml:space="preserve">  5.    Проекти землеустрою  передаються до  Управління </w:t>
      </w:r>
      <w:proofErr w:type="spellStart"/>
      <w:r w:rsidRPr="00020BAE">
        <w:rPr>
          <w:lang w:val="uk-UA"/>
        </w:rPr>
        <w:t>Держгеокадастру</w:t>
      </w:r>
      <w:proofErr w:type="spellEnd"/>
      <w:r w:rsidRPr="00020BAE">
        <w:rPr>
          <w:lang w:val="uk-UA"/>
        </w:rPr>
        <w:t xml:space="preserve">   у Переяслав - </w:t>
      </w:r>
    </w:p>
    <w:p w:rsidR="009F0B0A" w:rsidRPr="00020BAE" w:rsidRDefault="009F0B0A" w:rsidP="009F0B0A">
      <w:pPr>
        <w:jc w:val="both"/>
        <w:rPr>
          <w:lang w:val="uk-UA"/>
        </w:rPr>
      </w:pPr>
      <w:r w:rsidRPr="00020BAE">
        <w:rPr>
          <w:lang w:val="uk-UA"/>
        </w:rPr>
        <w:lastRenderedPageBreak/>
        <w:t xml:space="preserve">        Хмельницькому районі Київської області  на зберігання.</w:t>
      </w:r>
    </w:p>
    <w:p w:rsidR="009F0B0A" w:rsidRPr="00020BAE" w:rsidRDefault="009F0B0A" w:rsidP="009F0B0A">
      <w:pPr>
        <w:rPr>
          <w:lang w:val="uk-UA"/>
        </w:rPr>
      </w:pPr>
    </w:p>
    <w:p w:rsidR="009F0B0A" w:rsidRPr="00020BAE" w:rsidRDefault="009F0B0A" w:rsidP="009F0B0A">
      <w:pPr>
        <w:rPr>
          <w:lang w:val="uk-UA"/>
        </w:rPr>
      </w:pPr>
      <w:r w:rsidRPr="00020BAE">
        <w:rPr>
          <w:lang w:val="uk-UA"/>
        </w:rPr>
        <w:t xml:space="preserve">    Сільський  голова :                                                     М. О.Лях</w:t>
      </w:r>
    </w:p>
    <w:p w:rsidR="009F0B0A" w:rsidRPr="00020BAE" w:rsidRDefault="009F0B0A" w:rsidP="009F0B0A">
      <w:pPr>
        <w:rPr>
          <w:lang w:val="uk-UA"/>
        </w:rPr>
      </w:pPr>
    </w:p>
    <w:p w:rsidR="009F0B0A" w:rsidRPr="00020BAE" w:rsidRDefault="009F0B0A" w:rsidP="009F0B0A">
      <w:pPr>
        <w:rPr>
          <w:b/>
          <w:lang w:val="uk-UA"/>
        </w:rPr>
      </w:pPr>
      <w:r w:rsidRPr="00020BAE">
        <w:rPr>
          <w:b/>
          <w:lang w:val="uk-UA"/>
        </w:rPr>
        <w:t xml:space="preserve">с. Студеники </w:t>
      </w:r>
    </w:p>
    <w:p w:rsidR="009F0B0A" w:rsidRPr="00020BAE" w:rsidRDefault="009F0B0A" w:rsidP="009F0B0A">
      <w:pPr>
        <w:rPr>
          <w:b/>
          <w:lang w:val="uk-UA"/>
        </w:rPr>
      </w:pPr>
      <w:r w:rsidRPr="00020BAE">
        <w:rPr>
          <w:b/>
          <w:lang w:val="uk-UA"/>
        </w:rPr>
        <w:t>№ 445 – ХУІ –УІІ</w:t>
      </w:r>
    </w:p>
    <w:p w:rsidR="009F0B0A" w:rsidRPr="00020BAE" w:rsidRDefault="009F0B0A" w:rsidP="009F0B0A">
      <w:pPr>
        <w:rPr>
          <w:b/>
          <w:lang w:val="uk-UA"/>
        </w:rPr>
      </w:pPr>
      <w:r w:rsidRPr="00020BAE">
        <w:rPr>
          <w:b/>
          <w:lang w:val="uk-UA"/>
        </w:rPr>
        <w:t>20.11.2018</w:t>
      </w:r>
    </w:p>
    <w:p w:rsidR="009F0B0A" w:rsidRPr="00020BAE" w:rsidRDefault="009F0B0A" w:rsidP="009F0B0A">
      <w:pPr>
        <w:rPr>
          <w:b/>
          <w:lang w:val="uk-UA"/>
        </w:rPr>
      </w:pPr>
    </w:p>
    <w:p w:rsidR="009F0B0A" w:rsidRPr="00020BAE" w:rsidRDefault="009F0B0A" w:rsidP="009F0B0A">
      <w:pPr>
        <w:spacing w:line="288" w:lineRule="auto"/>
        <w:jc w:val="center"/>
        <w:rPr>
          <w:bCs/>
          <w:lang w:val="uk-UA"/>
        </w:rPr>
      </w:pPr>
    </w:p>
    <w:p w:rsidR="009F0B0A" w:rsidRPr="00020BAE" w:rsidRDefault="009F0B0A" w:rsidP="009F0B0A">
      <w:pPr>
        <w:spacing w:line="288" w:lineRule="auto"/>
        <w:jc w:val="center"/>
        <w:rPr>
          <w:bCs/>
          <w:lang w:val="uk-UA"/>
        </w:rPr>
      </w:pPr>
    </w:p>
    <w:p w:rsidR="009F0B0A" w:rsidRPr="00020BAE" w:rsidRDefault="009F0B0A" w:rsidP="009F0B0A">
      <w:pPr>
        <w:spacing w:line="288" w:lineRule="auto"/>
        <w:jc w:val="center"/>
        <w:rPr>
          <w:bCs/>
          <w:lang w:val="uk-UA"/>
        </w:rPr>
      </w:pPr>
    </w:p>
    <w:p w:rsidR="006562C4" w:rsidRPr="00020BAE" w:rsidDel="008F1192" w:rsidRDefault="006562C4" w:rsidP="00D51CD7">
      <w:pPr>
        <w:spacing w:line="288" w:lineRule="auto"/>
        <w:jc w:val="center"/>
        <w:rPr>
          <w:del w:id="619" w:author="Користувач" w:date="2018-12-19T16:40:00Z"/>
          <w:bCs/>
          <w:lang w:val="uk-UA"/>
        </w:rPr>
      </w:pPr>
    </w:p>
    <w:p w:rsidR="009F0B0A" w:rsidRPr="00020BAE" w:rsidDel="008F1192" w:rsidRDefault="009F0B0A" w:rsidP="00D51CD7">
      <w:pPr>
        <w:spacing w:line="288" w:lineRule="auto"/>
        <w:jc w:val="center"/>
        <w:rPr>
          <w:del w:id="620" w:author="Користувач" w:date="2018-12-19T16:40:00Z"/>
          <w:bCs/>
          <w:lang w:val="uk-UA"/>
        </w:rPr>
      </w:pPr>
    </w:p>
    <w:p w:rsidR="009F0B0A" w:rsidRPr="00020BAE" w:rsidDel="008F1192" w:rsidRDefault="009F0B0A" w:rsidP="00D51CD7">
      <w:pPr>
        <w:spacing w:line="288" w:lineRule="auto"/>
        <w:jc w:val="center"/>
        <w:rPr>
          <w:del w:id="621" w:author="Користувач" w:date="2018-12-19T16:40:00Z"/>
          <w:bCs/>
          <w:lang w:val="uk-UA"/>
        </w:rPr>
      </w:pPr>
    </w:p>
    <w:p w:rsidR="009F0B0A" w:rsidRPr="00020BAE" w:rsidDel="008F1192" w:rsidRDefault="009F0B0A" w:rsidP="00D51CD7">
      <w:pPr>
        <w:spacing w:line="288" w:lineRule="auto"/>
        <w:jc w:val="center"/>
        <w:rPr>
          <w:del w:id="622" w:author="Користувач" w:date="2018-12-19T16:40:00Z"/>
          <w:bCs/>
          <w:lang w:val="uk-UA"/>
        </w:rPr>
      </w:pPr>
    </w:p>
    <w:p w:rsidR="006562C4" w:rsidRPr="00020BAE" w:rsidDel="008F1192" w:rsidRDefault="006562C4" w:rsidP="00D51CD7">
      <w:pPr>
        <w:spacing w:line="288" w:lineRule="auto"/>
        <w:jc w:val="center"/>
        <w:rPr>
          <w:del w:id="623" w:author="Користувач" w:date="2018-12-19T16:40:00Z"/>
          <w:bCs/>
          <w:lang w:val="uk-UA"/>
        </w:rPr>
      </w:pPr>
    </w:p>
    <w:p w:rsidR="009F0B0A" w:rsidRPr="00020BAE" w:rsidDel="008F1192" w:rsidRDefault="009F0B0A" w:rsidP="00D51CD7">
      <w:pPr>
        <w:spacing w:line="288" w:lineRule="auto"/>
        <w:jc w:val="center"/>
        <w:rPr>
          <w:del w:id="624" w:author="Користувач" w:date="2018-12-19T16:40:00Z"/>
          <w:bCs/>
          <w:lang w:val="uk-UA"/>
        </w:rPr>
      </w:pPr>
    </w:p>
    <w:p w:rsidR="00BE1305" w:rsidRPr="00020BAE" w:rsidDel="008F1192" w:rsidRDefault="00BE1305" w:rsidP="00D51CD7">
      <w:pPr>
        <w:spacing w:line="288" w:lineRule="auto"/>
        <w:jc w:val="center"/>
        <w:rPr>
          <w:del w:id="625" w:author="Користувач" w:date="2018-12-19T16:40:00Z"/>
          <w:bCs/>
          <w:lang w:val="uk-UA"/>
        </w:rPr>
      </w:pPr>
    </w:p>
    <w:p w:rsidR="00BE1305" w:rsidRPr="00020BAE" w:rsidDel="008F1192" w:rsidRDefault="00BE1305" w:rsidP="00D51CD7">
      <w:pPr>
        <w:spacing w:line="288" w:lineRule="auto"/>
        <w:jc w:val="center"/>
        <w:rPr>
          <w:del w:id="626" w:author="Користувач" w:date="2018-12-19T16:40:00Z"/>
          <w:bCs/>
          <w:lang w:val="uk-UA"/>
        </w:rPr>
      </w:pPr>
    </w:p>
    <w:p w:rsidR="00000000" w:rsidRDefault="00BC46EE">
      <w:pPr>
        <w:spacing w:line="288" w:lineRule="auto"/>
        <w:rPr>
          <w:bCs/>
          <w:lang w:val="uk-UA"/>
        </w:rPr>
        <w:pPrChange w:id="627" w:author="Користувач" w:date="2018-12-19T16:40:00Z">
          <w:pPr>
            <w:spacing w:line="288" w:lineRule="auto"/>
            <w:jc w:val="center"/>
          </w:pPr>
        </w:pPrChange>
      </w:pPr>
    </w:p>
    <w:p w:rsidR="00BE1305" w:rsidRPr="00020BAE" w:rsidRDefault="00BE1305" w:rsidP="00D51CD7">
      <w:pPr>
        <w:spacing w:line="288" w:lineRule="auto"/>
        <w:jc w:val="center"/>
        <w:rPr>
          <w:bCs/>
          <w:lang w:val="uk-UA"/>
        </w:rPr>
      </w:pPr>
    </w:p>
    <w:p w:rsidR="009F0B0A" w:rsidRPr="00020BAE" w:rsidRDefault="009F0B0A" w:rsidP="00D51CD7">
      <w:pPr>
        <w:spacing w:line="288" w:lineRule="auto"/>
        <w:jc w:val="center"/>
        <w:rPr>
          <w:bCs/>
          <w:lang w:val="uk-UA"/>
        </w:rPr>
      </w:pPr>
    </w:p>
    <w:p w:rsidR="006562C4" w:rsidRPr="00020BAE" w:rsidRDefault="006562C4" w:rsidP="00D51CD7">
      <w:pPr>
        <w:spacing w:line="288" w:lineRule="auto"/>
        <w:jc w:val="center"/>
        <w:rPr>
          <w:bCs/>
          <w:lang w:val="uk-UA"/>
        </w:rPr>
      </w:pPr>
    </w:p>
    <w:p w:rsidR="009F0B0A" w:rsidRPr="00020BAE" w:rsidRDefault="00BC46EE" w:rsidP="009F0B0A">
      <w:pPr>
        <w:jc w:val="center"/>
        <w:rPr>
          <w:ins w:id="628" w:author="Користувач" w:date="2018-11-22T18:24:00Z"/>
          <w:sz w:val="28"/>
          <w:szCs w:val="28"/>
          <w:lang w:val="uk-UA"/>
        </w:rPr>
      </w:pPr>
      <w:ins w:id="629" w:author="Користувач" w:date="2018-11-22T18:24:00Z">
        <w:r>
          <w:rPr>
            <w:noProof/>
            <w:sz w:val="28"/>
            <w:szCs w:val="28"/>
            <w:lang w:val="uk-UA" w:eastAsia="uk-UA"/>
            <w:rPrChange w:id="630">
              <w:rPr>
                <w:noProof/>
                <w:lang w:val="uk-UA" w:eastAsia="uk-UA"/>
              </w:rPr>
            </w:rPrChange>
          </w:rPr>
          <w:drawing>
            <wp:inline distT="0" distB="0" distL="0" distR="0">
              <wp:extent cx="495300" cy="685800"/>
              <wp:effectExtent l="0" t="0" r="0" b="0"/>
              <wp:docPr id="27" name="Рисунок 2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ерб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ins>
    </w:p>
    <w:p w:rsidR="009F0B0A" w:rsidRPr="00020BAE" w:rsidRDefault="009F0B0A" w:rsidP="009F0B0A">
      <w:pPr>
        <w:jc w:val="center"/>
        <w:rPr>
          <w:ins w:id="631" w:author="Користувач" w:date="2018-11-22T18:24:00Z"/>
          <w:b/>
          <w:sz w:val="28"/>
          <w:szCs w:val="28"/>
          <w:lang w:val="uk-UA"/>
        </w:rPr>
      </w:pPr>
    </w:p>
    <w:p w:rsidR="009F0B0A" w:rsidRPr="00020BAE" w:rsidRDefault="009F0B0A" w:rsidP="009F0B0A">
      <w:pPr>
        <w:jc w:val="center"/>
        <w:rPr>
          <w:ins w:id="632" w:author="Користувач" w:date="2018-11-22T18:24:00Z"/>
          <w:b/>
          <w:lang w:val="uk-UA"/>
        </w:rPr>
      </w:pPr>
      <w:ins w:id="633" w:author="Користувач" w:date="2018-11-22T18:24:00Z">
        <w:r w:rsidRPr="00020BAE">
          <w:rPr>
            <w:b/>
            <w:lang w:val="uk-UA"/>
          </w:rPr>
          <w:t>СТУДЕНИКІВСЬКА СІЛЬСЬКА  РАДА</w:t>
        </w:r>
      </w:ins>
    </w:p>
    <w:p w:rsidR="009F0B0A" w:rsidRPr="00020BAE" w:rsidRDefault="009F0B0A" w:rsidP="009F0B0A">
      <w:pPr>
        <w:jc w:val="center"/>
        <w:rPr>
          <w:ins w:id="634" w:author="Користувач" w:date="2018-11-22T18:24:00Z"/>
          <w:b/>
          <w:lang w:val="uk-UA"/>
        </w:rPr>
      </w:pPr>
      <w:ins w:id="635" w:author="Користувач" w:date="2018-11-22T18:24:00Z">
        <w:r w:rsidRPr="00020BAE">
          <w:rPr>
            <w:b/>
            <w:lang w:val="uk-UA"/>
          </w:rPr>
          <w:t>ПЕРЕЯСЛАВ – ХМЕЛЬНИЦЬКОГО  РАЙОНУ</w:t>
        </w:r>
      </w:ins>
    </w:p>
    <w:p w:rsidR="009F0B0A" w:rsidRPr="00020BAE" w:rsidRDefault="009F0B0A" w:rsidP="009F0B0A">
      <w:pPr>
        <w:jc w:val="center"/>
        <w:rPr>
          <w:ins w:id="636" w:author="Користувач" w:date="2018-11-22T18:24:00Z"/>
          <w:b/>
          <w:lang w:val="uk-UA"/>
        </w:rPr>
      </w:pPr>
      <w:ins w:id="637" w:author="Користувач" w:date="2018-11-22T18:24:00Z">
        <w:r w:rsidRPr="00020BAE">
          <w:rPr>
            <w:b/>
            <w:lang w:val="uk-UA"/>
          </w:rPr>
          <w:t>КИЇВСЬКОЇ  ОБЛАСТІ</w:t>
        </w:r>
      </w:ins>
    </w:p>
    <w:p w:rsidR="009F0B0A" w:rsidRPr="00020BAE" w:rsidRDefault="009F0B0A" w:rsidP="009F0B0A">
      <w:pPr>
        <w:jc w:val="center"/>
        <w:rPr>
          <w:ins w:id="638" w:author="Користувач" w:date="2018-11-22T18:24:00Z"/>
          <w:b/>
          <w:lang w:val="uk-UA"/>
        </w:rPr>
      </w:pPr>
    </w:p>
    <w:p w:rsidR="009F0B0A" w:rsidRPr="00020BAE" w:rsidRDefault="009F0B0A" w:rsidP="009F0B0A">
      <w:pPr>
        <w:jc w:val="center"/>
        <w:rPr>
          <w:ins w:id="639" w:author="Користувач" w:date="2018-11-22T18:24:00Z"/>
          <w:b/>
          <w:lang w:val="uk-UA"/>
        </w:rPr>
      </w:pPr>
      <w:ins w:id="640" w:author="Користувач" w:date="2018-11-22T18:24:00Z">
        <w:r w:rsidRPr="00020BAE">
          <w:rPr>
            <w:b/>
            <w:lang w:val="uk-UA"/>
          </w:rPr>
          <w:t xml:space="preserve">Р І Ш Е Н </w:t>
        </w:r>
        <w:proofErr w:type="spellStart"/>
        <w:r w:rsidRPr="00020BAE">
          <w:rPr>
            <w:b/>
            <w:lang w:val="uk-UA"/>
          </w:rPr>
          <w:t>Н</w:t>
        </w:r>
        <w:proofErr w:type="spellEnd"/>
        <w:r w:rsidRPr="00020BAE">
          <w:rPr>
            <w:b/>
            <w:lang w:val="uk-UA"/>
          </w:rPr>
          <w:t xml:space="preserve"> Я</w:t>
        </w:r>
      </w:ins>
    </w:p>
    <w:p w:rsidR="009F0B0A" w:rsidRPr="00020BAE" w:rsidRDefault="009F0B0A" w:rsidP="009F0B0A">
      <w:pPr>
        <w:rPr>
          <w:b/>
          <w:lang w:val="uk-UA"/>
        </w:rPr>
      </w:pPr>
      <w:ins w:id="641" w:author="Користувач" w:date="2018-11-22T18:24:00Z">
        <w:r w:rsidRPr="00020BAE">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ins>
      <w:r w:rsidRPr="00020BAE">
        <w:rPr>
          <w:b/>
          <w:lang w:val="uk-UA"/>
        </w:rPr>
        <w:t>Шульц Н.В.</w:t>
      </w:r>
    </w:p>
    <w:p w:rsidR="009F0B0A" w:rsidRPr="00020BAE" w:rsidRDefault="009F0B0A" w:rsidP="009F0B0A">
      <w:pPr>
        <w:rPr>
          <w:ins w:id="642" w:author="Користувач" w:date="2018-11-22T18:24:00Z"/>
          <w:b/>
          <w:lang w:val="uk-UA"/>
        </w:rPr>
      </w:pPr>
    </w:p>
    <w:p w:rsidR="009F0B0A" w:rsidRPr="00020BAE" w:rsidRDefault="009F0B0A" w:rsidP="009F0B0A">
      <w:pPr>
        <w:jc w:val="both"/>
        <w:rPr>
          <w:ins w:id="643" w:author="Користувач" w:date="2018-11-22T18:24:00Z"/>
          <w:lang w:val="uk-UA"/>
        </w:rPr>
      </w:pPr>
      <w:ins w:id="644" w:author="Користувач" w:date="2018-11-22T18:24:00Z">
        <w:r w:rsidRPr="00020BAE">
          <w:rPr>
            <w:lang w:val="uk-UA"/>
          </w:rPr>
          <w:t xml:space="preserve">               Розглянувши матеріали  проекту землеустрою щодо відведення земельної  ділянки у власність гр. </w:t>
        </w:r>
      </w:ins>
      <w:r w:rsidRPr="00020BAE">
        <w:rPr>
          <w:lang w:val="uk-UA"/>
        </w:rPr>
        <w:t>Шульц Наталії Володимирівні</w:t>
      </w:r>
      <w:ins w:id="645" w:author="Користувач" w:date="2018-11-22T18:24:00Z">
        <w:r w:rsidRPr="00020BAE">
          <w:rPr>
            <w:lang w:val="uk-UA"/>
          </w:rPr>
          <w:t xml:space="preserve"> для ведення особистого селянського господарства  загальною  площею 0,</w:t>
        </w:r>
      </w:ins>
      <w:r w:rsidRPr="00020BAE">
        <w:rPr>
          <w:lang w:val="uk-UA"/>
        </w:rPr>
        <w:t>35000</w:t>
      </w:r>
      <w:ins w:id="646" w:author="Користувач" w:date="2018-11-22T18:24:00Z">
        <w:r w:rsidRPr="00020BAE">
          <w:rPr>
            <w:lang w:val="uk-UA"/>
          </w:rPr>
          <w:t xml:space="preserve"> га, що  знаходиться  в с. </w:t>
        </w:r>
      </w:ins>
      <w:proofErr w:type="spellStart"/>
      <w:r w:rsidRPr="00020BAE">
        <w:rPr>
          <w:lang w:val="uk-UA"/>
        </w:rPr>
        <w:t>Сомкова</w:t>
      </w:r>
      <w:proofErr w:type="spellEnd"/>
      <w:r w:rsidRPr="00020BAE">
        <w:rPr>
          <w:lang w:val="uk-UA"/>
        </w:rPr>
        <w:t xml:space="preserve"> Долина</w:t>
      </w:r>
      <w:ins w:id="647" w:author="Користувач" w:date="2018-11-22T18:24:00Z">
        <w:r w:rsidRPr="00020BAE">
          <w:rPr>
            <w:lang w:val="uk-UA"/>
          </w:rPr>
          <w:t xml:space="preserve"> Переяслав-Хмельницького  району Київської  області</w:t>
        </w:r>
      </w:ins>
      <w:r w:rsidRPr="00020BAE">
        <w:rPr>
          <w:lang w:val="uk-UA"/>
        </w:rPr>
        <w:t xml:space="preserve"> по вул. </w:t>
      </w:r>
      <w:proofErr w:type="spellStart"/>
      <w:r w:rsidRPr="00020BAE">
        <w:rPr>
          <w:lang w:val="uk-UA"/>
        </w:rPr>
        <w:t>Пухівська</w:t>
      </w:r>
      <w:proofErr w:type="spellEnd"/>
      <w:ins w:id="648" w:author="Користувач" w:date="2018-11-22T18:24:00Z">
        <w:r w:rsidRPr="00020BAE">
          <w:rPr>
            <w:lang w:val="uk-UA"/>
          </w:rPr>
          <w:t xml:space="preserve">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ins>
    </w:p>
    <w:p w:rsidR="009F0B0A" w:rsidRPr="00020BAE" w:rsidRDefault="009F0B0A" w:rsidP="009F0B0A">
      <w:pPr>
        <w:jc w:val="center"/>
        <w:rPr>
          <w:ins w:id="649" w:author="Користувач" w:date="2018-11-22T18:24:00Z"/>
          <w:b/>
          <w:lang w:val="uk-UA"/>
        </w:rPr>
      </w:pPr>
      <w:ins w:id="650" w:author="Користувач" w:date="2018-11-22T18:24:00Z">
        <w:r w:rsidRPr="00020BAE">
          <w:rPr>
            <w:b/>
            <w:lang w:val="uk-UA"/>
          </w:rPr>
          <w:t>В И Р І Ш И Л А :</w:t>
        </w:r>
      </w:ins>
    </w:p>
    <w:p w:rsidR="009F0B0A" w:rsidRPr="00020BAE" w:rsidRDefault="009F0B0A" w:rsidP="009F0B0A">
      <w:pPr>
        <w:ind w:left="120"/>
        <w:jc w:val="both"/>
        <w:rPr>
          <w:ins w:id="651" w:author="Користувач" w:date="2018-11-22T18:24:00Z"/>
          <w:b/>
          <w:lang w:val="uk-UA"/>
        </w:rPr>
      </w:pPr>
      <w:ins w:id="652" w:author="Користувач" w:date="2018-11-22T18:24:00Z">
        <w:r w:rsidRPr="00020BAE">
          <w:rPr>
            <w:lang w:val="uk-UA"/>
          </w:rPr>
          <w:t xml:space="preserve">1. Затвердити розроблений </w:t>
        </w:r>
      </w:ins>
      <w:r w:rsidRPr="00020BAE">
        <w:rPr>
          <w:lang w:val="uk-UA"/>
        </w:rPr>
        <w:t>ТОВ «Землевпорядкування та кадастр»</w:t>
      </w:r>
      <w:ins w:id="653" w:author="Користувач" w:date="2018-11-22T18:24:00Z">
        <w:r w:rsidRPr="00020BAE">
          <w:rPr>
            <w:lang w:val="uk-UA"/>
          </w:rPr>
          <w:t xml:space="preserve">  проект землеустрою  щодо  відведення земельної ділянки у власність </w:t>
        </w:r>
        <w:r w:rsidRPr="00020BAE">
          <w:rPr>
            <w:b/>
            <w:lang w:val="uk-UA"/>
          </w:rPr>
          <w:t xml:space="preserve">гр. </w:t>
        </w:r>
      </w:ins>
      <w:r w:rsidRPr="00020BAE">
        <w:rPr>
          <w:b/>
          <w:lang w:val="uk-UA"/>
        </w:rPr>
        <w:t>Шульц Наталі</w:t>
      </w:r>
      <w:r w:rsidR="00BE1305" w:rsidRPr="00020BAE">
        <w:rPr>
          <w:b/>
          <w:lang w:val="uk-UA"/>
        </w:rPr>
        <w:t>ї</w:t>
      </w:r>
      <w:r w:rsidRPr="00020BAE">
        <w:rPr>
          <w:b/>
          <w:lang w:val="uk-UA"/>
        </w:rPr>
        <w:t xml:space="preserve"> Володимирівні</w:t>
      </w:r>
      <w:ins w:id="654" w:author="Користувач" w:date="2018-11-22T18:24:00Z">
        <w:r w:rsidRPr="00020BAE">
          <w:rPr>
            <w:b/>
            <w:lang w:val="uk-UA"/>
          </w:rPr>
          <w:t xml:space="preserve"> </w:t>
        </w:r>
        <w:r w:rsidRPr="00020BAE">
          <w:rPr>
            <w:lang w:val="uk-UA"/>
          </w:rPr>
          <w:t xml:space="preserve">загальною площею </w:t>
        </w:r>
        <w:r w:rsidRPr="00020BAE">
          <w:rPr>
            <w:b/>
            <w:lang w:val="uk-UA"/>
          </w:rPr>
          <w:t>0,</w:t>
        </w:r>
      </w:ins>
      <w:r w:rsidRPr="00020BAE">
        <w:rPr>
          <w:b/>
          <w:lang w:val="uk-UA"/>
        </w:rPr>
        <w:t>3500</w:t>
      </w:r>
      <w:ins w:id="655" w:author="Користувач" w:date="2018-11-22T18:24:00Z">
        <w:r w:rsidRPr="00020BAE">
          <w:rPr>
            <w:b/>
            <w:lang w:val="uk-UA"/>
          </w:rPr>
          <w:t xml:space="preserve"> га </w:t>
        </w:r>
        <w:r w:rsidRPr="00020BAE">
          <w:rPr>
            <w:lang w:val="uk-UA"/>
          </w:rPr>
          <w:t xml:space="preserve">на землях сільськогосподарського призначення для ведення особистого селянського господарства, розташовану в </w:t>
        </w:r>
        <w:r w:rsidRPr="00020BAE">
          <w:rPr>
            <w:b/>
            <w:lang w:val="uk-UA"/>
          </w:rPr>
          <w:t xml:space="preserve">с. </w:t>
        </w:r>
      </w:ins>
      <w:proofErr w:type="spellStart"/>
      <w:r w:rsidRPr="00020BAE">
        <w:rPr>
          <w:b/>
          <w:lang w:val="uk-UA"/>
        </w:rPr>
        <w:t>Сомкова</w:t>
      </w:r>
      <w:proofErr w:type="spellEnd"/>
      <w:r w:rsidRPr="00020BAE">
        <w:rPr>
          <w:b/>
          <w:lang w:val="uk-UA"/>
        </w:rPr>
        <w:t xml:space="preserve"> Долина</w:t>
      </w:r>
      <w:ins w:id="656" w:author="Користувач" w:date="2018-11-22T18:24:00Z">
        <w:r w:rsidRPr="00020BAE">
          <w:rPr>
            <w:b/>
            <w:lang w:val="uk-UA"/>
          </w:rPr>
          <w:t xml:space="preserve">  </w:t>
        </w:r>
        <w:r w:rsidRPr="00020BAE">
          <w:rPr>
            <w:lang w:val="uk-UA"/>
          </w:rPr>
          <w:t>Переяслав-Хмельницького району  Київської  області</w:t>
        </w:r>
      </w:ins>
      <w:r w:rsidRPr="00020BAE">
        <w:rPr>
          <w:lang w:val="uk-UA"/>
        </w:rPr>
        <w:t xml:space="preserve"> по вул. </w:t>
      </w:r>
      <w:proofErr w:type="spellStart"/>
      <w:r w:rsidRPr="00020BAE">
        <w:rPr>
          <w:lang w:val="uk-UA"/>
        </w:rPr>
        <w:t>Пухівська</w:t>
      </w:r>
      <w:proofErr w:type="spellEnd"/>
      <w:ins w:id="657" w:author="Користувач" w:date="2018-11-22T18:24:00Z">
        <w:r w:rsidRPr="00020BAE">
          <w:rPr>
            <w:lang w:val="uk-UA"/>
          </w:rPr>
          <w:t>.</w:t>
        </w:r>
      </w:ins>
    </w:p>
    <w:p w:rsidR="009F0B0A" w:rsidRPr="00020BAE" w:rsidRDefault="009F0B0A" w:rsidP="009F0B0A">
      <w:pPr>
        <w:ind w:left="120"/>
        <w:jc w:val="both"/>
        <w:rPr>
          <w:ins w:id="658" w:author="Користувач" w:date="2018-11-22T18:24:00Z"/>
          <w:b/>
          <w:lang w:val="uk-UA"/>
        </w:rPr>
      </w:pPr>
      <w:ins w:id="659" w:author="Користувач" w:date="2018-11-22T18:24:00Z">
        <w:r w:rsidRPr="00020BAE">
          <w:rPr>
            <w:lang w:val="uk-UA"/>
          </w:rPr>
          <w:lastRenderedPageBreak/>
          <w:t xml:space="preserve">2. Передати гр. </w:t>
        </w:r>
      </w:ins>
      <w:r w:rsidRPr="00020BAE">
        <w:rPr>
          <w:b/>
          <w:lang w:val="uk-UA"/>
        </w:rPr>
        <w:t>Шульц Наталії Володимирівні</w:t>
      </w:r>
      <w:ins w:id="660" w:author="Користувач" w:date="2018-11-22T18:24:00Z">
        <w:r w:rsidRPr="00020BAE">
          <w:rPr>
            <w:b/>
            <w:lang w:val="uk-UA"/>
          </w:rPr>
          <w:t xml:space="preserve"> </w:t>
        </w:r>
        <w:r w:rsidRPr="00020BAE">
          <w:rPr>
            <w:lang w:val="uk-UA"/>
          </w:rPr>
          <w:t xml:space="preserve">безкоштовно у приватну власність  із земель сільськогосподарського призначення земельну ділянку площею </w:t>
        </w:r>
        <w:r w:rsidRPr="00020BAE">
          <w:rPr>
            <w:b/>
            <w:lang w:val="uk-UA"/>
          </w:rPr>
          <w:t>0,</w:t>
        </w:r>
      </w:ins>
      <w:r w:rsidRPr="00020BAE">
        <w:rPr>
          <w:b/>
          <w:lang w:val="uk-UA"/>
        </w:rPr>
        <w:t>3500</w:t>
      </w:r>
      <w:ins w:id="661" w:author="Користувач" w:date="2018-11-22T18:24:00Z">
        <w:r w:rsidRPr="00020BAE">
          <w:rPr>
            <w:b/>
            <w:lang w:val="uk-UA"/>
          </w:rPr>
          <w:t xml:space="preserve"> га </w:t>
        </w:r>
        <w:r w:rsidRPr="00020BAE">
          <w:rPr>
            <w:lang w:val="uk-UA"/>
          </w:rPr>
          <w:t xml:space="preserve">кадастровий номер </w:t>
        </w:r>
        <w:r w:rsidRPr="00020BAE">
          <w:rPr>
            <w:b/>
            <w:lang w:val="uk-UA"/>
          </w:rPr>
          <w:t>322338</w:t>
        </w:r>
      </w:ins>
      <w:r w:rsidRPr="00020BAE">
        <w:rPr>
          <w:b/>
          <w:lang w:val="uk-UA"/>
        </w:rPr>
        <w:t>66</w:t>
      </w:r>
      <w:ins w:id="662" w:author="Користувач" w:date="2018-11-22T18:24:00Z">
        <w:r w:rsidRPr="00020BAE">
          <w:rPr>
            <w:b/>
            <w:lang w:val="uk-UA"/>
          </w:rPr>
          <w:t>0</w:t>
        </w:r>
      </w:ins>
      <w:r w:rsidRPr="00020BAE">
        <w:rPr>
          <w:b/>
          <w:lang w:val="uk-UA"/>
        </w:rPr>
        <w:t>0</w:t>
      </w:r>
      <w:ins w:id="663" w:author="Користувач" w:date="2018-11-22T18:24:00Z">
        <w:r w:rsidRPr="00020BAE">
          <w:rPr>
            <w:b/>
            <w:lang w:val="uk-UA"/>
          </w:rPr>
          <w:t>:0</w:t>
        </w:r>
      </w:ins>
      <w:r w:rsidRPr="00020BAE">
        <w:rPr>
          <w:b/>
          <w:lang w:val="uk-UA"/>
        </w:rPr>
        <w:t>3</w:t>
      </w:r>
      <w:ins w:id="664" w:author="Користувач" w:date="2018-11-22T18:24:00Z">
        <w:r w:rsidRPr="00020BAE">
          <w:rPr>
            <w:b/>
            <w:lang w:val="uk-UA"/>
          </w:rPr>
          <w:t>:0</w:t>
        </w:r>
      </w:ins>
      <w:r w:rsidRPr="00020BAE">
        <w:rPr>
          <w:b/>
          <w:lang w:val="uk-UA"/>
        </w:rPr>
        <w:t>04</w:t>
      </w:r>
      <w:ins w:id="665" w:author="Користувач" w:date="2018-11-22T18:24:00Z">
        <w:r w:rsidRPr="00020BAE">
          <w:rPr>
            <w:b/>
            <w:lang w:val="uk-UA"/>
          </w:rPr>
          <w:t>:00</w:t>
        </w:r>
      </w:ins>
      <w:r w:rsidRPr="00020BAE">
        <w:rPr>
          <w:b/>
          <w:lang w:val="uk-UA"/>
        </w:rPr>
        <w:t>56</w:t>
      </w:r>
      <w:ins w:id="666" w:author="Користувач" w:date="2018-11-22T18:24:00Z">
        <w:r w:rsidRPr="00020BAE">
          <w:rPr>
            <w:b/>
            <w:lang w:val="uk-UA"/>
          </w:rPr>
          <w:t xml:space="preserve"> </w:t>
        </w:r>
        <w:r w:rsidRPr="00020BAE">
          <w:rPr>
            <w:lang w:val="uk-UA"/>
          </w:rPr>
          <w:t xml:space="preserve">для ведення особистого селянського господарства, розташовану в с. </w:t>
        </w:r>
      </w:ins>
      <w:proofErr w:type="spellStart"/>
      <w:r w:rsidRPr="00020BAE">
        <w:rPr>
          <w:lang w:val="uk-UA"/>
        </w:rPr>
        <w:t>Сомкова</w:t>
      </w:r>
      <w:proofErr w:type="spellEnd"/>
      <w:r w:rsidRPr="00020BAE">
        <w:rPr>
          <w:lang w:val="uk-UA"/>
        </w:rPr>
        <w:t xml:space="preserve"> Долина</w:t>
      </w:r>
      <w:ins w:id="667" w:author="Користувач" w:date="2018-11-22T18:24:00Z">
        <w:r w:rsidRPr="00020BAE">
          <w:rPr>
            <w:lang w:val="uk-UA"/>
          </w:rPr>
          <w:t xml:space="preserve">   Переяслав-Хмельницького району Київської    області</w:t>
        </w:r>
      </w:ins>
      <w:r w:rsidRPr="00020BAE">
        <w:rPr>
          <w:lang w:val="uk-UA"/>
        </w:rPr>
        <w:t xml:space="preserve"> по вул. </w:t>
      </w:r>
      <w:proofErr w:type="spellStart"/>
      <w:r w:rsidRPr="00020BAE">
        <w:rPr>
          <w:lang w:val="uk-UA"/>
        </w:rPr>
        <w:t>Пухівська</w:t>
      </w:r>
      <w:proofErr w:type="spellEnd"/>
      <w:ins w:id="668" w:author="Користувач" w:date="2018-11-22T18:24:00Z">
        <w:r w:rsidRPr="00020BAE">
          <w:rPr>
            <w:lang w:val="uk-UA"/>
          </w:rPr>
          <w:t>.</w:t>
        </w:r>
      </w:ins>
    </w:p>
    <w:p w:rsidR="009F0B0A" w:rsidRPr="00020BAE" w:rsidRDefault="009F0B0A" w:rsidP="009F0B0A">
      <w:pPr>
        <w:ind w:left="120"/>
        <w:jc w:val="both"/>
        <w:rPr>
          <w:ins w:id="669" w:author="Користувач" w:date="2018-11-22T18:24:00Z"/>
          <w:lang w:val="uk-UA"/>
        </w:rPr>
      </w:pPr>
      <w:ins w:id="670" w:author="Користувач" w:date="2018-11-22T18:24:00Z">
        <w:r w:rsidRPr="00020BAE">
          <w:rPr>
            <w:lang w:val="uk-UA"/>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ins>
    </w:p>
    <w:p w:rsidR="009F0B0A" w:rsidRPr="00020BAE" w:rsidRDefault="009F0B0A" w:rsidP="009F0B0A">
      <w:pPr>
        <w:ind w:left="120"/>
        <w:jc w:val="both"/>
        <w:rPr>
          <w:ins w:id="671" w:author="Користувач" w:date="2018-11-22T18:24:00Z"/>
          <w:lang w:val="uk-UA"/>
        </w:rPr>
      </w:pPr>
      <w:ins w:id="672" w:author="Користувач" w:date="2018-11-22T18:24:00Z">
        <w:r w:rsidRPr="00020BAE">
          <w:rPr>
            <w:lang w:val="uk-UA"/>
          </w:rPr>
          <w:t xml:space="preserve">4. Відповідальність за утримання та збереження геодезичних межових знаків  покласти  </w:t>
        </w:r>
      </w:ins>
    </w:p>
    <w:p w:rsidR="009F0B0A" w:rsidRPr="00020BAE" w:rsidRDefault="009F0B0A" w:rsidP="009F0B0A">
      <w:pPr>
        <w:ind w:left="120"/>
        <w:jc w:val="both"/>
        <w:rPr>
          <w:ins w:id="673" w:author="Користувач" w:date="2018-11-22T18:24:00Z"/>
          <w:lang w:val="uk-UA"/>
        </w:rPr>
      </w:pPr>
      <w:ins w:id="674" w:author="Користувач" w:date="2018-11-22T18:24:00Z">
        <w:r w:rsidRPr="00020BAE">
          <w:rPr>
            <w:lang w:val="uk-UA"/>
          </w:rPr>
          <w:t xml:space="preserve">      на   землевласника.</w:t>
        </w:r>
      </w:ins>
    </w:p>
    <w:p w:rsidR="009F0B0A" w:rsidRPr="00020BAE" w:rsidRDefault="009F0B0A" w:rsidP="009F0B0A">
      <w:pPr>
        <w:jc w:val="both"/>
        <w:rPr>
          <w:ins w:id="675" w:author="Користувач" w:date="2018-11-22T18:24:00Z"/>
          <w:lang w:val="uk-UA"/>
        </w:rPr>
      </w:pPr>
      <w:ins w:id="676" w:author="Користувач" w:date="2018-11-22T18:24:00Z">
        <w:r w:rsidRPr="00020BAE">
          <w:rPr>
            <w:lang w:val="uk-UA"/>
          </w:rPr>
          <w:t xml:space="preserve">  5.    Проекти землеустрою  передаються до  Управління </w:t>
        </w:r>
        <w:proofErr w:type="spellStart"/>
        <w:r w:rsidRPr="00020BAE">
          <w:rPr>
            <w:lang w:val="uk-UA"/>
          </w:rPr>
          <w:t>Держгеокадастру</w:t>
        </w:r>
        <w:proofErr w:type="spellEnd"/>
        <w:r w:rsidRPr="00020BAE">
          <w:rPr>
            <w:lang w:val="uk-UA"/>
          </w:rPr>
          <w:t xml:space="preserve">   у Переяслав - </w:t>
        </w:r>
      </w:ins>
    </w:p>
    <w:p w:rsidR="009F0B0A" w:rsidRPr="00020BAE" w:rsidRDefault="009F0B0A" w:rsidP="009F0B0A">
      <w:pPr>
        <w:jc w:val="both"/>
        <w:rPr>
          <w:ins w:id="677" w:author="Користувач" w:date="2018-11-22T18:24:00Z"/>
          <w:lang w:val="uk-UA"/>
        </w:rPr>
      </w:pPr>
      <w:ins w:id="678" w:author="Користувач" w:date="2018-11-22T18:24:00Z">
        <w:r w:rsidRPr="00020BAE">
          <w:rPr>
            <w:lang w:val="uk-UA"/>
          </w:rPr>
          <w:t xml:space="preserve">        Хмельницькому районі Київської області  на зберігання.</w:t>
        </w:r>
      </w:ins>
    </w:p>
    <w:p w:rsidR="009F0B0A" w:rsidRPr="00020BAE" w:rsidRDefault="009F0B0A" w:rsidP="009F0B0A">
      <w:pPr>
        <w:rPr>
          <w:ins w:id="679" w:author="Користувач" w:date="2018-11-22T18:24:00Z"/>
          <w:lang w:val="uk-UA"/>
        </w:rPr>
      </w:pPr>
    </w:p>
    <w:p w:rsidR="009F0B0A" w:rsidRPr="00020BAE" w:rsidRDefault="009F0B0A" w:rsidP="009F0B0A">
      <w:pPr>
        <w:rPr>
          <w:ins w:id="680" w:author="Користувач" w:date="2018-11-22T18:24:00Z"/>
          <w:lang w:val="uk-UA"/>
        </w:rPr>
      </w:pPr>
      <w:ins w:id="681" w:author="Користувач" w:date="2018-11-22T18:24:00Z">
        <w:r w:rsidRPr="00020BAE">
          <w:rPr>
            <w:lang w:val="uk-UA"/>
          </w:rPr>
          <w:t xml:space="preserve">   </w:t>
        </w:r>
      </w:ins>
      <w:r w:rsidR="00BE1305" w:rsidRPr="00020BAE">
        <w:rPr>
          <w:lang w:val="uk-UA"/>
        </w:rPr>
        <w:t xml:space="preserve">            </w:t>
      </w:r>
      <w:ins w:id="682" w:author="Користувач" w:date="2018-11-22T18:24:00Z">
        <w:r w:rsidRPr="00020BAE">
          <w:rPr>
            <w:lang w:val="uk-UA"/>
          </w:rPr>
          <w:t xml:space="preserve"> Сільський  голова :                                                     М. О.Лях</w:t>
        </w:r>
      </w:ins>
    </w:p>
    <w:p w:rsidR="009F0B0A" w:rsidRPr="00020BAE" w:rsidRDefault="009F0B0A" w:rsidP="009F0B0A">
      <w:pPr>
        <w:rPr>
          <w:ins w:id="683" w:author="Користувач" w:date="2018-11-22T18:24:00Z"/>
          <w:lang w:val="uk-UA"/>
        </w:rPr>
      </w:pPr>
    </w:p>
    <w:p w:rsidR="009F0B0A" w:rsidRPr="00020BAE" w:rsidRDefault="009F0B0A" w:rsidP="009F0B0A">
      <w:pPr>
        <w:rPr>
          <w:ins w:id="684" w:author="Користувач" w:date="2018-11-22T18:24:00Z"/>
          <w:b/>
          <w:lang w:val="uk-UA"/>
        </w:rPr>
      </w:pPr>
      <w:ins w:id="685" w:author="Користувач" w:date="2018-11-22T18:24:00Z">
        <w:r w:rsidRPr="00020BAE">
          <w:rPr>
            <w:b/>
            <w:lang w:val="uk-UA"/>
          </w:rPr>
          <w:t xml:space="preserve">с. Студеники </w:t>
        </w:r>
      </w:ins>
    </w:p>
    <w:p w:rsidR="009F0B0A" w:rsidRPr="00020BAE" w:rsidRDefault="009F0B0A" w:rsidP="009F0B0A">
      <w:pPr>
        <w:rPr>
          <w:ins w:id="686" w:author="Користувач" w:date="2018-11-22T18:24:00Z"/>
          <w:b/>
          <w:lang w:val="uk-UA"/>
        </w:rPr>
      </w:pPr>
      <w:ins w:id="687" w:author="Користувач" w:date="2018-11-22T18:24:00Z">
        <w:r w:rsidRPr="00020BAE">
          <w:rPr>
            <w:b/>
            <w:lang w:val="uk-UA"/>
          </w:rPr>
          <w:t xml:space="preserve">№ </w:t>
        </w:r>
      </w:ins>
      <w:r w:rsidRPr="00020BAE">
        <w:rPr>
          <w:b/>
          <w:lang w:val="uk-UA"/>
        </w:rPr>
        <w:t>446</w:t>
      </w:r>
      <w:ins w:id="688" w:author="Користувач" w:date="2018-11-22T18:24:00Z">
        <w:r w:rsidRPr="00020BAE">
          <w:rPr>
            <w:b/>
            <w:lang w:val="uk-UA"/>
          </w:rPr>
          <w:t xml:space="preserve"> – Х</w:t>
        </w:r>
      </w:ins>
      <w:r w:rsidRPr="00020BAE">
        <w:rPr>
          <w:b/>
          <w:lang w:val="uk-UA"/>
        </w:rPr>
        <w:t>УІ</w:t>
      </w:r>
      <w:ins w:id="689" w:author="Користувач" w:date="2018-11-22T18:24:00Z">
        <w:r w:rsidRPr="00020BAE">
          <w:rPr>
            <w:b/>
            <w:lang w:val="uk-UA"/>
          </w:rPr>
          <w:t xml:space="preserve"> –УІІ</w:t>
        </w:r>
      </w:ins>
    </w:p>
    <w:p w:rsidR="009F0B0A" w:rsidRPr="00020BAE" w:rsidRDefault="009F0B0A" w:rsidP="009F0B0A">
      <w:pPr>
        <w:rPr>
          <w:ins w:id="690" w:author="Користувач" w:date="2018-11-22T18:24:00Z"/>
          <w:b/>
          <w:lang w:val="uk-UA"/>
        </w:rPr>
      </w:pPr>
      <w:r w:rsidRPr="00020BAE">
        <w:rPr>
          <w:b/>
          <w:lang w:val="uk-UA"/>
        </w:rPr>
        <w:t>20</w:t>
      </w:r>
      <w:ins w:id="691" w:author="Користувач" w:date="2018-11-22T18:24:00Z">
        <w:r w:rsidRPr="00020BAE">
          <w:rPr>
            <w:b/>
            <w:lang w:val="uk-UA"/>
          </w:rPr>
          <w:t>.</w:t>
        </w:r>
      </w:ins>
      <w:r w:rsidRPr="00020BAE">
        <w:rPr>
          <w:b/>
          <w:lang w:val="uk-UA"/>
        </w:rPr>
        <w:t>11</w:t>
      </w:r>
      <w:ins w:id="692" w:author="Користувач" w:date="2018-11-22T18:24:00Z">
        <w:r w:rsidRPr="00020BAE">
          <w:rPr>
            <w:b/>
            <w:lang w:val="uk-UA"/>
          </w:rPr>
          <w:t>.2018</w:t>
        </w:r>
      </w:ins>
    </w:p>
    <w:p w:rsidR="006562C4" w:rsidRPr="00020BAE" w:rsidRDefault="006562C4" w:rsidP="00D51CD7">
      <w:pPr>
        <w:spacing w:line="288" w:lineRule="auto"/>
        <w:jc w:val="center"/>
        <w:rPr>
          <w:bCs/>
          <w:lang w:val="uk-UA"/>
        </w:rPr>
      </w:pPr>
    </w:p>
    <w:p w:rsidR="006562C4" w:rsidRPr="00020BAE" w:rsidRDefault="006562C4" w:rsidP="00D51CD7">
      <w:pPr>
        <w:spacing w:line="288" w:lineRule="auto"/>
        <w:jc w:val="center"/>
        <w:rPr>
          <w:bCs/>
          <w:lang w:val="uk-UA"/>
        </w:rPr>
      </w:pPr>
    </w:p>
    <w:p w:rsidR="006562C4" w:rsidRPr="00020BAE" w:rsidRDefault="006562C4" w:rsidP="00D51CD7">
      <w:pPr>
        <w:spacing w:line="288" w:lineRule="auto"/>
        <w:jc w:val="center"/>
        <w:rPr>
          <w:bCs/>
          <w:lang w:val="uk-UA"/>
        </w:rPr>
      </w:pPr>
    </w:p>
    <w:p w:rsidR="00356522" w:rsidRPr="00020BAE" w:rsidRDefault="00356522" w:rsidP="00D51CD7">
      <w:pPr>
        <w:spacing w:line="288" w:lineRule="auto"/>
        <w:jc w:val="center"/>
        <w:rPr>
          <w:bCs/>
          <w:lang w:val="uk-UA"/>
        </w:rPr>
      </w:pPr>
    </w:p>
    <w:p w:rsidR="00356522" w:rsidRPr="00020BAE" w:rsidRDefault="00356522" w:rsidP="00D51CD7">
      <w:pPr>
        <w:spacing w:line="288" w:lineRule="auto"/>
        <w:jc w:val="center"/>
        <w:rPr>
          <w:bCs/>
          <w:lang w:val="uk-UA"/>
        </w:rPr>
      </w:pPr>
    </w:p>
    <w:p w:rsidR="00356522" w:rsidRPr="00020BAE" w:rsidRDefault="00356522" w:rsidP="00D51CD7">
      <w:pPr>
        <w:spacing w:line="288" w:lineRule="auto"/>
        <w:jc w:val="center"/>
        <w:rPr>
          <w:bCs/>
          <w:lang w:val="uk-UA"/>
        </w:rPr>
      </w:pPr>
    </w:p>
    <w:p w:rsidR="00356522" w:rsidRPr="00020BAE" w:rsidRDefault="00356522" w:rsidP="00D51CD7">
      <w:pPr>
        <w:spacing w:line="288" w:lineRule="auto"/>
        <w:jc w:val="center"/>
        <w:rPr>
          <w:bCs/>
          <w:lang w:val="uk-UA"/>
        </w:rPr>
      </w:pPr>
    </w:p>
    <w:p w:rsidR="009F0B0A" w:rsidRPr="00020BAE" w:rsidRDefault="009F0B0A" w:rsidP="00D51CD7">
      <w:pPr>
        <w:spacing w:line="288" w:lineRule="auto"/>
        <w:jc w:val="center"/>
        <w:rPr>
          <w:bCs/>
          <w:lang w:val="uk-UA"/>
        </w:rPr>
      </w:pPr>
    </w:p>
    <w:p w:rsidR="00356522" w:rsidRPr="00020BAE" w:rsidRDefault="00356522" w:rsidP="00356522">
      <w:pPr>
        <w:jc w:val="center"/>
        <w:rPr>
          <w:sz w:val="28"/>
          <w:szCs w:val="28"/>
          <w:lang w:val="uk-UA"/>
        </w:rPr>
      </w:pPr>
      <w:r w:rsidRPr="00883FEE">
        <w:rPr>
          <w:noProof/>
          <w:sz w:val="28"/>
          <w:szCs w:val="28"/>
          <w:lang w:val="uk-UA" w:eastAsia="uk-UA"/>
        </w:rPr>
        <w:drawing>
          <wp:inline distT="0" distB="0" distL="0" distR="0">
            <wp:extent cx="495300" cy="685800"/>
            <wp:effectExtent l="0" t="0" r="0" b="0"/>
            <wp:docPr id="28" name="Рисунок 2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ерб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356522" w:rsidRPr="00020BAE" w:rsidRDefault="00356522" w:rsidP="00356522">
      <w:pPr>
        <w:jc w:val="center"/>
        <w:rPr>
          <w:b/>
          <w:sz w:val="28"/>
          <w:szCs w:val="28"/>
          <w:lang w:val="uk-UA"/>
        </w:rPr>
      </w:pPr>
    </w:p>
    <w:p w:rsidR="00356522" w:rsidRPr="00020BAE" w:rsidRDefault="00356522" w:rsidP="00356522">
      <w:pPr>
        <w:jc w:val="center"/>
        <w:rPr>
          <w:b/>
          <w:lang w:val="uk-UA"/>
        </w:rPr>
      </w:pPr>
      <w:r w:rsidRPr="00020BAE">
        <w:rPr>
          <w:b/>
          <w:lang w:val="uk-UA"/>
        </w:rPr>
        <w:t>СТУДЕНИКІВСЬКА СІЛЬСЬКА  РАДА</w:t>
      </w:r>
    </w:p>
    <w:p w:rsidR="00356522" w:rsidRPr="00020BAE" w:rsidRDefault="00356522" w:rsidP="00356522">
      <w:pPr>
        <w:jc w:val="center"/>
        <w:rPr>
          <w:b/>
          <w:lang w:val="uk-UA"/>
        </w:rPr>
      </w:pPr>
      <w:r w:rsidRPr="00020BAE">
        <w:rPr>
          <w:b/>
          <w:lang w:val="uk-UA"/>
        </w:rPr>
        <w:t>ПЕРЕЯСЛАВ – ХМЕЛЬНИЦЬКОГО  РАЙОНУ</w:t>
      </w:r>
    </w:p>
    <w:p w:rsidR="00356522" w:rsidRPr="00020BAE" w:rsidRDefault="00356522" w:rsidP="00356522">
      <w:pPr>
        <w:jc w:val="center"/>
        <w:rPr>
          <w:b/>
          <w:lang w:val="uk-UA"/>
        </w:rPr>
      </w:pPr>
      <w:r w:rsidRPr="00020BAE">
        <w:rPr>
          <w:b/>
          <w:lang w:val="uk-UA"/>
        </w:rPr>
        <w:t>КИЇВСЬКОЇ  ОБЛАСТІ</w:t>
      </w:r>
    </w:p>
    <w:p w:rsidR="00356522" w:rsidRPr="00020BAE" w:rsidRDefault="00356522" w:rsidP="00356522">
      <w:pPr>
        <w:jc w:val="center"/>
        <w:rPr>
          <w:b/>
          <w:lang w:val="uk-UA"/>
        </w:rPr>
      </w:pPr>
    </w:p>
    <w:p w:rsidR="00356522" w:rsidRPr="00020BAE" w:rsidRDefault="00356522" w:rsidP="00356522">
      <w:pPr>
        <w:jc w:val="center"/>
        <w:rPr>
          <w:b/>
          <w:lang w:val="uk-UA"/>
        </w:rPr>
      </w:pPr>
      <w:r w:rsidRPr="00020BAE">
        <w:rPr>
          <w:b/>
          <w:lang w:val="uk-UA"/>
        </w:rPr>
        <w:t xml:space="preserve">Р І Ш Е Н </w:t>
      </w:r>
      <w:proofErr w:type="spellStart"/>
      <w:r w:rsidRPr="00020BAE">
        <w:rPr>
          <w:b/>
          <w:lang w:val="uk-UA"/>
        </w:rPr>
        <w:t>Н</w:t>
      </w:r>
      <w:proofErr w:type="spellEnd"/>
      <w:r w:rsidRPr="00020BAE">
        <w:rPr>
          <w:b/>
          <w:lang w:val="uk-UA"/>
        </w:rPr>
        <w:t xml:space="preserve"> Я</w:t>
      </w:r>
    </w:p>
    <w:p w:rsidR="00356522" w:rsidRPr="00020BAE" w:rsidRDefault="00356522" w:rsidP="00356522">
      <w:pPr>
        <w:rPr>
          <w:b/>
          <w:lang w:val="uk-UA"/>
        </w:rPr>
      </w:pPr>
      <w:r w:rsidRPr="00020BAE">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proofErr w:type="spellStart"/>
      <w:r w:rsidRPr="00020BAE">
        <w:rPr>
          <w:b/>
          <w:lang w:val="uk-UA"/>
        </w:rPr>
        <w:t>Козелецькому</w:t>
      </w:r>
      <w:proofErr w:type="spellEnd"/>
      <w:r w:rsidRPr="00020BAE">
        <w:rPr>
          <w:b/>
          <w:lang w:val="uk-UA"/>
        </w:rPr>
        <w:t xml:space="preserve"> Ф.І. </w:t>
      </w:r>
    </w:p>
    <w:p w:rsidR="00356522" w:rsidRPr="00020BAE" w:rsidRDefault="00356522" w:rsidP="00356522">
      <w:pPr>
        <w:rPr>
          <w:b/>
          <w:lang w:val="uk-UA"/>
        </w:rPr>
      </w:pPr>
    </w:p>
    <w:p w:rsidR="00356522" w:rsidRPr="00020BAE" w:rsidRDefault="00356522" w:rsidP="00356522">
      <w:pPr>
        <w:jc w:val="both"/>
        <w:rPr>
          <w:lang w:val="uk-UA"/>
        </w:rPr>
      </w:pPr>
      <w:r w:rsidRPr="00020BAE">
        <w:rPr>
          <w:lang w:val="uk-UA"/>
        </w:rPr>
        <w:t xml:space="preserve">               Розглянувши матеріали  проекту землеустрою щодо відведення земельної  ділянки у власність гр. </w:t>
      </w:r>
      <w:proofErr w:type="spellStart"/>
      <w:r w:rsidRPr="00020BAE">
        <w:rPr>
          <w:lang w:val="uk-UA"/>
        </w:rPr>
        <w:t>Козелецькому</w:t>
      </w:r>
      <w:proofErr w:type="spellEnd"/>
      <w:r w:rsidRPr="00020BAE">
        <w:rPr>
          <w:lang w:val="uk-UA"/>
        </w:rPr>
        <w:t xml:space="preserve"> Федору Івановичу для ведення особистого селянського господарства  загальною  площею 0,2000 га, що  знаходиться  в с. Студеники 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56522" w:rsidRPr="00020BAE" w:rsidRDefault="00356522" w:rsidP="00356522">
      <w:pPr>
        <w:jc w:val="center"/>
        <w:rPr>
          <w:b/>
          <w:lang w:val="uk-UA"/>
        </w:rPr>
      </w:pPr>
      <w:r w:rsidRPr="00020BAE">
        <w:rPr>
          <w:b/>
          <w:lang w:val="uk-UA"/>
        </w:rPr>
        <w:t>В И Р І Ш И Л А :</w:t>
      </w:r>
    </w:p>
    <w:p w:rsidR="00356522" w:rsidRPr="00020BAE" w:rsidRDefault="00356522" w:rsidP="00356522">
      <w:pPr>
        <w:ind w:left="120"/>
        <w:jc w:val="both"/>
        <w:rPr>
          <w:b/>
          <w:lang w:val="uk-UA"/>
        </w:rPr>
      </w:pPr>
      <w:r w:rsidRPr="00020BAE">
        <w:rPr>
          <w:lang w:val="uk-UA"/>
        </w:rPr>
        <w:t xml:space="preserve">1. Затвердити розроблений ДП « Центр Державного земельного кадастру»  проект землеустрою  щодо  відведення земельної ділянки у власність </w:t>
      </w:r>
      <w:r w:rsidRPr="00020BAE">
        <w:rPr>
          <w:b/>
          <w:lang w:val="uk-UA"/>
        </w:rPr>
        <w:t xml:space="preserve">гр. </w:t>
      </w:r>
      <w:proofErr w:type="spellStart"/>
      <w:r w:rsidRPr="00020BAE">
        <w:rPr>
          <w:b/>
          <w:lang w:val="uk-UA"/>
        </w:rPr>
        <w:t>Козелецькому</w:t>
      </w:r>
      <w:proofErr w:type="spellEnd"/>
      <w:r w:rsidRPr="00020BAE">
        <w:rPr>
          <w:b/>
          <w:lang w:val="uk-UA"/>
        </w:rPr>
        <w:t xml:space="preserve"> Федору  Івановичу  </w:t>
      </w:r>
      <w:r w:rsidRPr="00020BAE">
        <w:rPr>
          <w:lang w:val="uk-UA"/>
        </w:rPr>
        <w:t xml:space="preserve">загальною площею </w:t>
      </w:r>
      <w:r w:rsidRPr="00020BAE">
        <w:rPr>
          <w:b/>
          <w:lang w:val="uk-UA"/>
        </w:rPr>
        <w:t xml:space="preserve">0,2000 га </w:t>
      </w:r>
      <w:r w:rsidRPr="00020BAE">
        <w:rPr>
          <w:lang w:val="uk-UA"/>
        </w:rPr>
        <w:t xml:space="preserve">на землях сільськогосподарського призначення для ведення особистого селянського господарства, розташовану в </w:t>
      </w:r>
      <w:r w:rsidRPr="00020BAE">
        <w:rPr>
          <w:b/>
          <w:lang w:val="uk-UA"/>
        </w:rPr>
        <w:t xml:space="preserve">с. Студеники  </w:t>
      </w:r>
      <w:r w:rsidRPr="00020BAE">
        <w:rPr>
          <w:lang w:val="uk-UA"/>
        </w:rPr>
        <w:t>Переяслав-Хмельницького району  Київської  області.</w:t>
      </w:r>
    </w:p>
    <w:p w:rsidR="00356522" w:rsidRPr="00020BAE" w:rsidRDefault="00356522" w:rsidP="00356522">
      <w:pPr>
        <w:ind w:left="120"/>
        <w:jc w:val="both"/>
        <w:rPr>
          <w:b/>
          <w:lang w:val="uk-UA"/>
        </w:rPr>
      </w:pPr>
      <w:r w:rsidRPr="00020BAE">
        <w:rPr>
          <w:lang w:val="uk-UA"/>
        </w:rPr>
        <w:lastRenderedPageBreak/>
        <w:t xml:space="preserve">2. Передати гр. </w:t>
      </w:r>
      <w:proofErr w:type="spellStart"/>
      <w:r w:rsidRPr="00020BAE">
        <w:rPr>
          <w:b/>
          <w:lang w:val="uk-UA"/>
        </w:rPr>
        <w:t>Козелецькому</w:t>
      </w:r>
      <w:proofErr w:type="spellEnd"/>
      <w:r w:rsidRPr="00020BAE">
        <w:rPr>
          <w:b/>
          <w:lang w:val="uk-UA"/>
        </w:rPr>
        <w:t xml:space="preserve"> Федору Івановичу </w:t>
      </w:r>
      <w:r w:rsidRPr="00020BAE">
        <w:rPr>
          <w:lang w:val="uk-UA"/>
        </w:rPr>
        <w:t xml:space="preserve">безкоштовно у приватну власність  із земель сільськогосподарського призначення земельну ділянку площею </w:t>
      </w:r>
      <w:r w:rsidRPr="00020BAE">
        <w:rPr>
          <w:b/>
          <w:lang w:val="uk-UA"/>
        </w:rPr>
        <w:t xml:space="preserve">0,2000 га </w:t>
      </w:r>
      <w:r w:rsidRPr="00020BAE">
        <w:rPr>
          <w:lang w:val="uk-UA"/>
        </w:rPr>
        <w:t xml:space="preserve">кадастровий номер </w:t>
      </w:r>
      <w:r w:rsidRPr="00020BAE">
        <w:rPr>
          <w:b/>
          <w:lang w:val="uk-UA"/>
        </w:rPr>
        <w:t xml:space="preserve">3223383701:01:013:0097 </w:t>
      </w:r>
      <w:r w:rsidRPr="00020BAE">
        <w:rPr>
          <w:lang w:val="uk-UA"/>
        </w:rPr>
        <w:t>для ведення особистого селянського господарства, розташовану в с. Студеники   Переяслав-Хмельницького району Київської    області.</w:t>
      </w:r>
    </w:p>
    <w:p w:rsidR="00356522" w:rsidRPr="00020BAE" w:rsidRDefault="00356522" w:rsidP="00356522">
      <w:pPr>
        <w:ind w:left="120"/>
        <w:jc w:val="both"/>
        <w:rPr>
          <w:lang w:val="uk-UA"/>
        </w:rPr>
      </w:pPr>
      <w:r w:rsidRPr="00020BAE">
        <w:rPr>
          <w:lang w:val="uk-UA"/>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356522" w:rsidRPr="00020BAE" w:rsidRDefault="00356522" w:rsidP="00356522">
      <w:pPr>
        <w:ind w:left="120"/>
        <w:jc w:val="both"/>
        <w:rPr>
          <w:lang w:val="uk-UA"/>
        </w:rPr>
      </w:pPr>
      <w:r w:rsidRPr="00020BAE">
        <w:rPr>
          <w:lang w:val="uk-UA"/>
        </w:rPr>
        <w:t xml:space="preserve">4. Відповідальність за утримання та збереження геодезичних межових знаків  покласти  </w:t>
      </w:r>
    </w:p>
    <w:p w:rsidR="00356522" w:rsidRPr="00020BAE" w:rsidRDefault="00356522" w:rsidP="00356522">
      <w:pPr>
        <w:ind w:left="120"/>
        <w:jc w:val="both"/>
        <w:rPr>
          <w:lang w:val="uk-UA"/>
        </w:rPr>
      </w:pPr>
      <w:r w:rsidRPr="00020BAE">
        <w:rPr>
          <w:lang w:val="uk-UA"/>
        </w:rPr>
        <w:t xml:space="preserve">      на   землевласника.</w:t>
      </w:r>
    </w:p>
    <w:p w:rsidR="00356522" w:rsidRPr="00020BAE" w:rsidRDefault="00356522" w:rsidP="00356522">
      <w:pPr>
        <w:jc w:val="both"/>
        <w:rPr>
          <w:lang w:val="uk-UA"/>
        </w:rPr>
      </w:pPr>
      <w:r w:rsidRPr="00020BAE">
        <w:rPr>
          <w:lang w:val="uk-UA"/>
        </w:rPr>
        <w:t xml:space="preserve">  5.    Проекти землеустрою  передаються до  Управління </w:t>
      </w:r>
      <w:proofErr w:type="spellStart"/>
      <w:r w:rsidRPr="00020BAE">
        <w:rPr>
          <w:lang w:val="uk-UA"/>
        </w:rPr>
        <w:t>Держгеокадастру</w:t>
      </w:r>
      <w:proofErr w:type="spellEnd"/>
      <w:r w:rsidRPr="00020BAE">
        <w:rPr>
          <w:lang w:val="uk-UA"/>
        </w:rPr>
        <w:t xml:space="preserve">   у Переяслав - </w:t>
      </w:r>
    </w:p>
    <w:p w:rsidR="00356522" w:rsidRPr="00020BAE" w:rsidRDefault="00356522" w:rsidP="00356522">
      <w:pPr>
        <w:jc w:val="both"/>
        <w:rPr>
          <w:lang w:val="uk-UA"/>
        </w:rPr>
      </w:pPr>
      <w:r w:rsidRPr="00020BAE">
        <w:rPr>
          <w:lang w:val="uk-UA"/>
        </w:rPr>
        <w:t xml:space="preserve">        Хмельницькому районі Київської області  на зберігання.</w:t>
      </w:r>
    </w:p>
    <w:p w:rsidR="00356522" w:rsidRPr="00020BAE" w:rsidRDefault="00356522" w:rsidP="00356522">
      <w:pPr>
        <w:rPr>
          <w:lang w:val="uk-UA"/>
        </w:rPr>
      </w:pPr>
    </w:p>
    <w:p w:rsidR="00356522" w:rsidRPr="00020BAE" w:rsidRDefault="00356522" w:rsidP="00356522">
      <w:pPr>
        <w:rPr>
          <w:lang w:val="uk-UA"/>
        </w:rPr>
      </w:pPr>
      <w:r w:rsidRPr="00020BAE">
        <w:rPr>
          <w:lang w:val="uk-UA"/>
        </w:rPr>
        <w:t xml:space="preserve">    Сільський  голова :                                                     М. О.Лях</w:t>
      </w:r>
    </w:p>
    <w:p w:rsidR="00356522" w:rsidRPr="00020BAE" w:rsidRDefault="00356522" w:rsidP="00356522">
      <w:pPr>
        <w:rPr>
          <w:lang w:val="uk-UA"/>
        </w:rPr>
      </w:pPr>
    </w:p>
    <w:p w:rsidR="00356522" w:rsidRPr="00020BAE" w:rsidRDefault="00356522" w:rsidP="00356522">
      <w:pPr>
        <w:rPr>
          <w:b/>
          <w:lang w:val="uk-UA"/>
        </w:rPr>
      </w:pPr>
      <w:r w:rsidRPr="00020BAE">
        <w:rPr>
          <w:b/>
          <w:lang w:val="uk-UA"/>
        </w:rPr>
        <w:t xml:space="preserve">с. Студеники </w:t>
      </w:r>
    </w:p>
    <w:p w:rsidR="00356522" w:rsidRPr="00020BAE" w:rsidRDefault="00356522" w:rsidP="00356522">
      <w:pPr>
        <w:rPr>
          <w:b/>
          <w:lang w:val="uk-UA"/>
        </w:rPr>
      </w:pPr>
      <w:r w:rsidRPr="00020BAE">
        <w:rPr>
          <w:b/>
          <w:lang w:val="uk-UA"/>
        </w:rPr>
        <w:t>№ 447 – ХУІ –УІІ</w:t>
      </w:r>
    </w:p>
    <w:p w:rsidR="00356522" w:rsidRPr="00020BAE" w:rsidRDefault="00356522" w:rsidP="00356522">
      <w:pPr>
        <w:rPr>
          <w:b/>
          <w:lang w:val="uk-UA"/>
        </w:rPr>
      </w:pPr>
      <w:r w:rsidRPr="00020BAE">
        <w:rPr>
          <w:b/>
          <w:lang w:val="uk-UA"/>
        </w:rPr>
        <w:t>20.11.2018</w:t>
      </w:r>
    </w:p>
    <w:p w:rsidR="00356522" w:rsidRPr="00020BAE" w:rsidRDefault="00356522" w:rsidP="00356522">
      <w:pPr>
        <w:rPr>
          <w:b/>
          <w:lang w:val="uk-UA"/>
        </w:rPr>
      </w:pPr>
    </w:p>
    <w:p w:rsidR="00356522" w:rsidRPr="00020BAE" w:rsidRDefault="00356522" w:rsidP="00356522">
      <w:pPr>
        <w:spacing w:line="288" w:lineRule="auto"/>
        <w:jc w:val="center"/>
        <w:rPr>
          <w:bCs/>
          <w:lang w:val="uk-UA"/>
        </w:rPr>
      </w:pPr>
    </w:p>
    <w:p w:rsidR="00356522" w:rsidRPr="00020BAE" w:rsidRDefault="00356522" w:rsidP="00356522">
      <w:pPr>
        <w:spacing w:line="288" w:lineRule="auto"/>
        <w:jc w:val="center"/>
        <w:rPr>
          <w:bCs/>
          <w:lang w:val="uk-UA"/>
        </w:rPr>
      </w:pPr>
    </w:p>
    <w:p w:rsidR="00356522" w:rsidRPr="00020BAE" w:rsidRDefault="00356522" w:rsidP="00356522">
      <w:pPr>
        <w:spacing w:line="288" w:lineRule="auto"/>
        <w:jc w:val="center"/>
        <w:rPr>
          <w:bCs/>
          <w:lang w:val="uk-UA"/>
        </w:rPr>
      </w:pPr>
    </w:p>
    <w:p w:rsidR="00356522" w:rsidRPr="00020BAE" w:rsidRDefault="00356522" w:rsidP="00356522">
      <w:pPr>
        <w:spacing w:line="288" w:lineRule="auto"/>
        <w:jc w:val="center"/>
        <w:rPr>
          <w:bCs/>
          <w:lang w:val="uk-UA"/>
        </w:rPr>
      </w:pPr>
    </w:p>
    <w:p w:rsidR="00356522" w:rsidRPr="00020BAE" w:rsidRDefault="00356522" w:rsidP="00356522">
      <w:pPr>
        <w:spacing w:line="288" w:lineRule="auto"/>
        <w:jc w:val="center"/>
        <w:rPr>
          <w:bCs/>
          <w:lang w:val="uk-UA"/>
        </w:rPr>
      </w:pPr>
    </w:p>
    <w:p w:rsidR="00356522" w:rsidRPr="00020BAE" w:rsidRDefault="00356522" w:rsidP="00356522">
      <w:pPr>
        <w:spacing w:line="288" w:lineRule="auto"/>
        <w:jc w:val="center"/>
        <w:rPr>
          <w:bCs/>
          <w:lang w:val="uk-UA"/>
        </w:rPr>
      </w:pPr>
    </w:p>
    <w:p w:rsidR="00356522" w:rsidRPr="00020BAE" w:rsidRDefault="00356522" w:rsidP="00356522">
      <w:pPr>
        <w:spacing w:line="288" w:lineRule="auto"/>
        <w:jc w:val="center"/>
        <w:rPr>
          <w:bCs/>
          <w:lang w:val="uk-UA"/>
        </w:rPr>
      </w:pPr>
    </w:p>
    <w:p w:rsidR="009F0B0A" w:rsidRPr="00020BAE" w:rsidRDefault="009F0B0A" w:rsidP="00D51CD7">
      <w:pPr>
        <w:spacing w:line="288" w:lineRule="auto"/>
        <w:jc w:val="center"/>
        <w:rPr>
          <w:bCs/>
          <w:lang w:val="uk-UA"/>
        </w:rPr>
      </w:pPr>
    </w:p>
    <w:p w:rsidR="00356522" w:rsidRPr="00020BAE" w:rsidRDefault="00356522" w:rsidP="00D51CD7">
      <w:pPr>
        <w:spacing w:line="288" w:lineRule="auto"/>
        <w:jc w:val="center"/>
        <w:rPr>
          <w:bCs/>
          <w:lang w:val="uk-UA"/>
        </w:rPr>
      </w:pPr>
    </w:p>
    <w:p w:rsidR="00356522" w:rsidRPr="00020BAE" w:rsidRDefault="00356522" w:rsidP="00D51CD7">
      <w:pPr>
        <w:spacing w:line="288" w:lineRule="auto"/>
        <w:jc w:val="center"/>
        <w:rPr>
          <w:bCs/>
          <w:lang w:val="uk-UA"/>
        </w:rPr>
      </w:pPr>
    </w:p>
    <w:p w:rsidR="009F0B0A" w:rsidRPr="00020BAE" w:rsidRDefault="009F0B0A" w:rsidP="00D51CD7">
      <w:pPr>
        <w:spacing w:line="288" w:lineRule="auto"/>
        <w:jc w:val="center"/>
        <w:rPr>
          <w:bCs/>
          <w:lang w:val="uk-UA"/>
        </w:rPr>
      </w:pPr>
    </w:p>
    <w:p w:rsidR="00356522" w:rsidRPr="00020BAE" w:rsidRDefault="00356522" w:rsidP="00356522">
      <w:pPr>
        <w:jc w:val="center"/>
        <w:rPr>
          <w:sz w:val="28"/>
          <w:szCs w:val="28"/>
          <w:lang w:val="uk-UA"/>
        </w:rPr>
      </w:pPr>
      <w:r w:rsidRPr="00883FEE">
        <w:rPr>
          <w:noProof/>
          <w:sz w:val="28"/>
          <w:szCs w:val="28"/>
          <w:lang w:val="uk-UA" w:eastAsia="uk-UA"/>
        </w:rPr>
        <w:drawing>
          <wp:inline distT="0" distB="0" distL="0" distR="0">
            <wp:extent cx="495300" cy="685800"/>
            <wp:effectExtent l="0" t="0" r="0" b="0"/>
            <wp:docPr id="29" name="Рисунок 2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ерб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356522" w:rsidRPr="00020BAE" w:rsidRDefault="00356522" w:rsidP="00356522">
      <w:pPr>
        <w:jc w:val="center"/>
        <w:rPr>
          <w:b/>
          <w:sz w:val="28"/>
          <w:szCs w:val="28"/>
          <w:lang w:val="uk-UA"/>
        </w:rPr>
      </w:pPr>
    </w:p>
    <w:p w:rsidR="00356522" w:rsidRPr="00020BAE" w:rsidRDefault="00356522" w:rsidP="00356522">
      <w:pPr>
        <w:jc w:val="center"/>
        <w:rPr>
          <w:b/>
          <w:lang w:val="uk-UA"/>
        </w:rPr>
      </w:pPr>
      <w:r w:rsidRPr="00020BAE">
        <w:rPr>
          <w:b/>
          <w:lang w:val="uk-UA"/>
        </w:rPr>
        <w:t>СТУДЕНИКІВСЬКА СІЛЬСЬКА  РАДА</w:t>
      </w:r>
    </w:p>
    <w:p w:rsidR="00356522" w:rsidRPr="00020BAE" w:rsidRDefault="00356522" w:rsidP="00356522">
      <w:pPr>
        <w:jc w:val="center"/>
        <w:rPr>
          <w:b/>
          <w:lang w:val="uk-UA"/>
        </w:rPr>
      </w:pPr>
      <w:r w:rsidRPr="00020BAE">
        <w:rPr>
          <w:b/>
          <w:lang w:val="uk-UA"/>
        </w:rPr>
        <w:t>ПЕРЕЯСЛАВ – ХМЕЛЬНИЦЬКОГО  РАЙОНУ</w:t>
      </w:r>
    </w:p>
    <w:p w:rsidR="00356522" w:rsidRPr="00020BAE" w:rsidRDefault="00356522" w:rsidP="00356522">
      <w:pPr>
        <w:jc w:val="center"/>
        <w:rPr>
          <w:b/>
          <w:lang w:val="uk-UA"/>
        </w:rPr>
      </w:pPr>
      <w:r w:rsidRPr="00020BAE">
        <w:rPr>
          <w:b/>
          <w:lang w:val="uk-UA"/>
        </w:rPr>
        <w:t>КИЇВСЬКОЇ  ОБЛАСТІ</w:t>
      </w:r>
    </w:p>
    <w:p w:rsidR="00356522" w:rsidRPr="00020BAE" w:rsidRDefault="00356522" w:rsidP="00356522">
      <w:pPr>
        <w:jc w:val="center"/>
        <w:rPr>
          <w:b/>
          <w:lang w:val="uk-UA"/>
        </w:rPr>
      </w:pPr>
    </w:p>
    <w:p w:rsidR="00356522" w:rsidRPr="00020BAE" w:rsidRDefault="00356522" w:rsidP="00356522">
      <w:pPr>
        <w:jc w:val="center"/>
        <w:rPr>
          <w:b/>
          <w:lang w:val="uk-UA"/>
        </w:rPr>
      </w:pPr>
      <w:r w:rsidRPr="00020BAE">
        <w:rPr>
          <w:b/>
          <w:lang w:val="uk-UA"/>
        </w:rPr>
        <w:t xml:space="preserve">Р І Ш Е Н </w:t>
      </w:r>
      <w:proofErr w:type="spellStart"/>
      <w:r w:rsidRPr="00020BAE">
        <w:rPr>
          <w:b/>
          <w:lang w:val="uk-UA"/>
        </w:rPr>
        <w:t>Н</w:t>
      </w:r>
      <w:proofErr w:type="spellEnd"/>
      <w:r w:rsidRPr="00020BAE">
        <w:rPr>
          <w:b/>
          <w:lang w:val="uk-UA"/>
        </w:rPr>
        <w:t xml:space="preserve"> Я</w:t>
      </w:r>
    </w:p>
    <w:p w:rsidR="00356522" w:rsidRPr="00020BAE" w:rsidRDefault="00356522" w:rsidP="00356522">
      <w:pPr>
        <w:rPr>
          <w:b/>
          <w:lang w:val="uk-UA"/>
        </w:rPr>
      </w:pPr>
      <w:r w:rsidRPr="00020BAE">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proofErr w:type="spellStart"/>
      <w:r w:rsidRPr="00020BAE">
        <w:rPr>
          <w:b/>
          <w:lang w:val="uk-UA"/>
        </w:rPr>
        <w:t>Вакулович</w:t>
      </w:r>
      <w:proofErr w:type="spellEnd"/>
      <w:r w:rsidRPr="00020BAE">
        <w:rPr>
          <w:b/>
          <w:lang w:val="uk-UA"/>
        </w:rPr>
        <w:t xml:space="preserve"> Л.Л. </w:t>
      </w:r>
    </w:p>
    <w:p w:rsidR="00356522" w:rsidRPr="00020BAE" w:rsidRDefault="00356522" w:rsidP="00356522">
      <w:pPr>
        <w:rPr>
          <w:b/>
          <w:lang w:val="uk-UA"/>
        </w:rPr>
      </w:pPr>
    </w:p>
    <w:p w:rsidR="00356522" w:rsidRPr="00020BAE" w:rsidRDefault="00356522" w:rsidP="00356522">
      <w:pPr>
        <w:jc w:val="both"/>
        <w:rPr>
          <w:lang w:val="uk-UA"/>
        </w:rPr>
      </w:pPr>
      <w:r w:rsidRPr="00020BAE">
        <w:rPr>
          <w:lang w:val="uk-UA"/>
        </w:rPr>
        <w:t xml:space="preserve">               Розглянувши матеріали  проекту землеустрою щодо відведення земельної  ділянки у власність гр. </w:t>
      </w:r>
      <w:proofErr w:type="spellStart"/>
      <w:r w:rsidRPr="00020BAE">
        <w:rPr>
          <w:lang w:val="uk-UA"/>
        </w:rPr>
        <w:t>Вакулович</w:t>
      </w:r>
      <w:proofErr w:type="spellEnd"/>
      <w:r w:rsidRPr="00020BAE">
        <w:rPr>
          <w:lang w:val="uk-UA"/>
        </w:rPr>
        <w:t xml:space="preserve"> Ларисі Леонідівні для ведення особистого селянського господарства  загальною  площею 0,1552га, що  знаходиться  в с. Переяславське 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56522" w:rsidRPr="00020BAE" w:rsidRDefault="00356522" w:rsidP="00356522">
      <w:pPr>
        <w:jc w:val="center"/>
        <w:rPr>
          <w:b/>
          <w:lang w:val="uk-UA"/>
        </w:rPr>
      </w:pPr>
      <w:r w:rsidRPr="00020BAE">
        <w:rPr>
          <w:b/>
          <w:lang w:val="uk-UA"/>
        </w:rPr>
        <w:t>В И Р І Ш И Л А :</w:t>
      </w:r>
    </w:p>
    <w:p w:rsidR="00356522" w:rsidRPr="00020BAE" w:rsidRDefault="00356522" w:rsidP="00356522">
      <w:pPr>
        <w:ind w:left="120"/>
        <w:jc w:val="both"/>
        <w:rPr>
          <w:b/>
          <w:lang w:val="uk-UA"/>
        </w:rPr>
      </w:pPr>
      <w:r w:rsidRPr="00020BAE">
        <w:rPr>
          <w:lang w:val="uk-UA"/>
        </w:rPr>
        <w:lastRenderedPageBreak/>
        <w:t xml:space="preserve">1. Затвердити розроблений ДП « Науково-дослідний та проектний інститут землеустрою »  проект землеустрою  щодо  відведення земельної ділянки у власність </w:t>
      </w:r>
      <w:r w:rsidRPr="00020BAE">
        <w:rPr>
          <w:b/>
          <w:lang w:val="uk-UA"/>
        </w:rPr>
        <w:t xml:space="preserve">гр. </w:t>
      </w:r>
      <w:proofErr w:type="spellStart"/>
      <w:r w:rsidRPr="00020BAE">
        <w:rPr>
          <w:b/>
          <w:lang w:val="uk-UA"/>
        </w:rPr>
        <w:t>Вакулович</w:t>
      </w:r>
      <w:proofErr w:type="spellEnd"/>
      <w:r w:rsidRPr="00020BAE">
        <w:rPr>
          <w:b/>
          <w:lang w:val="uk-UA"/>
        </w:rPr>
        <w:t xml:space="preserve"> Ларисі Леонідівні </w:t>
      </w:r>
      <w:r w:rsidRPr="00020BAE">
        <w:rPr>
          <w:lang w:val="uk-UA"/>
        </w:rPr>
        <w:t xml:space="preserve">загальною площею </w:t>
      </w:r>
      <w:r w:rsidRPr="00020BAE">
        <w:rPr>
          <w:b/>
          <w:lang w:val="uk-UA"/>
        </w:rPr>
        <w:t xml:space="preserve">0,1552 га </w:t>
      </w:r>
      <w:r w:rsidRPr="00020BAE">
        <w:rPr>
          <w:lang w:val="uk-UA"/>
        </w:rPr>
        <w:t xml:space="preserve">на землях сільськогосподарського призначення для ведення особистого селянського господарства, розташовану в </w:t>
      </w:r>
      <w:r w:rsidRPr="00020BAE">
        <w:rPr>
          <w:b/>
          <w:lang w:val="uk-UA"/>
        </w:rPr>
        <w:t xml:space="preserve">с. Переяславське </w:t>
      </w:r>
      <w:r w:rsidRPr="00020BAE">
        <w:rPr>
          <w:lang w:val="uk-UA"/>
        </w:rPr>
        <w:t>Переяслав-Хмельницького району  Київської  області.</w:t>
      </w:r>
    </w:p>
    <w:p w:rsidR="00356522" w:rsidRPr="00020BAE" w:rsidRDefault="00356522" w:rsidP="00356522">
      <w:pPr>
        <w:ind w:left="120"/>
        <w:jc w:val="both"/>
        <w:rPr>
          <w:b/>
          <w:lang w:val="uk-UA"/>
        </w:rPr>
      </w:pPr>
      <w:r w:rsidRPr="00020BAE">
        <w:rPr>
          <w:lang w:val="uk-UA"/>
        </w:rPr>
        <w:t xml:space="preserve">2. Передати гр. </w:t>
      </w:r>
      <w:proofErr w:type="spellStart"/>
      <w:r w:rsidRPr="00020BAE">
        <w:rPr>
          <w:b/>
          <w:lang w:val="uk-UA"/>
        </w:rPr>
        <w:t>Вакулович</w:t>
      </w:r>
      <w:proofErr w:type="spellEnd"/>
      <w:r w:rsidRPr="00020BAE">
        <w:rPr>
          <w:b/>
          <w:lang w:val="uk-UA"/>
        </w:rPr>
        <w:t xml:space="preserve"> Ларисі Леонідівні </w:t>
      </w:r>
      <w:r w:rsidRPr="00020BAE">
        <w:rPr>
          <w:lang w:val="uk-UA"/>
        </w:rPr>
        <w:t xml:space="preserve">безкоштовно у приватну власність  із земель сільськогосподарського призначення земельну ділянку площею </w:t>
      </w:r>
      <w:r w:rsidRPr="00020BAE">
        <w:rPr>
          <w:b/>
          <w:lang w:val="uk-UA"/>
        </w:rPr>
        <w:t xml:space="preserve">0,1552га </w:t>
      </w:r>
      <w:r w:rsidRPr="00020BAE">
        <w:rPr>
          <w:lang w:val="uk-UA"/>
        </w:rPr>
        <w:t xml:space="preserve">кадастровий номер </w:t>
      </w:r>
      <w:r w:rsidRPr="00020BAE">
        <w:rPr>
          <w:b/>
          <w:lang w:val="uk-UA"/>
        </w:rPr>
        <w:t xml:space="preserve">3223385001:01:018:0112 </w:t>
      </w:r>
      <w:r w:rsidRPr="00020BAE">
        <w:rPr>
          <w:lang w:val="uk-UA"/>
        </w:rPr>
        <w:t>для ведення особистого селянського господарства, розташовану в с. Переяславське  Переяслав-Хмельницького району Київської    області.</w:t>
      </w:r>
    </w:p>
    <w:p w:rsidR="00356522" w:rsidRPr="00020BAE" w:rsidRDefault="00356522" w:rsidP="00356522">
      <w:pPr>
        <w:ind w:left="120"/>
        <w:jc w:val="both"/>
        <w:rPr>
          <w:lang w:val="uk-UA"/>
        </w:rPr>
      </w:pPr>
      <w:r w:rsidRPr="00020BAE">
        <w:rPr>
          <w:lang w:val="uk-UA"/>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356522" w:rsidRPr="00020BAE" w:rsidRDefault="00356522" w:rsidP="00356522">
      <w:pPr>
        <w:ind w:left="120"/>
        <w:jc w:val="both"/>
        <w:rPr>
          <w:lang w:val="uk-UA"/>
        </w:rPr>
      </w:pPr>
      <w:r w:rsidRPr="00020BAE">
        <w:rPr>
          <w:lang w:val="uk-UA"/>
        </w:rPr>
        <w:t xml:space="preserve">4. Відповідальність за утримання та збереження геодезичних межових знаків  покласти  </w:t>
      </w:r>
    </w:p>
    <w:p w:rsidR="00356522" w:rsidRPr="00020BAE" w:rsidRDefault="00356522" w:rsidP="00356522">
      <w:pPr>
        <w:ind w:left="120"/>
        <w:jc w:val="both"/>
        <w:rPr>
          <w:lang w:val="uk-UA"/>
        </w:rPr>
      </w:pPr>
      <w:r w:rsidRPr="00020BAE">
        <w:rPr>
          <w:lang w:val="uk-UA"/>
        </w:rPr>
        <w:t xml:space="preserve">      на   землевласника.</w:t>
      </w:r>
    </w:p>
    <w:p w:rsidR="00356522" w:rsidRPr="00020BAE" w:rsidRDefault="00356522" w:rsidP="00356522">
      <w:pPr>
        <w:jc w:val="both"/>
        <w:rPr>
          <w:lang w:val="uk-UA"/>
        </w:rPr>
      </w:pPr>
      <w:r w:rsidRPr="00020BAE">
        <w:rPr>
          <w:lang w:val="uk-UA"/>
        </w:rPr>
        <w:t xml:space="preserve">  5.    Проекти землеустрою  передаються до  Управління </w:t>
      </w:r>
      <w:proofErr w:type="spellStart"/>
      <w:r w:rsidRPr="00020BAE">
        <w:rPr>
          <w:lang w:val="uk-UA"/>
        </w:rPr>
        <w:t>Держгеокадастру</w:t>
      </w:r>
      <w:proofErr w:type="spellEnd"/>
      <w:r w:rsidRPr="00020BAE">
        <w:rPr>
          <w:lang w:val="uk-UA"/>
        </w:rPr>
        <w:t xml:space="preserve">   у Переяслав - </w:t>
      </w:r>
    </w:p>
    <w:p w:rsidR="00356522" w:rsidRPr="00020BAE" w:rsidRDefault="00356522" w:rsidP="00356522">
      <w:pPr>
        <w:jc w:val="both"/>
        <w:rPr>
          <w:lang w:val="uk-UA"/>
        </w:rPr>
      </w:pPr>
      <w:r w:rsidRPr="00020BAE">
        <w:rPr>
          <w:lang w:val="uk-UA"/>
        </w:rPr>
        <w:t xml:space="preserve">        Хмельницькому районі Київської області  на зберігання.</w:t>
      </w:r>
    </w:p>
    <w:p w:rsidR="00356522" w:rsidRPr="00020BAE" w:rsidRDefault="00356522" w:rsidP="00356522">
      <w:pPr>
        <w:rPr>
          <w:lang w:val="uk-UA"/>
        </w:rPr>
      </w:pPr>
    </w:p>
    <w:p w:rsidR="00356522" w:rsidRPr="00020BAE" w:rsidRDefault="00356522" w:rsidP="00356522">
      <w:pPr>
        <w:rPr>
          <w:lang w:val="uk-UA"/>
        </w:rPr>
      </w:pPr>
      <w:r w:rsidRPr="00020BAE">
        <w:rPr>
          <w:lang w:val="uk-UA"/>
        </w:rPr>
        <w:t xml:space="preserve">    Сільський  голова :                                                     М. О.Лях</w:t>
      </w:r>
    </w:p>
    <w:p w:rsidR="00356522" w:rsidRPr="00020BAE" w:rsidRDefault="00356522" w:rsidP="00356522">
      <w:pPr>
        <w:rPr>
          <w:lang w:val="uk-UA"/>
        </w:rPr>
      </w:pPr>
    </w:p>
    <w:p w:rsidR="00356522" w:rsidRPr="00020BAE" w:rsidRDefault="00356522" w:rsidP="00356522">
      <w:pPr>
        <w:rPr>
          <w:b/>
          <w:lang w:val="uk-UA"/>
        </w:rPr>
      </w:pPr>
      <w:r w:rsidRPr="00020BAE">
        <w:rPr>
          <w:b/>
          <w:lang w:val="uk-UA"/>
        </w:rPr>
        <w:t xml:space="preserve">с. Студеники </w:t>
      </w:r>
    </w:p>
    <w:p w:rsidR="00356522" w:rsidRPr="00020BAE" w:rsidRDefault="00356522" w:rsidP="00356522">
      <w:pPr>
        <w:rPr>
          <w:b/>
          <w:lang w:val="uk-UA"/>
        </w:rPr>
      </w:pPr>
      <w:r w:rsidRPr="00020BAE">
        <w:rPr>
          <w:b/>
          <w:lang w:val="uk-UA"/>
        </w:rPr>
        <w:t>№ 448 – ХУІ –УІІ</w:t>
      </w:r>
    </w:p>
    <w:p w:rsidR="00356522" w:rsidRPr="00020BAE" w:rsidRDefault="00356522" w:rsidP="00356522">
      <w:pPr>
        <w:rPr>
          <w:b/>
          <w:lang w:val="uk-UA"/>
        </w:rPr>
      </w:pPr>
      <w:r w:rsidRPr="00020BAE">
        <w:rPr>
          <w:b/>
          <w:lang w:val="uk-UA"/>
        </w:rPr>
        <w:t>20.11.2018</w:t>
      </w:r>
    </w:p>
    <w:p w:rsidR="00356522" w:rsidRPr="00020BAE" w:rsidRDefault="00356522" w:rsidP="00356522">
      <w:pPr>
        <w:rPr>
          <w:b/>
          <w:lang w:val="uk-UA"/>
        </w:rPr>
      </w:pPr>
    </w:p>
    <w:p w:rsidR="00356522" w:rsidRPr="00020BAE" w:rsidRDefault="00356522" w:rsidP="00356522">
      <w:pPr>
        <w:spacing w:line="288" w:lineRule="auto"/>
        <w:jc w:val="center"/>
        <w:rPr>
          <w:bCs/>
          <w:lang w:val="uk-UA"/>
        </w:rPr>
      </w:pPr>
    </w:p>
    <w:p w:rsidR="00356522" w:rsidRPr="00020BAE" w:rsidRDefault="00356522" w:rsidP="00356522">
      <w:pPr>
        <w:spacing w:line="288" w:lineRule="auto"/>
        <w:jc w:val="center"/>
        <w:rPr>
          <w:bCs/>
          <w:lang w:val="uk-UA"/>
        </w:rPr>
      </w:pPr>
    </w:p>
    <w:p w:rsidR="009F0B0A" w:rsidRPr="00020BAE" w:rsidRDefault="009F0B0A" w:rsidP="00D51CD7">
      <w:pPr>
        <w:spacing w:line="288" w:lineRule="auto"/>
        <w:jc w:val="center"/>
        <w:rPr>
          <w:bCs/>
          <w:lang w:val="uk-UA"/>
        </w:rPr>
      </w:pPr>
    </w:p>
    <w:p w:rsidR="00356522" w:rsidRPr="00020BAE" w:rsidRDefault="00356522" w:rsidP="00D51CD7">
      <w:pPr>
        <w:spacing w:line="288" w:lineRule="auto"/>
        <w:jc w:val="center"/>
        <w:rPr>
          <w:bCs/>
          <w:lang w:val="uk-UA"/>
        </w:rPr>
      </w:pPr>
    </w:p>
    <w:p w:rsidR="00356522" w:rsidRPr="00020BAE" w:rsidRDefault="00356522" w:rsidP="00356522">
      <w:pPr>
        <w:spacing w:line="288" w:lineRule="auto"/>
        <w:jc w:val="center"/>
        <w:rPr>
          <w:bCs/>
          <w:lang w:val="uk-UA"/>
        </w:rPr>
      </w:pPr>
    </w:p>
    <w:p w:rsidR="00356522" w:rsidRPr="00020BAE" w:rsidRDefault="00356522" w:rsidP="00356522">
      <w:pPr>
        <w:jc w:val="center"/>
        <w:rPr>
          <w:sz w:val="28"/>
          <w:szCs w:val="28"/>
          <w:lang w:val="uk-UA"/>
        </w:rPr>
      </w:pPr>
      <w:r w:rsidRPr="00883FEE">
        <w:rPr>
          <w:noProof/>
          <w:sz w:val="28"/>
          <w:szCs w:val="28"/>
          <w:lang w:val="uk-UA" w:eastAsia="uk-UA"/>
        </w:rPr>
        <w:drawing>
          <wp:inline distT="0" distB="0" distL="0" distR="0">
            <wp:extent cx="495300" cy="685800"/>
            <wp:effectExtent l="0" t="0" r="0" b="0"/>
            <wp:docPr id="30" name="Рисунок 3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ерб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356522" w:rsidRPr="00020BAE" w:rsidRDefault="00356522" w:rsidP="00356522">
      <w:pPr>
        <w:jc w:val="center"/>
        <w:rPr>
          <w:b/>
          <w:sz w:val="28"/>
          <w:szCs w:val="28"/>
          <w:lang w:val="uk-UA"/>
        </w:rPr>
      </w:pPr>
    </w:p>
    <w:p w:rsidR="00356522" w:rsidRPr="00020BAE" w:rsidRDefault="00356522" w:rsidP="00356522">
      <w:pPr>
        <w:jc w:val="center"/>
        <w:rPr>
          <w:b/>
          <w:lang w:val="uk-UA"/>
        </w:rPr>
      </w:pPr>
      <w:r w:rsidRPr="00020BAE">
        <w:rPr>
          <w:b/>
          <w:lang w:val="uk-UA"/>
        </w:rPr>
        <w:t>СТУДЕНИКІВСЬКА СІЛЬСЬКА  РАДА</w:t>
      </w:r>
    </w:p>
    <w:p w:rsidR="00356522" w:rsidRPr="00020BAE" w:rsidRDefault="00356522" w:rsidP="00356522">
      <w:pPr>
        <w:jc w:val="center"/>
        <w:rPr>
          <w:b/>
          <w:lang w:val="uk-UA"/>
        </w:rPr>
      </w:pPr>
      <w:r w:rsidRPr="00020BAE">
        <w:rPr>
          <w:b/>
          <w:lang w:val="uk-UA"/>
        </w:rPr>
        <w:t>ПЕРЕЯСЛАВ – ХМЕЛЬНИЦЬКОГО  РАЙОНУ</w:t>
      </w:r>
    </w:p>
    <w:p w:rsidR="00356522" w:rsidRPr="00020BAE" w:rsidRDefault="00356522" w:rsidP="00356522">
      <w:pPr>
        <w:jc w:val="center"/>
        <w:rPr>
          <w:b/>
          <w:lang w:val="uk-UA"/>
        </w:rPr>
      </w:pPr>
      <w:r w:rsidRPr="00020BAE">
        <w:rPr>
          <w:b/>
          <w:lang w:val="uk-UA"/>
        </w:rPr>
        <w:t>КИЇВСЬКОЇ  ОБЛАСТІ</w:t>
      </w:r>
    </w:p>
    <w:p w:rsidR="00356522" w:rsidRPr="00020BAE" w:rsidRDefault="00356522" w:rsidP="00356522">
      <w:pPr>
        <w:jc w:val="center"/>
        <w:rPr>
          <w:b/>
          <w:lang w:val="uk-UA"/>
        </w:rPr>
      </w:pPr>
    </w:p>
    <w:p w:rsidR="00356522" w:rsidRPr="00020BAE" w:rsidRDefault="00356522" w:rsidP="00356522">
      <w:pPr>
        <w:jc w:val="center"/>
        <w:rPr>
          <w:b/>
          <w:lang w:val="uk-UA"/>
        </w:rPr>
      </w:pPr>
      <w:r w:rsidRPr="00020BAE">
        <w:rPr>
          <w:b/>
          <w:lang w:val="uk-UA"/>
        </w:rPr>
        <w:t xml:space="preserve">Р І Ш Е Н </w:t>
      </w:r>
      <w:proofErr w:type="spellStart"/>
      <w:r w:rsidRPr="00020BAE">
        <w:rPr>
          <w:b/>
          <w:lang w:val="uk-UA"/>
        </w:rPr>
        <w:t>Н</w:t>
      </w:r>
      <w:proofErr w:type="spellEnd"/>
      <w:r w:rsidRPr="00020BAE">
        <w:rPr>
          <w:b/>
          <w:lang w:val="uk-UA"/>
        </w:rPr>
        <w:t xml:space="preserve"> Я</w:t>
      </w:r>
    </w:p>
    <w:p w:rsidR="00356522" w:rsidRPr="00020BAE" w:rsidRDefault="00356522" w:rsidP="00356522">
      <w:pPr>
        <w:rPr>
          <w:b/>
          <w:lang w:val="uk-UA"/>
        </w:rPr>
      </w:pPr>
      <w:r w:rsidRPr="00020BAE">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proofErr w:type="spellStart"/>
      <w:r w:rsidRPr="00020BAE">
        <w:rPr>
          <w:b/>
          <w:lang w:val="uk-UA"/>
        </w:rPr>
        <w:t>Сідей</w:t>
      </w:r>
      <w:proofErr w:type="spellEnd"/>
      <w:r w:rsidRPr="00020BAE">
        <w:rPr>
          <w:b/>
          <w:lang w:val="uk-UA"/>
        </w:rPr>
        <w:t xml:space="preserve"> Ю.В.. </w:t>
      </w:r>
    </w:p>
    <w:p w:rsidR="00356522" w:rsidRPr="00020BAE" w:rsidRDefault="00356522" w:rsidP="00356522">
      <w:pPr>
        <w:rPr>
          <w:b/>
          <w:lang w:val="uk-UA"/>
        </w:rPr>
      </w:pPr>
    </w:p>
    <w:p w:rsidR="00356522" w:rsidRPr="00020BAE" w:rsidRDefault="00356522" w:rsidP="00356522">
      <w:pPr>
        <w:jc w:val="both"/>
        <w:rPr>
          <w:lang w:val="uk-UA"/>
        </w:rPr>
      </w:pPr>
      <w:r w:rsidRPr="00020BAE">
        <w:rPr>
          <w:lang w:val="uk-UA"/>
        </w:rPr>
        <w:t xml:space="preserve">               Розглянувши матеріали  проекту землеустрою щодо відведення земельної  ділянки у власність гр. </w:t>
      </w:r>
      <w:proofErr w:type="spellStart"/>
      <w:r w:rsidRPr="00020BAE">
        <w:rPr>
          <w:lang w:val="uk-UA"/>
        </w:rPr>
        <w:t>Сідей</w:t>
      </w:r>
      <w:proofErr w:type="spellEnd"/>
      <w:r w:rsidRPr="00020BAE">
        <w:rPr>
          <w:lang w:val="uk-UA"/>
        </w:rPr>
        <w:t xml:space="preserve"> Юрію Васильовичу для ведення особистого селянського господарства  загальною  площею 0,1000га, що  знаходиться  в с. Переяславське 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56522" w:rsidRPr="00020BAE" w:rsidRDefault="00356522" w:rsidP="00356522">
      <w:pPr>
        <w:jc w:val="center"/>
        <w:rPr>
          <w:b/>
          <w:lang w:val="uk-UA"/>
        </w:rPr>
      </w:pPr>
      <w:r w:rsidRPr="00020BAE">
        <w:rPr>
          <w:b/>
          <w:lang w:val="uk-UA"/>
        </w:rPr>
        <w:t>В И Р І Ш И Л А :</w:t>
      </w:r>
    </w:p>
    <w:p w:rsidR="00356522" w:rsidRPr="00020BAE" w:rsidRDefault="00356522" w:rsidP="00356522">
      <w:pPr>
        <w:ind w:left="120"/>
        <w:jc w:val="both"/>
        <w:rPr>
          <w:b/>
          <w:lang w:val="uk-UA"/>
        </w:rPr>
      </w:pPr>
      <w:r w:rsidRPr="00020BAE">
        <w:rPr>
          <w:lang w:val="uk-UA"/>
        </w:rPr>
        <w:t xml:space="preserve">1. Затвердити розроблений ФОП Баранов Ю.Л.  проект землеустрою  щодо  відведення земельної ділянки у власність </w:t>
      </w:r>
      <w:r w:rsidRPr="00020BAE">
        <w:rPr>
          <w:b/>
          <w:lang w:val="uk-UA"/>
        </w:rPr>
        <w:t xml:space="preserve">гр. </w:t>
      </w:r>
      <w:proofErr w:type="spellStart"/>
      <w:r w:rsidRPr="00020BAE">
        <w:rPr>
          <w:b/>
          <w:lang w:val="uk-UA"/>
        </w:rPr>
        <w:t>Сідей</w:t>
      </w:r>
      <w:proofErr w:type="spellEnd"/>
      <w:r w:rsidRPr="00020BAE">
        <w:rPr>
          <w:b/>
          <w:lang w:val="uk-UA"/>
        </w:rPr>
        <w:t xml:space="preserve"> Юрію Васильовичу </w:t>
      </w:r>
      <w:r w:rsidRPr="00020BAE">
        <w:rPr>
          <w:lang w:val="uk-UA"/>
        </w:rPr>
        <w:t xml:space="preserve">загальною площею </w:t>
      </w:r>
      <w:r w:rsidRPr="00020BAE">
        <w:rPr>
          <w:b/>
          <w:lang w:val="uk-UA"/>
        </w:rPr>
        <w:t xml:space="preserve">0,1000 га </w:t>
      </w:r>
      <w:r w:rsidRPr="00020BAE">
        <w:rPr>
          <w:lang w:val="uk-UA"/>
        </w:rPr>
        <w:t xml:space="preserve">на землях сільськогосподарського призначення для ведення особистого селянського </w:t>
      </w:r>
      <w:r w:rsidRPr="00020BAE">
        <w:rPr>
          <w:lang w:val="uk-UA"/>
        </w:rPr>
        <w:lastRenderedPageBreak/>
        <w:t xml:space="preserve">господарства, розташовану в </w:t>
      </w:r>
      <w:r w:rsidRPr="00020BAE">
        <w:rPr>
          <w:b/>
          <w:lang w:val="uk-UA"/>
        </w:rPr>
        <w:t xml:space="preserve">с. Переяславське </w:t>
      </w:r>
      <w:r w:rsidRPr="00020BAE">
        <w:rPr>
          <w:lang w:val="uk-UA"/>
        </w:rPr>
        <w:t>Переяслав-Хмельницького району  Київської  області.</w:t>
      </w:r>
    </w:p>
    <w:p w:rsidR="00356522" w:rsidRPr="00020BAE" w:rsidRDefault="00356522" w:rsidP="00356522">
      <w:pPr>
        <w:ind w:left="120"/>
        <w:jc w:val="both"/>
        <w:rPr>
          <w:b/>
          <w:lang w:val="uk-UA"/>
        </w:rPr>
      </w:pPr>
      <w:r w:rsidRPr="00020BAE">
        <w:rPr>
          <w:lang w:val="uk-UA"/>
        </w:rPr>
        <w:t xml:space="preserve">2. Передати гр. </w:t>
      </w:r>
      <w:proofErr w:type="spellStart"/>
      <w:r w:rsidR="00C84AAE" w:rsidRPr="00020BAE">
        <w:rPr>
          <w:b/>
          <w:lang w:val="uk-UA"/>
        </w:rPr>
        <w:t>Сідей</w:t>
      </w:r>
      <w:proofErr w:type="spellEnd"/>
      <w:r w:rsidR="00C84AAE" w:rsidRPr="00020BAE">
        <w:rPr>
          <w:b/>
          <w:lang w:val="uk-UA"/>
        </w:rPr>
        <w:t xml:space="preserve"> Юрію Васильовичу</w:t>
      </w:r>
      <w:r w:rsidRPr="00020BAE">
        <w:rPr>
          <w:b/>
          <w:lang w:val="uk-UA"/>
        </w:rPr>
        <w:t xml:space="preserve"> </w:t>
      </w:r>
      <w:r w:rsidRPr="00020BAE">
        <w:rPr>
          <w:lang w:val="uk-UA"/>
        </w:rPr>
        <w:t xml:space="preserve">безкоштовно у приватну власність  із земель сільськогосподарського призначення земельну ділянку площею </w:t>
      </w:r>
      <w:r w:rsidRPr="00020BAE">
        <w:rPr>
          <w:b/>
          <w:lang w:val="uk-UA"/>
        </w:rPr>
        <w:t>0,1</w:t>
      </w:r>
      <w:r w:rsidR="00C84AAE" w:rsidRPr="00020BAE">
        <w:rPr>
          <w:b/>
          <w:lang w:val="uk-UA"/>
        </w:rPr>
        <w:t>000</w:t>
      </w:r>
      <w:r w:rsidRPr="00020BAE">
        <w:rPr>
          <w:b/>
          <w:lang w:val="uk-UA"/>
        </w:rPr>
        <w:t xml:space="preserve">га </w:t>
      </w:r>
      <w:r w:rsidRPr="00020BAE">
        <w:rPr>
          <w:lang w:val="uk-UA"/>
        </w:rPr>
        <w:t xml:space="preserve">кадастровий номер </w:t>
      </w:r>
      <w:r w:rsidRPr="00020BAE">
        <w:rPr>
          <w:b/>
          <w:lang w:val="uk-UA"/>
        </w:rPr>
        <w:t>3223385001:01:0</w:t>
      </w:r>
      <w:r w:rsidR="00C84AAE" w:rsidRPr="00020BAE">
        <w:rPr>
          <w:b/>
          <w:lang w:val="uk-UA"/>
        </w:rPr>
        <w:t>13</w:t>
      </w:r>
      <w:r w:rsidRPr="00020BAE">
        <w:rPr>
          <w:b/>
          <w:lang w:val="uk-UA"/>
        </w:rPr>
        <w:t>:</w:t>
      </w:r>
      <w:del w:id="693" w:author="Користувач" w:date="2019-01-08T14:07:00Z">
        <w:r w:rsidRPr="00020BAE" w:rsidDel="004C2043">
          <w:rPr>
            <w:b/>
            <w:lang w:val="uk-UA"/>
          </w:rPr>
          <w:delText>0</w:delText>
        </w:r>
        <w:r w:rsidR="00D61EB6" w:rsidRPr="00020BAE" w:rsidDel="004C2043">
          <w:rPr>
            <w:b/>
            <w:lang w:val="uk-UA"/>
          </w:rPr>
          <w:delText>042</w:delText>
        </w:r>
        <w:r w:rsidRPr="00020BAE" w:rsidDel="004C2043">
          <w:rPr>
            <w:b/>
            <w:lang w:val="uk-UA"/>
          </w:rPr>
          <w:delText xml:space="preserve"> </w:delText>
        </w:r>
      </w:del>
      <w:ins w:id="694" w:author="Користувач" w:date="2019-01-08T14:07:00Z">
        <w:r w:rsidR="004C2043" w:rsidRPr="00020BAE">
          <w:rPr>
            <w:b/>
            <w:lang w:val="uk-UA"/>
          </w:rPr>
          <w:t>0</w:t>
        </w:r>
        <w:r w:rsidR="004C2043">
          <w:rPr>
            <w:b/>
            <w:lang w:val="uk-UA"/>
          </w:rPr>
          <w:t>178</w:t>
        </w:r>
        <w:r w:rsidR="004C2043" w:rsidRPr="00020BAE">
          <w:rPr>
            <w:b/>
            <w:lang w:val="uk-UA"/>
          </w:rPr>
          <w:t xml:space="preserve"> </w:t>
        </w:r>
      </w:ins>
      <w:r w:rsidRPr="00020BAE">
        <w:rPr>
          <w:lang w:val="uk-UA"/>
        </w:rPr>
        <w:t>для ведення особистого селянського господарства, розташовану в с. Переяславське  Переяслав-Хмельницького району Київської    області.</w:t>
      </w:r>
    </w:p>
    <w:p w:rsidR="00356522" w:rsidRPr="00020BAE" w:rsidRDefault="00356522" w:rsidP="00356522">
      <w:pPr>
        <w:ind w:left="120"/>
        <w:jc w:val="both"/>
        <w:rPr>
          <w:lang w:val="uk-UA"/>
        </w:rPr>
      </w:pPr>
      <w:r w:rsidRPr="00020BAE">
        <w:rPr>
          <w:lang w:val="uk-UA"/>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356522" w:rsidRPr="00020BAE" w:rsidRDefault="00356522" w:rsidP="00356522">
      <w:pPr>
        <w:ind w:left="120"/>
        <w:jc w:val="both"/>
        <w:rPr>
          <w:lang w:val="uk-UA"/>
        </w:rPr>
      </w:pPr>
      <w:r w:rsidRPr="00020BAE">
        <w:rPr>
          <w:lang w:val="uk-UA"/>
        </w:rPr>
        <w:t xml:space="preserve">4. Відповідальність за утримання та збереження геодезичних межових знаків  покласти  </w:t>
      </w:r>
    </w:p>
    <w:p w:rsidR="00356522" w:rsidRPr="00020BAE" w:rsidRDefault="00356522" w:rsidP="00356522">
      <w:pPr>
        <w:ind w:left="120"/>
        <w:jc w:val="both"/>
        <w:rPr>
          <w:lang w:val="uk-UA"/>
        </w:rPr>
      </w:pPr>
      <w:r w:rsidRPr="00020BAE">
        <w:rPr>
          <w:lang w:val="uk-UA"/>
        </w:rPr>
        <w:t xml:space="preserve">      на   землевласника.</w:t>
      </w:r>
    </w:p>
    <w:p w:rsidR="00356522" w:rsidRPr="00020BAE" w:rsidRDefault="00356522" w:rsidP="00356522">
      <w:pPr>
        <w:jc w:val="both"/>
        <w:rPr>
          <w:lang w:val="uk-UA"/>
        </w:rPr>
      </w:pPr>
      <w:r w:rsidRPr="00020BAE">
        <w:rPr>
          <w:lang w:val="uk-UA"/>
        </w:rPr>
        <w:t xml:space="preserve">  5.    Проекти землеустрою  передаються до  Управління </w:t>
      </w:r>
      <w:proofErr w:type="spellStart"/>
      <w:r w:rsidRPr="00020BAE">
        <w:rPr>
          <w:lang w:val="uk-UA"/>
        </w:rPr>
        <w:t>Держгеокадастру</w:t>
      </w:r>
      <w:proofErr w:type="spellEnd"/>
      <w:r w:rsidRPr="00020BAE">
        <w:rPr>
          <w:lang w:val="uk-UA"/>
        </w:rPr>
        <w:t xml:space="preserve">   у Переяслав - </w:t>
      </w:r>
    </w:p>
    <w:p w:rsidR="00356522" w:rsidRPr="00020BAE" w:rsidRDefault="00356522" w:rsidP="00356522">
      <w:pPr>
        <w:jc w:val="both"/>
        <w:rPr>
          <w:lang w:val="uk-UA"/>
        </w:rPr>
      </w:pPr>
      <w:r w:rsidRPr="00020BAE">
        <w:rPr>
          <w:lang w:val="uk-UA"/>
        </w:rPr>
        <w:t xml:space="preserve">        Хмельницькому районі Київської області  на зберігання.</w:t>
      </w:r>
    </w:p>
    <w:p w:rsidR="00356522" w:rsidRPr="00020BAE" w:rsidRDefault="00356522" w:rsidP="00356522">
      <w:pPr>
        <w:rPr>
          <w:lang w:val="uk-UA"/>
        </w:rPr>
      </w:pPr>
    </w:p>
    <w:p w:rsidR="00356522" w:rsidRPr="00020BAE" w:rsidRDefault="00356522" w:rsidP="00356522">
      <w:pPr>
        <w:rPr>
          <w:lang w:val="uk-UA"/>
        </w:rPr>
      </w:pPr>
      <w:r w:rsidRPr="00020BAE">
        <w:rPr>
          <w:lang w:val="uk-UA"/>
        </w:rPr>
        <w:t xml:space="preserve">    Сільський  голова :                                                     М. О.Лях</w:t>
      </w:r>
    </w:p>
    <w:p w:rsidR="00356522" w:rsidRPr="00020BAE" w:rsidRDefault="00356522" w:rsidP="00356522">
      <w:pPr>
        <w:rPr>
          <w:lang w:val="uk-UA"/>
        </w:rPr>
      </w:pPr>
    </w:p>
    <w:p w:rsidR="00356522" w:rsidRPr="00020BAE" w:rsidRDefault="00356522" w:rsidP="00356522">
      <w:pPr>
        <w:rPr>
          <w:b/>
          <w:lang w:val="uk-UA"/>
        </w:rPr>
      </w:pPr>
      <w:r w:rsidRPr="00020BAE">
        <w:rPr>
          <w:b/>
          <w:lang w:val="uk-UA"/>
        </w:rPr>
        <w:t xml:space="preserve">с. Студеники </w:t>
      </w:r>
    </w:p>
    <w:p w:rsidR="00356522" w:rsidRPr="00020BAE" w:rsidRDefault="00356522" w:rsidP="00356522">
      <w:pPr>
        <w:rPr>
          <w:b/>
          <w:lang w:val="uk-UA"/>
        </w:rPr>
      </w:pPr>
      <w:r w:rsidRPr="00020BAE">
        <w:rPr>
          <w:b/>
          <w:lang w:val="uk-UA"/>
        </w:rPr>
        <w:t>№ 449 – ХУІ –УІІ</w:t>
      </w:r>
    </w:p>
    <w:p w:rsidR="00356522" w:rsidRPr="00020BAE" w:rsidRDefault="00356522" w:rsidP="00356522">
      <w:pPr>
        <w:rPr>
          <w:b/>
          <w:lang w:val="uk-UA"/>
        </w:rPr>
      </w:pPr>
      <w:r w:rsidRPr="00020BAE">
        <w:rPr>
          <w:b/>
          <w:lang w:val="uk-UA"/>
        </w:rPr>
        <w:t>20.11.2018</w:t>
      </w:r>
    </w:p>
    <w:p w:rsidR="00356522" w:rsidRPr="00020BAE" w:rsidRDefault="00356522" w:rsidP="00356522">
      <w:pPr>
        <w:rPr>
          <w:b/>
          <w:lang w:val="uk-UA"/>
        </w:rPr>
      </w:pPr>
    </w:p>
    <w:p w:rsidR="00356522" w:rsidRPr="00020BAE" w:rsidRDefault="00356522" w:rsidP="00356522">
      <w:pPr>
        <w:spacing w:line="288" w:lineRule="auto"/>
        <w:jc w:val="center"/>
        <w:rPr>
          <w:bCs/>
          <w:lang w:val="uk-UA"/>
        </w:rPr>
      </w:pPr>
    </w:p>
    <w:p w:rsidR="00D61EB6" w:rsidRPr="00020BAE" w:rsidRDefault="00D61EB6" w:rsidP="00356522">
      <w:pPr>
        <w:spacing w:line="288" w:lineRule="auto"/>
        <w:jc w:val="center"/>
        <w:rPr>
          <w:bCs/>
          <w:lang w:val="uk-UA"/>
        </w:rPr>
      </w:pPr>
    </w:p>
    <w:p w:rsidR="00D61EB6" w:rsidRPr="00020BAE" w:rsidRDefault="00D61EB6" w:rsidP="00356522">
      <w:pPr>
        <w:spacing w:line="288" w:lineRule="auto"/>
        <w:jc w:val="center"/>
        <w:rPr>
          <w:bCs/>
          <w:lang w:val="uk-UA"/>
        </w:rPr>
      </w:pPr>
    </w:p>
    <w:p w:rsidR="00D61EB6" w:rsidRPr="00020BAE" w:rsidRDefault="00D61EB6" w:rsidP="00356522">
      <w:pPr>
        <w:spacing w:line="288" w:lineRule="auto"/>
        <w:jc w:val="center"/>
        <w:rPr>
          <w:bCs/>
          <w:lang w:val="uk-UA"/>
        </w:rPr>
      </w:pPr>
    </w:p>
    <w:p w:rsidR="00D61EB6" w:rsidRPr="00020BAE" w:rsidRDefault="00D61EB6" w:rsidP="00356522">
      <w:pPr>
        <w:spacing w:line="288" w:lineRule="auto"/>
        <w:jc w:val="center"/>
        <w:rPr>
          <w:bCs/>
          <w:lang w:val="uk-UA"/>
        </w:rPr>
      </w:pPr>
    </w:p>
    <w:p w:rsidR="00D61EB6" w:rsidRPr="00020BAE" w:rsidRDefault="00D61EB6" w:rsidP="00356522">
      <w:pPr>
        <w:spacing w:line="288" w:lineRule="auto"/>
        <w:jc w:val="center"/>
        <w:rPr>
          <w:bCs/>
          <w:lang w:val="uk-UA"/>
        </w:rPr>
      </w:pPr>
    </w:p>
    <w:p w:rsidR="00356522" w:rsidRPr="00020BAE" w:rsidRDefault="00356522" w:rsidP="00356522">
      <w:pPr>
        <w:spacing w:line="288" w:lineRule="auto"/>
        <w:jc w:val="center"/>
        <w:rPr>
          <w:bCs/>
          <w:lang w:val="uk-UA"/>
        </w:rPr>
      </w:pPr>
    </w:p>
    <w:p w:rsidR="00356522" w:rsidRPr="00020BAE" w:rsidDel="008F1192" w:rsidRDefault="00356522" w:rsidP="00D51CD7">
      <w:pPr>
        <w:spacing w:line="288" w:lineRule="auto"/>
        <w:jc w:val="center"/>
        <w:rPr>
          <w:del w:id="695" w:author="Користувач" w:date="2018-12-19T16:41:00Z"/>
          <w:bCs/>
          <w:lang w:val="uk-UA"/>
        </w:rPr>
      </w:pPr>
    </w:p>
    <w:p w:rsidR="003C3446" w:rsidRPr="00020BAE" w:rsidDel="008F1192" w:rsidRDefault="003C3446" w:rsidP="00D51CD7">
      <w:pPr>
        <w:spacing w:line="288" w:lineRule="auto"/>
        <w:jc w:val="center"/>
        <w:rPr>
          <w:del w:id="696" w:author="Користувач" w:date="2018-12-19T16:41:00Z"/>
          <w:bCs/>
          <w:lang w:val="uk-UA"/>
        </w:rPr>
      </w:pPr>
    </w:p>
    <w:p w:rsidR="003C3446" w:rsidRPr="00020BAE" w:rsidDel="008F1192" w:rsidRDefault="003C3446" w:rsidP="00D51CD7">
      <w:pPr>
        <w:spacing w:line="288" w:lineRule="auto"/>
        <w:jc w:val="center"/>
        <w:rPr>
          <w:del w:id="697" w:author="Користувач" w:date="2018-12-19T16:41:00Z"/>
          <w:bCs/>
          <w:lang w:val="uk-UA"/>
        </w:rPr>
      </w:pPr>
    </w:p>
    <w:p w:rsidR="00000000" w:rsidRDefault="00BC46EE">
      <w:pPr>
        <w:spacing w:line="288" w:lineRule="auto"/>
        <w:rPr>
          <w:bCs/>
          <w:lang w:val="uk-UA"/>
        </w:rPr>
        <w:pPrChange w:id="698" w:author="Користувач" w:date="2018-12-19T16:41:00Z">
          <w:pPr>
            <w:spacing w:line="288" w:lineRule="auto"/>
            <w:jc w:val="center"/>
          </w:pPr>
        </w:pPrChange>
      </w:pPr>
    </w:p>
    <w:p w:rsidR="003C3446" w:rsidRPr="00020BAE" w:rsidRDefault="003C3446" w:rsidP="00D51CD7">
      <w:pPr>
        <w:spacing w:line="288" w:lineRule="auto"/>
        <w:jc w:val="center"/>
        <w:rPr>
          <w:bCs/>
          <w:lang w:val="uk-UA"/>
        </w:rPr>
      </w:pPr>
    </w:p>
    <w:p w:rsidR="00D61EB6" w:rsidRPr="00020BAE" w:rsidRDefault="00BC46EE" w:rsidP="00D61EB6">
      <w:pPr>
        <w:jc w:val="center"/>
        <w:rPr>
          <w:ins w:id="699" w:author="Користувач" w:date="2018-10-25T16:37:00Z"/>
          <w:sz w:val="28"/>
          <w:szCs w:val="28"/>
          <w:lang w:val="uk-UA"/>
        </w:rPr>
      </w:pPr>
      <w:ins w:id="700" w:author="Користувач" w:date="2018-10-25T16:37:00Z">
        <w:r>
          <w:rPr>
            <w:noProof/>
            <w:sz w:val="28"/>
            <w:szCs w:val="28"/>
            <w:lang w:val="uk-UA" w:eastAsia="uk-UA"/>
            <w:rPrChange w:id="701">
              <w:rPr>
                <w:noProof/>
                <w:lang w:val="uk-UA" w:eastAsia="uk-UA"/>
              </w:rPr>
            </w:rPrChange>
          </w:rPr>
          <w:drawing>
            <wp:inline distT="0" distB="0" distL="0" distR="0">
              <wp:extent cx="495300" cy="685800"/>
              <wp:effectExtent l="0" t="0" r="0" b="0"/>
              <wp:docPr id="23" name="Рисунок 2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Герб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ins>
    </w:p>
    <w:p w:rsidR="00D61EB6" w:rsidRPr="00020BAE" w:rsidRDefault="00D61EB6" w:rsidP="00D61EB6">
      <w:pPr>
        <w:jc w:val="center"/>
        <w:rPr>
          <w:ins w:id="702" w:author="Користувач" w:date="2018-10-25T16:37:00Z"/>
          <w:b/>
          <w:sz w:val="28"/>
          <w:szCs w:val="28"/>
          <w:lang w:val="uk-UA"/>
        </w:rPr>
      </w:pPr>
    </w:p>
    <w:p w:rsidR="00D61EB6" w:rsidRPr="00020BAE" w:rsidRDefault="00D61EB6" w:rsidP="00D61EB6">
      <w:pPr>
        <w:jc w:val="center"/>
        <w:rPr>
          <w:ins w:id="703" w:author="Користувач" w:date="2018-10-25T16:37:00Z"/>
          <w:b/>
          <w:lang w:val="uk-UA"/>
        </w:rPr>
      </w:pPr>
      <w:ins w:id="704" w:author="Користувач" w:date="2018-10-25T16:37:00Z">
        <w:r w:rsidRPr="00020BAE">
          <w:rPr>
            <w:b/>
            <w:lang w:val="uk-UA"/>
          </w:rPr>
          <w:t>СТУДЕНИКІВСЬКА СІЛЬСЬКА  РАДА</w:t>
        </w:r>
      </w:ins>
    </w:p>
    <w:p w:rsidR="00D61EB6" w:rsidRPr="00020BAE" w:rsidRDefault="00D61EB6" w:rsidP="00D61EB6">
      <w:pPr>
        <w:jc w:val="center"/>
        <w:rPr>
          <w:ins w:id="705" w:author="Користувач" w:date="2018-10-25T16:37:00Z"/>
          <w:b/>
          <w:lang w:val="uk-UA"/>
        </w:rPr>
      </w:pPr>
      <w:ins w:id="706" w:author="Користувач" w:date="2018-10-25T16:37:00Z">
        <w:r w:rsidRPr="00020BAE">
          <w:rPr>
            <w:b/>
            <w:lang w:val="uk-UA"/>
          </w:rPr>
          <w:t>ПЕРЕЯСЛАВ – ХМЕЛЬНИЦЬКОГО  РАЙОНУ</w:t>
        </w:r>
      </w:ins>
    </w:p>
    <w:p w:rsidR="00D61EB6" w:rsidRPr="00020BAE" w:rsidRDefault="00D61EB6" w:rsidP="00D61EB6">
      <w:pPr>
        <w:jc w:val="center"/>
        <w:rPr>
          <w:ins w:id="707" w:author="Користувач" w:date="2018-10-25T16:37:00Z"/>
          <w:b/>
          <w:lang w:val="uk-UA"/>
        </w:rPr>
      </w:pPr>
      <w:ins w:id="708" w:author="Користувач" w:date="2018-10-25T16:37:00Z">
        <w:r w:rsidRPr="00020BAE">
          <w:rPr>
            <w:b/>
            <w:lang w:val="uk-UA"/>
          </w:rPr>
          <w:t>КИЇВСЬКОЇ  ОБЛАСТІ</w:t>
        </w:r>
      </w:ins>
    </w:p>
    <w:p w:rsidR="00D61EB6" w:rsidRPr="00020BAE" w:rsidRDefault="00D61EB6" w:rsidP="00D61EB6">
      <w:pPr>
        <w:jc w:val="center"/>
        <w:rPr>
          <w:ins w:id="709" w:author="Користувач" w:date="2018-10-25T16:37:00Z"/>
          <w:b/>
          <w:lang w:val="uk-UA"/>
        </w:rPr>
      </w:pPr>
    </w:p>
    <w:p w:rsidR="00D61EB6" w:rsidRPr="00020BAE" w:rsidRDefault="00D61EB6" w:rsidP="00D61EB6">
      <w:pPr>
        <w:jc w:val="center"/>
        <w:rPr>
          <w:ins w:id="710" w:author="Користувач" w:date="2018-10-25T16:37:00Z"/>
          <w:b/>
          <w:lang w:val="uk-UA"/>
        </w:rPr>
      </w:pPr>
      <w:ins w:id="711" w:author="Користувач" w:date="2018-10-25T16:37:00Z">
        <w:r w:rsidRPr="00020BAE">
          <w:rPr>
            <w:b/>
            <w:lang w:val="uk-UA"/>
          </w:rPr>
          <w:t xml:space="preserve">Р І Ш Е Н </w:t>
        </w:r>
        <w:proofErr w:type="spellStart"/>
        <w:r w:rsidRPr="00020BAE">
          <w:rPr>
            <w:b/>
            <w:lang w:val="uk-UA"/>
          </w:rPr>
          <w:t>Н</w:t>
        </w:r>
        <w:proofErr w:type="spellEnd"/>
        <w:r w:rsidRPr="00020BAE">
          <w:rPr>
            <w:b/>
            <w:lang w:val="uk-UA"/>
          </w:rPr>
          <w:t xml:space="preserve"> Я</w:t>
        </w:r>
      </w:ins>
    </w:p>
    <w:p w:rsidR="00D61EB6" w:rsidRPr="00020BAE" w:rsidRDefault="00D61EB6" w:rsidP="00D61EB6">
      <w:pPr>
        <w:jc w:val="center"/>
        <w:rPr>
          <w:ins w:id="712" w:author="Користувач" w:date="2018-10-25T16:37:00Z"/>
          <w:b/>
          <w:lang w:val="uk-UA"/>
        </w:rPr>
      </w:pPr>
    </w:p>
    <w:p w:rsidR="00D61EB6" w:rsidRPr="00020BAE" w:rsidRDefault="00D61EB6" w:rsidP="00D61EB6">
      <w:pPr>
        <w:rPr>
          <w:ins w:id="713" w:author="Користувач" w:date="2018-10-25T16:37:00Z"/>
          <w:b/>
          <w:lang w:val="uk-UA"/>
        </w:rPr>
      </w:pPr>
      <w:ins w:id="714" w:author="Користувач" w:date="2018-10-25T16:37:00Z">
        <w:r w:rsidRPr="00020BAE">
          <w:rPr>
            <w:b/>
            <w:lang w:val="uk-UA"/>
          </w:rPr>
          <w:t xml:space="preserve">Про надання дозволу на виготовлення технічної документації </w:t>
        </w:r>
      </w:ins>
    </w:p>
    <w:p w:rsidR="00D61EB6" w:rsidRPr="00020BAE" w:rsidRDefault="00D61EB6" w:rsidP="00D61EB6">
      <w:pPr>
        <w:rPr>
          <w:ins w:id="715" w:author="Користувач" w:date="2018-10-25T16:37:00Z"/>
          <w:b/>
          <w:lang w:val="uk-UA"/>
        </w:rPr>
      </w:pPr>
      <w:ins w:id="716" w:author="Користувач" w:date="2018-10-25T16:37:00Z">
        <w:r w:rsidRPr="00020BAE">
          <w:rPr>
            <w:b/>
            <w:lang w:val="uk-UA"/>
          </w:rPr>
          <w:t>із землеустрою щодо встановлення (відновлення) меж земельної</w:t>
        </w:r>
      </w:ins>
    </w:p>
    <w:p w:rsidR="00D61EB6" w:rsidRPr="00020BAE" w:rsidRDefault="00D61EB6" w:rsidP="00D61EB6">
      <w:pPr>
        <w:rPr>
          <w:ins w:id="717" w:author="Користувач" w:date="2018-10-25T16:37:00Z"/>
          <w:b/>
          <w:lang w:val="uk-UA"/>
        </w:rPr>
      </w:pPr>
      <w:ins w:id="718" w:author="Користувач" w:date="2018-10-25T16:37:00Z">
        <w:r w:rsidRPr="00020BAE">
          <w:rPr>
            <w:b/>
            <w:lang w:val="uk-UA"/>
          </w:rPr>
          <w:t xml:space="preserve">ділянки в натурі (на місцевості) гр. </w:t>
        </w:r>
      </w:ins>
      <w:r w:rsidRPr="00020BAE">
        <w:rPr>
          <w:b/>
          <w:lang w:val="uk-UA"/>
        </w:rPr>
        <w:t>Кухаренко А.М.</w:t>
      </w:r>
    </w:p>
    <w:p w:rsidR="00D61EB6" w:rsidRPr="00020BAE" w:rsidRDefault="00D61EB6" w:rsidP="00D61EB6">
      <w:pPr>
        <w:rPr>
          <w:ins w:id="719" w:author="Користувач" w:date="2018-10-25T16:37:00Z"/>
          <w:b/>
          <w:lang w:val="uk-UA"/>
        </w:rPr>
      </w:pPr>
    </w:p>
    <w:p w:rsidR="00D61EB6" w:rsidRPr="00020BAE" w:rsidRDefault="00D61EB6" w:rsidP="00D61EB6">
      <w:pPr>
        <w:jc w:val="both"/>
        <w:rPr>
          <w:ins w:id="720" w:author="Користувач" w:date="2018-10-25T16:37:00Z"/>
          <w:lang w:val="uk-UA"/>
        </w:rPr>
      </w:pPr>
      <w:ins w:id="721" w:author="Користувач" w:date="2018-10-25T16:37:00Z">
        <w:r w:rsidRPr="00020BAE">
          <w:rPr>
            <w:lang w:val="uk-UA"/>
          </w:rPr>
          <w:t xml:space="preserve">Розглянувши  заяву гр. України </w:t>
        </w:r>
      </w:ins>
      <w:r w:rsidRPr="00020BAE">
        <w:rPr>
          <w:lang w:val="uk-UA"/>
        </w:rPr>
        <w:t xml:space="preserve">Кухаренко Алли </w:t>
      </w:r>
      <w:r w:rsidR="003C3446" w:rsidRPr="00020BAE">
        <w:rPr>
          <w:lang w:val="uk-UA"/>
        </w:rPr>
        <w:t>Миколаївни</w:t>
      </w:r>
      <w:ins w:id="722" w:author="Користувач" w:date="2018-10-25T16:37:00Z">
        <w:r w:rsidRPr="00020BAE">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у власність, розташованої за адресою: Київська обл., Переяслав-Хмельницький р-н, с. </w:t>
        </w:r>
      </w:ins>
      <w:r w:rsidRPr="00020BAE">
        <w:rPr>
          <w:lang w:val="uk-UA"/>
        </w:rPr>
        <w:t>Соснов</w:t>
      </w:r>
      <w:ins w:id="723" w:author="Користувач" w:date="2018-10-25T16:37:00Z">
        <w:r w:rsidRPr="00020BAE">
          <w:rPr>
            <w:lang w:val="uk-UA"/>
          </w:rPr>
          <w:t xml:space="preserve">а, вул. </w:t>
        </w:r>
      </w:ins>
      <w:r w:rsidRPr="00020BAE">
        <w:rPr>
          <w:lang w:val="uk-UA"/>
        </w:rPr>
        <w:t>Центральна</w:t>
      </w:r>
      <w:ins w:id="724" w:author="Користувач" w:date="2018-10-25T16:37:00Z">
        <w:r w:rsidRPr="00020BAE">
          <w:rPr>
            <w:lang w:val="uk-UA"/>
          </w:rPr>
          <w:t>,</w:t>
        </w:r>
      </w:ins>
      <w:ins w:id="725" w:author="Користувач" w:date="2018-10-25T16:39:00Z">
        <w:r w:rsidRPr="00020BAE">
          <w:rPr>
            <w:lang w:val="uk-UA"/>
          </w:rPr>
          <w:t xml:space="preserve"> </w:t>
        </w:r>
      </w:ins>
      <w:r w:rsidRPr="00020BAE">
        <w:rPr>
          <w:lang w:val="uk-UA"/>
        </w:rPr>
        <w:t>33</w:t>
      </w:r>
      <w:ins w:id="726" w:author="Користувач" w:date="2018-10-25T16:37:00Z">
        <w:r w:rsidRPr="00020BAE">
          <w:rPr>
            <w:lang w:val="uk-UA"/>
          </w:rPr>
          <w:t xml:space="preserve">,  керуючись ст. ст. 17, 40, </w:t>
        </w:r>
        <w:r w:rsidRPr="00020BAE">
          <w:rPr>
            <w:lang w:val="uk-UA"/>
          </w:rPr>
          <w:lastRenderedPageBreak/>
          <w:t>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ins>
    </w:p>
    <w:p w:rsidR="00D61EB6" w:rsidRPr="00020BAE" w:rsidRDefault="00D61EB6" w:rsidP="00D61EB6">
      <w:pPr>
        <w:jc w:val="center"/>
        <w:rPr>
          <w:ins w:id="727" w:author="Користувач" w:date="2018-10-25T16:37:00Z"/>
          <w:b/>
          <w:lang w:val="uk-UA"/>
        </w:rPr>
      </w:pPr>
      <w:ins w:id="728" w:author="Користувач" w:date="2018-10-25T16:37:00Z">
        <w:r w:rsidRPr="00020BAE">
          <w:rPr>
            <w:b/>
            <w:lang w:val="uk-UA"/>
          </w:rPr>
          <w:t>ВИРІШИЛА:</w:t>
        </w:r>
      </w:ins>
    </w:p>
    <w:p w:rsidR="00D61EB6" w:rsidRPr="00020BAE" w:rsidRDefault="00D61EB6" w:rsidP="00D61EB6">
      <w:pPr>
        <w:rPr>
          <w:ins w:id="729" w:author="Користувач" w:date="2018-10-25T16:37:00Z"/>
          <w:lang w:val="uk-UA"/>
        </w:rPr>
      </w:pPr>
    </w:p>
    <w:p w:rsidR="00D61EB6" w:rsidRPr="00020BAE" w:rsidRDefault="00D61EB6" w:rsidP="00D61EB6">
      <w:pPr>
        <w:ind w:left="360"/>
        <w:jc w:val="both"/>
        <w:rPr>
          <w:ins w:id="730" w:author="Користувач" w:date="2018-10-25T16:37:00Z"/>
          <w:lang w:val="uk-UA"/>
        </w:rPr>
      </w:pPr>
      <w:ins w:id="731" w:author="Користувач" w:date="2018-10-25T16:37:00Z">
        <w:r w:rsidRPr="00020BAE">
          <w:rPr>
            <w:lang w:val="uk-UA"/>
          </w:rPr>
          <w:t xml:space="preserve">1. Надати дозвіл на виготовлення   технічної документації із землеустрою щодо встановлення (відновлення) меж  земельної  ділянки в натурі ( на місцевості) для будівництва та обслуговування житлового будинку, господарських будівель  та  споруд  із  земель житлової забудови орієнтовною площею 0,2500 га гр. України </w:t>
        </w:r>
      </w:ins>
      <w:r w:rsidRPr="00020BAE">
        <w:rPr>
          <w:lang w:val="uk-UA"/>
        </w:rPr>
        <w:t>Кухаренко Аллі</w:t>
      </w:r>
      <w:ins w:id="732" w:author="Користувач" w:date="2018-10-25T16:40:00Z">
        <w:r w:rsidRPr="00020BAE">
          <w:rPr>
            <w:lang w:val="uk-UA"/>
          </w:rPr>
          <w:t xml:space="preserve"> </w:t>
        </w:r>
      </w:ins>
      <w:r w:rsidRPr="00020BAE">
        <w:rPr>
          <w:lang w:val="uk-UA"/>
        </w:rPr>
        <w:t>Миколаївні</w:t>
      </w:r>
      <w:ins w:id="733" w:author="Користувач" w:date="2018-10-25T16:37:00Z">
        <w:r w:rsidRPr="00020BAE">
          <w:rPr>
            <w:lang w:val="uk-UA"/>
          </w:rPr>
          <w:t xml:space="preserve">, розташовану за адресою: Київська обл., Переяслав-Хмельницький р-н, с. </w:t>
        </w:r>
      </w:ins>
      <w:ins w:id="734" w:author="Користувач" w:date="2018-11-07T11:31:00Z">
        <w:r w:rsidRPr="00020BAE">
          <w:rPr>
            <w:lang w:val="uk-UA"/>
          </w:rPr>
          <w:t>Сосн</w:t>
        </w:r>
      </w:ins>
      <w:r w:rsidRPr="00020BAE">
        <w:rPr>
          <w:lang w:val="uk-UA"/>
        </w:rPr>
        <w:t>ов</w:t>
      </w:r>
      <w:ins w:id="735" w:author="Користувач" w:date="2018-11-07T11:31:00Z">
        <w:r w:rsidRPr="00020BAE">
          <w:rPr>
            <w:lang w:val="uk-UA"/>
          </w:rPr>
          <w:t>а</w:t>
        </w:r>
      </w:ins>
      <w:ins w:id="736" w:author="Користувач" w:date="2018-10-25T16:37:00Z">
        <w:r w:rsidRPr="00020BAE">
          <w:rPr>
            <w:lang w:val="uk-UA"/>
          </w:rPr>
          <w:t xml:space="preserve">, вул. </w:t>
        </w:r>
      </w:ins>
      <w:r w:rsidR="003C3446" w:rsidRPr="00020BAE">
        <w:rPr>
          <w:lang w:val="uk-UA"/>
        </w:rPr>
        <w:t>Центральн</w:t>
      </w:r>
      <w:ins w:id="737" w:author="Користувач" w:date="2018-10-25T16:40:00Z">
        <w:r w:rsidRPr="00020BAE">
          <w:rPr>
            <w:lang w:val="uk-UA"/>
          </w:rPr>
          <w:t>а</w:t>
        </w:r>
      </w:ins>
      <w:ins w:id="738" w:author="Користувач" w:date="2018-10-25T16:37:00Z">
        <w:r w:rsidRPr="00020BAE">
          <w:rPr>
            <w:lang w:val="uk-UA"/>
          </w:rPr>
          <w:t xml:space="preserve">, буд. № </w:t>
        </w:r>
      </w:ins>
      <w:r w:rsidR="003C3446" w:rsidRPr="00020BAE">
        <w:rPr>
          <w:lang w:val="uk-UA"/>
        </w:rPr>
        <w:t>33</w:t>
      </w:r>
      <w:ins w:id="739" w:author="Користувач" w:date="2018-10-25T16:37:00Z">
        <w:r w:rsidRPr="00020BAE">
          <w:rPr>
            <w:lang w:val="uk-UA"/>
          </w:rPr>
          <w:t>.</w:t>
        </w:r>
      </w:ins>
    </w:p>
    <w:p w:rsidR="00D61EB6" w:rsidRPr="00020BAE" w:rsidRDefault="00D61EB6" w:rsidP="00D61EB6">
      <w:pPr>
        <w:ind w:left="360"/>
        <w:jc w:val="both"/>
        <w:rPr>
          <w:ins w:id="740" w:author="Користувач" w:date="2018-10-25T16:37:00Z"/>
          <w:lang w:val="uk-UA"/>
        </w:rPr>
      </w:pPr>
      <w:ins w:id="741" w:author="Користувач" w:date="2018-10-25T16:37:00Z">
        <w:r w:rsidRPr="00020BAE">
          <w:rPr>
            <w:lang w:val="uk-UA"/>
          </w:rPr>
          <w:t>2. Контроль за виконанням даного рішення покласти на постійну комісію з  питань благоустрою, комунального господарства та земельних відносин.</w:t>
        </w:r>
      </w:ins>
    </w:p>
    <w:p w:rsidR="00D61EB6" w:rsidRPr="00020BAE" w:rsidRDefault="00D61EB6" w:rsidP="00D61EB6">
      <w:pPr>
        <w:ind w:left="720"/>
        <w:jc w:val="both"/>
        <w:rPr>
          <w:ins w:id="742" w:author="Користувач" w:date="2018-10-25T16:37:00Z"/>
          <w:lang w:val="uk-UA"/>
        </w:rPr>
      </w:pPr>
    </w:p>
    <w:p w:rsidR="00D61EB6" w:rsidRPr="00020BAE" w:rsidRDefault="00D61EB6" w:rsidP="00D61EB6">
      <w:pPr>
        <w:ind w:left="720"/>
        <w:jc w:val="both"/>
        <w:rPr>
          <w:ins w:id="743" w:author="Користувач" w:date="2018-10-25T16:37:00Z"/>
          <w:lang w:val="uk-UA"/>
        </w:rPr>
      </w:pPr>
    </w:p>
    <w:p w:rsidR="00D61EB6" w:rsidRPr="00020BAE" w:rsidRDefault="00D61EB6" w:rsidP="00D61EB6">
      <w:pPr>
        <w:ind w:left="720"/>
        <w:jc w:val="both"/>
        <w:rPr>
          <w:ins w:id="744" w:author="Користувач" w:date="2018-10-25T16:37:00Z"/>
          <w:lang w:val="uk-UA"/>
        </w:rPr>
      </w:pPr>
    </w:p>
    <w:p w:rsidR="00D61EB6" w:rsidRPr="00020BAE" w:rsidRDefault="00D61EB6" w:rsidP="00D61EB6">
      <w:pPr>
        <w:ind w:left="720"/>
        <w:jc w:val="both"/>
        <w:rPr>
          <w:ins w:id="745" w:author="Користувач" w:date="2018-10-25T16:37:00Z"/>
          <w:lang w:val="uk-UA"/>
        </w:rPr>
      </w:pPr>
    </w:p>
    <w:p w:rsidR="00D61EB6" w:rsidRPr="00020BAE" w:rsidRDefault="00D61EB6" w:rsidP="00D61EB6">
      <w:pPr>
        <w:rPr>
          <w:ins w:id="746" w:author="Користувач" w:date="2018-10-25T16:37:00Z"/>
          <w:lang w:val="uk-UA"/>
        </w:rPr>
      </w:pPr>
      <w:ins w:id="747" w:author="Користувач" w:date="2018-10-25T16:37:00Z">
        <w:r w:rsidRPr="00020BAE">
          <w:rPr>
            <w:lang w:val="uk-UA"/>
          </w:rPr>
          <w:t xml:space="preserve">                      Сільський  голова:                                       М.О. Лях</w:t>
        </w:r>
      </w:ins>
    </w:p>
    <w:p w:rsidR="00D61EB6" w:rsidRPr="00020BAE" w:rsidRDefault="00D61EB6" w:rsidP="00D61EB6">
      <w:pPr>
        <w:rPr>
          <w:ins w:id="748" w:author="Користувач" w:date="2018-10-25T16:37:00Z"/>
          <w:lang w:val="uk-UA"/>
        </w:rPr>
      </w:pPr>
    </w:p>
    <w:p w:rsidR="00D61EB6" w:rsidRPr="00020BAE" w:rsidRDefault="00D61EB6" w:rsidP="00D61EB6">
      <w:pPr>
        <w:rPr>
          <w:ins w:id="749" w:author="Користувач" w:date="2018-10-25T16:37:00Z"/>
          <w:b/>
          <w:lang w:val="uk-UA"/>
        </w:rPr>
      </w:pPr>
      <w:ins w:id="750" w:author="Користувач" w:date="2018-10-25T16:37:00Z">
        <w:r w:rsidRPr="00020BAE">
          <w:rPr>
            <w:b/>
            <w:lang w:val="uk-UA"/>
          </w:rPr>
          <w:t xml:space="preserve">с. Студеники </w:t>
        </w:r>
      </w:ins>
    </w:p>
    <w:p w:rsidR="00D61EB6" w:rsidRPr="00020BAE" w:rsidRDefault="00D61EB6" w:rsidP="00D61EB6">
      <w:pPr>
        <w:rPr>
          <w:ins w:id="751" w:author="Користувач" w:date="2018-10-25T16:37:00Z"/>
          <w:b/>
          <w:lang w:val="uk-UA"/>
        </w:rPr>
      </w:pPr>
      <w:ins w:id="752" w:author="Користувач" w:date="2018-10-25T16:37:00Z">
        <w:r w:rsidRPr="00020BAE">
          <w:rPr>
            <w:b/>
            <w:lang w:val="uk-UA"/>
          </w:rPr>
          <w:t xml:space="preserve">№ </w:t>
        </w:r>
      </w:ins>
      <w:r w:rsidRPr="00020BAE">
        <w:rPr>
          <w:b/>
          <w:lang w:val="uk-UA"/>
        </w:rPr>
        <w:t>450</w:t>
      </w:r>
      <w:ins w:id="753" w:author="Користувач" w:date="2018-10-25T16:37:00Z">
        <w:r w:rsidRPr="00020BAE">
          <w:rPr>
            <w:b/>
            <w:lang w:val="uk-UA"/>
          </w:rPr>
          <w:t>-ХУ</w:t>
        </w:r>
      </w:ins>
      <w:r w:rsidRPr="00020BAE">
        <w:rPr>
          <w:b/>
          <w:lang w:val="uk-UA"/>
        </w:rPr>
        <w:t>І</w:t>
      </w:r>
      <w:ins w:id="754" w:author="Користувач" w:date="2018-10-25T16:37:00Z">
        <w:r w:rsidRPr="00020BAE">
          <w:rPr>
            <w:b/>
            <w:lang w:val="uk-UA"/>
          </w:rPr>
          <w:t>-УІІ</w:t>
        </w:r>
      </w:ins>
    </w:p>
    <w:p w:rsidR="00D61EB6" w:rsidRPr="00020BAE" w:rsidRDefault="00D61EB6" w:rsidP="00D61EB6">
      <w:pPr>
        <w:rPr>
          <w:ins w:id="755" w:author="Користувач" w:date="2018-10-25T16:37:00Z"/>
          <w:b/>
          <w:lang w:val="uk-UA"/>
        </w:rPr>
      </w:pPr>
      <w:r w:rsidRPr="00020BAE">
        <w:rPr>
          <w:b/>
          <w:lang w:val="uk-UA"/>
        </w:rPr>
        <w:t>20</w:t>
      </w:r>
      <w:ins w:id="756" w:author="Користувач" w:date="2018-10-25T16:37:00Z">
        <w:r w:rsidRPr="00020BAE">
          <w:rPr>
            <w:b/>
            <w:lang w:val="uk-UA"/>
          </w:rPr>
          <w:t>.1</w:t>
        </w:r>
      </w:ins>
      <w:r w:rsidRPr="00020BAE">
        <w:rPr>
          <w:b/>
          <w:lang w:val="uk-UA"/>
        </w:rPr>
        <w:t>1</w:t>
      </w:r>
      <w:ins w:id="757" w:author="Користувач" w:date="2018-10-25T16:37:00Z">
        <w:r w:rsidRPr="00020BAE">
          <w:rPr>
            <w:b/>
            <w:lang w:val="uk-UA"/>
          </w:rPr>
          <w:t>.2018</w:t>
        </w:r>
      </w:ins>
    </w:p>
    <w:p w:rsidR="00D61EB6" w:rsidRPr="00020BAE" w:rsidRDefault="00D61EB6" w:rsidP="00D61EB6">
      <w:pPr>
        <w:rPr>
          <w:ins w:id="758" w:author="Користувач" w:date="2018-10-25T16:40:00Z"/>
          <w:b/>
          <w:lang w:val="uk-UA"/>
        </w:rPr>
      </w:pPr>
    </w:p>
    <w:p w:rsidR="00356522" w:rsidRPr="00020BAE" w:rsidRDefault="00356522" w:rsidP="00D51CD7">
      <w:pPr>
        <w:spacing w:line="288" w:lineRule="auto"/>
        <w:jc w:val="center"/>
        <w:rPr>
          <w:bCs/>
          <w:lang w:val="uk-UA"/>
        </w:rPr>
      </w:pPr>
    </w:p>
    <w:p w:rsidR="00356522" w:rsidRPr="00020BAE" w:rsidRDefault="00356522" w:rsidP="00D51CD7">
      <w:pPr>
        <w:spacing w:line="288" w:lineRule="auto"/>
        <w:jc w:val="center"/>
        <w:rPr>
          <w:bCs/>
          <w:lang w:val="uk-UA"/>
        </w:rPr>
      </w:pPr>
    </w:p>
    <w:p w:rsidR="003C3446" w:rsidRPr="00020BAE" w:rsidRDefault="003C3446" w:rsidP="00D51CD7">
      <w:pPr>
        <w:spacing w:line="288" w:lineRule="auto"/>
        <w:jc w:val="center"/>
        <w:rPr>
          <w:bCs/>
          <w:lang w:val="uk-UA"/>
        </w:rPr>
      </w:pPr>
    </w:p>
    <w:p w:rsidR="003C3446" w:rsidRPr="00020BAE" w:rsidRDefault="003C3446" w:rsidP="00D51CD7">
      <w:pPr>
        <w:spacing w:line="288" w:lineRule="auto"/>
        <w:jc w:val="center"/>
        <w:rPr>
          <w:bCs/>
          <w:lang w:val="uk-UA"/>
        </w:rPr>
      </w:pPr>
    </w:p>
    <w:p w:rsidR="003C3446" w:rsidRPr="00020BAE" w:rsidRDefault="003C3446" w:rsidP="00D51CD7">
      <w:pPr>
        <w:spacing w:line="288" w:lineRule="auto"/>
        <w:jc w:val="center"/>
        <w:rPr>
          <w:bCs/>
          <w:lang w:val="uk-UA"/>
        </w:rPr>
      </w:pPr>
    </w:p>
    <w:p w:rsidR="006562C4" w:rsidRPr="00020BAE" w:rsidRDefault="006562C4" w:rsidP="00D51CD7">
      <w:pPr>
        <w:spacing w:line="288" w:lineRule="auto"/>
        <w:jc w:val="center"/>
        <w:rPr>
          <w:bCs/>
          <w:lang w:val="uk-UA"/>
        </w:rPr>
      </w:pPr>
    </w:p>
    <w:p w:rsidR="003C3446" w:rsidRPr="00020BAE" w:rsidRDefault="003C3446" w:rsidP="00D51CD7">
      <w:pPr>
        <w:spacing w:line="288" w:lineRule="auto"/>
        <w:jc w:val="center"/>
        <w:rPr>
          <w:bCs/>
          <w:lang w:val="uk-UA"/>
        </w:rPr>
      </w:pPr>
    </w:p>
    <w:p w:rsidR="003C3446" w:rsidRPr="00020BAE" w:rsidRDefault="003C3446" w:rsidP="00D51CD7">
      <w:pPr>
        <w:spacing w:line="288" w:lineRule="auto"/>
        <w:jc w:val="center"/>
        <w:rPr>
          <w:bCs/>
          <w:lang w:val="uk-UA"/>
        </w:rPr>
      </w:pPr>
    </w:p>
    <w:p w:rsidR="003C3446" w:rsidRPr="00020BAE" w:rsidRDefault="003C3446" w:rsidP="00D51CD7">
      <w:pPr>
        <w:spacing w:line="288" w:lineRule="auto"/>
        <w:jc w:val="center"/>
        <w:rPr>
          <w:bCs/>
          <w:lang w:val="uk-UA"/>
        </w:rPr>
      </w:pPr>
    </w:p>
    <w:p w:rsidR="003C3446" w:rsidRPr="00020BAE" w:rsidRDefault="00BC46EE" w:rsidP="003C3446">
      <w:pPr>
        <w:jc w:val="center"/>
        <w:rPr>
          <w:ins w:id="759" w:author="Користувач" w:date="2018-10-25T16:37:00Z"/>
          <w:sz w:val="28"/>
          <w:szCs w:val="28"/>
          <w:lang w:val="uk-UA"/>
        </w:rPr>
      </w:pPr>
      <w:ins w:id="760" w:author="Користувач" w:date="2018-10-25T16:37:00Z">
        <w:r>
          <w:rPr>
            <w:noProof/>
            <w:sz w:val="28"/>
            <w:szCs w:val="28"/>
            <w:lang w:val="uk-UA" w:eastAsia="uk-UA"/>
            <w:rPrChange w:id="761">
              <w:rPr>
                <w:noProof/>
                <w:lang w:val="uk-UA" w:eastAsia="uk-UA"/>
              </w:rPr>
            </w:rPrChange>
          </w:rPr>
          <w:drawing>
            <wp:inline distT="0" distB="0" distL="0" distR="0">
              <wp:extent cx="495300" cy="685800"/>
              <wp:effectExtent l="0" t="0" r="0" b="0"/>
              <wp:docPr id="11" name="Рисунок 1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Герб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ins>
    </w:p>
    <w:p w:rsidR="003C3446" w:rsidRPr="00020BAE" w:rsidRDefault="003C3446" w:rsidP="003C3446">
      <w:pPr>
        <w:jc w:val="center"/>
        <w:rPr>
          <w:ins w:id="762" w:author="Користувач" w:date="2018-10-25T16:37:00Z"/>
          <w:b/>
          <w:sz w:val="28"/>
          <w:szCs w:val="28"/>
          <w:lang w:val="uk-UA"/>
        </w:rPr>
      </w:pPr>
    </w:p>
    <w:p w:rsidR="003C3446" w:rsidRPr="00020BAE" w:rsidRDefault="003C3446" w:rsidP="003C3446">
      <w:pPr>
        <w:jc w:val="center"/>
        <w:rPr>
          <w:ins w:id="763" w:author="Користувач" w:date="2018-10-25T16:37:00Z"/>
          <w:b/>
          <w:lang w:val="uk-UA"/>
        </w:rPr>
      </w:pPr>
      <w:ins w:id="764" w:author="Користувач" w:date="2018-10-25T16:37:00Z">
        <w:r w:rsidRPr="00020BAE">
          <w:rPr>
            <w:b/>
            <w:lang w:val="uk-UA"/>
          </w:rPr>
          <w:t>СТУДЕНИКІВСЬКА СІЛЬСЬКА  РАДА</w:t>
        </w:r>
      </w:ins>
    </w:p>
    <w:p w:rsidR="003C3446" w:rsidRPr="00020BAE" w:rsidRDefault="003C3446" w:rsidP="003C3446">
      <w:pPr>
        <w:jc w:val="center"/>
        <w:rPr>
          <w:ins w:id="765" w:author="Користувач" w:date="2018-10-25T16:37:00Z"/>
          <w:b/>
          <w:lang w:val="uk-UA"/>
        </w:rPr>
      </w:pPr>
      <w:ins w:id="766" w:author="Користувач" w:date="2018-10-25T16:37:00Z">
        <w:r w:rsidRPr="00020BAE">
          <w:rPr>
            <w:b/>
            <w:lang w:val="uk-UA"/>
          </w:rPr>
          <w:t>ПЕРЕЯСЛАВ – ХМЕЛЬНИЦЬКОГО  РАЙОНУ</w:t>
        </w:r>
      </w:ins>
    </w:p>
    <w:p w:rsidR="003C3446" w:rsidRPr="00020BAE" w:rsidRDefault="003C3446" w:rsidP="003C3446">
      <w:pPr>
        <w:jc w:val="center"/>
        <w:rPr>
          <w:ins w:id="767" w:author="Користувач" w:date="2018-10-25T16:37:00Z"/>
          <w:b/>
          <w:lang w:val="uk-UA"/>
        </w:rPr>
      </w:pPr>
      <w:ins w:id="768" w:author="Користувач" w:date="2018-10-25T16:37:00Z">
        <w:r w:rsidRPr="00020BAE">
          <w:rPr>
            <w:b/>
            <w:lang w:val="uk-UA"/>
          </w:rPr>
          <w:t>КИЇВСЬКОЇ  ОБЛАСТІ</w:t>
        </w:r>
      </w:ins>
    </w:p>
    <w:p w:rsidR="003C3446" w:rsidRPr="00020BAE" w:rsidRDefault="003C3446" w:rsidP="003C3446">
      <w:pPr>
        <w:jc w:val="center"/>
        <w:rPr>
          <w:ins w:id="769" w:author="Користувач" w:date="2018-10-25T16:37:00Z"/>
          <w:b/>
          <w:lang w:val="uk-UA"/>
        </w:rPr>
      </w:pPr>
    </w:p>
    <w:p w:rsidR="003C3446" w:rsidRPr="00020BAE" w:rsidRDefault="003C3446" w:rsidP="003C3446">
      <w:pPr>
        <w:jc w:val="center"/>
        <w:rPr>
          <w:ins w:id="770" w:author="Користувач" w:date="2018-10-25T16:37:00Z"/>
          <w:b/>
          <w:lang w:val="uk-UA"/>
        </w:rPr>
      </w:pPr>
      <w:ins w:id="771" w:author="Користувач" w:date="2018-10-25T16:37:00Z">
        <w:r w:rsidRPr="00020BAE">
          <w:rPr>
            <w:b/>
            <w:lang w:val="uk-UA"/>
          </w:rPr>
          <w:t xml:space="preserve">Р І Ш Е Н </w:t>
        </w:r>
        <w:proofErr w:type="spellStart"/>
        <w:r w:rsidRPr="00020BAE">
          <w:rPr>
            <w:b/>
            <w:lang w:val="uk-UA"/>
          </w:rPr>
          <w:t>Н</w:t>
        </w:r>
        <w:proofErr w:type="spellEnd"/>
        <w:r w:rsidRPr="00020BAE">
          <w:rPr>
            <w:b/>
            <w:lang w:val="uk-UA"/>
          </w:rPr>
          <w:t xml:space="preserve"> Я</w:t>
        </w:r>
      </w:ins>
    </w:p>
    <w:p w:rsidR="003C3446" w:rsidRPr="00020BAE" w:rsidRDefault="003C3446" w:rsidP="003C3446">
      <w:pPr>
        <w:jc w:val="center"/>
        <w:rPr>
          <w:ins w:id="772" w:author="Користувач" w:date="2018-10-25T16:37:00Z"/>
          <w:b/>
          <w:lang w:val="uk-UA"/>
        </w:rPr>
      </w:pPr>
    </w:p>
    <w:p w:rsidR="003C3446" w:rsidRPr="00020BAE" w:rsidRDefault="003C3446" w:rsidP="003C3446">
      <w:pPr>
        <w:rPr>
          <w:ins w:id="773" w:author="Користувач" w:date="2018-10-25T16:37:00Z"/>
          <w:b/>
          <w:lang w:val="uk-UA"/>
        </w:rPr>
      </w:pPr>
      <w:ins w:id="774" w:author="Користувач" w:date="2018-10-25T16:37:00Z">
        <w:r w:rsidRPr="00020BAE">
          <w:rPr>
            <w:b/>
            <w:lang w:val="uk-UA"/>
          </w:rPr>
          <w:t xml:space="preserve">Про надання дозволу на виготовлення технічної документації </w:t>
        </w:r>
      </w:ins>
    </w:p>
    <w:p w:rsidR="003C3446" w:rsidRPr="00020BAE" w:rsidRDefault="003C3446" w:rsidP="003C3446">
      <w:pPr>
        <w:rPr>
          <w:ins w:id="775" w:author="Користувач" w:date="2018-10-25T16:37:00Z"/>
          <w:b/>
          <w:lang w:val="uk-UA"/>
        </w:rPr>
      </w:pPr>
      <w:ins w:id="776" w:author="Користувач" w:date="2018-10-25T16:37:00Z">
        <w:r w:rsidRPr="00020BAE">
          <w:rPr>
            <w:b/>
            <w:lang w:val="uk-UA"/>
          </w:rPr>
          <w:t>із землеустрою щодо встановлення (відновлення) меж земельної</w:t>
        </w:r>
      </w:ins>
    </w:p>
    <w:p w:rsidR="003C3446" w:rsidRPr="00020BAE" w:rsidRDefault="003C3446" w:rsidP="003C3446">
      <w:pPr>
        <w:rPr>
          <w:ins w:id="777" w:author="Користувач" w:date="2018-10-25T16:37:00Z"/>
          <w:b/>
          <w:lang w:val="uk-UA"/>
        </w:rPr>
      </w:pPr>
      <w:ins w:id="778" w:author="Користувач" w:date="2018-10-25T16:37:00Z">
        <w:r w:rsidRPr="00020BAE">
          <w:rPr>
            <w:b/>
            <w:lang w:val="uk-UA"/>
          </w:rPr>
          <w:t xml:space="preserve">ділянки в натурі (на місцевості) гр. </w:t>
        </w:r>
      </w:ins>
      <w:proofErr w:type="spellStart"/>
      <w:r w:rsidRPr="00020BAE">
        <w:rPr>
          <w:b/>
          <w:lang w:val="uk-UA"/>
        </w:rPr>
        <w:t>Лой</w:t>
      </w:r>
      <w:proofErr w:type="spellEnd"/>
      <w:r w:rsidRPr="00020BAE">
        <w:rPr>
          <w:b/>
          <w:lang w:val="uk-UA"/>
        </w:rPr>
        <w:t xml:space="preserve"> Б.І.</w:t>
      </w:r>
    </w:p>
    <w:p w:rsidR="003C3446" w:rsidRPr="00020BAE" w:rsidRDefault="003C3446" w:rsidP="003C3446">
      <w:pPr>
        <w:rPr>
          <w:ins w:id="779" w:author="Користувач" w:date="2018-10-25T16:37:00Z"/>
          <w:b/>
          <w:lang w:val="uk-UA"/>
        </w:rPr>
      </w:pPr>
    </w:p>
    <w:p w:rsidR="003C3446" w:rsidRPr="00020BAE" w:rsidRDefault="003C3446" w:rsidP="003C3446">
      <w:pPr>
        <w:jc w:val="both"/>
        <w:rPr>
          <w:ins w:id="780" w:author="Користувач" w:date="2018-10-25T16:37:00Z"/>
          <w:lang w:val="uk-UA"/>
        </w:rPr>
      </w:pPr>
      <w:ins w:id="781" w:author="Користувач" w:date="2018-10-25T16:37:00Z">
        <w:r w:rsidRPr="00020BAE">
          <w:rPr>
            <w:lang w:val="uk-UA"/>
          </w:rPr>
          <w:t xml:space="preserve">Розглянувши  заяву гр. України </w:t>
        </w:r>
      </w:ins>
      <w:proofErr w:type="spellStart"/>
      <w:r w:rsidRPr="00020BAE">
        <w:rPr>
          <w:lang w:val="uk-UA"/>
        </w:rPr>
        <w:t>Лой</w:t>
      </w:r>
      <w:proofErr w:type="spellEnd"/>
      <w:r w:rsidRPr="00020BAE">
        <w:rPr>
          <w:lang w:val="uk-UA"/>
        </w:rPr>
        <w:t xml:space="preserve"> Бориса Івановича</w:t>
      </w:r>
      <w:ins w:id="782" w:author="Користувач" w:date="2018-10-25T16:37:00Z">
        <w:r w:rsidRPr="00020BAE">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у власність, розташованої за адресою: Київська обл., Переяслав-Хмельницький р-н, с. </w:t>
        </w:r>
      </w:ins>
      <w:r w:rsidRPr="00020BAE">
        <w:rPr>
          <w:lang w:val="uk-UA"/>
        </w:rPr>
        <w:t>Студеники</w:t>
      </w:r>
      <w:ins w:id="783" w:author="Користувач" w:date="2018-10-25T16:37:00Z">
        <w:r w:rsidRPr="00020BAE">
          <w:rPr>
            <w:lang w:val="uk-UA"/>
          </w:rPr>
          <w:t xml:space="preserve">, вул. </w:t>
        </w:r>
      </w:ins>
      <w:r w:rsidRPr="00020BAE">
        <w:rPr>
          <w:lang w:val="uk-UA"/>
        </w:rPr>
        <w:t>Шкільна, 42</w:t>
      </w:r>
      <w:ins w:id="784" w:author="Користувач" w:date="2018-10-25T16:37:00Z">
        <w:r w:rsidRPr="00020BAE">
          <w:rPr>
            <w:lang w:val="uk-UA"/>
          </w:rPr>
          <w:t xml:space="preserve">,  керуючись ст. ст. 17, 40, </w:t>
        </w:r>
        <w:r w:rsidRPr="00020BAE">
          <w:rPr>
            <w:lang w:val="uk-UA"/>
          </w:rPr>
          <w:lastRenderedPageBreak/>
          <w:t>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ins>
    </w:p>
    <w:p w:rsidR="003C3446" w:rsidRPr="00020BAE" w:rsidRDefault="003C3446" w:rsidP="003C3446">
      <w:pPr>
        <w:jc w:val="center"/>
        <w:rPr>
          <w:ins w:id="785" w:author="Користувач" w:date="2018-10-25T16:37:00Z"/>
          <w:b/>
          <w:lang w:val="uk-UA"/>
        </w:rPr>
      </w:pPr>
      <w:ins w:id="786" w:author="Користувач" w:date="2018-10-25T16:37:00Z">
        <w:r w:rsidRPr="00020BAE">
          <w:rPr>
            <w:b/>
            <w:lang w:val="uk-UA"/>
          </w:rPr>
          <w:t>ВИРІШИЛА:</w:t>
        </w:r>
      </w:ins>
    </w:p>
    <w:p w:rsidR="003C3446" w:rsidRPr="00020BAE" w:rsidRDefault="003C3446" w:rsidP="003C3446">
      <w:pPr>
        <w:rPr>
          <w:ins w:id="787" w:author="Користувач" w:date="2018-10-25T16:37:00Z"/>
          <w:lang w:val="uk-UA"/>
        </w:rPr>
      </w:pPr>
    </w:p>
    <w:p w:rsidR="003C3446" w:rsidRPr="00020BAE" w:rsidRDefault="003C3446" w:rsidP="003C3446">
      <w:pPr>
        <w:ind w:left="360"/>
        <w:jc w:val="both"/>
        <w:rPr>
          <w:ins w:id="788" w:author="Користувач" w:date="2018-10-25T16:37:00Z"/>
          <w:lang w:val="uk-UA"/>
        </w:rPr>
      </w:pPr>
      <w:ins w:id="789" w:author="Користувач" w:date="2018-10-25T16:37:00Z">
        <w:r w:rsidRPr="00020BAE">
          <w:rPr>
            <w:lang w:val="uk-UA"/>
          </w:rPr>
          <w:t>1. Надати дозвіл на виготовлення   технічної документації із землеустрою щодо встановлення (відновлення) меж  земельної  ділянки в натурі ( на місцевості) для будівництва та обслуговування житлового будинку, господарських будівель  та  споруд  із  земель житлової забудови орієнтовною площею 0,</w:t>
        </w:r>
      </w:ins>
      <w:r w:rsidRPr="00020BAE">
        <w:rPr>
          <w:lang w:val="uk-UA"/>
        </w:rPr>
        <w:t>1</w:t>
      </w:r>
      <w:ins w:id="790" w:author="Користувач" w:date="2018-10-25T16:37:00Z">
        <w:r w:rsidRPr="00020BAE">
          <w:rPr>
            <w:lang w:val="uk-UA"/>
          </w:rPr>
          <w:t xml:space="preserve">500 га гр. України </w:t>
        </w:r>
      </w:ins>
      <w:proofErr w:type="spellStart"/>
      <w:r w:rsidRPr="00020BAE">
        <w:rPr>
          <w:lang w:val="uk-UA"/>
        </w:rPr>
        <w:t>Лой</w:t>
      </w:r>
      <w:proofErr w:type="spellEnd"/>
      <w:r w:rsidRPr="00020BAE">
        <w:rPr>
          <w:lang w:val="uk-UA"/>
        </w:rPr>
        <w:t xml:space="preserve"> Борису</w:t>
      </w:r>
      <w:ins w:id="791" w:author="Користувач" w:date="2018-10-25T16:40:00Z">
        <w:r w:rsidRPr="00020BAE">
          <w:rPr>
            <w:lang w:val="uk-UA"/>
          </w:rPr>
          <w:t xml:space="preserve"> </w:t>
        </w:r>
      </w:ins>
      <w:r w:rsidRPr="00020BAE">
        <w:rPr>
          <w:lang w:val="uk-UA"/>
        </w:rPr>
        <w:t>Івановичу</w:t>
      </w:r>
      <w:ins w:id="792" w:author="Користувач" w:date="2018-10-25T16:37:00Z">
        <w:r w:rsidRPr="00020BAE">
          <w:rPr>
            <w:lang w:val="uk-UA"/>
          </w:rPr>
          <w:t xml:space="preserve">, розташовану за адресою: Київська обл., Переяслав-Хмельницький р-н, с. </w:t>
        </w:r>
      </w:ins>
      <w:ins w:id="793" w:author="Користувач" w:date="2018-11-07T11:31:00Z">
        <w:r w:rsidRPr="00020BAE">
          <w:rPr>
            <w:lang w:val="uk-UA"/>
          </w:rPr>
          <w:t>С</w:t>
        </w:r>
      </w:ins>
      <w:r w:rsidRPr="00020BAE">
        <w:rPr>
          <w:lang w:val="uk-UA"/>
        </w:rPr>
        <w:t>туденики</w:t>
      </w:r>
      <w:ins w:id="794" w:author="Користувач" w:date="2018-10-25T16:37:00Z">
        <w:r w:rsidRPr="00020BAE">
          <w:rPr>
            <w:lang w:val="uk-UA"/>
          </w:rPr>
          <w:t xml:space="preserve">, вул. </w:t>
        </w:r>
      </w:ins>
      <w:r w:rsidRPr="00020BAE">
        <w:rPr>
          <w:lang w:val="uk-UA"/>
        </w:rPr>
        <w:t>Шкільн</w:t>
      </w:r>
      <w:ins w:id="795" w:author="Користувач" w:date="2018-10-25T16:40:00Z">
        <w:r w:rsidRPr="00020BAE">
          <w:rPr>
            <w:lang w:val="uk-UA"/>
          </w:rPr>
          <w:t>а</w:t>
        </w:r>
      </w:ins>
      <w:ins w:id="796" w:author="Користувач" w:date="2018-10-25T16:37:00Z">
        <w:r w:rsidRPr="00020BAE">
          <w:rPr>
            <w:lang w:val="uk-UA"/>
          </w:rPr>
          <w:t xml:space="preserve">, буд. № </w:t>
        </w:r>
      </w:ins>
      <w:r w:rsidRPr="00020BAE">
        <w:rPr>
          <w:lang w:val="uk-UA"/>
        </w:rPr>
        <w:t>42</w:t>
      </w:r>
      <w:ins w:id="797" w:author="Користувач" w:date="2018-10-25T16:37:00Z">
        <w:r w:rsidRPr="00020BAE">
          <w:rPr>
            <w:lang w:val="uk-UA"/>
          </w:rPr>
          <w:t>.</w:t>
        </w:r>
      </w:ins>
    </w:p>
    <w:p w:rsidR="003C3446" w:rsidRPr="00020BAE" w:rsidRDefault="003C3446" w:rsidP="003C3446">
      <w:pPr>
        <w:ind w:left="360"/>
        <w:jc w:val="both"/>
        <w:rPr>
          <w:ins w:id="798" w:author="Користувач" w:date="2018-10-25T16:37:00Z"/>
          <w:lang w:val="uk-UA"/>
        </w:rPr>
      </w:pPr>
      <w:ins w:id="799" w:author="Користувач" w:date="2018-10-25T16:37:00Z">
        <w:r w:rsidRPr="00020BAE">
          <w:rPr>
            <w:lang w:val="uk-UA"/>
          </w:rPr>
          <w:t>2. Контроль за виконанням даного рішення покласти на постійну комісію з  питань благоустрою, комунального господарства та земельних відносин.</w:t>
        </w:r>
      </w:ins>
    </w:p>
    <w:p w:rsidR="003C3446" w:rsidRPr="00020BAE" w:rsidRDefault="003C3446" w:rsidP="003C3446">
      <w:pPr>
        <w:ind w:left="720"/>
        <w:jc w:val="both"/>
        <w:rPr>
          <w:ins w:id="800" w:author="Користувач" w:date="2018-10-25T16:37:00Z"/>
          <w:lang w:val="uk-UA"/>
        </w:rPr>
      </w:pPr>
    </w:p>
    <w:p w:rsidR="003C3446" w:rsidRPr="00020BAE" w:rsidRDefault="003C3446" w:rsidP="003C3446">
      <w:pPr>
        <w:ind w:left="720"/>
        <w:jc w:val="both"/>
        <w:rPr>
          <w:ins w:id="801" w:author="Користувач" w:date="2018-10-25T16:37:00Z"/>
          <w:lang w:val="uk-UA"/>
        </w:rPr>
      </w:pPr>
    </w:p>
    <w:p w:rsidR="003C3446" w:rsidRPr="00020BAE" w:rsidRDefault="003C3446" w:rsidP="003C3446">
      <w:pPr>
        <w:ind w:left="720"/>
        <w:jc w:val="both"/>
        <w:rPr>
          <w:ins w:id="802" w:author="Користувач" w:date="2018-10-25T16:37:00Z"/>
          <w:lang w:val="uk-UA"/>
        </w:rPr>
      </w:pPr>
    </w:p>
    <w:p w:rsidR="003C3446" w:rsidRPr="00020BAE" w:rsidRDefault="003C3446" w:rsidP="003C3446">
      <w:pPr>
        <w:ind w:left="720"/>
        <w:jc w:val="both"/>
        <w:rPr>
          <w:ins w:id="803" w:author="Користувач" w:date="2018-10-25T16:37:00Z"/>
          <w:lang w:val="uk-UA"/>
        </w:rPr>
      </w:pPr>
    </w:p>
    <w:p w:rsidR="003C3446" w:rsidRPr="00020BAE" w:rsidRDefault="003C3446" w:rsidP="003C3446">
      <w:pPr>
        <w:rPr>
          <w:ins w:id="804" w:author="Користувач" w:date="2018-10-25T16:37:00Z"/>
          <w:lang w:val="uk-UA"/>
        </w:rPr>
      </w:pPr>
      <w:ins w:id="805" w:author="Користувач" w:date="2018-10-25T16:37:00Z">
        <w:r w:rsidRPr="00020BAE">
          <w:rPr>
            <w:lang w:val="uk-UA"/>
          </w:rPr>
          <w:t xml:space="preserve">                      Сільський  голова:                                       М.О. Лях</w:t>
        </w:r>
      </w:ins>
    </w:p>
    <w:p w:rsidR="003C3446" w:rsidRPr="00020BAE" w:rsidRDefault="003C3446" w:rsidP="003C3446">
      <w:pPr>
        <w:rPr>
          <w:ins w:id="806" w:author="Користувач" w:date="2018-10-25T16:37:00Z"/>
          <w:lang w:val="uk-UA"/>
        </w:rPr>
      </w:pPr>
    </w:p>
    <w:p w:rsidR="003C3446" w:rsidRPr="00020BAE" w:rsidRDefault="003C3446" w:rsidP="003C3446">
      <w:pPr>
        <w:rPr>
          <w:ins w:id="807" w:author="Користувач" w:date="2018-10-25T16:37:00Z"/>
          <w:b/>
          <w:lang w:val="uk-UA"/>
        </w:rPr>
      </w:pPr>
      <w:ins w:id="808" w:author="Користувач" w:date="2018-10-25T16:37:00Z">
        <w:r w:rsidRPr="00020BAE">
          <w:rPr>
            <w:b/>
            <w:lang w:val="uk-UA"/>
          </w:rPr>
          <w:t xml:space="preserve">с. Студеники </w:t>
        </w:r>
      </w:ins>
    </w:p>
    <w:p w:rsidR="003C3446" w:rsidRPr="00020BAE" w:rsidRDefault="003C3446" w:rsidP="003C3446">
      <w:pPr>
        <w:rPr>
          <w:ins w:id="809" w:author="Користувач" w:date="2018-10-25T16:37:00Z"/>
          <w:b/>
          <w:lang w:val="uk-UA"/>
        </w:rPr>
      </w:pPr>
      <w:ins w:id="810" w:author="Користувач" w:date="2018-10-25T16:37:00Z">
        <w:r w:rsidRPr="00020BAE">
          <w:rPr>
            <w:b/>
            <w:lang w:val="uk-UA"/>
          </w:rPr>
          <w:t xml:space="preserve">№ </w:t>
        </w:r>
      </w:ins>
      <w:r w:rsidRPr="00020BAE">
        <w:rPr>
          <w:b/>
          <w:lang w:val="uk-UA"/>
        </w:rPr>
        <w:t>451</w:t>
      </w:r>
      <w:ins w:id="811" w:author="Користувач" w:date="2018-10-25T16:37:00Z">
        <w:r w:rsidRPr="00020BAE">
          <w:rPr>
            <w:b/>
            <w:lang w:val="uk-UA"/>
          </w:rPr>
          <w:t>-ХУ</w:t>
        </w:r>
      </w:ins>
      <w:r w:rsidRPr="00020BAE">
        <w:rPr>
          <w:b/>
          <w:lang w:val="uk-UA"/>
        </w:rPr>
        <w:t>І</w:t>
      </w:r>
      <w:ins w:id="812" w:author="Користувач" w:date="2018-10-25T16:37:00Z">
        <w:r w:rsidRPr="00020BAE">
          <w:rPr>
            <w:b/>
            <w:lang w:val="uk-UA"/>
          </w:rPr>
          <w:t>-УІІ</w:t>
        </w:r>
      </w:ins>
    </w:p>
    <w:p w:rsidR="003C3446" w:rsidRPr="00020BAE" w:rsidRDefault="003C3446" w:rsidP="003C3446">
      <w:pPr>
        <w:rPr>
          <w:ins w:id="813" w:author="Користувач" w:date="2018-10-25T16:37:00Z"/>
          <w:b/>
          <w:lang w:val="uk-UA"/>
        </w:rPr>
      </w:pPr>
      <w:r w:rsidRPr="00020BAE">
        <w:rPr>
          <w:b/>
          <w:lang w:val="uk-UA"/>
        </w:rPr>
        <w:t>20</w:t>
      </w:r>
      <w:ins w:id="814" w:author="Користувач" w:date="2018-10-25T16:37:00Z">
        <w:r w:rsidRPr="00020BAE">
          <w:rPr>
            <w:b/>
            <w:lang w:val="uk-UA"/>
          </w:rPr>
          <w:t>.1</w:t>
        </w:r>
      </w:ins>
      <w:r w:rsidRPr="00020BAE">
        <w:rPr>
          <w:b/>
          <w:lang w:val="uk-UA"/>
        </w:rPr>
        <w:t>1</w:t>
      </w:r>
      <w:ins w:id="815" w:author="Користувач" w:date="2018-10-25T16:37:00Z">
        <w:r w:rsidRPr="00020BAE">
          <w:rPr>
            <w:b/>
            <w:lang w:val="uk-UA"/>
          </w:rPr>
          <w:t>.2018</w:t>
        </w:r>
      </w:ins>
    </w:p>
    <w:p w:rsidR="003C3446" w:rsidRPr="00020BAE" w:rsidRDefault="003C3446" w:rsidP="003C3446">
      <w:pPr>
        <w:rPr>
          <w:b/>
          <w:lang w:val="uk-UA"/>
        </w:rPr>
      </w:pPr>
    </w:p>
    <w:p w:rsidR="003C3446" w:rsidRPr="00020BAE" w:rsidRDefault="003C3446" w:rsidP="003C3446">
      <w:pPr>
        <w:rPr>
          <w:b/>
          <w:lang w:val="uk-UA"/>
        </w:rPr>
      </w:pPr>
    </w:p>
    <w:p w:rsidR="003C3446" w:rsidRPr="00020BAE" w:rsidRDefault="003C3446" w:rsidP="003C3446">
      <w:pPr>
        <w:rPr>
          <w:b/>
          <w:lang w:val="uk-UA"/>
        </w:rPr>
      </w:pPr>
    </w:p>
    <w:p w:rsidR="003C3446" w:rsidRPr="00020BAE" w:rsidRDefault="003C3446" w:rsidP="003C3446">
      <w:pPr>
        <w:rPr>
          <w:b/>
          <w:lang w:val="uk-UA"/>
        </w:rPr>
      </w:pPr>
    </w:p>
    <w:p w:rsidR="003C3446" w:rsidRPr="00020BAE" w:rsidRDefault="003C3446" w:rsidP="003C3446">
      <w:pPr>
        <w:rPr>
          <w:b/>
          <w:lang w:val="uk-UA"/>
        </w:rPr>
      </w:pPr>
    </w:p>
    <w:p w:rsidR="003C3446" w:rsidRPr="00020BAE" w:rsidRDefault="003C3446" w:rsidP="003C3446">
      <w:pPr>
        <w:rPr>
          <w:b/>
          <w:lang w:val="uk-UA"/>
        </w:rPr>
      </w:pPr>
    </w:p>
    <w:p w:rsidR="003C3446" w:rsidRPr="00020BAE" w:rsidRDefault="003C3446" w:rsidP="003C3446">
      <w:pPr>
        <w:rPr>
          <w:b/>
          <w:lang w:val="uk-UA"/>
        </w:rPr>
      </w:pPr>
    </w:p>
    <w:p w:rsidR="003C3446" w:rsidRPr="00020BAE" w:rsidRDefault="003C3446" w:rsidP="003C3446">
      <w:pPr>
        <w:rPr>
          <w:b/>
          <w:lang w:val="uk-UA"/>
        </w:rPr>
      </w:pPr>
    </w:p>
    <w:p w:rsidR="003C3446" w:rsidRPr="00020BAE" w:rsidRDefault="003C3446" w:rsidP="003C3446">
      <w:pPr>
        <w:rPr>
          <w:b/>
          <w:lang w:val="uk-UA"/>
        </w:rPr>
      </w:pPr>
    </w:p>
    <w:p w:rsidR="003C3446" w:rsidRPr="00020BAE" w:rsidRDefault="003C3446" w:rsidP="003C3446">
      <w:pPr>
        <w:rPr>
          <w:b/>
          <w:lang w:val="uk-UA"/>
        </w:rPr>
      </w:pPr>
    </w:p>
    <w:p w:rsidR="003C3446" w:rsidRPr="00020BAE" w:rsidRDefault="003C3446" w:rsidP="003C3446">
      <w:pPr>
        <w:rPr>
          <w:b/>
          <w:lang w:val="uk-UA"/>
        </w:rPr>
      </w:pPr>
    </w:p>
    <w:p w:rsidR="003C3446" w:rsidRPr="00020BAE" w:rsidRDefault="003C3446" w:rsidP="003C3446">
      <w:pPr>
        <w:rPr>
          <w:b/>
          <w:lang w:val="uk-UA"/>
        </w:rPr>
      </w:pPr>
    </w:p>
    <w:p w:rsidR="003C3446" w:rsidRPr="00020BAE" w:rsidRDefault="003C3446" w:rsidP="003C3446">
      <w:pPr>
        <w:rPr>
          <w:b/>
          <w:lang w:val="uk-UA"/>
        </w:rPr>
      </w:pPr>
    </w:p>
    <w:p w:rsidR="003C3446" w:rsidRPr="00020BAE" w:rsidRDefault="00BC46EE" w:rsidP="003C3446">
      <w:pPr>
        <w:jc w:val="center"/>
        <w:rPr>
          <w:ins w:id="816" w:author="Користувач" w:date="2018-10-25T16:37:00Z"/>
          <w:sz w:val="28"/>
          <w:szCs w:val="28"/>
          <w:lang w:val="uk-UA"/>
        </w:rPr>
      </w:pPr>
      <w:ins w:id="817" w:author="Користувач" w:date="2018-10-25T16:37:00Z">
        <w:r>
          <w:rPr>
            <w:noProof/>
            <w:sz w:val="28"/>
            <w:szCs w:val="28"/>
            <w:lang w:val="uk-UA" w:eastAsia="uk-UA"/>
            <w:rPrChange w:id="818">
              <w:rPr>
                <w:noProof/>
                <w:lang w:val="uk-UA" w:eastAsia="uk-UA"/>
              </w:rPr>
            </w:rPrChange>
          </w:rPr>
          <w:drawing>
            <wp:inline distT="0" distB="0" distL="0" distR="0">
              <wp:extent cx="495300" cy="685800"/>
              <wp:effectExtent l="0" t="0" r="0" b="0"/>
              <wp:docPr id="31" name="Рисунок 3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Герб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ins>
    </w:p>
    <w:p w:rsidR="003C3446" w:rsidRPr="00020BAE" w:rsidRDefault="003C3446" w:rsidP="003C3446">
      <w:pPr>
        <w:jc w:val="center"/>
        <w:rPr>
          <w:ins w:id="819" w:author="Користувач" w:date="2018-10-25T16:37:00Z"/>
          <w:b/>
          <w:sz w:val="28"/>
          <w:szCs w:val="28"/>
          <w:lang w:val="uk-UA"/>
        </w:rPr>
      </w:pPr>
    </w:p>
    <w:p w:rsidR="003C3446" w:rsidRPr="00020BAE" w:rsidRDefault="003C3446" w:rsidP="003C3446">
      <w:pPr>
        <w:jc w:val="center"/>
        <w:rPr>
          <w:ins w:id="820" w:author="Користувач" w:date="2018-10-25T16:37:00Z"/>
          <w:b/>
          <w:lang w:val="uk-UA"/>
        </w:rPr>
      </w:pPr>
      <w:ins w:id="821" w:author="Користувач" w:date="2018-10-25T16:37:00Z">
        <w:r w:rsidRPr="00020BAE">
          <w:rPr>
            <w:b/>
            <w:lang w:val="uk-UA"/>
          </w:rPr>
          <w:t>СТУДЕНИКІВСЬКА СІЛЬСЬКА  РАДА</w:t>
        </w:r>
      </w:ins>
    </w:p>
    <w:p w:rsidR="003C3446" w:rsidRPr="00020BAE" w:rsidRDefault="003C3446" w:rsidP="003C3446">
      <w:pPr>
        <w:jc w:val="center"/>
        <w:rPr>
          <w:ins w:id="822" w:author="Користувач" w:date="2018-10-25T16:37:00Z"/>
          <w:b/>
          <w:lang w:val="uk-UA"/>
        </w:rPr>
      </w:pPr>
      <w:ins w:id="823" w:author="Користувач" w:date="2018-10-25T16:37:00Z">
        <w:r w:rsidRPr="00020BAE">
          <w:rPr>
            <w:b/>
            <w:lang w:val="uk-UA"/>
          </w:rPr>
          <w:t>ПЕРЕЯСЛАВ – ХМЕЛЬНИЦЬКОГО  РАЙОНУ</w:t>
        </w:r>
      </w:ins>
    </w:p>
    <w:p w:rsidR="003C3446" w:rsidRPr="00020BAE" w:rsidRDefault="003C3446" w:rsidP="003C3446">
      <w:pPr>
        <w:jc w:val="center"/>
        <w:rPr>
          <w:ins w:id="824" w:author="Користувач" w:date="2018-10-25T16:37:00Z"/>
          <w:b/>
          <w:lang w:val="uk-UA"/>
        </w:rPr>
      </w:pPr>
      <w:ins w:id="825" w:author="Користувач" w:date="2018-10-25T16:37:00Z">
        <w:r w:rsidRPr="00020BAE">
          <w:rPr>
            <w:b/>
            <w:lang w:val="uk-UA"/>
          </w:rPr>
          <w:t>КИЇВСЬКОЇ  ОБЛАСТІ</w:t>
        </w:r>
      </w:ins>
    </w:p>
    <w:p w:rsidR="003C3446" w:rsidRPr="00020BAE" w:rsidRDefault="003C3446" w:rsidP="003C3446">
      <w:pPr>
        <w:jc w:val="center"/>
        <w:rPr>
          <w:ins w:id="826" w:author="Користувач" w:date="2018-10-25T16:37:00Z"/>
          <w:b/>
          <w:lang w:val="uk-UA"/>
        </w:rPr>
      </w:pPr>
    </w:p>
    <w:p w:rsidR="003C3446" w:rsidRPr="00020BAE" w:rsidRDefault="003C3446" w:rsidP="003C3446">
      <w:pPr>
        <w:jc w:val="center"/>
        <w:rPr>
          <w:ins w:id="827" w:author="Користувач" w:date="2018-10-25T16:37:00Z"/>
          <w:b/>
          <w:lang w:val="uk-UA"/>
        </w:rPr>
      </w:pPr>
      <w:ins w:id="828" w:author="Користувач" w:date="2018-10-25T16:37:00Z">
        <w:r w:rsidRPr="00020BAE">
          <w:rPr>
            <w:b/>
            <w:lang w:val="uk-UA"/>
          </w:rPr>
          <w:t xml:space="preserve">Р І Ш Е Н </w:t>
        </w:r>
        <w:proofErr w:type="spellStart"/>
        <w:r w:rsidRPr="00020BAE">
          <w:rPr>
            <w:b/>
            <w:lang w:val="uk-UA"/>
          </w:rPr>
          <w:t>Н</w:t>
        </w:r>
        <w:proofErr w:type="spellEnd"/>
        <w:r w:rsidRPr="00020BAE">
          <w:rPr>
            <w:b/>
            <w:lang w:val="uk-UA"/>
          </w:rPr>
          <w:t xml:space="preserve"> Я</w:t>
        </w:r>
      </w:ins>
    </w:p>
    <w:p w:rsidR="003C3446" w:rsidRPr="00020BAE" w:rsidRDefault="003C3446" w:rsidP="003C3446">
      <w:pPr>
        <w:jc w:val="center"/>
        <w:rPr>
          <w:ins w:id="829" w:author="Користувач" w:date="2018-10-25T16:37:00Z"/>
          <w:b/>
          <w:lang w:val="uk-UA"/>
        </w:rPr>
      </w:pPr>
    </w:p>
    <w:p w:rsidR="003C3446" w:rsidRPr="00020BAE" w:rsidRDefault="003C3446" w:rsidP="003C3446">
      <w:pPr>
        <w:rPr>
          <w:ins w:id="830" w:author="Користувач" w:date="2018-10-25T16:37:00Z"/>
          <w:b/>
          <w:lang w:val="uk-UA"/>
        </w:rPr>
      </w:pPr>
      <w:ins w:id="831" w:author="Користувач" w:date="2018-10-25T16:37:00Z">
        <w:r w:rsidRPr="00020BAE">
          <w:rPr>
            <w:b/>
            <w:lang w:val="uk-UA"/>
          </w:rPr>
          <w:t xml:space="preserve">Про надання дозволу на виготовлення технічної документації </w:t>
        </w:r>
      </w:ins>
    </w:p>
    <w:p w:rsidR="003C3446" w:rsidRPr="00020BAE" w:rsidRDefault="003C3446" w:rsidP="003C3446">
      <w:pPr>
        <w:rPr>
          <w:ins w:id="832" w:author="Користувач" w:date="2018-10-25T16:37:00Z"/>
          <w:b/>
          <w:lang w:val="uk-UA"/>
        </w:rPr>
      </w:pPr>
      <w:ins w:id="833" w:author="Користувач" w:date="2018-10-25T16:37:00Z">
        <w:r w:rsidRPr="00020BAE">
          <w:rPr>
            <w:b/>
            <w:lang w:val="uk-UA"/>
          </w:rPr>
          <w:t>із землеустрою щодо встановлення (відновлення) меж земельної</w:t>
        </w:r>
      </w:ins>
    </w:p>
    <w:p w:rsidR="003C3446" w:rsidRPr="00020BAE" w:rsidRDefault="003C3446" w:rsidP="003C3446">
      <w:pPr>
        <w:rPr>
          <w:ins w:id="834" w:author="Користувач" w:date="2018-10-25T16:37:00Z"/>
          <w:b/>
          <w:lang w:val="uk-UA"/>
        </w:rPr>
      </w:pPr>
      <w:ins w:id="835" w:author="Користувач" w:date="2018-10-25T16:37:00Z">
        <w:r w:rsidRPr="00020BAE">
          <w:rPr>
            <w:b/>
            <w:lang w:val="uk-UA"/>
          </w:rPr>
          <w:t xml:space="preserve">ділянки в натурі (на місцевості) гр. </w:t>
        </w:r>
      </w:ins>
      <w:r w:rsidRPr="00020BAE">
        <w:rPr>
          <w:b/>
          <w:lang w:val="uk-UA"/>
        </w:rPr>
        <w:t>Діденку В.О.</w:t>
      </w:r>
    </w:p>
    <w:p w:rsidR="003C3446" w:rsidRPr="00020BAE" w:rsidRDefault="003C3446" w:rsidP="003C3446">
      <w:pPr>
        <w:rPr>
          <w:ins w:id="836" w:author="Користувач" w:date="2018-10-25T16:37:00Z"/>
          <w:b/>
          <w:lang w:val="uk-UA"/>
        </w:rPr>
      </w:pPr>
    </w:p>
    <w:p w:rsidR="003C3446" w:rsidRPr="00020BAE" w:rsidRDefault="003C3446" w:rsidP="003C3446">
      <w:pPr>
        <w:jc w:val="both"/>
        <w:rPr>
          <w:ins w:id="837" w:author="Користувач" w:date="2018-10-25T16:37:00Z"/>
          <w:lang w:val="uk-UA"/>
        </w:rPr>
      </w:pPr>
      <w:ins w:id="838" w:author="Користувач" w:date="2018-10-25T16:37:00Z">
        <w:r w:rsidRPr="00020BAE">
          <w:rPr>
            <w:lang w:val="uk-UA"/>
          </w:rPr>
          <w:t xml:space="preserve">Розглянувши  заяву гр. України </w:t>
        </w:r>
      </w:ins>
      <w:r w:rsidRPr="00020BAE">
        <w:rPr>
          <w:lang w:val="uk-UA"/>
        </w:rPr>
        <w:t xml:space="preserve">Діденка </w:t>
      </w:r>
      <w:proofErr w:type="spellStart"/>
      <w:r w:rsidRPr="00020BAE">
        <w:rPr>
          <w:lang w:val="uk-UA"/>
        </w:rPr>
        <w:t>Вячеслава</w:t>
      </w:r>
      <w:proofErr w:type="spellEnd"/>
      <w:r w:rsidRPr="00020BAE">
        <w:rPr>
          <w:lang w:val="uk-UA"/>
        </w:rPr>
        <w:t xml:space="preserve"> Олександровича</w:t>
      </w:r>
      <w:ins w:id="839" w:author="Користувач" w:date="2018-10-25T16:37:00Z">
        <w:r w:rsidRPr="00020BAE">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у власність, розташованої за </w:t>
        </w:r>
        <w:r w:rsidRPr="00020BAE">
          <w:rPr>
            <w:lang w:val="uk-UA"/>
          </w:rPr>
          <w:lastRenderedPageBreak/>
          <w:t xml:space="preserve">адресою: Київська обл., Переяслав-Хмельницький р-н, с. </w:t>
        </w:r>
      </w:ins>
      <w:r w:rsidRPr="00020BAE">
        <w:rPr>
          <w:lang w:val="uk-UA"/>
        </w:rPr>
        <w:t>Соснов</w:t>
      </w:r>
      <w:ins w:id="840" w:author="Користувач" w:date="2018-10-25T16:37:00Z">
        <w:r w:rsidRPr="00020BAE">
          <w:rPr>
            <w:lang w:val="uk-UA"/>
          </w:rPr>
          <w:t xml:space="preserve">а, вул. </w:t>
        </w:r>
      </w:ins>
      <w:r w:rsidRPr="00020BAE">
        <w:rPr>
          <w:lang w:val="uk-UA"/>
        </w:rPr>
        <w:t>Центральна</w:t>
      </w:r>
      <w:ins w:id="841" w:author="Користувач" w:date="2018-10-25T16:37:00Z">
        <w:r w:rsidRPr="00020BAE">
          <w:rPr>
            <w:lang w:val="uk-UA"/>
          </w:rPr>
          <w:t>,</w:t>
        </w:r>
      </w:ins>
      <w:ins w:id="842" w:author="Користувач" w:date="2018-10-25T16:39:00Z">
        <w:r w:rsidRPr="00020BAE">
          <w:rPr>
            <w:lang w:val="uk-UA"/>
          </w:rPr>
          <w:t xml:space="preserve"> </w:t>
        </w:r>
      </w:ins>
      <w:r w:rsidRPr="00020BAE">
        <w:rPr>
          <w:lang w:val="uk-UA"/>
        </w:rPr>
        <w:t>26а</w:t>
      </w:r>
      <w:ins w:id="843" w:author="Користувач" w:date="2018-10-25T16:37:00Z">
        <w:r w:rsidRPr="00020BAE">
          <w:rPr>
            <w:lang w:val="uk-UA"/>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ins>
    </w:p>
    <w:p w:rsidR="003C3446" w:rsidRPr="00020BAE" w:rsidRDefault="003C3446" w:rsidP="003C3446">
      <w:pPr>
        <w:jc w:val="center"/>
        <w:rPr>
          <w:ins w:id="844" w:author="Користувач" w:date="2018-10-25T16:37:00Z"/>
          <w:b/>
          <w:lang w:val="uk-UA"/>
        </w:rPr>
      </w:pPr>
      <w:ins w:id="845" w:author="Користувач" w:date="2018-10-25T16:37:00Z">
        <w:r w:rsidRPr="00020BAE">
          <w:rPr>
            <w:b/>
            <w:lang w:val="uk-UA"/>
          </w:rPr>
          <w:t>ВИРІШИЛА:</w:t>
        </w:r>
      </w:ins>
    </w:p>
    <w:p w:rsidR="003C3446" w:rsidRPr="00020BAE" w:rsidRDefault="003C3446" w:rsidP="003C3446">
      <w:pPr>
        <w:rPr>
          <w:ins w:id="846" w:author="Користувач" w:date="2018-10-25T16:37:00Z"/>
          <w:lang w:val="uk-UA"/>
        </w:rPr>
      </w:pPr>
    </w:p>
    <w:p w:rsidR="003C3446" w:rsidRPr="00020BAE" w:rsidRDefault="003C3446" w:rsidP="003C3446">
      <w:pPr>
        <w:ind w:left="360"/>
        <w:jc w:val="both"/>
        <w:rPr>
          <w:ins w:id="847" w:author="Користувач" w:date="2018-10-25T16:37:00Z"/>
          <w:lang w:val="uk-UA"/>
        </w:rPr>
      </w:pPr>
      <w:ins w:id="848" w:author="Користувач" w:date="2018-10-25T16:37:00Z">
        <w:r w:rsidRPr="00020BAE">
          <w:rPr>
            <w:lang w:val="uk-UA"/>
          </w:rPr>
          <w:t xml:space="preserve">1. Надати дозвіл на виготовлення   технічної документації із землеустрою щодо встановлення (відновлення) меж  земельної  ділянки в натурі ( на місцевості) для будівництва та обслуговування житлового будинку, господарських будівель  та  споруд  із  земель житлової забудови орієнтовною площею 0,2500 га гр. України </w:t>
        </w:r>
      </w:ins>
      <w:r w:rsidRPr="00020BAE">
        <w:rPr>
          <w:lang w:val="uk-UA"/>
        </w:rPr>
        <w:t xml:space="preserve">Діденку </w:t>
      </w:r>
      <w:proofErr w:type="spellStart"/>
      <w:r w:rsidRPr="00020BAE">
        <w:rPr>
          <w:lang w:val="uk-UA"/>
        </w:rPr>
        <w:t>Вячеславу</w:t>
      </w:r>
      <w:proofErr w:type="spellEnd"/>
      <w:r w:rsidRPr="00020BAE">
        <w:rPr>
          <w:lang w:val="uk-UA"/>
        </w:rPr>
        <w:t xml:space="preserve"> Олександровичу</w:t>
      </w:r>
      <w:ins w:id="849" w:author="Користувач" w:date="2018-10-25T16:37:00Z">
        <w:r w:rsidRPr="00020BAE">
          <w:rPr>
            <w:lang w:val="uk-UA"/>
          </w:rPr>
          <w:t xml:space="preserve">, розташовану за адресою: Київська обл., Переяслав-Хмельницький р-н, с. </w:t>
        </w:r>
      </w:ins>
      <w:ins w:id="850" w:author="Користувач" w:date="2018-11-07T11:31:00Z">
        <w:r w:rsidRPr="00020BAE">
          <w:rPr>
            <w:lang w:val="uk-UA"/>
          </w:rPr>
          <w:t>Сосн</w:t>
        </w:r>
      </w:ins>
      <w:r w:rsidRPr="00020BAE">
        <w:rPr>
          <w:lang w:val="uk-UA"/>
        </w:rPr>
        <w:t>ов</w:t>
      </w:r>
      <w:ins w:id="851" w:author="Користувач" w:date="2018-11-07T11:31:00Z">
        <w:r w:rsidRPr="00020BAE">
          <w:rPr>
            <w:lang w:val="uk-UA"/>
          </w:rPr>
          <w:t>а</w:t>
        </w:r>
      </w:ins>
      <w:ins w:id="852" w:author="Користувач" w:date="2018-10-25T16:37:00Z">
        <w:r w:rsidRPr="00020BAE">
          <w:rPr>
            <w:lang w:val="uk-UA"/>
          </w:rPr>
          <w:t xml:space="preserve">, вул. </w:t>
        </w:r>
      </w:ins>
      <w:r w:rsidRPr="00020BAE">
        <w:rPr>
          <w:lang w:val="uk-UA"/>
        </w:rPr>
        <w:t>Центральн</w:t>
      </w:r>
      <w:ins w:id="853" w:author="Користувач" w:date="2018-10-25T16:40:00Z">
        <w:r w:rsidRPr="00020BAE">
          <w:rPr>
            <w:lang w:val="uk-UA"/>
          </w:rPr>
          <w:t>а</w:t>
        </w:r>
      </w:ins>
      <w:ins w:id="854" w:author="Користувач" w:date="2018-10-25T16:37:00Z">
        <w:r w:rsidRPr="00020BAE">
          <w:rPr>
            <w:lang w:val="uk-UA"/>
          </w:rPr>
          <w:t xml:space="preserve">, буд. № </w:t>
        </w:r>
      </w:ins>
      <w:r w:rsidRPr="00020BAE">
        <w:rPr>
          <w:lang w:val="uk-UA"/>
        </w:rPr>
        <w:t>26а</w:t>
      </w:r>
      <w:ins w:id="855" w:author="Користувач" w:date="2018-10-25T16:37:00Z">
        <w:r w:rsidRPr="00020BAE">
          <w:rPr>
            <w:lang w:val="uk-UA"/>
          </w:rPr>
          <w:t>.</w:t>
        </w:r>
      </w:ins>
    </w:p>
    <w:p w:rsidR="003C3446" w:rsidRPr="00020BAE" w:rsidRDefault="003C3446" w:rsidP="003C3446">
      <w:pPr>
        <w:ind w:left="360"/>
        <w:jc w:val="both"/>
        <w:rPr>
          <w:ins w:id="856" w:author="Користувач" w:date="2018-10-25T16:37:00Z"/>
          <w:lang w:val="uk-UA"/>
        </w:rPr>
      </w:pPr>
      <w:ins w:id="857" w:author="Користувач" w:date="2018-10-25T16:37:00Z">
        <w:r w:rsidRPr="00020BAE">
          <w:rPr>
            <w:lang w:val="uk-UA"/>
          </w:rPr>
          <w:t>2. Контроль за виконанням даного рішення покласти на постійну комісію з  питань благоустрою, комунального господарства та земельних відносин.</w:t>
        </w:r>
      </w:ins>
    </w:p>
    <w:p w:rsidR="003C3446" w:rsidRPr="00020BAE" w:rsidRDefault="003C3446" w:rsidP="003C3446">
      <w:pPr>
        <w:ind w:left="720"/>
        <w:jc w:val="both"/>
        <w:rPr>
          <w:ins w:id="858" w:author="Користувач" w:date="2018-10-25T16:37:00Z"/>
          <w:lang w:val="uk-UA"/>
        </w:rPr>
      </w:pPr>
    </w:p>
    <w:p w:rsidR="003C3446" w:rsidRPr="00020BAE" w:rsidRDefault="003C3446" w:rsidP="003C3446">
      <w:pPr>
        <w:ind w:left="720"/>
        <w:jc w:val="both"/>
        <w:rPr>
          <w:ins w:id="859" w:author="Користувач" w:date="2018-10-25T16:37:00Z"/>
          <w:lang w:val="uk-UA"/>
        </w:rPr>
      </w:pPr>
    </w:p>
    <w:p w:rsidR="003C3446" w:rsidRPr="00020BAE" w:rsidRDefault="003C3446" w:rsidP="003C3446">
      <w:pPr>
        <w:ind w:left="720"/>
        <w:jc w:val="both"/>
        <w:rPr>
          <w:ins w:id="860" w:author="Користувач" w:date="2018-10-25T16:37:00Z"/>
          <w:lang w:val="uk-UA"/>
        </w:rPr>
      </w:pPr>
    </w:p>
    <w:p w:rsidR="003C3446" w:rsidRPr="00020BAE" w:rsidRDefault="003C3446" w:rsidP="003C3446">
      <w:pPr>
        <w:ind w:left="720"/>
        <w:jc w:val="both"/>
        <w:rPr>
          <w:ins w:id="861" w:author="Користувач" w:date="2018-10-25T16:37:00Z"/>
          <w:lang w:val="uk-UA"/>
        </w:rPr>
      </w:pPr>
    </w:p>
    <w:p w:rsidR="003C3446" w:rsidRPr="00020BAE" w:rsidRDefault="003C3446" w:rsidP="003C3446">
      <w:pPr>
        <w:rPr>
          <w:ins w:id="862" w:author="Користувач" w:date="2018-10-25T16:37:00Z"/>
          <w:lang w:val="uk-UA"/>
        </w:rPr>
      </w:pPr>
      <w:ins w:id="863" w:author="Користувач" w:date="2018-10-25T16:37:00Z">
        <w:r w:rsidRPr="00020BAE">
          <w:rPr>
            <w:lang w:val="uk-UA"/>
          </w:rPr>
          <w:t xml:space="preserve">                      Сільський  голова:                                       М.О. Лях</w:t>
        </w:r>
      </w:ins>
    </w:p>
    <w:p w:rsidR="003C3446" w:rsidRPr="00020BAE" w:rsidRDefault="003C3446" w:rsidP="003C3446">
      <w:pPr>
        <w:rPr>
          <w:ins w:id="864" w:author="Користувач" w:date="2018-10-25T16:37:00Z"/>
          <w:lang w:val="uk-UA"/>
        </w:rPr>
      </w:pPr>
    </w:p>
    <w:p w:rsidR="003C3446" w:rsidRPr="00020BAE" w:rsidRDefault="003C3446" w:rsidP="003C3446">
      <w:pPr>
        <w:rPr>
          <w:ins w:id="865" w:author="Користувач" w:date="2018-10-25T16:37:00Z"/>
          <w:b/>
          <w:lang w:val="uk-UA"/>
        </w:rPr>
      </w:pPr>
      <w:ins w:id="866" w:author="Користувач" w:date="2018-10-25T16:37:00Z">
        <w:r w:rsidRPr="00020BAE">
          <w:rPr>
            <w:b/>
            <w:lang w:val="uk-UA"/>
          </w:rPr>
          <w:t xml:space="preserve">с. Студеники </w:t>
        </w:r>
      </w:ins>
    </w:p>
    <w:p w:rsidR="003C3446" w:rsidRPr="00020BAE" w:rsidRDefault="003C3446" w:rsidP="003C3446">
      <w:pPr>
        <w:rPr>
          <w:ins w:id="867" w:author="Користувач" w:date="2018-10-25T16:37:00Z"/>
          <w:b/>
          <w:lang w:val="uk-UA"/>
        </w:rPr>
      </w:pPr>
      <w:ins w:id="868" w:author="Користувач" w:date="2018-10-25T16:37:00Z">
        <w:r w:rsidRPr="00020BAE">
          <w:rPr>
            <w:b/>
            <w:lang w:val="uk-UA"/>
          </w:rPr>
          <w:t xml:space="preserve">№ </w:t>
        </w:r>
      </w:ins>
      <w:r w:rsidRPr="00020BAE">
        <w:rPr>
          <w:b/>
          <w:lang w:val="uk-UA"/>
        </w:rPr>
        <w:t>452</w:t>
      </w:r>
      <w:ins w:id="869" w:author="Користувач" w:date="2018-10-25T16:37:00Z">
        <w:r w:rsidRPr="00020BAE">
          <w:rPr>
            <w:b/>
            <w:lang w:val="uk-UA"/>
          </w:rPr>
          <w:t>-ХУ</w:t>
        </w:r>
      </w:ins>
      <w:r w:rsidRPr="00020BAE">
        <w:rPr>
          <w:b/>
          <w:lang w:val="uk-UA"/>
        </w:rPr>
        <w:t>І</w:t>
      </w:r>
      <w:ins w:id="870" w:author="Користувач" w:date="2018-10-25T16:37:00Z">
        <w:r w:rsidRPr="00020BAE">
          <w:rPr>
            <w:b/>
            <w:lang w:val="uk-UA"/>
          </w:rPr>
          <w:t>-УІІ</w:t>
        </w:r>
      </w:ins>
    </w:p>
    <w:p w:rsidR="003C3446" w:rsidRPr="00020BAE" w:rsidRDefault="003C3446" w:rsidP="003C3446">
      <w:pPr>
        <w:rPr>
          <w:ins w:id="871" w:author="Користувач" w:date="2018-10-25T16:37:00Z"/>
          <w:b/>
          <w:lang w:val="uk-UA"/>
        </w:rPr>
      </w:pPr>
      <w:r w:rsidRPr="00020BAE">
        <w:rPr>
          <w:b/>
          <w:lang w:val="uk-UA"/>
        </w:rPr>
        <w:t>20</w:t>
      </w:r>
      <w:ins w:id="872" w:author="Користувач" w:date="2018-10-25T16:37:00Z">
        <w:r w:rsidRPr="00020BAE">
          <w:rPr>
            <w:b/>
            <w:lang w:val="uk-UA"/>
          </w:rPr>
          <w:t>.1</w:t>
        </w:r>
      </w:ins>
      <w:r w:rsidRPr="00020BAE">
        <w:rPr>
          <w:b/>
          <w:lang w:val="uk-UA"/>
        </w:rPr>
        <w:t>1</w:t>
      </w:r>
      <w:ins w:id="873" w:author="Користувач" w:date="2018-10-25T16:37:00Z">
        <w:r w:rsidRPr="00020BAE">
          <w:rPr>
            <w:b/>
            <w:lang w:val="uk-UA"/>
          </w:rPr>
          <w:t>.2018</w:t>
        </w:r>
      </w:ins>
    </w:p>
    <w:p w:rsidR="003C3446" w:rsidRPr="00020BAE" w:rsidRDefault="003C3446" w:rsidP="003C3446">
      <w:pPr>
        <w:rPr>
          <w:ins w:id="874" w:author="Користувач" w:date="2018-10-25T16:40:00Z"/>
          <w:b/>
          <w:lang w:val="uk-UA"/>
        </w:rPr>
      </w:pPr>
    </w:p>
    <w:p w:rsidR="003C3446" w:rsidRPr="00020BAE" w:rsidRDefault="003C3446" w:rsidP="003C3446">
      <w:pPr>
        <w:rPr>
          <w:b/>
          <w:lang w:val="uk-UA"/>
        </w:rPr>
      </w:pPr>
    </w:p>
    <w:p w:rsidR="003C3446" w:rsidRPr="00020BAE" w:rsidRDefault="003C3446" w:rsidP="003C3446">
      <w:pPr>
        <w:rPr>
          <w:b/>
          <w:lang w:val="uk-UA"/>
        </w:rPr>
      </w:pPr>
    </w:p>
    <w:p w:rsidR="00FA5F3B" w:rsidRPr="00020BAE" w:rsidRDefault="00FA5F3B" w:rsidP="003C3446">
      <w:pPr>
        <w:rPr>
          <w:b/>
          <w:lang w:val="uk-UA"/>
        </w:rPr>
      </w:pPr>
    </w:p>
    <w:p w:rsidR="00FA5F3B" w:rsidRPr="00020BAE" w:rsidRDefault="00FA5F3B" w:rsidP="003C3446">
      <w:pPr>
        <w:rPr>
          <w:b/>
          <w:lang w:val="uk-UA"/>
        </w:rPr>
      </w:pPr>
    </w:p>
    <w:p w:rsidR="00FA5F3B" w:rsidRPr="00020BAE" w:rsidRDefault="00FA5F3B" w:rsidP="003C3446">
      <w:pPr>
        <w:rPr>
          <w:b/>
          <w:lang w:val="uk-UA"/>
        </w:rPr>
      </w:pPr>
    </w:p>
    <w:p w:rsidR="00FA5F3B" w:rsidRPr="00020BAE" w:rsidRDefault="00FA5F3B" w:rsidP="003C3446">
      <w:pPr>
        <w:rPr>
          <w:b/>
          <w:lang w:val="uk-UA"/>
        </w:rPr>
      </w:pPr>
    </w:p>
    <w:p w:rsidR="00FA5F3B" w:rsidRPr="00020BAE" w:rsidRDefault="00FA5F3B" w:rsidP="003C3446">
      <w:pPr>
        <w:rPr>
          <w:b/>
          <w:lang w:val="uk-UA"/>
        </w:rPr>
      </w:pPr>
    </w:p>
    <w:p w:rsidR="00FA5F3B" w:rsidRPr="00020BAE" w:rsidRDefault="00FA5F3B" w:rsidP="003C3446">
      <w:pPr>
        <w:rPr>
          <w:b/>
          <w:lang w:val="uk-UA"/>
        </w:rPr>
      </w:pPr>
    </w:p>
    <w:p w:rsidR="00FA5F3B" w:rsidRPr="00020BAE" w:rsidRDefault="00FA5F3B" w:rsidP="003C3446">
      <w:pPr>
        <w:rPr>
          <w:b/>
          <w:lang w:val="uk-UA"/>
        </w:rPr>
      </w:pPr>
    </w:p>
    <w:p w:rsidR="00FA5F3B" w:rsidRPr="00020BAE" w:rsidRDefault="00FA5F3B" w:rsidP="003C3446">
      <w:pPr>
        <w:rPr>
          <w:b/>
          <w:lang w:val="uk-UA"/>
        </w:rPr>
      </w:pPr>
    </w:p>
    <w:p w:rsidR="003C3446" w:rsidRPr="00020BAE" w:rsidRDefault="003C3446" w:rsidP="003C3446">
      <w:pPr>
        <w:rPr>
          <w:b/>
          <w:lang w:val="uk-UA"/>
        </w:rPr>
      </w:pPr>
    </w:p>
    <w:p w:rsidR="003C3446" w:rsidRPr="00020BAE" w:rsidRDefault="003C3446" w:rsidP="003C3446">
      <w:pPr>
        <w:rPr>
          <w:b/>
          <w:lang w:val="uk-UA"/>
        </w:rPr>
      </w:pPr>
    </w:p>
    <w:p w:rsidR="003C3446" w:rsidRPr="00020BAE" w:rsidRDefault="003C3446" w:rsidP="003C3446">
      <w:pPr>
        <w:rPr>
          <w:b/>
          <w:lang w:val="uk-UA"/>
        </w:rPr>
      </w:pPr>
    </w:p>
    <w:p w:rsidR="00FA5F3B" w:rsidRPr="00020BAE" w:rsidRDefault="00BC46EE" w:rsidP="00FA5F3B">
      <w:pPr>
        <w:jc w:val="center"/>
        <w:rPr>
          <w:ins w:id="875" w:author="Користувач" w:date="2018-10-25T16:37:00Z"/>
          <w:sz w:val="28"/>
          <w:szCs w:val="28"/>
          <w:lang w:val="uk-UA"/>
        </w:rPr>
      </w:pPr>
      <w:ins w:id="876" w:author="Користувач" w:date="2018-10-25T16:37:00Z">
        <w:r>
          <w:rPr>
            <w:noProof/>
            <w:sz w:val="28"/>
            <w:szCs w:val="28"/>
            <w:lang w:val="uk-UA" w:eastAsia="uk-UA"/>
            <w:rPrChange w:id="877">
              <w:rPr>
                <w:noProof/>
                <w:lang w:val="uk-UA" w:eastAsia="uk-UA"/>
              </w:rPr>
            </w:rPrChange>
          </w:rPr>
          <w:drawing>
            <wp:inline distT="0" distB="0" distL="0" distR="0">
              <wp:extent cx="495300" cy="685800"/>
              <wp:effectExtent l="0" t="0" r="0" b="0"/>
              <wp:docPr id="32"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Герб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ins>
    </w:p>
    <w:p w:rsidR="00FA5F3B" w:rsidRPr="00020BAE" w:rsidRDefault="00FA5F3B" w:rsidP="00FA5F3B">
      <w:pPr>
        <w:jc w:val="center"/>
        <w:rPr>
          <w:ins w:id="878" w:author="Користувач" w:date="2018-10-25T16:37:00Z"/>
          <w:b/>
          <w:sz w:val="28"/>
          <w:szCs w:val="28"/>
          <w:lang w:val="uk-UA"/>
        </w:rPr>
      </w:pPr>
    </w:p>
    <w:p w:rsidR="00FA5F3B" w:rsidRPr="00020BAE" w:rsidRDefault="00FA5F3B" w:rsidP="00FA5F3B">
      <w:pPr>
        <w:jc w:val="center"/>
        <w:rPr>
          <w:ins w:id="879" w:author="Користувач" w:date="2018-10-25T16:37:00Z"/>
          <w:b/>
          <w:lang w:val="uk-UA"/>
        </w:rPr>
      </w:pPr>
      <w:ins w:id="880" w:author="Користувач" w:date="2018-10-25T16:37:00Z">
        <w:r w:rsidRPr="00020BAE">
          <w:rPr>
            <w:b/>
            <w:lang w:val="uk-UA"/>
          </w:rPr>
          <w:t>СТУДЕНИКІВСЬКА СІЛЬСЬКА  РАДА</w:t>
        </w:r>
      </w:ins>
    </w:p>
    <w:p w:rsidR="00FA5F3B" w:rsidRPr="00020BAE" w:rsidRDefault="00FA5F3B" w:rsidP="00FA5F3B">
      <w:pPr>
        <w:jc w:val="center"/>
        <w:rPr>
          <w:ins w:id="881" w:author="Користувач" w:date="2018-10-25T16:37:00Z"/>
          <w:b/>
          <w:lang w:val="uk-UA"/>
        </w:rPr>
      </w:pPr>
      <w:ins w:id="882" w:author="Користувач" w:date="2018-10-25T16:37:00Z">
        <w:r w:rsidRPr="00020BAE">
          <w:rPr>
            <w:b/>
            <w:lang w:val="uk-UA"/>
          </w:rPr>
          <w:t>ПЕРЕЯСЛАВ – ХМЕЛЬНИЦЬКОГО  РАЙОНУ</w:t>
        </w:r>
      </w:ins>
    </w:p>
    <w:p w:rsidR="00FA5F3B" w:rsidRPr="00020BAE" w:rsidRDefault="00FA5F3B" w:rsidP="00FA5F3B">
      <w:pPr>
        <w:jc w:val="center"/>
        <w:rPr>
          <w:ins w:id="883" w:author="Користувач" w:date="2018-10-25T16:37:00Z"/>
          <w:b/>
          <w:lang w:val="uk-UA"/>
        </w:rPr>
      </w:pPr>
      <w:bookmarkStart w:id="884" w:name="_GoBack"/>
      <w:ins w:id="885" w:author="Користувач" w:date="2018-10-25T16:37:00Z">
        <w:r w:rsidRPr="00020BAE">
          <w:rPr>
            <w:b/>
            <w:lang w:val="uk-UA"/>
          </w:rPr>
          <w:t>КИЇВСЬКОЇ  ОБЛАСТІ</w:t>
        </w:r>
      </w:ins>
    </w:p>
    <w:bookmarkEnd w:id="884"/>
    <w:p w:rsidR="00FA5F3B" w:rsidRPr="00020BAE" w:rsidRDefault="00FA5F3B" w:rsidP="00FA5F3B">
      <w:pPr>
        <w:jc w:val="center"/>
        <w:rPr>
          <w:ins w:id="886" w:author="Користувач" w:date="2018-10-25T16:37:00Z"/>
          <w:b/>
          <w:lang w:val="uk-UA"/>
        </w:rPr>
      </w:pPr>
    </w:p>
    <w:p w:rsidR="00FA5F3B" w:rsidRPr="00020BAE" w:rsidRDefault="00FA5F3B" w:rsidP="00FA5F3B">
      <w:pPr>
        <w:jc w:val="center"/>
        <w:rPr>
          <w:ins w:id="887" w:author="Користувач" w:date="2018-10-25T16:37:00Z"/>
          <w:b/>
          <w:lang w:val="uk-UA"/>
        </w:rPr>
      </w:pPr>
      <w:ins w:id="888" w:author="Користувач" w:date="2018-10-25T16:37:00Z">
        <w:r w:rsidRPr="00020BAE">
          <w:rPr>
            <w:b/>
            <w:lang w:val="uk-UA"/>
          </w:rPr>
          <w:t xml:space="preserve">Р І Ш Е Н </w:t>
        </w:r>
        <w:proofErr w:type="spellStart"/>
        <w:r w:rsidRPr="00020BAE">
          <w:rPr>
            <w:b/>
            <w:lang w:val="uk-UA"/>
          </w:rPr>
          <w:t>Н</w:t>
        </w:r>
        <w:proofErr w:type="spellEnd"/>
        <w:r w:rsidRPr="00020BAE">
          <w:rPr>
            <w:b/>
            <w:lang w:val="uk-UA"/>
          </w:rPr>
          <w:t xml:space="preserve"> Я</w:t>
        </w:r>
      </w:ins>
    </w:p>
    <w:p w:rsidR="00FA5F3B" w:rsidRPr="00020BAE" w:rsidRDefault="00FA5F3B" w:rsidP="00FA5F3B">
      <w:pPr>
        <w:jc w:val="center"/>
        <w:rPr>
          <w:ins w:id="889" w:author="Користувач" w:date="2018-10-25T16:37:00Z"/>
          <w:b/>
          <w:lang w:val="uk-UA"/>
        </w:rPr>
      </w:pPr>
    </w:p>
    <w:p w:rsidR="00FA5F3B" w:rsidRPr="00020BAE" w:rsidRDefault="00FA5F3B" w:rsidP="00FA5F3B">
      <w:pPr>
        <w:rPr>
          <w:ins w:id="890" w:author="Користувач" w:date="2018-10-25T16:37:00Z"/>
          <w:b/>
          <w:lang w:val="uk-UA"/>
        </w:rPr>
      </w:pPr>
      <w:ins w:id="891" w:author="Користувач" w:date="2018-10-25T16:37:00Z">
        <w:r w:rsidRPr="00020BAE">
          <w:rPr>
            <w:b/>
            <w:lang w:val="uk-UA"/>
          </w:rPr>
          <w:t xml:space="preserve">Про надання дозволу на виготовлення технічної документації </w:t>
        </w:r>
      </w:ins>
    </w:p>
    <w:p w:rsidR="00FA5F3B" w:rsidRPr="00020BAE" w:rsidRDefault="00FA5F3B" w:rsidP="00FA5F3B">
      <w:pPr>
        <w:rPr>
          <w:ins w:id="892" w:author="Користувач" w:date="2018-10-25T16:37:00Z"/>
          <w:b/>
          <w:lang w:val="uk-UA"/>
        </w:rPr>
      </w:pPr>
      <w:ins w:id="893" w:author="Користувач" w:date="2018-10-25T16:37:00Z">
        <w:r w:rsidRPr="00020BAE">
          <w:rPr>
            <w:b/>
            <w:lang w:val="uk-UA"/>
          </w:rPr>
          <w:t>із землеустрою щодо встановлення (відновлення) меж земельної</w:t>
        </w:r>
      </w:ins>
    </w:p>
    <w:p w:rsidR="00FA5F3B" w:rsidRPr="00020BAE" w:rsidRDefault="00FA5F3B" w:rsidP="00FA5F3B">
      <w:pPr>
        <w:rPr>
          <w:ins w:id="894" w:author="Користувач" w:date="2018-10-25T16:37:00Z"/>
          <w:b/>
          <w:lang w:val="uk-UA"/>
        </w:rPr>
      </w:pPr>
      <w:ins w:id="895" w:author="Користувач" w:date="2018-10-25T16:37:00Z">
        <w:r w:rsidRPr="00020BAE">
          <w:rPr>
            <w:b/>
            <w:lang w:val="uk-UA"/>
          </w:rPr>
          <w:t xml:space="preserve">ділянки в натурі (на місцевості) гр. </w:t>
        </w:r>
      </w:ins>
      <w:proofErr w:type="spellStart"/>
      <w:r w:rsidRPr="00020BAE">
        <w:rPr>
          <w:b/>
          <w:lang w:val="uk-UA"/>
        </w:rPr>
        <w:t>Синявському</w:t>
      </w:r>
      <w:proofErr w:type="spellEnd"/>
      <w:r w:rsidRPr="00020BAE">
        <w:rPr>
          <w:b/>
          <w:lang w:val="uk-UA"/>
        </w:rPr>
        <w:t xml:space="preserve"> О.В.</w:t>
      </w:r>
    </w:p>
    <w:p w:rsidR="00FA5F3B" w:rsidRPr="00020BAE" w:rsidRDefault="00FA5F3B" w:rsidP="00FA5F3B">
      <w:pPr>
        <w:rPr>
          <w:ins w:id="896" w:author="Користувач" w:date="2018-10-25T16:37:00Z"/>
          <w:b/>
          <w:lang w:val="uk-UA"/>
        </w:rPr>
      </w:pPr>
    </w:p>
    <w:p w:rsidR="00FA5F3B" w:rsidRPr="00020BAE" w:rsidRDefault="00FA5F3B" w:rsidP="00FA5F3B">
      <w:pPr>
        <w:jc w:val="both"/>
        <w:rPr>
          <w:ins w:id="897" w:author="Користувач" w:date="2018-10-25T16:37:00Z"/>
          <w:lang w:val="uk-UA"/>
        </w:rPr>
      </w:pPr>
      <w:ins w:id="898" w:author="Користувач" w:date="2018-10-25T16:37:00Z">
        <w:r w:rsidRPr="00020BAE">
          <w:rPr>
            <w:lang w:val="uk-UA"/>
          </w:rPr>
          <w:t xml:space="preserve">Розглянувши  заяву гр. України </w:t>
        </w:r>
      </w:ins>
      <w:proofErr w:type="spellStart"/>
      <w:r w:rsidRPr="00020BAE">
        <w:rPr>
          <w:lang w:val="uk-UA"/>
        </w:rPr>
        <w:t>Синявського</w:t>
      </w:r>
      <w:proofErr w:type="spellEnd"/>
      <w:r w:rsidRPr="00020BAE">
        <w:rPr>
          <w:lang w:val="uk-UA"/>
        </w:rPr>
        <w:t xml:space="preserve"> Олександра Васильовича</w:t>
      </w:r>
      <w:ins w:id="899" w:author="Користувач" w:date="2018-10-25T16:37:00Z">
        <w:r w:rsidRPr="00020BAE">
          <w:rPr>
            <w:lang w:val="uk-UA"/>
          </w:rPr>
          <w:t xml:space="preserve">    про надання дозволу на виготовлення технічної документації із   землеустрою щодо встановлення </w:t>
        </w:r>
        <w:r w:rsidRPr="00020BAE">
          <w:rPr>
            <w:lang w:val="uk-UA"/>
          </w:rPr>
          <w:lastRenderedPageBreak/>
          <w:t xml:space="preserve">(відновлення) меж земельної ділянки в натурі (на місцевості) для будівництва та обслуговування житлового будинку, господарських будівель  та  споруд у власність, розташованої за адресою: Київська обл., Переяслав-Хмельницький р-н, с. </w:t>
        </w:r>
      </w:ins>
      <w:r w:rsidRPr="00020BAE">
        <w:rPr>
          <w:lang w:val="uk-UA"/>
        </w:rPr>
        <w:t>Соснов</w:t>
      </w:r>
      <w:ins w:id="900" w:author="Користувач" w:date="2018-10-25T16:37:00Z">
        <w:r w:rsidRPr="00020BAE">
          <w:rPr>
            <w:lang w:val="uk-UA"/>
          </w:rPr>
          <w:t xml:space="preserve">а, вул. </w:t>
        </w:r>
      </w:ins>
      <w:proofErr w:type="spellStart"/>
      <w:r w:rsidRPr="00020BAE">
        <w:rPr>
          <w:lang w:val="uk-UA"/>
        </w:rPr>
        <w:t>Новоселицька</w:t>
      </w:r>
      <w:proofErr w:type="spellEnd"/>
      <w:ins w:id="901" w:author="Користувач" w:date="2018-10-25T16:37:00Z">
        <w:r w:rsidRPr="00020BAE">
          <w:rPr>
            <w:lang w:val="uk-UA"/>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ins>
    </w:p>
    <w:p w:rsidR="00FA5F3B" w:rsidRPr="00020BAE" w:rsidRDefault="00FA5F3B" w:rsidP="00FA5F3B">
      <w:pPr>
        <w:jc w:val="center"/>
        <w:rPr>
          <w:ins w:id="902" w:author="Користувач" w:date="2018-10-25T16:37:00Z"/>
          <w:b/>
          <w:lang w:val="uk-UA"/>
        </w:rPr>
      </w:pPr>
      <w:ins w:id="903" w:author="Користувач" w:date="2018-10-25T16:37:00Z">
        <w:r w:rsidRPr="00020BAE">
          <w:rPr>
            <w:b/>
            <w:lang w:val="uk-UA"/>
          </w:rPr>
          <w:t>ВИРІШИЛА:</w:t>
        </w:r>
      </w:ins>
    </w:p>
    <w:p w:rsidR="00FA5F3B" w:rsidRPr="00020BAE" w:rsidRDefault="00FA5F3B" w:rsidP="00FA5F3B">
      <w:pPr>
        <w:rPr>
          <w:ins w:id="904" w:author="Користувач" w:date="2018-10-25T16:37:00Z"/>
          <w:lang w:val="uk-UA"/>
        </w:rPr>
      </w:pPr>
    </w:p>
    <w:p w:rsidR="00FA5F3B" w:rsidRPr="00020BAE" w:rsidRDefault="00FA5F3B" w:rsidP="00FA5F3B">
      <w:pPr>
        <w:ind w:left="360"/>
        <w:jc w:val="both"/>
        <w:rPr>
          <w:ins w:id="905" w:author="Користувач" w:date="2018-10-25T16:37:00Z"/>
          <w:lang w:val="uk-UA"/>
        </w:rPr>
      </w:pPr>
      <w:ins w:id="906" w:author="Користувач" w:date="2018-10-25T16:37:00Z">
        <w:r w:rsidRPr="00020BAE">
          <w:rPr>
            <w:lang w:val="uk-UA"/>
          </w:rPr>
          <w:t>1. Надати дозвіл на виготовлення   технічної документації із землеустрою щодо встановлення (відновлення) меж  земельної  ділянки в натурі ( на місцевості) для будівництва та обслуговування житлового будинку, господарських будівель  та  споруд  із  земель житлової забудови орієнтовною площею 0,</w:t>
        </w:r>
      </w:ins>
      <w:r w:rsidRPr="00020BAE">
        <w:rPr>
          <w:lang w:val="uk-UA"/>
        </w:rPr>
        <w:t>1</w:t>
      </w:r>
      <w:ins w:id="907" w:author="Користувач" w:date="2018-10-25T16:37:00Z">
        <w:r w:rsidRPr="00020BAE">
          <w:rPr>
            <w:lang w:val="uk-UA"/>
          </w:rPr>
          <w:t xml:space="preserve">500 га гр. України </w:t>
        </w:r>
      </w:ins>
      <w:proofErr w:type="spellStart"/>
      <w:r w:rsidRPr="00020BAE">
        <w:rPr>
          <w:lang w:val="uk-UA"/>
        </w:rPr>
        <w:t>Синявському</w:t>
      </w:r>
      <w:proofErr w:type="spellEnd"/>
      <w:r w:rsidRPr="00020BAE">
        <w:rPr>
          <w:lang w:val="uk-UA"/>
        </w:rPr>
        <w:t xml:space="preserve"> Олександру </w:t>
      </w:r>
      <w:ins w:id="908" w:author="Користувач" w:date="2018-10-25T16:40:00Z">
        <w:r w:rsidRPr="00020BAE">
          <w:rPr>
            <w:lang w:val="uk-UA"/>
          </w:rPr>
          <w:t xml:space="preserve"> </w:t>
        </w:r>
      </w:ins>
      <w:r w:rsidRPr="00020BAE">
        <w:rPr>
          <w:lang w:val="uk-UA"/>
        </w:rPr>
        <w:t>Васильовичу</w:t>
      </w:r>
      <w:ins w:id="909" w:author="Користувач" w:date="2018-10-25T16:37:00Z">
        <w:r w:rsidRPr="00020BAE">
          <w:rPr>
            <w:lang w:val="uk-UA"/>
          </w:rPr>
          <w:t xml:space="preserve">, розташовану за адресою: Київська обл., Переяслав-Хмельницький р-н, с. </w:t>
        </w:r>
      </w:ins>
      <w:ins w:id="910" w:author="Користувач" w:date="2018-11-07T11:31:00Z">
        <w:r w:rsidRPr="00020BAE">
          <w:rPr>
            <w:lang w:val="uk-UA"/>
          </w:rPr>
          <w:t>Сосн</w:t>
        </w:r>
      </w:ins>
      <w:r w:rsidRPr="00020BAE">
        <w:rPr>
          <w:lang w:val="uk-UA"/>
        </w:rPr>
        <w:t>ов</w:t>
      </w:r>
      <w:ins w:id="911" w:author="Користувач" w:date="2018-11-07T11:31:00Z">
        <w:r w:rsidRPr="00020BAE">
          <w:rPr>
            <w:lang w:val="uk-UA"/>
          </w:rPr>
          <w:t>а</w:t>
        </w:r>
      </w:ins>
      <w:ins w:id="912" w:author="Користувач" w:date="2018-10-25T16:37:00Z">
        <w:r w:rsidRPr="00020BAE">
          <w:rPr>
            <w:lang w:val="uk-UA"/>
          </w:rPr>
          <w:t xml:space="preserve">, вул. </w:t>
        </w:r>
      </w:ins>
      <w:proofErr w:type="spellStart"/>
      <w:r w:rsidRPr="00020BAE">
        <w:rPr>
          <w:lang w:val="uk-UA"/>
        </w:rPr>
        <w:t>Новоселицька</w:t>
      </w:r>
      <w:proofErr w:type="spellEnd"/>
      <w:ins w:id="913" w:author="Користувач" w:date="2018-10-25T16:37:00Z">
        <w:r w:rsidRPr="00020BAE">
          <w:rPr>
            <w:lang w:val="uk-UA"/>
          </w:rPr>
          <w:t>.</w:t>
        </w:r>
      </w:ins>
    </w:p>
    <w:p w:rsidR="00FA5F3B" w:rsidRPr="00020BAE" w:rsidRDefault="00FA5F3B" w:rsidP="00FA5F3B">
      <w:pPr>
        <w:ind w:left="360"/>
        <w:jc w:val="both"/>
        <w:rPr>
          <w:ins w:id="914" w:author="Користувач" w:date="2018-10-25T16:37:00Z"/>
          <w:lang w:val="uk-UA"/>
        </w:rPr>
      </w:pPr>
      <w:ins w:id="915" w:author="Користувач" w:date="2018-10-25T16:37:00Z">
        <w:r w:rsidRPr="00020BAE">
          <w:rPr>
            <w:lang w:val="uk-UA"/>
          </w:rPr>
          <w:t>2. Контроль за виконанням даного рішення покласти на постійну комісію з  питань благоустрою, комунального господарства та земельних відносин.</w:t>
        </w:r>
      </w:ins>
    </w:p>
    <w:p w:rsidR="00FA5F3B" w:rsidRPr="00020BAE" w:rsidRDefault="00FA5F3B" w:rsidP="00FA5F3B">
      <w:pPr>
        <w:ind w:left="720"/>
        <w:jc w:val="both"/>
        <w:rPr>
          <w:ins w:id="916" w:author="Користувач" w:date="2018-10-25T16:37:00Z"/>
          <w:lang w:val="uk-UA"/>
        </w:rPr>
      </w:pPr>
    </w:p>
    <w:p w:rsidR="00FA5F3B" w:rsidRPr="00020BAE" w:rsidRDefault="00FA5F3B" w:rsidP="00FA5F3B">
      <w:pPr>
        <w:ind w:left="720"/>
        <w:jc w:val="both"/>
        <w:rPr>
          <w:ins w:id="917" w:author="Користувач" w:date="2018-10-25T16:37:00Z"/>
          <w:lang w:val="uk-UA"/>
        </w:rPr>
      </w:pPr>
    </w:p>
    <w:p w:rsidR="00FA5F3B" w:rsidRPr="00020BAE" w:rsidRDefault="00FA5F3B" w:rsidP="00FA5F3B">
      <w:pPr>
        <w:ind w:left="720"/>
        <w:jc w:val="both"/>
        <w:rPr>
          <w:ins w:id="918" w:author="Користувач" w:date="2018-10-25T16:37:00Z"/>
          <w:lang w:val="uk-UA"/>
        </w:rPr>
      </w:pPr>
    </w:p>
    <w:p w:rsidR="00FA5F3B" w:rsidRPr="00020BAE" w:rsidRDefault="00FA5F3B" w:rsidP="00FA5F3B">
      <w:pPr>
        <w:ind w:left="720"/>
        <w:jc w:val="both"/>
        <w:rPr>
          <w:ins w:id="919" w:author="Користувач" w:date="2018-10-25T16:37:00Z"/>
          <w:lang w:val="uk-UA"/>
        </w:rPr>
      </w:pPr>
    </w:p>
    <w:p w:rsidR="00FA5F3B" w:rsidRPr="00020BAE" w:rsidRDefault="00FA5F3B" w:rsidP="00FA5F3B">
      <w:pPr>
        <w:rPr>
          <w:ins w:id="920" w:author="Користувач" w:date="2018-10-25T16:37:00Z"/>
          <w:lang w:val="uk-UA"/>
        </w:rPr>
      </w:pPr>
      <w:ins w:id="921" w:author="Користувач" w:date="2018-10-25T16:37:00Z">
        <w:r w:rsidRPr="00020BAE">
          <w:rPr>
            <w:lang w:val="uk-UA"/>
          </w:rPr>
          <w:t xml:space="preserve">                      Сільський  голова:                                       М.О. Лях</w:t>
        </w:r>
      </w:ins>
    </w:p>
    <w:p w:rsidR="00FA5F3B" w:rsidRPr="00020BAE" w:rsidRDefault="00FA5F3B" w:rsidP="00FA5F3B">
      <w:pPr>
        <w:rPr>
          <w:ins w:id="922" w:author="Користувач" w:date="2018-10-25T16:37:00Z"/>
          <w:lang w:val="uk-UA"/>
        </w:rPr>
      </w:pPr>
    </w:p>
    <w:p w:rsidR="00FA5F3B" w:rsidRPr="00020BAE" w:rsidRDefault="00FA5F3B" w:rsidP="00FA5F3B">
      <w:pPr>
        <w:rPr>
          <w:ins w:id="923" w:author="Користувач" w:date="2018-10-25T16:37:00Z"/>
          <w:b/>
          <w:lang w:val="uk-UA"/>
        </w:rPr>
      </w:pPr>
      <w:ins w:id="924" w:author="Користувач" w:date="2018-10-25T16:37:00Z">
        <w:r w:rsidRPr="00020BAE">
          <w:rPr>
            <w:b/>
            <w:lang w:val="uk-UA"/>
          </w:rPr>
          <w:t xml:space="preserve">с. Студеники </w:t>
        </w:r>
      </w:ins>
    </w:p>
    <w:p w:rsidR="00FA5F3B" w:rsidRPr="00020BAE" w:rsidRDefault="00FA5F3B" w:rsidP="00FA5F3B">
      <w:pPr>
        <w:rPr>
          <w:ins w:id="925" w:author="Користувач" w:date="2018-10-25T16:37:00Z"/>
          <w:b/>
          <w:lang w:val="uk-UA"/>
        </w:rPr>
      </w:pPr>
      <w:ins w:id="926" w:author="Користувач" w:date="2018-10-25T16:37:00Z">
        <w:r w:rsidRPr="00020BAE">
          <w:rPr>
            <w:b/>
            <w:lang w:val="uk-UA"/>
          </w:rPr>
          <w:t xml:space="preserve">№ </w:t>
        </w:r>
      </w:ins>
      <w:r w:rsidRPr="00020BAE">
        <w:rPr>
          <w:b/>
          <w:lang w:val="uk-UA"/>
        </w:rPr>
        <w:t>453</w:t>
      </w:r>
      <w:ins w:id="927" w:author="Користувач" w:date="2018-10-25T16:37:00Z">
        <w:r w:rsidRPr="00020BAE">
          <w:rPr>
            <w:b/>
            <w:lang w:val="uk-UA"/>
          </w:rPr>
          <w:t>-ХУ</w:t>
        </w:r>
      </w:ins>
      <w:r w:rsidRPr="00020BAE">
        <w:rPr>
          <w:b/>
          <w:lang w:val="uk-UA"/>
        </w:rPr>
        <w:t>І</w:t>
      </w:r>
      <w:ins w:id="928" w:author="Користувач" w:date="2018-10-25T16:37:00Z">
        <w:r w:rsidRPr="00020BAE">
          <w:rPr>
            <w:b/>
            <w:lang w:val="uk-UA"/>
          </w:rPr>
          <w:t>-УІІ</w:t>
        </w:r>
      </w:ins>
    </w:p>
    <w:p w:rsidR="00FA5F3B" w:rsidRPr="00020BAE" w:rsidRDefault="00FA5F3B" w:rsidP="00FA5F3B">
      <w:pPr>
        <w:rPr>
          <w:ins w:id="929" w:author="Користувач" w:date="2018-10-25T16:37:00Z"/>
          <w:b/>
          <w:lang w:val="uk-UA"/>
        </w:rPr>
      </w:pPr>
      <w:r w:rsidRPr="00020BAE">
        <w:rPr>
          <w:b/>
          <w:lang w:val="uk-UA"/>
        </w:rPr>
        <w:t>20</w:t>
      </w:r>
      <w:ins w:id="930" w:author="Користувач" w:date="2018-10-25T16:37:00Z">
        <w:r w:rsidRPr="00020BAE">
          <w:rPr>
            <w:b/>
            <w:lang w:val="uk-UA"/>
          </w:rPr>
          <w:t>.1</w:t>
        </w:r>
      </w:ins>
      <w:r w:rsidRPr="00020BAE">
        <w:rPr>
          <w:b/>
          <w:lang w:val="uk-UA"/>
        </w:rPr>
        <w:t>1</w:t>
      </w:r>
      <w:ins w:id="931" w:author="Користувач" w:date="2018-10-25T16:37:00Z">
        <w:r w:rsidRPr="00020BAE">
          <w:rPr>
            <w:b/>
            <w:lang w:val="uk-UA"/>
          </w:rPr>
          <w:t>.2018</w:t>
        </w:r>
      </w:ins>
    </w:p>
    <w:p w:rsidR="00FA5F3B" w:rsidRPr="00020BAE" w:rsidRDefault="00FA5F3B" w:rsidP="00FA5F3B">
      <w:pPr>
        <w:rPr>
          <w:ins w:id="932" w:author="Користувач" w:date="2018-10-25T16:40:00Z"/>
          <w:b/>
          <w:lang w:val="uk-UA"/>
        </w:rPr>
      </w:pPr>
    </w:p>
    <w:p w:rsidR="003C3446" w:rsidRPr="00020BAE" w:rsidRDefault="003C3446" w:rsidP="003C3446">
      <w:pPr>
        <w:rPr>
          <w:b/>
          <w:lang w:val="uk-UA"/>
        </w:rPr>
      </w:pPr>
    </w:p>
    <w:p w:rsidR="003C3446" w:rsidRPr="00020BAE" w:rsidRDefault="003C3446" w:rsidP="003C3446">
      <w:pPr>
        <w:rPr>
          <w:b/>
          <w:lang w:val="uk-UA"/>
        </w:rPr>
      </w:pPr>
    </w:p>
    <w:p w:rsidR="00FA5F3B" w:rsidRPr="00020BAE" w:rsidRDefault="00FA5F3B" w:rsidP="003C3446">
      <w:pPr>
        <w:rPr>
          <w:b/>
          <w:lang w:val="uk-UA"/>
        </w:rPr>
      </w:pPr>
    </w:p>
    <w:p w:rsidR="00FA5F3B" w:rsidRPr="00020BAE" w:rsidRDefault="00FA5F3B" w:rsidP="003C3446">
      <w:pPr>
        <w:rPr>
          <w:b/>
          <w:lang w:val="uk-UA"/>
        </w:rPr>
      </w:pPr>
    </w:p>
    <w:p w:rsidR="00FA5F3B" w:rsidRPr="00020BAE" w:rsidRDefault="00FA5F3B" w:rsidP="003C3446">
      <w:pPr>
        <w:rPr>
          <w:b/>
          <w:lang w:val="uk-UA"/>
        </w:rPr>
      </w:pPr>
    </w:p>
    <w:p w:rsidR="00FA5F3B" w:rsidRPr="00020BAE" w:rsidRDefault="00FA5F3B" w:rsidP="003C3446">
      <w:pPr>
        <w:rPr>
          <w:b/>
          <w:lang w:val="uk-UA"/>
        </w:rPr>
      </w:pPr>
    </w:p>
    <w:p w:rsidR="00FA5F3B" w:rsidRPr="00020BAE" w:rsidRDefault="00FA5F3B" w:rsidP="003C3446">
      <w:pPr>
        <w:rPr>
          <w:b/>
          <w:lang w:val="uk-UA"/>
        </w:rPr>
      </w:pPr>
    </w:p>
    <w:p w:rsidR="003200BF" w:rsidRPr="00020BAE" w:rsidRDefault="003200BF" w:rsidP="003C3446">
      <w:pPr>
        <w:rPr>
          <w:b/>
          <w:lang w:val="uk-UA"/>
        </w:rPr>
      </w:pPr>
    </w:p>
    <w:p w:rsidR="003200BF" w:rsidRPr="00020BAE" w:rsidRDefault="003200BF" w:rsidP="003C3446">
      <w:pPr>
        <w:rPr>
          <w:b/>
          <w:lang w:val="uk-UA"/>
        </w:rPr>
      </w:pPr>
    </w:p>
    <w:p w:rsidR="003200BF" w:rsidRPr="00020BAE" w:rsidRDefault="003200BF" w:rsidP="003C3446">
      <w:pPr>
        <w:rPr>
          <w:b/>
          <w:lang w:val="uk-UA"/>
        </w:rPr>
      </w:pPr>
    </w:p>
    <w:p w:rsidR="003200BF" w:rsidRPr="00020BAE" w:rsidRDefault="003200BF" w:rsidP="003C3446">
      <w:pPr>
        <w:rPr>
          <w:ins w:id="933" w:author="Користувач" w:date="2018-10-25T16:40:00Z"/>
          <w:b/>
          <w:lang w:val="uk-UA"/>
        </w:rPr>
      </w:pPr>
    </w:p>
    <w:p w:rsidR="00C73D0E" w:rsidRPr="00020BAE" w:rsidRDefault="00BC46EE" w:rsidP="00C73D0E">
      <w:pPr>
        <w:jc w:val="center"/>
        <w:rPr>
          <w:ins w:id="934" w:author="Користувач" w:date="2018-10-25T16:43:00Z"/>
          <w:sz w:val="28"/>
          <w:szCs w:val="28"/>
          <w:lang w:val="uk-UA"/>
        </w:rPr>
      </w:pPr>
      <w:ins w:id="935" w:author="Користувач" w:date="2018-10-25T16:43:00Z">
        <w:r>
          <w:rPr>
            <w:noProof/>
            <w:sz w:val="28"/>
            <w:szCs w:val="28"/>
            <w:lang w:val="uk-UA" w:eastAsia="uk-UA"/>
            <w:rPrChange w:id="936">
              <w:rPr>
                <w:noProof/>
                <w:lang w:val="uk-UA" w:eastAsia="uk-UA"/>
              </w:rPr>
            </w:rPrChange>
          </w:rPr>
          <w:drawing>
            <wp:inline distT="0" distB="0" distL="0" distR="0">
              <wp:extent cx="495300" cy="685800"/>
              <wp:effectExtent l="0" t="0" r="0" b="0"/>
              <wp:docPr id="33" name="Рисунок 3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Герб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ins>
    </w:p>
    <w:p w:rsidR="00C73D0E" w:rsidRPr="00020BAE" w:rsidRDefault="00C73D0E" w:rsidP="00C73D0E">
      <w:pPr>
        <w:jc w:val="center"/>
        <w:rPr>
          <w:ins w:id="937" w:author="Користувач" w:date="2018-10-25T16:43:00Z"/>
          <w:b/>
          <w:sz w:val="28"/>
          <w:szCs w:val="28"/>
          <w:lang w:val="uk-UA"/>
        </w:rPr>
      </w:pPr>
    </w:p>
    <w:p w:rsidR="00C73D0E" w:rsidRPr="00020BAE" w:rsidRDefault="00C73D0E" w:rsidP="00C73D0E">
      <w:pPr>
        <w:jc w:val="center"/>
        <w:rPr>
          <w:ins w:id="938" w:author="Користувач" w:date="2018-10-25T16:43:00Z"/>
          <w:b/>
          <w:lang w:val="uk-UA"/>
        </w:rPr>
      </w:pPr>
      <w:ins w:id="939" w:author="Користувач" w:date="2018-10-25T16:43:00Z">
        <w:r w:rsidRPr="00020BAE">
          <w:rPr>
            <w:b/>
            <w:lang w:val="uk-UA"/>
          </w:rPr>
          <w:t>СТУДЕНИКІВСЬКА СІЛЬСЬКА  РАДА</w:t>
        </w:r>
      </w:ins>
    </w:p>
    <w:p w:rsidR="00C73D0E" w:rsidRPr="00020BAE" w:rsidRDefault="00C73D0E" w:rsidP="00C73D0E">
      <w:pPr>
        <w:jc w:val="center"/>
        <w:rPr>
          <w:ins w:id="940" w:author="Користувач" w:date="2018-10-25T16:43:00Z"/>
          <w:b/>
          <w:lang w:val="uk-UA"/>
        </w:rPr>
      </w:pPr>
      <w:ins w:id="941" w:author="Користувач" w:date="2018-10-25T16:43:00Z">
        <w:r w:rsidRPr="00020BAE">
          <w:rPr>
            <w:b/>
            <w:lang w:val="uk-UA"/>
          </w:rPr>
          <w:t>ПЕРЕЯСЛАВ – ХМЕЛЬНИЦЬКОГО  РАЙОНУ</w:t>
        </w:r>
      </w:ins>
    </w:p>
    <w:p w:rsidR="00C73D0E" w:rsidRPr="00020BAE" w:rsidRDefault="00C73D0E" w:rsidP="00C73D0E">
      <w:pPr>
        <w:jc w:val="center"/>
        <w:rPr>
          <w:ins w:id="942" w:author="Користувач" w:date="2018-10-25T16:43:00Z"/>
          <w:b/>
          <w:lang w:val="uk-UA"/>
        </w:rPr>
      </w:pPr>
      <w:ins w:id="943" w:author="Користувач" w:date="2018-10-25T16:43:00Z">
        <w:r w:rsidRPr="00020BAE">
          <w:rPr>
            <w:b/>
            <w:lang w:val="uk-UA"/>
          </w:rPr>
          <w:t>КИЇВСЬКОЇ  ОБЛАСТІ</w:t>
        </w:r>
      </w:ins>
    </w:p>
    <w:p w:rsidR="00C73D0E" w:rsidRPr="00020BAE" w:rsidRDefault="00C73D0E" w:rsidP="00C73D0E">
      <w:pPr>
        <w:jc w:val="center"/>
        <w:rPr>
          <w:ins w:id="944" w:author="Користувач" w:date="2018-10-25T16:43:00Z"/>
          <w:b/>
          <w:lang w:val="uk-UA"/>
        </w:rPr>
      </w:pPr>
    </w:p>
    <w:p w:rsidR="00C73D0E" w:rsidRPr="00020BAE" w:rsidRDefault="00C73D0E" w:rsidP="00C73D0E">
      <w:pPr>
        <w:jc w:val="center"/>
        <w:rPr>
          <w:ins w:id="945" w:author="Користувач" w:date="2018-10-25T16:43:00Z"/>
          <w:b/>
          <w:lang w:val="uk-UA"/>
        </w:rPr>
      </w:pPr>
      <w:ins w:id="946" w:author="Користувач" w:date="2018-10-25T16:43:00Z">
        <w:r w:rsidRPr="00020BAE">
          <w:rPr>
            <w:b/>
            <w:lang w:val="uk-UA"/>
          </w:rPr>
          <w:t xml:space="preserve">Р І Ш Е Н </w:t>
        </w:r>
        <w:proofErr w:type="spellStart"/>
        <w:r w:rsidRPr="00020BAE">
          <w:rPr>
            <w:b/>
            <w:lang w:val="uk-UA"/>
          </w:rPr>
          <w:t>Н</w:t>
        </w:r>
        <w:proofErr w:type="spellEnd"/>
        <w:r w:rsidRPr="00020BAE">
          <w:rPr>
            <w:b/>
            <w:lang w:val="uk-UA"/>
          </w:rPr>
          <w:t xml:space="preserve"> Я</w:t>
        </w:r>
      </w:ins>
    </w:p>
    <w:p w:rsidR="00C73D0E" w:rsidRPr="00020BAE" w:rsidRDefault="00C73D0E" w:rsidP="00C73D0E">
      <w:pPr>
        <w:jc w:val="center"/>
        <w:rPr>
          <w:ins w:id="947" w:author="Користувач" w:date="2018-10-25T16:43:00Z"/>
          <w:b/>
          <w:lang w:val="uk-UA"/>
        </w:rPr>
      </w:pPr>
    </w:p>
    <w:p w:rsidR="00C73D0E" w:rsidRPr="00020BAE" w:rsidRDefault="00C73D0E" w:rsidP="00C73D0E">
      <w:pPr>
        <w:rPr>
          <w:ins w:id="948" w:author="Користувач" w:date="2018-10-25T16:47:00Z"/>
          <w:b/>
          <w:lang w:val="uk-UA"/>
        </w:rPr>
      </w:pPr>
      <w:ins w:id="949" w:author="Користувач" w:date="2018-10-25T16:43:00Z">
        <w:r w:rsidRPr="00020BAE">
          <w:rPr>
            <w:b/>
            <w:lang w:val="uk-UA"/>
          </w:rPr>
          <w:t xml:space="preserve">Про надання дозволу на виготовлення </w:t>
        </w:r>
      </w:ins>
      <w:ins w:id="950" w:author="Користувач" w:date="2018-10-25T16:47:00Z">
        <w:r w:rsidRPr="00020BAE">
          <w:rPr>
            <w:b/>
            <w:lang w:val="uk-UA"/>
          </w:rPr>
          <w:t>проекту землеустрою</w:t>
        </w:r>
      </w:ins>
      <w:ins w:id="951" w:author="Користувач" w:date="2018-10-25T16:43:00Z">
        <w:r w:rsidRPr="00020BAE">
          <w:rPr>
            <w:b/>
            <w:lang w:val="uk-UA"/>
          </w:rPr>
          <w:t xml:space="preserve"> </w:t>
        </w:r>
      </w:ins>
    </w:p>
    <w:p w:rsidR="00C73D0E" w:rsidRPr="00020BAE" w:rsidRDefault="00C73D0E" w:rsidP="00C73D0E">
      <w:pPr>
        <w:rPr>
          <w:ins w:id="952" w:author="Користувач" w:date="2018-10-25T16:47:00Z"/>
          <w:b/>
          <w:lang w:val="uk-UA"/>
        </w:rPr>
      </w:pPr>
      <w:ins w:id="953" w:author="Користувач" w:date="2018-10-25T16:43:00Z">
        <w:r w:rsidRPr="00020BAE">
          <w:rPr>
            <w:b/>
            <w:lang w:val="uk-UA"/>
          </w:rPr>
          <w:t xml:space="preserve"> щодо </w:t>
        </w:r>
      </w:ins>
      <w:ins w:id="954" w:author="Користувач" w:date="2018-10-25T16:47:00Z">
        <w:r w:rsidRPr="00020BAE">
          <w:rPr>
            <w:b/>
            <w:lang w:val="uk-UA"/>
          </w:rPr>
          <w:t xml:space="preserve">відведення </w:t>
        </w:r>
      </w:ins>
      <w:ins w:id="955" w:author="Користувач" w:date="2018-10-25T16:43:00Z">
        <w:r w:rsidRPr="00020BAE">
          <w:rPr>
            <w:b/>
            <w:lang w:val="uk-UA"/>
          </w:rPr>
          <w:t xml:space="preserve"> земельної</w:t>
        </w:r>
      </w:ins>
      <w:ins w:id="956" w:author="Користувач" w:date="2018-10-25T16:47:00Z">
        <w:r w:rsidRPr="00020BAE">
          <w:rPr>
            <w:b/>
            <w:lang w:val="uk-UA"/>
          </w:rPr>
          <w:t xml:space="preserve"> </w:t>
        </w:r>
      </w:ins>
      <w:ins w:id="957" w:author="Користувач" w:date="2018-10-25T16:43:00Z">
        <w:r w:rsidRPr="00020BAE">
          <w:rPr>
            <w:b/>
            <w:lang w:val="uk-UA"/>
          </w:rPr>
          <w:t>ділянки</w:t>
        </w:r>
      </w:ins>
      <w:ins w:id="958" w:author="Користувач" w:date="2018-10-25T16:50:00Z">
        <w:r w:rsidRPr="00020BAE">
          <w:rPr>
            <w:b/>
            <w:lang w:val="uk-UA"/>
          </w:rPr>
          <w:t xml:space="preserve"> у власність </w:t>
        </w:r>
      </w:ins>
      <w:ins w:id="959" w:author="Користувач" w:date="2018-10-25T16:43:00Z">
        <w:r w:rsidRPr="00020BAE">
          <w:rPr>
            <w:b/>
            <w:lang w:val="uk-UA"/>
          </w:rPr>
          <w:t xml:space="preserve"> </w:t>
        </w:r>
      </w:ins>
      <w:ins w:id="960" w:author="Користувач" w:date="2018-10-25T16:47:00Z">
        <w:r w:rsidRPr="00020BAE">
          <w:rPr>
            <w:b/>
            <w:lang w:val="uk-UA"/>
          </w:rPr>
          <w:t xml:space="preserve">для ведення особистого </w:t>
        </w:r>
      </w:ins>
    </w:p>
    <w:p w:rsidR="00C73D0E" w:rsidRPr="00020BAE" w:rsidRDefault="00C73D0E" w:rsidP="00C73D0E">
      <w:pPr>
        <w:rPr>
          <w:ins w:id="961" w:author="Користувач" w:date="2018-10-25T16:43:00Z"/>
          <w:b/>
          <w:lang w:val="uk-UA"/>
        </w:rPr>
      </w:pPr>
      <w:ins w:id="962" w:author="Користувач" w:date="2018-10-25T16:48:00Z">
        <w:r w:rsidRPr="00020BAE">
          <w:rPr>
            <w:b/>
            <w:lang w:val="uk-UA"/>
          </w:rPr>
          <w:t>селянського господарства</w:t>
        </w:r>
      </w:ins>
      <w:ins w:id="963" w:author="Користувач" w:date="2018-10-25T16:43:00Z">
        <w:r w:rsidRPr="00020BAE">
          <w:rPr>
            <w:b/>
            <w:lang w:val="uk-UA"/>
          </w:rPr>
          <w:t xml:space="preserve"> гр. </w:t>
        </w:r>
      </w:ins>
      <w:r w:rsidRPr="00020BAE">
        <w:rPr>
          <w:b/>
          <w:lang w:val="uk-UA"/>
        </w:rPr>
        <w:t>Діденку В.О.</w:t>
      </w:r>
    </w:p>
    <w:p w:rsidR="00C73D0E" w:rsidRPr="00020BAE" w:rsidRDefault="00C73D0E" w:rsidP="00C73D0E">
      <w:pPr>
        <w:rPr>
          <w:ins w:id="964" w:author="Користувач" w:date="2018-10-25T16:43:00Z"/>
          <w:b/>
          <w:lang w:val="uk-UA"/>
        </w:rPr>
      </w:pPr>
    </w:p>
    <w:p w:rsidR="00C73D0E" w:rsidRPr="00020BAE" w:rsidRDefault="00C73D0E" w:rsidP="00C73D0E">
      <w:pPr>
        <w:jc w:val="both"/>
        <w:rPr>
          <w:ins w:id="965" w:author="Користувач" w:date="2018-10-25T16:43:00Z"/>
          <w:lang w:val="uk-UA"/>
        </w:rPr>
      </w:pPr>
      <w:ins w:id="966" w:author="Користувач" w:date="2018-10-25T16:43:00Z">
        <w:r w:rsidRPr="00020BAE">
          <w:rPr>
            <w:lang w:val="uk-UA"/>
          </w:rPr>
          <w:t xml:space="preserve">Розглянувши  заяву гр. України </w:t>
        </w:r>
      </w:ins>
      <w:r w:rsidRPr="00020BAE">
        <w:rPr>
          <w:lang w:val="uk-UA"/>
        </w:rPr>
        <w:t xml:space="preserve">Діденку </w:t>
      </w:r>
      <w:proofErr w:type="spellStart"/>
      <w:r w:rsidR="003200BF" w:rsidRPr="00020BAE">
        <w:rPr>
          <w:lang w:val="uk-UA"/>
        </w:rPr>
        <w:t>Вячеславу</w:t>
      </w:r>
      <w:proofErr w:type="spellEnd"/>
      <w:r w:rsidR="003200BF" w:rsidRPr="00020BAE">
        <w:rPr>
          <w:lang w:val="uk-UA"/>
        </w:rPr>
        <w:t xml:space="preserve"> Олександровичу</w:t>
      </w:r>
      <w:ins w:id="967" w:author="Користувач" w:date="2018-10-25T16:43:00Z">
        <w:r w:rsidRPr="00020BAE">
          <w:rPr>
            <w:lang w:val="uk-UA"/>
          </w:rPr>
          <w:t xml:space="preserve">    про надання дозволу на виготовлення </w:t>
        </w:r>
      </w:ins>
      <w:ins w:id="968" w:author="Користувач" w:date="2018-10-25T16:48:00Z">
        <w:r w:rsidRPr="00020BAE">
          <w:rPr>
            <w:lang w:val="uk-UA"/>
          </w:rPr>
          <w:t>проекту земл</w:t>
        </w:r>
      </w:ins>
      <w:ins w:id="969" w:author="Користувач" w:date="2018-10-25T16:49:00Z">
        <w:r w:rsidRPr="00020BAE">
          <w:rPr>
            <w:lang w:val="uk-UA"/>
          </w:rPr>
          <w:t>еустрою</w:t>
        </w:r>
      </w:ins>
      <w:ins w:id="970" w:author="Користувач" w:date="2018-10-25T16:43:00Z">
        <w:r w:rsidRPr="00020BAE">
          <w:rPr>
            <w:lang w:val="uk-UA"/>
          </w:rPr>
          <w:t xml:space="preserve">  щодо </w:t>
        </w:r>
      </w:ins>
      <w:ins w:id="971" w:author="Користувач" w:date="2018-10-25T16:49:00Z">
        <w:r w:rsidRPr="00020BAE">
          <w:rPr>
            <w:lang w:val="uk-UA"/>
          </w:rPr>
          <w:t>відведення</w:t>
        </w:r>
      </w:ins>
      <w:ins w:id="972" w:author="Користувач" w:date="2018-10-25T16:43:00Z">
        <w:r w:rsidRPr="00020BAE">
          <w:rPr>
            <w:lang w:val="uk-UA"/>
          </w:rPr>
          <w:t xml:space="preserve"> земельної ділянки</w:t>
        </w:r>
      </w:ins>
      <w:ins w:id="973" w:author="Користувач" w:date="2018-10-25T16:50:00Z">
        <w:r w:rsidRPr="00020BAE">
          <w:rPr>
            <w:lang w:val="uk-UA"/>
          </w:rPr>
          <w:t xml:space="preserve">  у власність</w:t>
        </w:r>
      </w:ins>
      <w:ins w:id="974" w:author="Користувач" w:date="2018-10-25T16:43:00Z">
        <w:r w:rsidRPr="00020BAE">
          <w:rPr>
            <w:lang w:val="uk-UA"/>
          </w:rPr>
          <w:t xml:space="preserve"> для </w:t>
        </w:r>
      </w:ins>
      <w:ins w:id="975" w:author="Користувач" w:date="2018-10-25T16:49:00Z">
        <w:r w:rsidRPr="00020BAE">
          <w:rPr>
            <w:lang w:val="uk-UA"/>
          </w:rPr>
          <w:lastRenderedPageBreak/>
          <w:t>ведення особистого селянського господарства</w:t>
        </w:r>
      </w:ins>
      <w:ins w:id="976" w:author="Користувач" w:date="2018-10-25T16:43:00Z">
        <w:r w:rsidRPr="00020BAE">
          <w:rPr>
            <w:lang w:val="uk-UA"/>
          </w:rPr>
          <w:t xml:space="preserve"> , розташованої за адресою: Київська обл., Переяслав-Хмельницький р-н, с. </w:t>
        </w:r>
      </w:ins>
      <w:r w:rsidR="003200BF" w:rsidRPr="00020BAE">
        <w:rPr>
          <w:lang w:val="uk-UA"/>
        </w:rPr>
        <w:t>Соснова</w:t>
      </w:r>
      <w:ins w:id="977" w:author="Користувач" w:date="2018-10-25T16:43:00Z">
        <w:r w:rsidRPr="00020BAE">
          <w:rPr>
            <w:lang w:val="uk-UA"/>
          </w:rPr>
          <w:t xml:space="preserve">, вул. </w:t>
        </w:r>
      </w:ins>
      <w:r w:rsidR="003200BF" w:rsidRPr="00020BAE">
        <w:rPr>
          <w:lang w:val="uk-UA"/>
        </w:rPr>
        <w:t>Центральна, 26а</w:t>
      </w:r>
      <w:ins w:id="978" w:author="Користувач" w:date="2018-10-25T16:43:00Z">
        <w:r w:rsidRPr="00020BAE">
          <w:rPr>
            <w:lang w:val="uk-UA"/>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ins>
    </w:p>
    <w:p w:rsidR="00C73D0E" w:rsidRPr="00020BAE" w:rsidRDefault="00C73D0E" w:rsidP="00C73D0E">
      <w:pPr>
        <w:jc w:val="center"/>
        <w:rPr>
          <w:ins w:id="979" w:author="Користувач" w:date="2018-10-25T16:43:00Z"/>
          <w:b/>
          <w:lang w:val="uk-UA"/>
        </w:rPr>
      </w:pPr>
      <w:ins w:id="980" w:author="Користувач" w:date="2018-10-25T16:43:00Z">
        <w:r w:rsidRPr="00020BAE">
          <w:rPr>
            <w:b/>
            <w:lang w:val="uk-UA"/>
          </w:rPr>
          <w:t>ВИРІШИЛА:</w:t>
        </w:r>
      </w:ins>
    </w:p>
    <w:p w:rsidR="00C73D0E" w:rsidRPr="00020BAE" w:rsidRDefault="00C73D0E" w:rsidP="00C73D0E">
      <w:pPr>
        <w:rPr>
          <w:ins w:id="981" w:author="Користувач" w:date="2018-10-25T16:43:00Z"/>
          <w:lang w:val="uk-UA"/>
        </w:rPr>
      </w:pPr>
    </w:p>
    <w:p w:rsidR="00C73D0E" w:rsidRPr="00020BAE" w:rsidRDefault="00C73D0E" w:rsidP="00C73D0E">
      <w:pPr>
        <w:ind w:left="360"/>
        <w:jc w:val="both"/>
        <w:rPr>
          <w:ins w:id="982" w:author="Користувач" w:date="2018-10-25T16:43:00Z"/>
          <w:lang w:val="uk-UA"/>
        </w:rPr>
      </w:pPr>
      <w:ins w:id="983" w:author="Користувач" w:date="2018-10-25T16:43:00Z">
        <w:r w:rsidRPr="00020BAE">
          <w:rPr>
            <w:lang w:val="uk-UA"/>
          </w:rPr>
          <w:t xml:space="preserve">1. Надати дозвіл на виготовлення   </w:t>
        </w:r>
      </w:ins>
      <w:ins w:id="984" w:author="Користувач" w:date="2018-10-25T16:50:00Z">
        <w:r w:rsidRPr="00020BAE">
          <w:rPr>
            <w:lang w:val="uk-UA"/>
          </w:rPr>
          <w:t>проекту</w:t>
        </w:r>
      </w:ins>
      <w:ins w:id="985" w:author="Користувач" w:date="2018-10-25T16:43:00Z">
        <w:r w:rsidRPr="00020BAE">
          <w:rPr>
            <w:lang w:val="uk-UA"/>
          </w:rPr>
          <w:t xml:space="preserve"> землеустрою щодо </w:t>
        </w:r>
      </w:ins>
      <w:ins w:id="986" w:author="Користувач" w:date="2018-10-25T16:51:00Z">
        <w:r w:rsidRPr="00020BAE">
          <w:rPr>
            <w:lang w:val="uk-UA"/>
          </w:rPr>
          <w:t xml:space="preserve">відведення </w:t>
        </w:r>
      </w:ins>
      <w:ins w:id="987" w:author="Користувач" w:date="2018-10-25T16:43:00Z">
        <w:r w:rsidRPr="00020BAE">
          <w:rPr>
            <w:lang w:val="uk-UA"/>
          </w:rPr>
          <w:t xml:space="preserve">  земельної  ділянки</w:t>
        </w:r>
      </w:ins>
      <w:ins w:id="988" w:author="Користувач" w:date="2018-10-25T16:55:00Z">
        <w:r w:rsidRPr="00020BAE">
          <w:rPr>
            <w:lang w:val="uk-UA"/>
          </w:rPr>
          <w:t xml:space="preserve"> сільськогосподарського призначення </w:t>
        </w:r>
      </w:ins>
      <w:ins w:id="989" w:author="Користувач" w:date="2018-10-25T16:56:00Z">
        <w:r w:rsidRPr="00020BAE">
          <w:rPr>
            <w:lang w:val="uk-UA"/>
          </w:rPr>
          <w:t>для безоплатної передачі у власність орієнтовною площею 0,</w:t>
        </w:r>
      </w:ins>
      <w:r w:rsidR="003200BF" w:rsidRPr="00020BAE">
        <w:rPr>
          <w:lang w:val="uk-UA"/>
        </w:rPr>
        <w:t>19</w:t>
      </w:r>
      <w:ins w:id="990" w:author="Користувач" w:date="2018-10-25T16:56:00Z">
        <w:r w:rsidRPr="00020BAE">
          <w:rPr>
            <w:lang w:val="uk-UA"/>
          </w:rPr>
          <w:t xml:space="preserve"> га </w:t>
        </w:r>
      </w:ins>
      <w:ins w:id="991" w:author="Користувач" w:date="2018-10-25T16:43:00Z">
        <w:r w:rsidRPr="00020BAE">
          <w:rPr>
            <w:lang w:val="uk-UA"/>
          </w:rPr>
          <w:t xml:space="preserve"> для </w:t>
        </w:r>
      </w:ins>
      <w:ins w:id="992" w:author="Користувач" w:date="2018-10-25T16:52:00Z">
        <w:r w:rsidRPr="00020BAE">
          <w:rPr>
            <w:lang w:val="uk-UA"/>
          </w:rPr>
          <w:t xml:space="preserve">ведення особистого селянського господарства </w:t>
        </w:r>
      </w:ins>
      <w:ins w:id="993" w:author="Користувач" w:date="2018-10-25T16:43:00Z">
        <w:r w:rsidRPr="00020BAE">
          <w:rPr>
            <w:lang w:val="uk-UA"/>
          </w:rPr>
          <w:t xml:space="preserve"> гр. України </w:t>
        </w:r>
      </w:ins>
      <w:r w:rsidR="003200BF" w:rsidRPr="00020BAE">
        <w:rPr>
          <w:lang w:val="uk-UA"/>
        </w:rPr>
        <w:t xml:space="preserve">Діденку </w:t>
      </w:r>
      <w:proofErr w:type="spellStart"/>
      <w:r w:rsidR="003200BF" w:rsidRPr="00020BAE">
        <w:rPr>
          <w:lang w:val="uk-UA"/>
        </w:rPr>
        <w:t>Вячеславу</w:t>
      </w:r>
      <w:proofErr w:type="spellEnd"/>
      <w:r w:rsidR="003200BF" w:rsidRPr="00020BAE">
        <w:rPr>
          <w:lang w:val="uk-UA"/>
        </w:rPr>
        <w:t xml:space="preserve"> Олександровичу</w:t>
      </w:r>
      <w:ins w:id="994" w:author="Користувач" w:date="2018-10-25T16:43:00Z">
        <w:r w:rsidRPr="00020BAE">
          <w:rPr>
            <w:lang w:val="uk-UA"/>
          </w:rPr>
          <w:t xml:space="preserve"> , розташовану за адресою: Київська обл., Переяслав-Хмельницький р-н, с. </w:t>
        </w:r>
      </w:ins>
      <w:r w:rsidR="003200BF" w:rsidRPr="00020BAE">
        <w:rPr>
          <w:lang w:val="uk-UA"/>
        </w:rPr>
        <w:t>Соснова</w:t>
      </w:r>
      <w:ins w:id="995" w:author="Користувач" w:date="2018-10-25T16:43:00Z">
        <w:r w:rsidRPr="00020BAE">
          <w:rPr>
            <w:lang w:val="uk-UA"/>
          </w:rPr>
          <w:t xml:space="preserve"> , вул. </w:t>
        </w:r>
      </w:ins>
      <w:r w:rsidR="003200BF" w:rsidRPr="00020BAE">
        <w:rPr>
          <w:lang w:val="uk-UA"/>
        </w:rPr>
        <w:t>Центральна</w:t>
      </w:r>
      <w:ins w:id="996" w:author="Користувач" w:date="2018-10-25T16:43:00Z">
        <w:r w:rsidRPr="00020BAE">
          <w:rPr>
            <w:lang w:val="uk-UA"/>
          </w:rPr>
          <w:t xml:space="preserve">, буд. № </w:t>
        </w:r>
      </w:ins>
      <w:r w:rsidR="003200BF" w:rsidRPr="00020BAE">
        <w:rPr>
          <w:lang w:val="uk-UA"/>
        </w:rPr>
        <w:t>26а</w:t>
      </w:r>
      <w:ins w:id="997" w:author="Користувач" w:date="2018-10-25T16:43:00Z">
        <w:r w:rsidRPr="00020BAE">
          <w:rPr>
            <w:lang w:val="uk-UA"/>
          </w:rPr>
          <w:t>.</w:t>
        </w:r>
      </w:ins>
    </w:p>
    <w:p w:rsidR="00C73D0E" w:rsidRPr="00020BAE" w:rsidRDefault="00C73D0E" w:rsidP="00C73D0E">
      <w:pPr>
        <w:ind w:left="360"/>
        <w:jc w:val="both"/>
        <w:rPr>
          <w:ins w:id="998" w:author="Користувач" w:date="2018-10-25T16:43:00Z"/>
          <w:lang w:val="uk-UA"/>
        </w:rPr>
      </w:pPr>
      <w:ins w:id="999" w:author="Користувач" w:date="2018-10-25T16:43:00Z">
        <w:r w:rsidRPr="00020BAE">
          <w:rPr>
            <w:lang w:val="uk-UA"/>
          </w:rPr>
          <w:t>2. Контроль за виконанням даного рішення покласти на постійну комісію з  питань благоустрою, комунального господарства та земельних відносин.</w:t>
        </w:r>
      </w:ins>
    </w:p>
    <w:p w:rsidR="00C73D0E" w:rsidRPr="00020BAE" w:rsidRDefault="00C73D0E" w:rsidP="00C73D0E">
      <w:pPr>
        <w:ind w:left="720"/>
        <w:jc w:val="both"/>
        <w:rPr>
          <w:ins w:id="1000" w:author="Користувач" w:date="2018-10-25T16:43:00Z"/>
          <w:lang w:val="uk-UA"/>
        </w:rPr>
      </w:pPr>
    </w:p>
    <w:p w:rsidR="00C73D0E" w:rsidRPr="00020BAE" w:rsidRDefault="00C73D0E" w:rsidP="00C73D0E">
      <w:pPr>
        <w:ind w:left="720"/>
        <w:jc w:val="both"/>
        <w:rPr>
          <w:ins w:id="1001" w:author="Користувач" w:date="2018-10-25T16:43:00Z"/>
          <w:lang w:val="uk-UA"/>
        </w:rPr>
      </w:pPr>
    </w:p>
    <w:p w:rsidR="00C73D0E" w:rsidRPr="00020BAE" w:rsidRDefault="00C73D0E" w:rsidP="00C73D0E">
      <w:pPr>
        <w:ind w:left="720"/>
        <w:jc w:val="both"/>
        <w:rPr>
          <w:ins w:id="1002" w:author="Користувач" w:date="2018-10-25T16:43:00Z"/>
          <w:lang w:val="uk-UA"/>
        </w:rPr>
      </w:pPr>
    </w:p>
    <w:p w:rsidR="00C73D0E" w:rsidRPr="00020BAE" w:rsidRDefault="00C73D0E" w:rsidP="00C73D0E">
      <w:pPr>
        <w:ind w:left="720"/>
        <w:jc w:val="both"/>
        <w:rPr>
          <w:ins w:id="1003" w:author="Користувач" w:date="2018-10-25T16:43:00Z"/>
          <w:lang w:val="uk-UA"/>
        </w:rPr>
      </w:pPr>
    </w:p>
    <w:p w:rsidR="00C73D0E" w:rsidRPr="00020BAE" w:rsidRDefault="00C73D0E" w:rsidP="00C73D0E">
      <w:pPr>
        <w:rPr>
          <w:ins w:id="1004" w:author="Користувач" w:date="2018-10-25T16:43:00Z"/>
          <w:lang w:val="uk-UA"/>
        </w:rPr>
      </w:pPr>
      <w:ins w:id="1005" w:author="Користувач" w:date="2018-10-25T16:43:00Z">
        <w:r w:rsidRPr="00020BAE">
          <w:rPr>
            <w:lang w:val="uk-UA"/>
          </w:rPr>
          <w:t xml:space="preserve">                      Сільський  голова:                                       М.О. Лях</w:t>
        </w:r>
      </w:ins>
    </w:p>
    <w:p w:rsidR="00C73D0E" w:rsidRPr="00020BAE" w:rsidRDefault="00C73D0E" w:rsidP="00C73D0E">
      <w:pPr>
        <w:rPr>
          <w:ins w:id="1006" w:author="Користувач" w:date="2018-10-25T16:43:00Z"/>
          <w:lang w:val="uk-UA"/>
        </w:rPr>
      </w:pPr>
    </w:p>
    <w:p w:rsidR="00C73D0E" w:rsidRPr="00020BAE" w:rsidRDefault="00C73D0E" w:rsidP="00C73D0E">
      <w:pPr>
        <w:rPr>
          <w:ins w:id="1007" w:author="Користувач" w:date="2018-10-25T16:43:00Z"/>
          <w:b/>
          <w:lang w:val="uk-UA"/>
        </w:rPr>
      </w:pPr>
      <w:ins w:id="1008" w:author="Користувач" w:date="2018-10-25T16:43:00Z">
        <w:r w:rsidRPr="00020BAE">
          <w:rPr>
            <w:b/>
            <w:lang w:val="uk-UA"/>
          </w:rPr>
          <w:t xml:space="preserve">с. Студеники </w:t>
        </w:r>
      </w:ins>
    </w:p>
    <w:p w:rsidR="00C73D0E" w:rsidRPr="00020BAE" w:rsidRDefault="00C73D0E" w:rsidP="00C73D0E">
      <w:pPr>
        <w:rPr>
          <w:ins w:id="1009" w:author="Користувач" w:date="2018-10-25T16:43:00Z"/>
          <w:b/>
          <w:lang w:val="uk-UA"/>
        </w:rPr>
      </w:pPr>
      <w:ins w:id="1010" w:author="Користувач" w:date="2018-10-25T16:43:00Z">
        <w:r w:rsidRPr="00020BAE">
          <w:rPr>
            <w:b/>
            <w:lang w:val="uk-UA"/>
          </w:rPr>
          <w:t>№ 4</w:t>
        </w:r>
      </w:ins>
      <w:r w:rsidRPr="00020BAE">
        <w:rPr>
          <w:b/>
          <w:lang w:val="uk-UA"/>
        </w:rPr>
        <w:t>54</w:t>
      </w:r>
      <w:ins w:id="1011" w:author="Користувач" w:date="2018-10-25T16:43:00Z">
        <w:r w:rsidRPr="00020BAE">
          <w:rPr>
            <w:b/>
            <w:lang w:val="uk-UA"/>
          </w:rPr>
          <w:t>-Х</w:t>
        </w:r>
      </w:ins>
      <w:r w:rsidRPr="00020BAE">
        <w:rPr>
          <w:b/>
          <w:lang w:val="uk-UA"/>
        </w:rPr>
        <w:t>УІ</w:t>
      </w:r>
      <w:ins w:id="1012" w:author="Користувач" w:date="2018-10-25T16:43:00Z">
        <w:r w:rsidRPr="00020BAE">
          <w:rPr>
            <w:b/>
            <w:lang w:val="uk-UA"/>
          </w:rPr>
          <w:t>-УІІ</w:t>
        </w:r>
      </w:ins>
    </w:p>
    <w:p w:rsidR="00C73D0E" w:rsidRPr="00020BAE" w:rsidRDefault="00C73D0E" w:rsidP="00C73D0E">
      <w:pPr>
        <w:rPr>
          <w:ins w:id="1013" w:author="Користувач" w:date="2018-10-25T16:57:00Z"/>
          <w:b/>
          <w:lang w:val="uk-UA"/>
        </w:rPr>
      </w:pPr>
      <w:r w:rsidRPr="00020BAE">
        <w:rPr>
          <w:b/>
          <w:lang w:val="uk-UA"/>
        </w:rPr>
        <w:t>20.11</w:t>
      </w:r>
      <w:ins w:id="1014" w:author="Користувач" w:date="2018-10-25T16:43:00Z">
        <w:r w:rsidRPr="00020BAE">
          <w:rPr>
            <w:b/>
            <w:lang w:val="uk-UA"/>
          </w:rPr>
          <w:t>.2018</w:t>
        </w:r>
      </w:ins>
    </w:p>
    <w:p w:rsidR="00C73D0E" w:rsidRPr="00020BAE" w:rsidRDefault="00C73D0E" w:rsidP="00C73D0E">
      <w:pPr>
        <w:rPr>
          <w:ins w:id="1015" w:author="Користувач" w:date="2018-10-25T16:57:00Z"/>
          <w:b/>
          <w:lang w:val="uk-UA"/>
        </w:rPr>
      </w:pPr>
    </w:p>
    <w:p w:rsidR="006562C4" w:rsidRPr="00020BAE" w:rsidRDefault="006562C4" w:rsidP="00D51CD7">
      <w:pPr>
        <w:spacing w:line="288" w:lineRule="auto"/>
        <w:jc w:val="center"/>
        <w:rPr>
          <w:bCs/>
          <w:lang w:val="uk-UA"/>
        </w:rPr>
      </w:pPr>
    </w:p>
    <w:p w:rsidR="003200BF" w:rsidRPr="00020BAE" w:rsidRDefault="003200BF" w:rsidP="00D51CD7">
      <w:pPr>
        <w:spacing w:line="288" w:lineRule="auto"/>
        <w:jc w:val="center"/>
        <w:rPr>
          <w:bCs/>
          <w:lang w:val="uk-UA"/>
        </w:rPr>
      </w:pPr>
    </w:p>
    <w:p w:rsidR="003200BF" w:rsidRPr="00020BAE" w:rsidRDefault="003200BF" w:rsidP="00D51CD7">
      <w:pPr>
        <w:spacing w:line="288" w:lineRule="auto"/>
        <w:jc w:val="center"/>
        <w:rPr>
          <w:bCs/>
          <w:lang w:val="uk-UA"/>
        </w:rPr>
      </w:pPr>
    </w:p>
    <w:p w:rsidR="003200BF" w:rsidRPr="00020BAE" w:rsidRDefault="003200BF" w:rsidP="00D51CD7">
      <w:pPr>
        <w:spacing w:line="288" w:lineRule="auto"/>
        <w:jc w:val="center"/>
        <w:rPr>
          <w:bCs/>
          <w:lang w:val="uk-UA"/>
        </w:rPr>
      </w:pPr>
    </w:p>
    <w:p w:rsidR="003200BF" w:rsidRPr="00020BAE" w:rsidRDefault="003200BF" w:rsidP="00D51CD7">
      <w:pPr>
        <w:spacing w:line="288" w:lineRule="auto"/>
        <w:jc w:val="center"/>
        <w:rPr>
          <w:bCs/>
          <w:lang w:val="uk-UA"/>
        </w:rPr>
      </w:pPr>
    </w:p>
    <w:p w:rsidR="003200BF" w:rsidRPr="00020BAE" w:rsidRDefault="003200BF" w:rsidP="00D51CD7">
      <w:pPr>
        <w:spacing w:line="288" w:lineRule="auto"/>
        <w:jc w:val="center"/>
        <w:rPr>
          <w:bCs/>
          <w:lang w:val="uk-UA"/>
        </w:rPr>
      </w:pPr>
    </w:p>
    <w:p w:rsidR="003200BF" w:rsidRPr="00020BAE" w:rsidRDefault="003200BF" w:rsidP="00D51CD7">
      <w:pPr>
        <w:spacing w:line="288" w:lineRule="auto"/>
        <w:jc w:val="center"/>
        <w:rPr>
          <w:bCs/>
          <w:lang w:val="uk-UA"/>
        </w:rPr>
      </w:pPr>
    </w:p>
    <w:p w:rsidR="003200BF" w:rsidRPr="00020BAE" w:rsidRDefault="003200BF" w:rsidP="00D51CD7">
      <w:pPr>
        <w:spacing w:line="288" w:lineRule="auto"/>
        <w:jc w:val="center"/>
        <w:rPr>
          <w:bCs/>
          <w:lang w:val="uk-UA"/>
        </w:rPr>
      </w:pPr>
    </w:p>
    <w:p w:rsidR="003200BF" w:rsidRPr="00020BAE" w:rsidRDefault="003200BF" w:rsidP="00D51CD7">
      <w:pPr>
        <w:spacing w:line="288" w:lineRule="auto"/>
        <w:jc w:val="center"/>
        <w:rPr>
          <w:bCs/>
          <w:lang w:val="uk-UA"/>
        </w:rPr>
      </w:pPr>
    </w:p>
    <w:p w:rsidR="003200BF" w:rsidRPr="00020BAE" w:rsidRDefault="003200BF" w:rsidP="00D51CD7">
      <w:pPr>
        <w:spacing w:line="288" w:lineRule="auto"/>
        <w:jc w:val="center"/>
        <w:rPr>
          <w:bCs/>
          <w:lang w:val="uk-UA"/>
        </w:rPr>
      </w:pPr>
    </w:p>
    <w:p w:rsidR="003200BF" w:rsidRPr="00020BAE" w:rsidRDefault="003200BF" w:rsidP="00D51CD7">
      <w:pPr>
        <w:spacing w:line="288" w:lineRule="auto"/>
        <w:jc w:val="center"/>
        <w:rPr>
          <w:bCs/>
          <w:lang w:val="uk-UA"/>
        </w:rPr>
      </w:pPr>
    </w:p>
    <w:p w:rsidR="003200BF" w:rsidRPr="00020BAE" w:rsidRDefault="003200BF" w:rsidP="00D51CD7">
      <w:pPr>
        <w:spacing w:line="288" w:lineRule="auto"/>
        <w:jc w:val="center"/>
        <w:rPr>
          <w:bCs/>
          <w:lang w:val="uk-UA"/>
        </w:rPr>
      </w:pPr>
    </w:p>
    <w:p w:rsidR="003200BF" w:rsidRPr="00020BAE" w:rsidRDefault="00BC46EE" w:rsidP="003200BF">
      <w:pPr>
        <w:jc w:val="center"/>
        <w:rPr>
          <w:ins w:id="1016" w:author="Користувач" w:date="2018-10-25T16:43:00Z"/>
          <w:sz w:val="28"/>
          <w:szCs w:val="28"/>
          <w:lang w:val="uk-UA"/>
        </w:rPr>
      </w:pPr>
      <w:ins w:id="1017" w:author="Користувач" w:date="2018-10-25T16:43:00Z">
        <w:r>
          <w:rPr>
            <w:noProof/>
            <w:sz w:val="28"/>
            <w:szCs w:val="28"/>
            <w:lang w:val="uk-UA" w:eastAsia="uk-UA"/>
            <w:rPrChange w:id="1018">
              <w:rPr>
                <w:noProof/>
                <w:lang w:val="uk-UA" w:eastAsia="uk-UA"/>
              </w:rPr>
            </w:rPrChange>
          </w:rPr>
          <w:drawing>
            <wp:inline distT="0" distB="0" distL="0" distR="0">
              <wp:extent cx="495300" cy="685800"/>
              <wp:effectExtent l="0" t="0" r="0" b="0"/>
              <wp:docPr id="35" name="Рисунок 3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Герб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ins>
    </w:p>
    <w:p w:rsidR="003200BF" w:rsidRPr="00020BAE" w:rsidRDefault="003200BF" w:rsidP="003200BF">
      <w:pPr>
        <w:jc w:val="center"/>
        <w:rPr>
          <w:ins w:id="1019" w:author="Користувач" w:date="2018-10-25T16:43:00Z"/>
          <w:b/>
          <w:sz w:val="28"/>
          <w:szCs w:val="28"/>
          <w:lang w:val="uk-UA"/>
        </w:rPr>
      </w:pPr>
    </w:p>
    <w:p w:rsidR="003200BF" w:rsidRPr="00020BAE" w:rsidRDefault="003200BF" w:rsidP="003200BF">
      <w:pPr>
        <w:jc w:val="center"/>
        <w:rPr>
          <w:ins w:id="1020" w:author="Користувач" w:date="2018-10-25T16:43:00Z"/>
          <w:b/>
          <w:lang w:val="uk-UA"/>
        </w:rPr>
      </w:pPr>
      <w:ins w:id="1021" w:author="Користувач" w:date="2018-10-25T16:43:00Z">
        <w:r w:rsidRPr="00020BAE">
          <w:rPr>
            <w:b/>
            <w:lang w:val="uk-UA"/>
          </w:rPr>
          <w:t>СТУДЕНИКІВСЬКА СІЛЬСЬКА  РАДА</w:t>
        </w:r>
      </w:ins>
    </w:p>
    <w:p w:rsidR="003200BF" w:rsidRPr="00020BAE" w:rsidRDefault="003200BF" w:rsidP="003200BF">
      <w:pPr>
        <w:jc w:val="center"/>
        <w:rPr>
          <w:ins w:id="1022" w:author="Користувач" w:date="2018-10-25T16:43:00Z"/>
          <w:b/>
          <w:lang w:val="uk-UA"/>
        </w:rPr>
      </w:pPr>
      <w:ins w:id="1023" w:author="Користувач" w:date="2018-10-25T16:43:00Z">
        <w:r w:rsidRPr="00020BAE">
          <w:rPr>
            <w:b/>
            <w:lang w:val="uk-UA"/>
          </w:rPr>
          <w:t>ПЕРЕЯСЛАВ – ХМЕЛЬНИЦЬКОГО  РАЙОНУ</w:t>
        </w:r>
      </w:ins>
    </w:p>
    <w:p w:rsidR="003200BF" w:rsidRPr="00020BAE" w:rsidRDefault="003200BF" w:rsidP="003200BF">
      <w:pPr>
        <w:jc w:val="center"/>
        <w:rPr>
          <w:ins w:id="1024" w:author="Користувач" w:date="2018-10-25T16:43:00Z"/>
          <w:b/>
          <w:lang w:val="uk-UA"/>
        </w:rPr>
      </w:pPr>
      <w:ins w:id="1025" w:author="Користувач" w:date="2018-10-25T16:43:00Z">
        <w:r w:rsidRPr="00020BAE">
          <w:rPr>
            <w:b/>
            <w:lang w:val="uk-UA"/>
          </w:rPr>
          <w:t>КИЇВСЬКОЇ  ОБЛАСТІ</w:t>
        </w:r>
      </w:ins>
    </w:p>
    <w:p w:rsidR="003200BF" w:rsidRPr="00020BAE" w:rsidRDefault="003200BF" w:rsidP="003200BF">
      <w:pPr>
        <w:jc w:val="center"/>
        <w:rPr>
          <w:ins w:id="1026" w:author="Користувач" w:date="2018-10-25T16:43:00Z"/>
          <w:b/>
          <w:lang w:val="uk-UA"/>
        </w:rPr>
      </w:pPr>
    </w:p>
    <w:p w:rsidR="003200BF" w:rsidRPr="00020BAE" w:rsidRDefault="003200BF" w:rsidP="003200BF">
      <w:pPr>
        <w:jc w:val="center"/>
        <w:rPr>
          <w:ins w:id="1027" w:author="Користувач" w:date="2018-10-25T16:43:00Z"/>
          <w:b/>
          <w:lang w:val="uk-UA"/>
        </w:rPr>
      </w:pPr>
      <w:ins w:id="1028" w:author="Користувач" w:date="2018-10-25T16:43:00Z">
        <w:r w:rsidRPr="00020BAE">
          <w:rPr>
            <w:b/>
            <w:lang w:val="uk-UA"/>
          </w:rPr>
          <w:t xml:space="preserve">Р І Ш Е Н </w:t>
        </w:r>
        <w:proofErr w:type="spellStart"/>
        <w:r w:rsidRPr="00020BAE">
          <w:rPr>
            <w:b/>
            <w:lang w:val="uk-UA"/>
          </w:rPr>
          <w:t>Н</w:t>
        </w:r>
        <w:proofErr w:type="spellEnd"/>
        <w:r w:rsidRPr="00020BAE">
          <w:rPr>
            <w:b/>
            <w:lang w:val="uk-UA"/>
          </w:rPr>
          <w:t xml:space="preserve"> Я</w:t>
        </w:r>
      </w:ins>
    </w:p>
    <w:p w:rsidR="003200BF" w:rsidRPr="00020BAE" w:rsidRDefault="003200BF" w:rsidP="003200BF">
      <w:pPr>
        <w:jc w:val="center"/>
        <w:rPr>
          <w:ins w:id="1029" w:author="Користувач" w:date="2018-10-25T16:43:00Z"/>
          <w:b/>
          <w:lang w:val="uk-UA"/>
        </w:rPr>
      </w:pPr>
    </w:p>
    <w:p w:rsidR="003200BF" w:rsidRPr="00020BAE" w:rsidRDefault="003200BF" w:rsidP="003200BF">
      <w:pPr>
        <w:rPr>
          <w:ins w:id="1030" w:author="Користувач" w:date="2018-10-25T16:47:00Z"/>
          <w:b/>
          <w:lang w:val="uk-UA"/>
        </w:rPr>
      </w:pPr>
      <w:ins w:id="1031" w:author="Користувач" w:date="2018-10-25T16:43:00Z">
        <w:r w:rsidRPr="00020BAE">
          <w:rPr>
            <w:b/>
            <w:lang w:val="uk-UA"/>
          </w:rPr>
          <w:t xml:space="preserve">Про надання дозволу на виготовлення </w:t>
        </w:r>
      </w:ins>
      <w:ins w:id="1032" w:author="Користувач" w:date="2018-10-25T16:47:00Z">
        <w:r w:rsidRPr="00020BAE">
          <w:rPr>
            <w:b/>
            <w:lang w:val="uk-UA"/>
          </w:rPr>
          <w:t>проекту землеустрою</w:t>
        </w:r>
      </w:ins>
      <w:ins w:id="1033" w:author="Користувач" w:date="2018-10-25T16:43:00Z">
        <w:r w:rsidRPr="00020BAE">
          <w:rPr>
            <w:b/>
            <w:lang w:val="uk-UA"/>
          </w:rPr>
          <w:t xml:space="preserve"> </w:t>
        </w:r>
      </w:ins>
    </w:p>
    <w:p w:rsidR="003200BF" w:rsidRPr="00020BAE" w:rsidRDefault="003200BF" w:rsidP="003200BF">
      <w:pPr>
        <w:rPr>
          <w:ins w:id="1034" w:author="Користувач" w:date="2018-10-25T16:47:00Z"/>
          <w:b/>
          <w:lang w:val="uk-UA"/>
        </w:rPr>
      </w:pPr>
      <w:ins w:id="1035" w:author="Користувач" w:date="2018-10-25T16:43:00Z">
        <w:r w:rsidRPr="00020BAE">
          <w:rPr>
            <w:b/>
            <w:lang w:val="uk-UA"/>
          </w:rPr>
          <w:t xml:space="preserve"> щодо </w:t>
        </w:r>
      </w:ins>
      <w:ins w:id="1036" w:author="Користувач" w:date="2018-10-25T16:47:00Z">
        <w:r w:rsidRPr="00020BAE">
          <w:rPr>
            <w:b/>
            <w:lang w:val="uk-UA"/>
          </w:rPr>
          <w:t xml:space="preserve">відведення </w:t>
        </w:r>
      </w:ins>
      <w:ins w:id="1037" w:author="Користувач" w:date="2018-10-25T16:43:00Z">
        <w:r w:rsidRPr="00020BAE">
          <w:rPr>
            <w:b/>
            <w:lang w:val="uk-UA"/>
          </w:rPr>
          <w:t xml:space="preserve"> земельної</w:t>
        </w:r>
      </w:ins>
      <w:ins w:id="1038" w:author="Користувач" w:date="2018-10-25T16:47:00Z">
        <w:r w:rsidRPr="00020BAE">
          <w:rPr>
            <w:b/>
            <w:lang w:val="uk-UA"/>
          </w:rPr>
          <w:t xml:space="preserve"> </w:t>
        </w:r>
      </w:ins>
      <w:ins w:id="1039" w:author="Користувач" w:date="2018-10-25T16:43:00Z">
        <w:r w:rsidRPr="00020BAE">
          <w:rPr>
            <w:b/>
            <w:lang w:val="uk-UA"/>
          </w:rPr>
          <w:t>ділянки</w:t>
        </w:r>
      </w:ins>
      <w:ins w:id="1040" w:author="Користувач" w:date="2018-10-25T16:50:00Z">
        <w:r w:rsidRPr="00020BAE">
          <w:rPr>
            <w:b/>
            <w:lang w:val="uk-UA"/>
          </w:rPr>
          <w:t xml:space="preserve"> у власність </w:t>
        </w:r>
      </w:ins>
      <w:ins w:id="1041" w:author="Користувач" w:date="2018-10-25T16:43:00Z">
        <w:r w:rsidRPr="00020BAE">
          <w:rPr>
            <w:b/>
            <w:lang w:val="uk-UA"/>
          </w:rPr>
          <w:t xml:space="preserve"> </w:t>
        </w:r>
      </w:ins>
      <w:ins w:id="1042" w:author="Користувач" w:date="2018-10-25T16:47:00Z">
        <w:r w:rsidRPr="00020BAE">
          <w:rPr>
            <w:b/>
            <w:lang w:val="uk-UA"/>
          </w:rPr>
          <w:t xml:space="preserve">для ведення особистого </w:t>
        </w:r>
      </w:ins>
    </w:p>
    <w:p w:rsidR="003200BF" w:rsidRPr="00020BAE" w:rsidRDefault="003200BF" w:rsidP="003200BF">
      <w:pPr>
        <w:rPr>
          <w:ins w:id="1043" w:author="Користувач" w:date="2018-10-25T16:43:00Z"/>
          <w:b/>
          <w:lang w:val="uk-UA"/>
        </w:rPr>
      </w:pPr>
      <w:ins w:id="1044" w:author="Користувач" w:date="2018-10-25T16:48:00Z">
        <w:r w:rsidRPr="00020BAE">
          <w:rPr>
            <w:b/>
            <w:lang w:val="uk-UA"/>
          </w:rPr>
          <w:t>селянського господарства</w:t>
        </w:r>
      </w:ins>
      <w:ins w:id="1045" w:author="Користувач" w:date="2018-10-25T16:43:00Z">
        <w:r w:rsidRPr="00020BAE">
          <w:rPr>
            <w:b/>
            <w:lang w:val="uk-UA"/>
          </w:rPr>
          <w:t xml:space="preserve"> гр. </w:t>
        </w:r>
      </w:ins>
      <w:r w:rsidRPr="00020BAE">
        <w:rPr>
          <w:b/>
          <w:lang w:val="uk-UA"/>
        </w:rPr>
        <w:t>Пилипчуку Д.Ф.</w:t>
      </w:r>
    </w:p>
    <w:p w:rsidR="003200BF" w:rsidRPr="00020BAE" w:rsidRDefault="003200BF" w:rsidP="003200BF">
      <w:pPr>
        <w:rPr>
          <w:ins w:id="1046" w:author="Користувач" w:date="2018-10-25T16:43:00Z"/>
          <w:b/>
          <w:lang w:val="uk-UA"/>
        </w:rPr>
      </w:pPr>
    </w:p>
    <w:p w:rsidR="003200BF" w:rsidRPr="00020BAE" w:rsidRDefault="003200BF" w:rsidP="003200BF">
      <w:pPr>
        <w:jc w:val="both"/>
        <w:rPr>
          <w:ins w:id="1047" w:author="Користувач" w:date="2018-10-25T16:43:00Z"/>
          <w:lang w:val="uk-UA"/>
        </w:rPr>
      </w:pPr>
      <w:ins w:id="1048" w:author="Користувач" w:date="2018-10-25T16:43:00Z">
        <w:r w:rsidRPr="00020BAE">
          <w:rPr>
            <w:lang w:val="uk-UA"/>
          </w:rPr>
          <w:lastRenderedPageBreak/>
          <w:t xml:space="preserve">Розглянувши  заяву гр. України </w:t>
        </w:r>
      </w:ins>
      <w:r w:rsidRPr="00020BAE">
        <w:rPr>
          <w:lang w:val="uk-UA"/>
        </w:rPr>
        <w:t>Пилипчука Дмитра Федоровича</w:t>
      </w:r>
      <w:ins w:id="1049" w:author="Користувач" w:date="2018-10-25T16:43:00Z">
        <w:r w:rsidRPr="00020BAE">
          <w:rPr>
            <w:lang w:val="uk-UA"/>
          </w:rPr>
          <w:t xml:space="preserve">   про надання дозволу на виготовлення </w:t>
        </w:r>
      </w:ins>
      <w:ins w:id="1050" w:author="Користувач" w:date="2018-10-25T16:48:00Z">
        <w:r w:rsidRPr="00020BAE">
          <w:rPr>
            <w:lang w:val="uk-UA"/>
          </w:rPr>
          <w:t>проекту земл</w:t>
        </w:r>
      </w:ins>
      <w:ins w:id="1051" w:author="Користувач" w:date="2018-10-25T16:49:00Z">
        <w:r w:rsidRPr="00020BAE">
          <w:rPr>
            <w:lang w:val="uk-UA"/>
          </w:rPr>
          <w:t>еустрою</w:t>
        </w:r>
      </w:ins>
      <w:ins w:id="1052" w:author="Користувач" w:date="2018-10-25T16:43:00Z">
        <w:r w:rsidRPr="00020BAE">
          <w:rPr>
            <w:lang w:val="uk-UA"/>
          </w:rPr>
          <w:t xml:space="preserve">  щодо </w:t>
        </w:r>
      </w:ins>
      <w:ins w:id="1053" w:author="Користувач" w:date="2018-10-25T16:49:00Z">
        <w:r w:rsidRPr="00020BAE">
          <w:rPr>
            <w:lang w:val="uk-UA"/>
          </w:rPr>
          <w:t>відведення</w:t>
        </w:r>
      </w:ins>
      <w:ins w:id="1054" w:author="Користувач" w:date="2018-10-25T16:43:00Z">
        <w:r w:rsidRPr="00020BAE">
          <w:rPr>
            <w:lang w:val="uk-UA"/>
          </w:rPr>
          <w:t xml:space="preserve"> земельної ділянки</w:t>
        </w:r>
      </w:ins>
      <w:ins w:id="1055" w:author="Користувач" w:date="2018-10-25T16:50:00Z">
        <w:r w:rsidRPr="00020BAE">
          <w:rPr>
            <w:lang w:val="uk-UA"/>
          </w:rPr>
          <w:t xml:space="preserve">  у власність</w:t>
        </w:r>
      </w:ins>
      <w:ins w:id="1056" w:author="Користувач" w:date="2018-10-25T16:43:00Z">
        <w:r w:rsidRPr="00020BAE">
          <w:rPr>
            <w:lang w:val="uk-UA"/>
          </w:rPr>
          <w:t xml:space="preserve"> для </w:t>
        </w:r>
      </w:ins>
      <w:ins w:id="1057" w:author="Користувач" w:date="2018-10-25T16:49:00Z">
        <w:r w:rsidRPr="00020BAE">
          <w:rPr>
            <w:lang w:val="uk-UA"/>
          </w:rPr>
          <w:t>ведення особистого селянського господарства</w:t>
        </w:r>
      </w:ins>
      <w:ins w:id="1058" w:author="Користувач" w:date="2018-10-25T16:43:00Z">
        <w:r w:rsidRPr="00020BAE">
          <w:rPr>
            <w:lang w:val="uk-UA"/>
          </w:rPr>
          <w:t xml:space="preserve"> , розташованої за адресою: Київська обл., Переяслав-Хмельницький р-н, с. </w:t>
        </w:r>
      </w:ins>
      <w:r w:rsidRPr="00020BAE">
        <w:rPr>
          <w:lang w:val="uk-UA"/>
        </w:rPr>
        <w:t>Соснова</w:t>
      </w:r>
      <w:ins w:id="1059" w:author="Користувач" w:date="2018-10-25T16:43:00Z">
        <w:r w:rsidRPr="00020BAE">
          <w:rPr>
            <w:lang w:val="uk-UA"/>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ins>
    </w:p>
    <w:p w:rsidR="003200BF" w:rsidRPr="00020BAE" w:rsidRDefault="003200BF" w:rsidP="003200BF">
      <w:pPr>
        <w:jc w:val="center"/>
        <w:rPr>
          <w:ins w:id="1060" w:author="Користувач" w:date="2018-10-25T16:43:00Z"/>
          <w:b/>
          <w:lang w:val="uk-UA"/>
        </w:rPr>
      </w:pPr>
      <w:ins w:id="1061" w:author="Користувач" w:date="2018-10-25T16:43:00Z">
        <w:r w:rsidRPr="00020BAE">
          <w:rPr>
            <w:b/>
            <w:lang w:val="uk-UA"/>
          </w:rPr>
          <w:t>ВИРІШИЛА:</w:t>
        </w:r>
      </w:ins>
    </w:p>
    <w:p w:rsidR="003200BF" w:rsidRPr="00020BAE" w:rsidRDefault="003200BF" w:rsidP="003200BF">
      <w:pPr>
        <w:rPr>
          <w:ins w:id="1062" w:author="Користувач" w:date="2018-10-25T16:43:00Z"/>
          <w:lang w:val="uk-UA"/>
        </w:rPr>
      </w:pPr>
    </w:p>
    <w:p w:rsidR="003200BF" w:rsidRPr="00020BAE" w:rsidRDefault="003200BF" w:rsidP="003200BF">
      <w:pPr>
        <w:ind w:left="360"/>
        <w:jc w:val="both"/>
        <w:rPr>
          <w:ins w:id="1063" w:author="Користувач" w:date="2018-10-25T16:43:00Z"/>
          <w:lang w:val="uk-UA"/>
        </w:rPr>
      </w:pPr>
      <w:ins w:id="1064" w:author="Користувач" w:date="2018-10-25T16:43:00Z">
        <w:r w:rsidRPr="00020BAE">
          <w:rPr>
            <w:lang w:val="uk-UA"/>
          </w:rPr>
          <w:t xml:space="preserve">1. Надати дозвіл на виготовлення   </w:t>
        </w:r>
      </w:ins>
      <w:ins w:id="1065" w:author="Користувач" w:date="2018-10-25T16:50:00Z">
        <w:r w:rsidRPr="00020BAE">
          <w:rPr>
            <w:lang w:val="uk-UA"/>
          </w:rPr>
          <w:t>проекту</w:t>
        </w:r>
      </w:ins>
      <w:ins w:id="1066" w:author="Користувач" w:date="2018-10-25T16:43:00Z">
        <w:r w:rsidRPr="00020BAE">
          <w:rPr>
            <w:lang w:val="uk-UA"/>
          </w:rPr>
          <w:t xml:space="preserve"> землеустрою щодо </w:t>
        </w:r>
      </w:ins>
      <w:ins w:id="1067" w:author="Користувач" w:date="2018-10-25T16:51:00Z">
        <w:r w:rsidRPr="00020BAE">
          <w:rPr>
            <w:lang w:val="uk-UA"/>
          </w:rPr>
          <w:t xml:space="preserve">відведення </w:t>
        </w:r>
      </w:ins>
      <w:ins w:id="1068" w:author="Користувач" w:date="2018-10-25T16:43:00Z">
        <w:r w:rsidRPr="00020BAE">
          <w:rPr>
            <w:lang w:val="uk-UA"/>
          </w:rPr>
          <w:t xml:space="preserve">  земельної  ділянки</w:t>
        </w:r>
      </w:ins>
      <w:ins w:id="1069" w:author="Користувач" w:date="2018-10-25T16:55:00Z">
        <w:r w:rsidRPr="00020BAE">
          <w:rPr>
            <w:lang w:val="uk-UA"/>
          </w:rPr>
          <w:t xml:space="preserve"> сільськогосподарського призначення </w:t>
        </w:r>
      </w:ins>
      <w:ins w:id="1070" w:author="Користувач" w:date="2018-10-25T16:56:00Z">
        <w:r w:rsidRPr="00020BAE">
          <w:rPr>
            <w:lang w:val="uk-UA"/>
          </w:rPr>
          <w:t>для безоплатної передачі у власність орієнтовною площею 0,</w:t>
        </w:r>
      </w:ins>
      <w:r w:rsidRPr="00020BAE">
        <w:rPr>
          <w:lang w:val="uk-UA"/>
        </w:rPr>
        <w:t>1</w:t>
      </w:r>
      <w:ins w:id="1071" w:author="Користувач" w:date="2018-10-25T16:56:00Z">
        <w:r w:rsidRPr="00020BAE">
          <w:rPr>
            <w:lang w:val="uk-UA"/>
          </w:rPr>
          <w:t xml:space="preserve">0 га </w:t>
        </w:r>
      </w:ins>
      <w:ins w:id="1072" w:author="Користувач" w:date="2018-10-25T16:43:00Z">
        <w:r w:rsidRPr="00020BAE">
          <w:rPr>
            <w:lang w:val="uk-UA"/>
          </w:rPr>
          <w:t xml:space="preserve"> для </w:t>
        </w:r>
      </w:ins>
      <w:ins w:id="1073" w:author="Користувач" w:date="2018-10-25T16:52:00Z">
        <w:r w:rsidRPr="00020BAE">
          <w:rPr>
            <w:lang w:val="uk-UA"/>
          </w:rPr>
          <w:t xml:space="preserve">ведення особистого селянського господарства </w:t>
        </w:r>
      </w:ins>
      <w:ins w:id="1074" w:author="Користувач" w:date="2018-10-25T16:43:00Z">
        <w:r w:rsidRPr="00020BAE">
          <w:rPr>
            <w:lang w:val="uk-UA"/>
          </w:rPr>
          <w:t xml:space="preserve"> гр. України </w:t>
        </w:r>
      </w:ins>
      <w:r w:rsidRPr="00020BAE">
        <w:rPr>
          <w:lang w:val="uk-UA"/>
        </w:rPr>
        <w:t>Пилипчуку Дмитру Федоровичу</w:t>
      </w:r>
      <w:ins w:id="1075" w:author="Користувач" w:date="2018-10-25T16:43:00Z">
        <w:r w:rsidRPr="00020BAE">
          <w:rPr>
            <w:lang w:val="uk-UA"/>
          </w:rPr>
          <w:t xml:space="preserve"> , розташовану за адресою: Київська обл., Переяслав-Хмельницький р-н, с. Со</w:t>
        </w:r>
      </w:ins>
      <w:r w:rsidRPr="00020BAE">
        <w:rPr>
          <w:lang w:val="uk-UA"/>
        </w:rPr>
        <w:t>снова</w:t>
      </w:r>
      <w:ins w:id="1076" w:author="Користувач" w:date="2018-10-25T16:43:00Z">
        <w:r w:rsidRPr="00020BAE">
          <w:rPr>
            <w:lang w:val="uk-UA"/>
          </w:rPr>
          <w:t>.</w:t>
        </w:r>
      </w:ins>
    </w:p>
    <w:p w:rsidR="003200BF" w:rsidRPr="00020BAE" w:rsidRDefault="003200BF" w:rsidP="003200BF">
      <w:pPr>
        <w:ind w:left="360"/>
        <w:jc w:val="both"/>
        <w:rPr>
          <w:ins w:id="1077" w:author="Користувач" w:date="2018-10-25T16:43:00Z"/>
          <w:lang w:val="uk-UA"/>
        </w:rPr>
      </w:pPr>
      <w:ins w:id="1078" w:author="Користувач" w:date="2018-10-25T16:43:00Z">
        <w:r w:rsidRPr="00020BAE">
          <w:rPr>
            <w:lang w:val="uk-UA"/>
          </w:rPr>
          <w:t>2. Контроль за виконанням даного рішення покласти на постійну комісію з  питань благоустрою, комунального господарства та земельних відносин.</w:t>
        </w:r>
      </w:ins>
    </w:p>
    <w:p w:rsidR="003200BF" w:rsidRPr="00020BAE" w:rsidRDefault="003200BF" w:rsidP="003200BF">
      <w:pPr>
        <w:ind w:left="720"/>
        <w:jc w:val="both"/>
        <w:rPr>
          <w:ins w:id="1079" w:author="Користувач" w:date="2018-10-25T16:43:00Z"/>
          <w:lang w:val="uk-UA"/>
        </w:rPr>
      </w:pPr>
    </w:p>
    <w:p w:rsidR="003200BF" w:rsidRPr="00020BAE" w:rsidRDefault="003200BF" w:rsidP="003200BF">
      <w:pPr>
        <w:ind w:left="720"/>
        <w:jc w:val="both"/>
        <w:rPr>
          <w:ins w:id="1080" w:author="Користувач" w:date="2018-10-25T16:43:00Z"/>
          <w:lang w:val="uk-UA"/>
        </w:rPr>
      </w:pPr>
    </w:p>
    <w:p w:rsidR="003200BF" w:rsidRPr="00020BAE" w:rsidRDefault="003200BF" w:rsidP="003200BF">
      <w:pPr>
        <w:ind w:left="720"/>
        <w:jc w:val="both"/>
        <w:rPr>
          <w:ins w:id="1081" w:author="Користувач" w:date="2018-10-25T16:43:00Z"/>
          <w:lang w:val="uk-UA"/>
        </w:rPr>
      </w:pPr>
    </w:p>
    <w:p w:rsidR="003200BF" w:rsidRPr="00020BAE" w:rsidRDefault="003200BF" w:rsidP="003200BF">
      <w:pPr>
        <w:ind w:left="720"/>
        <w:jc w:val="both"/>
        <w:rPr>
          <w:ins w:id="1082" w:author="Користувач" w:date="2018-10-25T16:43:00Z"/>
          <w:lang w:val="uk-UA"/>
        </w:rPr>
      </w:pPr>
    </w:p>
    <w:p w:rsidR="003200BF" w:rsidRPr="00020BAE" w:rsidRDefault="003200BF" w:rsidP="003200BF">
      <w:pPr>
        <w:rPr>
          <w:ins w:id="1083" w:author="Користувач" w:date="2018-10-25T16:43:00Z"/>
          <w:lang w:val="uk-UA"/>
        </w:rPr>
      </w:pPr>
      <w:ins w:id="1084" w:author="Користувач" w:date="2018-10-25T16:43:00Z">
        <w:r w:rsidRPr="00020BAE">
          <w:rPr>
            <w:lang w:val="uk-UA"/>
          </w:rPr>
          <w:t xml:space="preserve">                      Сільський  голова:                                       М.О. Лях</w:t>
        </w:r>
      </w:ins>
    </w:p>
    <w:p w:rsidR="003200BF" w:rsidRPr="00020BAE" w:rsidRDefault="003200BF" w:rsidP="003200BF">
      <w:pPr>
        <w:rPr>
          <w:ins w:id="1085" w:author="Користувач" w:date="2018-10-25T16:43:00Z"/>
          <w:lang w:val="uk-UA"/>
        </w:rPr>
      </w:pPr>
    </w:p>
    <w:p w:rsidR="003200BF" w:rsidRPr="00020BAE" w:rsidRDefault="003200BF" w:rsidP="003200BF">
      <w:pPr>
        <w:rPr>
          <w:ins w:id="1086" w:author="Користувач" w:date="2018-10-25T16:43:00Z"/>
          <w:b/>
          <w:lang w:val="uk-UA"/>
        </w:rPr>
      </w:pPr>
      <w:ins w:id="1087" w:author="Користувач" w:date="2018-10-25T16:43:00Z">
        <w:r w:rsidRPr="00020BAE">
          <w:rPr>
            <w:b/>
            <w:lang w:val="uk-UA"/>
          </w:rPr>
          <w:t xml:space="preserve">с. Студеники </w:t>
        </w:r>
      </w:ins>
    </w:p>
    <w:p w:rsidR="003200BF" w:rsidRPr="00020BAE" w:rsidRDefault="003200BF" w:rsidP="003200BF">
      <w:pPr>
        <w:rPr>
          <w:ins w:id="1088" w:author="Користувач" w:date="2018-10-25T16:43:00Z"/>
          <w:b/>
          <w:lang w:val="uk-UA"/>
        </w:rPr>
      </w:pPr>
      <w:ins w:id="1089" w:author="Користувач" w:date="2018-10-25T16:43:00Z">
        <w:r w:rsidRPr="00020BAE">
          <w:rPr>
            <w:b/>
            <w:lang w:val="uk-UA"/>
          </w:rPr>
          <w:t xml:space="preserve">№ </w:t>
        </w:r>
      </w:ins>
      <w:r w:rsidRPr="00020BAE">
        <w:rPr>
          <w:b/>
          <w:lang w:val="uk-UA"/>
        </w:rPr>
        <w:t>455</w:t>
      </w:r>
      <w:ins w:id="1090" w:author="Користувач" w:date="2018-10-25T16:43:00Z">
        <w:r w:rsidRPr="00020BAE">
          <w:rPr>
            <w:b/>
            <w:lang w:val="uk-UA"/>
          </w:rPr>
          <w:t>-ХУ</w:t>
        </w:r>
      </w:ins>
      <w:r w:rsidRPr="00020BAE">
        <w:rPr>
          <w:b/>
          <w:lang w:val="uk-UA"/>
        </w:rPr>
        <w:t>І</w:t>
      </w:r>
      <w:ins w:id="1091" w:author="Користувач" w:date="2018-10-25T16:43:00Z">
        <w:r w:rsidRPr="00020BAE">
          <w:rPr>
            <w:b/>
            <w:lang w:val="uk-UA"/>
          </w:rPr>
          <w:t>-УІІ</w:t>
        </w:r>
      </w:ins>
    </w:p>
    <w:p w:rsidR="003200BF" w:rsidRPr="00020BAE" w:rsidRDefault="003200BF" w:rsidP="003200BF">
      <w:pPr>
        <w:rPr>
          <w:ins w:id="1092" w:author="Користувач" w:date="2018-10-25T16:57:00Z"/>
          <w:b/>
          <w:lang w:val="uk-UA"/>
        </w:rPr>
      </w:pPr>
      <w:r w:rsidRPr="00020BAE">
        <w:rPr>
          <w:b/>
          <w:lang w:val="uk-UA"/>
        </w:rPr>
        <w:t>20</w:t>
      </w:r>
      <w:ins w:id="1093" w:author="Користувач" w:date="2018-10-25T16:43:00Z">
        <w:r w:rsidRPr="00020BAE">
          <w:rPr>
            <w:b/>
            <w:lang w:val="uk-UA"/>
          </w:rPr>
          <w:t>.1</w:t>
        </w:r>
      </w:ins>
      <w:r w:rsidRPr="00020BAE">
        <w:rPr>
          <w:b/>
          <w:lang w:val="uk-UA"/>
        </w:rPr>
        <w:t>1</w:t>
      </w:r>
      <w:ins w:id="1094" w:author="Користувач" w:date="2018-10-25T16:43:00Z">
        <w:r w:rsidRPr="00020BAE">
          <w:rPr>
            <w:b/>
            <w:lang w:val="uk-UA"/>
          </w:rPr>
          <w:t>.2018</w:t>
        </w:r>
      </w:ins>
    </w:p>
    <w:p w:rsidR="003200BF" w:rsidRPr="00020BAE" w:rsidRDefault="003200BF" w:rsidP="003200BF">
      <w:pPr>
        <w:rPr>
          <w:ins w:id="1095" w:author="Користувач" w:date="2018-10-25T16:57:00Z"/>
          <w:b/>
          <w:lang w:val="uk-UA"/>
        </w:rPr>
      </w:pPr>
    </w:p>
    <w:p w:rsidR="003200BF" w:rsidRPr="00020BAE" w:rsidRDefault="003200BF" w:rsidP="00D51CD7">
      <w:pPr>
        <w:spacing w:line="288" w:lineRule="auto"/>
        <w:jc w:val="center"/>
        <w:rPr>
          <w:bCs/>
          <w:lang w:val="uk-UA"/>
        </w:rPr>
      </w:pPr>
    </w:p>
    <w:p w:rsidR="003200BF" w:rsidRPr="00020BAE" w:rsidRDefault="003200BF" w:rsidP="00D51CD7">
      <w:pPr>
        <w:spacing w:line="288" w:lineRule="auto"/>
        <w:jc w:val="center"/>
        <w:rPr>
          <w:bCs/>
          <w:lang w:val="uk-UA"/>
        </w:rPr>
      </w:pPr>
    </w:p>
    <w:p w:rsidR="003200BF" w:rsidRPr="00020BAE" w:rsidRDefault="003200BF" w:rsidP="00D51CD7">
      <w:pPr>
        <w:spacing w:line="288" w:lineRule="auto"/>
        <w:jc w:val="center"/>
        <w:rPr>
          <w:bCs/>
          <w:lang w:val="uk-UA"/>
        </w:rPr>
      </w:pPr>
    </w:p>
    <w:p w:rsidR="003200BF" w:rsidRPr="00020BAE" w:rsidRDefault="003200BF" w:rsidP="00D51CD7">
      <w:pPr>
        <w:spacing w:line="288" w:lineRule="auto"/>
        <w:jc w:val="center"/>
        <w:rPr>
          <w:bCs/>
          <w:lang w:val="uk-UA"/>
        </w:rPr>
      </w:pPr>
    </w:p>
    <w:p w:rsidR="003200BF" w:rsidRPr="00020BAE" w:rsidRDefault="003200BF" w:rsidP="00D51CD7">
      <w:pPr>
        <w:spacing w:line="288" w:lineRule="auto"/>
        <w:jc w:val="center"/>
        <w:rPr>
          <w:bCs/>
          <w:lang w:val="uk-UA"/>
        </w:rPr>
      </w:pPr>
    </w:p>
    <w:p w:rsidR="003200BF" w:rsidRPr="00020BAE" w:rsidRDefault="003200BF" w:rsidP="00D51CD7">
      <w:pPr>
        <w:spacing w:line="288" w:lineRule="auto"/>
        <w:jc w:val="center"/>
        <w:rPr>
          <w:bCs/>
          <w:lang w:val="uk-UA"/>
        </w:rPr>
      </w:pPr>
    </w:p>
    <w:p w:rsidR="003200BF" w:rsidRPr="00020BAE" w:rsidRDefault="003200BF" w:rsidP="00D51CD7">
      <w:pPr>
        <w:spacing w:line="288" w:lineRule="auto"/>
        <w:jc w:val="center"/>
        <w:rPr>
          <w:bCs/>
          <w:lang w:val="uk-UA"/>
        </w:rPr>
      </w:pPr>
    </w:p>
    <w:p w:rsidR="003200BF" w:rsidRPr="00020BAE" w:rsidRDefault="003200BF" w:rsidP="00D51CD7">
      <w:pPr>
        <w:spacing w:line="288" w:lineRule="auto"/>
        <w:jc w:val="center"/>
        <w:rPr>
          <w:bCs/>
          <w:lang w:val="uk-UA"/>
        </w:rPr>
      </w:pPr>
    </w:p>
    <w:p w:rsidR="003200BF" w:rsidRPr="00020BAE" w:rsidRDefault="003200BF" w:rsidP="00D51CD7">
      <w:pPr>
        <w:spacing w:line="288" w:lineRule="auto"/>
        <w:jc w:val="center"/>
        <w:rPr>
          <w:bCs/>
          <w:lang w:val="uk-UA"/>
        </w:rPr>
      </w:pPr>
    </w:p>
    <w:p w:rsidR="003200BF" w:rsidRPr="00020BAE" w:rsidRDefault="003200BF" w:rsidP="00D51CD7">
      <w:pPr>
        <w:spacing w:line="288" w:lineRule="auto"/>
        <w:jc w:val="center"/>
        <w:rPr>
          <w:bCs/>
          <w:lang w:val="uk-UA"/>
        </w:rPr>
      </w:pPr>
    </w:p>
    <w:p w:rsidR="003200BF" w:rsidRPr="00020BAE" w:rsidRDefault="003200BF" w:rsidP="00D51CD7">
      <w:pPr>
        <w:spacing w:line="288" w:lineRule="auto"/>
        <w:jc w:val="center"/>
        <w:rPr>
          <w:bCs/>
          <w:lang w:val="uk-UA"/>
        </w:rPr>
      </w:pPr>
    </w:p>
    <w:p w:rsidR="003200BF" w:rsidRPr="00020BAE" w:rsidRDefault="003200BF" w:rsidP="00D51CD7">
      <w:pPr>
        <w:spacing w:line="288" w:lineRule="auto"/>
        <w:jc w:val="center"/>
        <w:rPr>
          <w:bCs/>
          <w:lang w:val="uk-UA"/>
        </w:rPr>
      </w:pPr>
    </w:p>
    <w:p w:rsidR="003200BF" w:rsidRPr="00020BAE" w:rsidRDefault="00BC46EE" w:rsidP="003200BF">
      <w:pPr>
        <w:jc w:val="center"/>
        <w:rPr>
          <w:ins w:id="1096" w:author="Користувач" w:date="2018-10-25T16:43:00Z"/>
          <w:sz w:val="28"/>
          <w:szCs w:val="28"/>
          <w:lang w:val="uk-UA"/>
        </w:rPr>
      </w:pPr>
      <w:ins w:id="1097" w:author="Користувач" w:date="2018-10-25T16:43:00Z">
        <w:r>
          <w:rPr>
            <w:noProof/>
            <w:sz w:val="28"/>
            <w:szCs w:val="28"/>
            <w:lang w:val="uk-UA" w:eastAsia="uk-UA"/>
            <w:rPrChange w:id="1098">
              <w:rPr>
                <w:noProof/>
                <w:lang w:val="uk-UA" w:eastAsia="uk-UA"/>
              </w:rPr>
            </w:rPrChange>
          </w:rPr>
          <w:drawing>
            <wp:inline distT="0" distB="0" distL="0" distR="0">
              <wp:extent cx="495300" cy="685800"/>
              <wp:effectExtent l="0" t="0" r="0" b="0"/>
              <wp:docPr id="36" name="Рисунок 3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Герб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ins>
    </w:p>
    <w:p w:rsidR="003200BF" w:rsidRPr="00020BAE" w:rsidRDefault="003200BF" w:rsidP="003200BF">
      <w:pPr>
        <w:jc w:val="center"/>
        <w:rPr>
          <w:ins w:id="1099" w:author="Користувач" w:date="2018-10-25T16:43:00Z"/>
          <w:b/>
          <w:sz w:val="28"/>
          <w:szCs w:val="28"/>
          <w:lang w:val="uk-UA"/>
        </w:rPr>
      </w:pPr>
    </w:p>
    <w:p w:rsidR="003200BF" w:rsidRPr="00020BAE" w:rsidRDefault="003200BF" w:rsidP="003200BF">
      <w:pPr>
        <w:jc w:val="center"/>
        <w:rPr>
          <w:ins w:id="1100" w:author="Користувач" w:date="2018-10-25T16:43:00Z"/>
          <w:b/>
          <w:lang w:val="uk-UA"/>
        </w:rPr>
      </w:pPr>
      <w:ins w:id="1101" w:author="Користувач" w:date="2018-10-25T16:43:00Z">
        <w:r w:rsidRPr="00020BAE">
          <w:rPr>
            <w:b/>
            <w:lang w:val="uk-UA"/>
          </w:rPr>
          <w:t>СТУДЕНИКІВСЬКА СІЛЬСЬКА  РАДА</w:t>
        </w:r>
      </w:ins>
    </w:p>
    <w:p w:rsidR="003200BF" w:rsidRPr="00020BAE" w:rsidRDefault="003200BF" w:rsidP="003200BF">
      <w:pPr>
        <w:jc w:val="center"/>
        <w:rPr>
          <w:ins w:id="1102" w:author="Користувач" w:date="2018-10-25T16:43:00Z"/>
          <w:b/>
          <w:lang w:val="uk-UA"/>
        </w:rPr>
      </w:pPr>
      <w:ins w:id="1103" w:author="Користувач" w:date="2018-10-25T16:43:00Z">
        <w:r w:rsidRPr="00020BAE">
          <w:rPr>
            <w:b/>
            <w:lang w:val="uk-UA"/>
          </w:rPr>
          <w:t>ПЕРЕЯСЛАВ – ХМЕЛЬНИЦЬКОГО  РАЙОНУ</w:t>
        </w:r>
      </w:ins>
    </w:p>
    <w:p w:rsidR="003200BF" w:rsidRPr="00020BAE" w:rsidRDefault="003200BF" w:rsidP="003200BF">
      <w:pPr>
        <w:jc w:val="center"/>
        <w:rPr>
          <w:ins w:id="1104" w:author="Користувач" w:date="2018-10-25T16:43:00Z"/>
          <w:b/>
          <w:lang w:val="uk-UA"/>
        </w:rPr>
      </w:pPr>
      <w:ins w:id="1105" w:author="Користувач" w:date="2018-10-25T16:43:00Z">
        <w:r w:rsidRPr="00020BAE">
          <w:rPr>
            <w:b/>
            <w:lang w:val="uk-UA"/>
          </w:rPr>
          <w:t>КИЇВСЬКОЇ  ОБЛАСТІ</w:t>
        </w:r>
      </w:ins>
    </w:p>
    <w:p w:rsidR="003200BF" w:rsidRPr="00020BAE" w:rsidRDefault="003200BF" w:rsidP="003200BF">
      <w:pPr>
        <w:jc w:val="center"/>
        <w:rPr>
          <w:ins w:id="1106" w:author="Користувач" w:date="2018-10-25T16:43:00Z"/>
          <w:b/>
          <w:lang w:val="uk-UA"/>
        </w:rPr>
      </w:pPr>
    </w:p>
    <w:p w:rsidR="003200BF" w:rsidRPr="00020BAE" w:rsidRDefault="003200BF" w:rsidP="003200BF">
      <w:pPr>
        <w:jc w:val="center"/>
        <w:rPr>
          <w:ins w:id="1107" w:author="Користувач" w:date="2018-10-25T16:43:00Z"/>
          <w:b/>
          <w:lang w:val="uk-UA"/>
        </w:rPr>
      </w:pPr>
      <w:ins w:id="1108" w:author="Користувач" w:date="2018-10-25T16:43:00Z">
        <w:r w:rsidRPr="00020BAE">
          <w:rPr>
            <w:b/>
            <w:lang w:val="uk-UA"/>
          </w:rPr>
          <w:t xml:space="preserve">Р І Ш Е Н </w:t>
        </w:r>
        <w:proofErr w:type="spellStart"/>
        <w:r w:rsidRPr="00020BAE">
          <w:rPr>
            <w:b/>
            <w:lang w:val="uk-UA"/>
          </w:rPr>
          <w:t>Н</w:t>
        </w:r>
        <w:proofErr w:type="spellEnd"/>
        <w:r w:rsidRPr="00020BAE">
          <w:rPr>
            <w:b/>
            <w:lang w:val="uk-UA"/>
          </w:rPr>
          <w:t xml:space="preserve"> Я</w:t>
        </w:r>
      </w:ins>
    </w:p>
    <w:p w:rsidR="003200BF" w:rsidRPr="00020BAE" w:rsidRDefault="003200BF" w:rsidP="003200BF">
      <w:pPr>
        <w:jc w:val="center"/>
        <w:rPr>
          <w:ins w:id="1109" w:author="Користувач" w:date="2018-10-25T16:43:00Z"/>
          <w:b/>
          <w:lang w:val="uk-UA"/>
        </w:rPr>
      </w:pPr>
    </w:p>
    <w:p w:rsidR="003200BF" w:rsidRPr="00020BAE" w:rsidRDefault="003200BF" w:rsidP="003200BF">
      <w:pPr>
        <w:rPr>
          <w:ins w:id="1110" w:author="Користувач" w:date="2018-10-25T16:47:00Z"/>
          <w:b/>
          <w:lang w:val="uk-UA"/>
        </w:rPr>
      </w:pPr>
      <w:ins w:id="1111" w:author="Користувач" w:date="2018-10-25T16:43:00Z">
        <w:r w:rsidRPr="00020BAE">
          <w:rPr>
            <w:b/>
            <w:lang w:val="uk-UA"/>
          </w:rPr>
          <w:t xml:space="preserve">Про надання дозволу на </w:t>
        </w:r>
      </w:ins>
      <w:r w:rsidRPr="00020BAE">
        <w:rPr>
          <w:b/>
          <w:lang w:val="uk-UA"/>
        </w:rPr>
        <w:t xml:space="preserve">розробку </w:t>
      </w:r>
      <w:ins w:id="1112" w:author="Користувач" w:date="2018-10-25T16:43:00Z">
        <w:r w:rsidRPr="00020BAE">
          <w:rPr>
            <w:b/>
            <w:lang w:val="uk-UA"/>
          </w:rPr>
          <w:t xml:space="preserve"> </w:t>
        </w:r>
      </w:ins>
      <w:ins w:id="1113" w:author="Користувач" w:date="2018-10-25T16:47:00Z">
        <w:r w:rsidRPr="00020BAE">
          <w:rPr>
            <w:b/>
            <w:lang w:val="uk-UA"/>
          </w:rPr>
          <w:t>проекту землеустрою</w:t>
        </w:r>
      </w:ins>
      <w:ins w:id="1114" w:author="Користувач" w:date="2018-10-25T16:43:00Z">
        <w:r w:rsidRPr="00020BAE">
          <w:rPr>
            <w:b/>
            <w:lang w:val="uk-UA"/>
          </w:rPr>
          <w:t xml:space="preserve"> </w:t>
        </w:r>
      </w:ins>
    </w:p>
    <w:p w:rsidR="003200BF" w:rsidRPr="00020BAE" w:rsidRDefault="003200BF" w:rsidP="003200BF">
      <w:pPr>
        <w:rPr>
          <w:b/>
          <w:lang w:val="uk-UA"/>
        </w:rPr>
      </w:pPr>
      <w:ins w:id="1115" w:author="Користувач" w:date="2018-10-25T16:43:00Z">
        <w:r w:rsidRPr="00020BAE">
          <w:rPr>
            <w:b/>
            <w:lang w:val="uk-UA"/>
          </w:rPr>
          <w:lastRenderedPageBreak/>
          <w:t xml:space="preserve"> щодо </w:t>
        </w:r>
      </w:ins>
      <w:ins w:id="1116" w:author="Користувач" w:date="2018-10-25T16:47:00Z">
        <w:r w:rsidRPr="00020BAE">
          <w:rPr>
            <w:b/>
            <w:lang w:val="uk-UA"/>
          </w:rPr>
          <w:t xml:space="preserve">відведення </w:t>
        </w:r>
      </w:ins>
      <w:ins w:id="1117" w:author="Користувач" w:date="2018-10-25T16:43:00Z">
        <w:r w:rsidRPr="00020BAE">
          <w:rPr>
            <w:b/>
            <w:lang w:val="uk-UA"/>
          </w:rPr>
          <w:t xml:space="preserve"> земельної</w:t>
        </w:r>
      </w:ins>
      <w:ins w:id="1118" w:author="Користувач" w:date="2018-10-25T16:47:00Z">
        <w:r w:rsidRPr="00020BAE">
          <w:rPr>
            <w:b/>
            <w:lang w:val="uk-UA"/>
          </w:rPr>
          <w:t xml:space="preserve"> </w:t>
        </w:r>
      </w:ins>
      <w:ins w:id="1119" w:author="Користувач" w:date="2018-10-25T16:43:00Z">
        <w:r w:rsidRPr="00020BAE">
          <w:rPr>
            <w:b/>
            <w:lang w:val="uk-UA"/>
          </w:rPr>
          <w:t>ділянки</w:t>
        </w:r>
      </w:ins>
      <w:ins w:id="1120" w:author="Користувач" w:date="2018-10-25T16:50:00Z">
        <w:r w:rsidRPr="00020BAE">
          <w:rPr>
            <w:b/>
            <w:lang w:val="uk-UA"/>
          </w:rPr>
          <w:t xml:space="preserve"> у власність </w:t>
        </w:r>
      </w:ins>
      <w:ins w:id="1121" w:author="Користувач" w:date="2018-10-25T16:43:00Z">
        <w:r w:rsidRPr="00020BAE">
          <w:rPr>
            <w:b/>
            <w:lang w:val="uk-UA"/>
          </w:rPr>
          <w:t xml:space="preserve"> </w:t>
        </w:r>
      </w:ins>
      <w:ins w:id="1122" w:author="Користувач" w:date="2018-10-25T16:47:00Z">
        <w:r w:rsidRPr="00020BAE">
          <w:rPr>
            <w:b/>
            <w:lang w:val="uk-UA"/>
          </w:rPr>
          <w:t xml:space="preserve">для </w:t>
        </w:r>
      </w:ins>
      <w:r w:rsidRPr="00020BAE">
        <w:rPr>
          <w:b/>
          <w:lang w:val="uk-UA"/>
        </w:rPr>
        <w:t xml:space="preserve">будівництва та обслуговування житлового будинку, господарських будівель та споруд гр. </w:t>
      </w:r>
      <w:proofErr w:type="spellStart"/>
      <w:r w:rsidRPr="00020BAE">
        <w:rPr>
          <w:b/>
          <w:lang w:val="uk-UA"/>
        </w:rPr>
        <w:t>Данюк</w:t>
      </w:r>
      <w:proofErr w:type="spellEnd"/>
      <w:r w:rsidRPr="00020BAE">
        <w:rPr>
          <w:b/>
          <w:lang w:val="uk-UA"/>
        </w:rPr>
        <w:t xml:space="preserve"> Т.М.</w:t>
      </w:r>
    </w:p>
    <w:p w:rsidR="003200BF" w:rsidRPr="00020BAE" w:rsidRDefault="003200BF" w:rsidP="003200BF">
      <w:pPr>
        <w:rPr>
          <w:b/>
          <w:lang w:val="uk-UA"/>
        </w:rPr>
      </w:pPr>
    </w:p>
    <w:p w:rsidR="003200BF" w:rsidRPr="00020BAE" w:rsidRDefault="003200BF" w:rsidP="003200BF">
      <w:pPr>
        <w:rPr>
          <w:ins w:id="1123" w:author="Користувач" w:date="2018-10-25T16:43:00Z"/>
          <w:b/>
          <w:lang w:val="uk-UA"/>
        </w:rPr>
      </w:pPr>
    </w:p>
    <w:p w:rsidR="003200BF" w:rsidRPr="00020BAE" w:rsidRDefault="003200BF" w:rsidP="003200BF">
      <w:pPr>
        <w:jc w:val="both"/>
        <w:rPr>
          <w:ins w:id="1124" w:author="Користувач" w:date="2018-10-25T16:43:00Z"/>
          <w:lang w:val="uk-UA"/>
        </w:rPr>
      </w:pPr>
      <w:ins w:id="1125" w:author="Користувач" w:date="2018-10-25T16:43:00Z">
        <w:r w:rsidRPr="00020BAE">
          <w:rPr>
            <w:lang w:val="uk-UA"/>
          </w:rPr>
          <w:t xml:space="preserve">Розглянувши  заяву гр. України </w:t>
        </w:r>
      </w:ins>
      <w:proofErr w:type="spellStart"/>
      <w:r w:rsidRPr="00020BAE">
        <w:rPr>
          <w:lang w:val="uk-UA"/>
        </w:rPr>
        <w:t>Данюк</w:t>
      </w:r>
      <w:proofErr w:type="spellEnd"/>
      <w:r w:rsidRPr="00020BAE">
        <w:rPr>
          <w:lang w:val="uk-UA"/>
        </w:rPr>
        <w:t xml:space="preserve"> Тамари Миколаївни</w:t>
      </w:r>
      <w:ins w:id="1126" w:author="Користувач" w:date="2018-10-25T16:43:00Z">
        <w:r w:rsidRPr="00020BAE">
          <w:rPr>
            <w:lang w:val="uk-UA"/>
          </w:rPr>
          <w:t xml:space="preserve">    про надання дозволу на </w:t>
        </w:r>
      </w:ins>
      <w:r w:rsidRPr="00020BAE">
        <w:rPr>
          <w:lang w:val="uk-UA"/>
        </w:rPr>
        <w:t xml:space="preserve">розробку </w:t>
      </w:r>
      <w:ins w:id="1127" w:author="Користувач" w:date="2018-10-25T16:43:00Z">
        <w:r w:rsidRPr="00020BAE">
          <w:rPr>
            <w:lang w:val="uk-UA"/>
          </w:rPr>
          <w:t xml:space="preserve"> </w:t>
        </w:r>
      </w:ins>
      <w:ins w:id="1128" w:author="Користувач" w:date="2018-10-25T16:48:00Z">
        <w:r w:rsidRPr="00020BAE">
          <w:rPr>
            <w:lang w:val="uk-UA"/>
          </w:rPr>
          <w:t>проекту земл</w:t>
        </w:r>
      </w:ins>
      <w:ins w:id="1129" w:author="Користувач" w:date="2018-10-25T16:49:00Z">
        <w:r w:rsidRPr="00020BAE">
          <w:rPr>
            <w:lang w:val="uk-UA"/>
          </w:rPr>
          <w:t>еустрою</w:t>
        </w:r>
      </w:ins>
      <w:ins w:id="1130" w:author="Користувач" w:date="2018-10-25T16:43:00Z">
        <w:r w:rsidRPr="00020BAE">
          <w:rPr>
            <w:lang w:val="uk-UA"/>
          </w:rPr>
          <w:t xml:space="preserve">  щодо </w:t>
        </w:r>
      </w:ins>
      <w:ins w:id="1131" w:author="Користувач" w:date="2018-10-25T16:49:00Z">
        <w:r w:rsidRPr="00020BAE">
          <w:rPr>
            <w:lang w:val="uk-UA"/>
          </w:rPr>
          <w:t>відведення</w:t>
        </w:r>
      </w:ins>
      <w:ins w:id="1132" w:author="Користувач" w:date="2018-10-25T16:43:00Z">
        <w:r w:rsidRPr="00020BAE">
          <w:rPr>
            <w:lang w:val="uk-UA"/>
          </w:rPr>
          <w:t xml:space="preserve"> земельної ділянки</w:t>
        </w:r>
      </w:ins>
      <w:ins w:id="1133" w:author="Користувач" w:date="2018-10-25T16:50:00Z">
        <w:r w:rsidRPr="00020BAE">
          <w:rPr>
            <w:lang w:val="uk-UA"/>
          </w:rPr>
          <w:t xml:space="preserve">  у власність</w:t>
        </w:r>
      </w:ins>
      <w:ins w:id="1134" w:author="Користувач" w:date="2018-10-25T16:43:00Z">
        <w:r w:rsidRPr="00020BAE">
          <w:rPr>
            <w:lang w:val="uk-UA"/>
          </w:rPr>
          <w:t xml:space="preserve"> для </w:t>
        </w:r>
      </w:ins>
      <w:r w:rsidRPr="00020BAE">
        <w:rPr>
          <w:lang w:val="uk-UA"/>
        </w:rPr>
        <w:t>будівництва та обслуговування житлового будинку, господарських будівель та споруд</w:t>
      </w:r>
      <w:ins w:id="1135" w:author="Користувач" w:date="2018-10-25T16:43:00Z">
        <w:r w:rsidRPr="00020BAE">
          <w:rPr>
            <w:lang w:val="uk-UA"/>
          </w:rPr>
          <w:t xml:space="preserve">, розташованої за адресою: Київська обл., Переяслав-Хмельницький р-н, с. </w:t>
        </w:r>
      </w:ins>
      <w:r w:rsidRPr="00020BAE">
        <w:rPr>
          <w:lang w:val="uk-UA"/>
        </w:rPr>
        <w:t>Переяславське</w:t>
      </w:r>
      <w:ins w:id="1136" w:author="Користувач" w:date="2018-10-25T16:43:00Z">
        <w:r w:rsidRPr="00020BAE">
          <w:rPr>
            <w:lang w:val="uk-UA"/>
          </w:rPr>
          <w:t xml:space="preserve">, вул. </w:t>
        </w:r>
      </w:ins>
      <w:r w:rsidRPr="00020BAE">
        <w:rPr>
          <w:lang w:val="uk-UA"/>
        </w:rPr>
        <w:t>Поліська</w:t>
      </w:r>
      <w:ins w:id="1137" w:author="Користувач" w:date="2018-10-25T16:43:00Z">
        <w:r w:rsidRPr="00020BAE">
          <w:rPr>
            <w:lang w:val="uk-UA"/>
          </w:rPr>
          <w:t xml:space="preserve">, </w:t>
        </w:r>
      </w:ins>
      <w:r w:rsidRPr="00020BAE">
        <w:rPr>
          <w:lang w:val="uk-UA"/>
        </w:rPr>
        <w:t>2</w:t>
      </w:r>
      <w:ins w:id="1138" w:author="Користувач" w:date="2018-10-25T16:43:00Z">
        <w:r w:rsidRPr="00020BAE">
          <w:rPr>
            <w:lang w:val="uk-UA"/>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ins>
    </w:p>
    <w:p w:rsidR="003200BF" w:rsidRPr="00020BAE" w:rsidRDefault="003200BF" w:rsidP="003200BF">
      <w:pPr>
        <w:jc w:val="center"/>
        <w:rPr>
          <w:ins w:id="1139" w:author="Користувач" w:date="2018-10-25T16:43:00Z"/>
          <w:b/>
          <w:lang w:val="uk-UA"/>
        </w:rPr>
      </w:pPr>
      <w:ins w:id="1140" w:author="Користувач" w:date="2018-10-25T16:43:00Z">
        <w:r w:rsidRPr="00020BAE">
          <w:rPr>
            <w:b/>
            <w:lang w:val="uk-UA"/>
          </w:rPr>
          <w:t>ВИРІШИЛА:</w:t>
        </w:r>
      </w:ins>
    </w:p>
    <w:p w:rsidR="003200BF" w:rsidRPr="00020BAE" w:rsidRDefault="003200BF" w:rsidP="003200BF">
      <w:pPr>
        <w:rPr>
          <w:ins w:id="1141" w:author="Користувач" w:date="2018-10-25T16:43:00Z"/>
          <w:lang w:val="uk-UA"/>
        </w:rPr>
      </w:pPr>
    </w:p>
    <w:p w:rsidR="003200BF" w:rsidRPr="00020BAE" w:rsidRDefault="003200BF" w:rsidP="003200BF">
      <w:pPr>
        <w:ind w:left="360"/>
        <w:jc w:val="both"/>
        <w:rPr>
          <w:ins w:id="1142" w:author="Користувач" w:date="2018-10-25T16:43:00Z"/>
          <w:lang w:val="uk-UA"/>
        </w:rPr>
      </w:pPr>
      <w:ins w:id="1143" w:author="Користувач" w:date="2018-10-25T16:43:00Z">
        <w:r w:rsidRPr="00020BAE">
          <w:rPr>
            <w:lang w:val="uk-UA"/>
          </w:rPr>
          <w:t xml:space="preserve">1. Надати дозвіл на </w:t>
        </w:r>
      </w:ins>
      <w:r w:rsidRPr="00020BAE">
        <w:rPr>
          <w:lang w:val="uk-UA"/>
        </w:rPr>
        <w:t xml:space="preserve">розробку </w:t>
      </w:r>
      <w:ins w:id="1144" w:author="Користувач" w:date="2018-10-25T16:43:00Z">
        <w:r w:rsidRPr="00020BAE">
          <w:rPr>
            <w:lang w:val="uk-UA"/>
          </w:rPr>
          <w:t xml:space="preserve">   </w:t>
        </w:r>
      </w:ins>
      <w:ins w:id="1145" w:author="Користувач" w:date="2018-10-25T16:50:00Z">
        <w:r w:rsidRPr="00020BAE">
          <w:rPr>
            <w:lang w:val="uk-UA"/>
          </w:rPr>
          <w:t>проекту</w:t>
        </w:r>
      </w:ins>
      <w:ins w:id="1146" w:author="Користувач" w:date="2018-10-25T16:43:00Z">
        <w:r w:rsidRPr="00020BAE">
          <w:rPr>
            <w:lang w:val="uk-UA"/>
          </w:rPr>
          <w:t xml:space="preserve"> землеустрою щодо </w:t>
        </w:r>
      </w:ins>
      <w:ins w:id="1147" w:author="Користувач" w:date="2018-10-25T16:51:00Z">
        <w:r w:rsidRPr="00020BAE">
          <w:rPr>
            <w:lang w:val="uk-UA"/>
          </w:rPr>
          <w:t xml:space="preserve">відведення </w:t>
        </w:r>
      </w:ins>
      <w:ins w:id="1148" w:author="Користувач" w:date="2018-10-25T16:43:00Z">
        <w:r w:rsidRPr="00020BAE">
          <w:rPr>
            <w:lang w:val="uk-UA"/>
          </w:rPr>
          <w:t xml:space="preserve">  земельної  ділянки</w:t>
        </w:r>
      </w:ins>
      <w:ins w:id="1149" w:author="Користувач" w:date="2018-10-25T16:55:00Z">
        <w:r w:rsidRPr="00020BAE">
          <w:rPr>
            <w:lang w:val="uk-UA"/>
          </w:rPr>
          <w:t xml:space="preserve"> </w:t>
        </w:r>
      </w:ins>
      <w:ins w:id="1150" w:author="Користувач" w:date="2018-10-25T16:56:00Z">
        <w:r w:rsidRPr="00020BAE">
          <w:rPr>
            <w:lang w:val="uk-UA"/>
          </w:rPr>
          <w:t xml:space="preserve">для </w:t>
        </w:r>
      </w:ins>
      <w:r w:rsidR="00700F22" w:rsidRPr="00020BAE">
        <w:rPr>
          <w:lang w:val="uk-UA"/>
        </w:rPr>
        <w:t>будівництва та обслуговування житлового будинку, господарських будівель та споруд</w:t>
      </w:r>
      <w:ins w:id="1151" w:author="Користувач" w:date="2018-10-25T16:56:00Z">
        <w:r w:rsidRPr="00020BAE">
          <w:rPr>
            <w:lang w:val="uk-UA"/>
          </w:rPr>
          <w:t xml:space="preserve"> орієнтовною площею 0,2</w:t>
        </w:r>
      </w:ins>
      <w:r w:rsidR="00700F22" w:rsidRPr="00020BAE">
        <w:rPr>
          <w:lang w:val="uk-UA"/>
        </w:rPr>
        <w:t>5</w:t>
      </w:r>
      <w:ins w:id="1152" w:author="Користувач" w:date="2018-10-25T16:56:00Z">
        <w:r w:rsidRPr="00020BAE">
          <w:rPr>
            <w:lang w:val="uk-UA"/>
          </w:rPr>
          <w:t xml:space="preserve"> га </w:t>
        </w:r>
      </w:ins>
      <w:ins w:id="1153" w:author="Користувач" w:date="2018-10-25T16:43:00Z">
        <w:r w:rsidRPr="00020BAE">
          <w:rPr>
            <w:lang w:val="uk-UA"/>
          </w:rPr>
          <w:t xml:space="preserve">  гр. України </w:t>
        </w:r>
      </w:ins>
      <w:proofErr w:type="spellStart"/>
      <w:r w:rsidR="00700F22" w:rsidRPr="00020BAE">
        <w:rPr>
          <w:lang w:val="uk-UA"/>
        </w:rPr>
        <w:t>Данюк</w:t>
      </w:r>
      <w:proofErr w:type="spellEnd"/>
      <w:r w:rsidR="00700F22" w:rsidRPr="00020BAE">
        <w:rPr>
          <w:lang w:val="uk-UA"/>
        </w:rPr>
        <w:t xml:space="preserve"> Тамарі </w:t>
      </w:r>
      <w:r w:rsidR="00447954" w:rsidRPr="00020BAE">
        <w:rPr>
          <w:lang w:val="uk-UA"/>
        </w:rPr>
        <w:t>Миколаївні</w:t>
      </w:r>
      <w:ins w:id="1154" w:author="Користувач" w:date="2018-10-25T16:43:00Z">
        <w:r w:rsidRPr="00020BAE">
          <w:rPr>
            <w:lang w:val="uk-UA"/>
          </w:rPr>
          <w:t xml:space="preserve"> , розташовану за адресою: Київська обл., Переяслав-Хмельницький р-н, с. </w:t>
        </w:r>
      </w:ins>
      <w:r w:rsidR="00700F22" w:rsidRPr="00020BAE">
        <w:rPr>
          <w:lang w:val="uk-UA"/>
        </w:rPr>
        <w:t>Переяславське</w:t>
      </w:r>
      <w:ins w:id="1155" w:author="Користувач" w:date="2018-10-25T16:43:00Z">
        <w:r w:rsidRPr="00020BAE">
          <w:rPr>
            <w:lang w:val="uk-UA"/>
          </w:rPr>
          <w:t xml:space="preserve"> , вул. </w:t>
        </w:r>
      </w:ins>
      <w:r w:rsidR="00700F22" w:rsidRPr="00020BAE">
        <w:rPr>
          <w:lang w:val="uk-UA"/>
        </w:rPr>
        <w:t>Поліська</w:t>
      </w:r>
      <w:ins w:id="1156" w:author="Користувач" w:date="2018-10-25T16:43:00Z">
        <w:r w:rsidRPr="00020BAE">
          <w:rPr>
            <w:lang w:val="uk-UA"/>
          </w:rPr>
          <w:t xml:space="preserve">, </w:t>
        </w:r>
      </w:ins>
      <w:r w:rsidR="00700F22" w:rsidRPr="00020BAE">
        <w:rPr>
          <w:lang w:val="uk-UA"/>
        </w:rPr>
        <w:t>2</w:t>
      </w:r>
      <w:ins w:id="1157" w:author="Користувач" w:date="2018-10-25T16:43:00Z">
        <w:r w:rsidRPr="00020BAE">
          <w:rPr>
            <w:lang w:val="uk-UA"/>
          </w:rPr>
          <w:t>.</w:t>
        </w:r>
      </w:ins>
    </w:p>
    <w:p w:rsidR="003200BF" w:rsidRPr="00020BAE" w:rsidRDefault="003200BF" w:rsidP="003200BF">
      <w:pPr>
        <w:ind w:left="360"/>
        <w:jc w:val="both"/>
        <w:rPr>
          <w:ins w:id="1158" w:author="Користувач" w:date="2018-10-25T16:43:00Z"/>
          <w:lang w:val="uk-UA"/>
        </w:rPr>
      </w:pPr>
      <w:ins w:id="1159" w:author="Користувач" w:date="2018-10-25T16:43:00Z">
        <w:r w:rsidRPr="00020BAE">
          <w:rPr>
            <w:lang w:val="uk-UA"/>
          </w:rPr>
          <w:t>2. Контроль за виконанням даного рішення покласти на постійну комісію з  питань благоустрою, комунального господарства та земельних відносин.</w:t>
        </w:r>
      </w:ins>
    </w:p>
    <w:p w:rsidR="003200BF" w:rsidRPr="00020BAE" w:rsidRDefault="003200BF" w:rsidP="003200BF">
      <w:pPr>
        <w:ind w:left="720"/>
        <w:jc w:val="both"/>
        <w:rPr>
          <w:ins w:id="1160" w:author="Користувач" w:date="2018-10-25T16:43:00Z"/>
          <w:lang w:val="uk-UA"/>
        </w:rPr>
      </w:pPr>
    </w:p>
    <w:p w:rsidR="003200BF" w:rsidRPr="00020BAE" w:rsidRDefault="003200BF" w:rsidP="003200BF">
      <w:pPr>
        <w:ind w:left="720"/>
        <w:jc w:val="both"/>
        <w:rPr>
          <w:ins w:id="1161" w:author="Користувач" w:date="2018-10-25T16:43:00Z"/>
          <w:lang w:val="uk-UA"/>
        </w:rPr>
      </w:pPr>
    </w:p>
    <w:p w:rsidR="003200BF" w:rsidRPr="00020BAE" w:rsidRDefault="003200BF" w:rsidP="003200BF">
      <w:pPr>
        <w:ind w:left="720"/>
        <w:jc w:val="both"/>
        <w:rPr>
          <w:ins w:id="1162" w:author="Користувач" w:date="2018-10-25T16:43:00Z"/>
          <w:lang w:val="uk-UA"/>
        </w:rPr>
      </w:pPr>
    </w:p>
    <w:p w:rsidR="003200BF" w:rsidRPr="00020BAE" w:rsidRDefault="003200BF" w:rsidP="003200BF">
      <w:pPr>
        <w:ind w:left="720"/>
        <w:jc w:val="both"/>
        <w:rPr>
          <w:ins w:id="1163" w:author="Користувач" w:date="2018-10-25T16:43:00Z"/>
          <w:lang w:val="uk-UA"/>
        </w:rPr>
      </w:pPr>
    </w:p>
    <w:p w:rsidR="003200BF" w:rsidRPr="00020BAE" w:rsidRDefault="003200BF" w:rsidP="003200BF">
      <w:pPr>
        <w:rPr>
          <w:ins w:id="1164" w:author="Користувач" w:date="2018-10-25T16:43:00Z"/>
          <w:lang w:val="uk-UA"/>
        </w:rPr>
      </w:pPr>
      <w:ins w:id="1165" w:author="Користувач" w:date="2018-10-25T16:43:00Z">
        <w:r w:rsidRPr="00020BAE">
          <w:rPr>
            <w:lang w:val="uk-UA"/>
          </w:rPr>
          <w:t xml:space="preserve">                      Сільський  голова:                                       М.О. Лях</w:t>
        </w:r>
      </w:ins>
    </w:p>
    <w:p w:rsidR="003200BF" w:rsidRPr="00020BAE" w:rsidRDefault="003200BF" w:rsidP="003200BF">
      <w:pPr>
        <w:rPr>
          <w:ins w:id="1166" w:author="Користувач" w:date="2018-10-25T16:43:00Z"/>
          <w:lang w:val="uk-UA"/>
        </w:rPr>
      </w:pPr>
    </w:p>
    <w:p w:rsidR="003200BF" w:rsidRPr="00020BAE" w:rsidRDefault="003200BF" w:rsidP="003200BF">
      <w:pPr>
        <w:rPr>
          <w:ins w:id="1167" w:author="Користувач" w:date="2018-10-25T16:43:00Z"/>
          <w:b/>
          <w:lang w:val="uk-UA"/>
        </w:rPr>
      </w:pPr>
      <w:ins w:id="1168" w:author="Користувач" w:date="2018-10-25T16:43:00Z">
        <w:r w:rsidRPr="00020BAE">
          <w:rPr>
            <w:b/>
            <w:lang w:val="uk-UA"/>
          </w:rPr>
          <w:t xml:space="preserve">с. Студеники </w:t>
        </w:r>
      </w:ins>
    </w:p>
    <w:p w:rsidR="003200BF" w:rsidRPr="00020BAE" w:rsidRDefault="003200BF" w:rsidP="003200BF">
      <w:pPr>
        <w:rPr>
          <w:ins w:id="1169" w:author="Користувач" w:date="2018-10-25T16:43:00Z"/>
          <w:b/>
          <w:lang w:val="uk-UA"/>
        </w:rPr>
      </w:pPr>
      <w:ins w:id="1170" w:author="Користувач" w:date="2018-10-25T16:43:00Z">
        <w:r w:rsidRPr="00020BAE">
          <w:rPr>
            <w:b/>
            <w:lang w:val="uk-UA"/>
          </w:rPr>
          <w:t>№ 4</w:t>
        </w:r>
      </w:ins>
      <w:r w:rsidRPr="00020BAE">
        <w:rPr>
          <w:b/>
          <w:lang w:val="uk-UA"/>
        </w:rPr>
        <w:t>56</w:t>
      </w:r>
      <w:ins w:id="1171" w:author="Користувач" w:date="2018-10-25T16:43:00Z">
        <w:r w:rsidRPr="00020BAE">
          <w:rPr>
            <w:b/>
            <w:lang w:val="uk-UA"/>
          </w:rPr>
          <w:t>-ХУ</w:t>
        </w:r>
      </w:ins>
      <w:r w:rsidRPr="00020BAE">
        <w:rPr>
          <w:b/>
          <w:lang w:val="uk-UA"/>
        </w:rPr>
        <w:t>І</w:t>
      </w:r>
      <w:ins w:id="1172" w:author="Користувач" w:date="2018-10-25T16:43:00Z">
        <w:r w:rsidRPr="00020BAE">
          <w:rPr>
            <w:b/>
            <w:lang w:val="uk-UA"/>
          </w:rPr>
          <w:t>-УІІ</w:t>
        </w:r>
      </w:ins>
    </w:p>
    <w:p w:rsidR="003200BF" w:rsidRPr="00020BAE" w:rsidRDefault="003200BF" w:rsidP="003200BF">
      <w:pPr>
        <w:rPr>
          <w:ins w:id="1173" w:author="Користувач" w:date="2018-10-25T16:57:00Z"/>
          <w:b/>
          <w:lang w:val="uk-UA"/>
        </w:rPr>
      </w:pPr>
      <w:r w:rsidRPr="00020BAE">
        <w:rPr>
          <w:b/>
          <w:lang w:val="uk-UA"/>
        </w:rPr>
        <w:t>20</w:t>
      </w:r>
      <w:ins w:id="1174" w:author="Користувач" w:date="2018-10-25T16:43:00Z">
        <w:r w:rsidRPr="00020BAE">
          <w:rPr>
            <w:b/>
            <w:lang w:val="uk-UA"/>
          </w:rPr>
          <w:t>.1</w:t>
        </w:r>
      </w:ins>
      <w:r w:rsidRPr="00020BAE">
        <w:rPr>
          <w:b/>
          <w:lang w:val="uk-UA"/>
        </w:rPr>
        <w:t>1</w:t>
      </w:r>
      <w:ins w:id="1175" w:author="Користувач" w:date="2018-10-25T16:43:00Z">
        <w:r w:rsidRPr="00020BAE">
          <w:rPr>
            <w:b/>
            <w:lang w:val="uk-UA"/>
          </w:rPr>
          <w:t>.2018</w:t>
        </w:r>
      </w:ins>
    </w:p>
    <w:p w:rsidR="003200BF" w:rsidRPr="00020BAE" w:rsidRDefault="003200BF" w:rsidP="003200BF">
      <w:pPr>
        <w:rPr>
          <w:ins w:id="1176" w:author="Користувач" w:date="2018-10-25T16:57:00Z"/>
          <w:b/>
          <w:lang w:val="uk-UA"/>
        </w:rPr>
      </w:pPr>
    </w:p>
    <w:p w:rsidR="003200BF" w:rsidRPr="00020BAE" w:rsidDel="006B7CAB" w:rsidRDefault="003200BF" w:rsidP="00D51CD7">
      <w:pPr>
        <w:spacing w:line="288" w:lineRule="auto"/>
        <w:jc w:val="center"/>
        <w:rPr>
          <w:del w:id="1177" w:author="Користувач" w:date="2018-12-19T16:47:00Z"/>
          <w:bCs/>
          <w:lang w:val="uk-UA"/>
        </w:rPr>
      </w:pPr>
    </w:p>
    <w:p w:rsidR="003200BF" w:rsidRPr="00020BAE" w:rsidDel="006B7CAB" w:rsidRDefault="003200BF" w:rsidP="00D51CD7">
      <w:pPr>
        <w:spacing w:line="288" w:lineRule="auto"/>
        <w:jc w:val="center"/>
        <w:rPr>
          <w:del w:id="1178" w:author="Користувач" w:date="2018-12-19T16:47:00Z"/>
          <w:bCs/>
          <w:lang w:val="uk-UA"/>
        </w:rPr>
      </w:pPr>
    </w:p>
    <w:p w:rsidR="003200BF" w:rsidRPr="00020BAE" w:rsidDel="006B7CAB" w:rsidRDefault="003200BF" w:rsidP="00D51CD7">
      <w:pPr>
        <w:spacing w:line="288" w:lineRule="auto"/>
        <w:jc w:val="center"/>
        <w:rPr>
          <w:del w:id="1179" w:author="Користувач" w:date="2018-12-19T16:47:00Z"/>
          <w:bCs/>
          <w:lang w:val="uk-UA"/>
        </w:rPr>
      </w:pPr>
    </w:p>
    <w:p w:rsidR="003200BF" w:rsidRPr="00020BAE" w:rsidDel="006B7CAB" w:rsidRDefault="003200BF" w:rsidP="00D51CD7">
      <w:pPr>
        <w:spacing w:line="288" w:lineRule="auto"/>
        <w:jc w:val="center"/>
        <w:rPr>
          <w:del w:id="1180" w:author="Користувач" w:date="2018-12-19T16:47:00Z"/>
          <w:bCs/>
          <w:lang w:val="uk-UA"/>
        </w:rPr>
      </w:pPr>
    </w:p>
    <w:p w:rsidR="003200BF" w:rsidRPr="00020BAE" w:rsidDel="006B7CAB" w:rsidRDefault="003200BF" w:rsidP="00D51CD7">
      <w:pPr>
        <w:spacing w:line="288" w:lineRule="auto"/>
        <w:jc w:val="center"/>
        <w:rPr>
          <w:del w:id="1181" w:author="Користувач" w:date="2018-12-19T16:47:00Z"/>
          <w:bCs/>
          <w:lang w:val="uk-UA"/>
        </w:rPr>
      </w:pPr>
    </w:p>
    <w:p w:rsidR="00000000" w:rsidRDefault="00BC46EE">
      <w:pPr>
        <w:spacing w:line="288" w:lineRule="auto"/>
        <w:rPr>
          <w:bCs/>
          <w:lang w:val="uk-UA"/>
        </w:rPr>
        <w:pPrChange w:id="1182" w:author="Користувач" w:date="2018-12-19T16:47:00Z">
          <w:pPr>
            <w:spacing w:line="288" w:lineRule="auto"/>
            <w:jc w:val="center"/>
          </w:pPr>
        </w:pPrChange>
      </w:pPr>
    </w:p>
    <w:p w:rsidR="00700F22" w:rsidRPr="00020BAE" w:rsidRDefault="00700F22" w:rsidP="00D51CD7">
      <w:pPr>
        <w:spacing w:line="288" w:lineRule="auto"/>
        <w:jc w:val="center"/>
        <w:rPr>
          <w:bCs/>
          <w:lang w:val="uk-UA"/>
        </w:rPr>
      </w:pPr>
    </w:p>
    <w:p w:rsidR="00700F22" w:rsidRPr="00020BAE" w:rsidRDefault="00700F22" w:rsidP="00D51CD7">
      <w:pPr>
        <w:spacing w:line="288" w:lineRule="auto"/>
        <w:jc w:val="center"/>
        <w:rPr>
          <w:bCs/>
          <w:lang w:val="uk-UA"/>
        </w:rPr>
      </w:pPr>
    </w:p>
    <w:p w:rsidR="00700F22" w:rsidRPr="00020BAE" w:rsidRDefault="00700F22" w:rsidP="00D51CD7">
      <w:pPr>
        <w:spacing w:line="288" w:lineRule="auto"/>
        <w:jc w:val="center"/>
        <w:rPr>
          <w:bCs/>
          <w:lang w:val="uk-UA"/>
        </w:rPr>
      </w:pPr>
    </w:p>
    <w:p w:rsidR="00700F22" w:rsidRPr="00020BAE" w:rsidRDefault="00700F22" w:rsidP="00D51CD7">
      <w:pPr>
        <w:spacing w:line="288" w:lineRule="auto"/>
        <w:jc w:val="center"/>
        <w:rPr>
          <w:bCs/>
          <w:lang w:val="uk-UA"/>
        </w:rPr>
      </w:pPr>
    </w:p>
    <w:p w:rsidR="00D51CD7" w:rsidRPr="00020BAE" w:rsidRDefault="00D51CD7" w:rsidP="00D51CD7">
      <w:pPr>
        <w:spacing w:line="288" w:lineRule="auto"/>
        <w:jc w:val="center"/>
        <w:rPr>
          <w:bCs/>
          <w:lang w:val="uk-UA"/>
        </w:rPr>
      </w:pPr>
      <w:r w:rsidRPr="00883FEE">
        <w:rPr>
          <w:rFonts w:eastAsia="Calibri"/>
          <w:noProof/>
          <w:lang w:val="uk-UA" w:eastAsia="uk-UA"/>
        </w:rPr>
        <w:drawing>
          <wp:inline distT="0" distB="0" distL="0" distR="0">
            <wp:extent cx="495300" cy="685800"/>
            <wp:effectExtent l="0" t="0" r="0" b="0"/>
            <wp:docPr id="34" name="Рисунок 34"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D51CD7" w:rsidRPr="00020BAE" w:rsidRDefault="00D51CD7" w:rsidP="00D51CD7">
      <w:pPr>
        <w:spacing w:line="288" w:lineRule="auto"/>
        <w:rPr>
          <w:rFonts w:eastAsia="Calibri"/>
          <w:iCs/>
          <w:lang w:val="uk-UA" w:eastAsia="en-US"/>
        </w:rPr>
      </w:pPr>
      <w:r w:rsidRPr="00020BAE">
        <w:rPr>
          <w:rFonts w:eastAsia="Calibri"/>
          <w:iCs/>
          <w:lang w:val="uk-UA" w:eastAsia="en-US"/>
        </w:rPr>
        <w:t xml:space="preserve">                                </w:t>
      </w:r>
    </w:p>
    <w:p w:rsidR="00D51CD7" w:rsidRPr="00020BAE" w:rsidRDefault="00D51CD7" w:rsidP="00D51CD7">
      <w:pPr>
        <w:spacing w:line="288" w:lineRule="auto"/>
        <w:jc w:val="center"/>
        <w:rPr>
          <w:rFonts w:eastAsia="Calibri"/>
          <w:b/>
          <w:iCs/>
          <w:sz w:val="28"/>
          <w:szCs w:val="28"/>
          <w:lang w:val="uk-UA" w:eastAsia="en-US"/>
        </w:rPr>
      </w:pPr>
      <w:r w:rsidRPr="00020BAE">
        <w:rPr>
          <w:rFonts w:eastAsia="Calibri"/>
          <w:b/>
          <w:iCs/>
          <w:sz w:val="28"/>
          <w:szCs w:val="28"/>
          <w:lang w:val="uk-UA" w:eastAsia="en-US"/>
        </w:rPr>
        <w:t>СТУДЕНИКІВСЬКА   СІЛЬСЬКА  РАДА</w:t>
      </w:r>
    </w:p>
    <w:p w:rsidR="00D51CD7" w:rsidRPr="00020BAE" w:rsidRDefault="00D51CD7" w:rsidP="00D51CD7">
      <w:pPr>
        <w:spacing w:line="288" w:lineRule="auto"/>
        <w:jc w:val="center"/>
        <w:rPr>
          <w:rFonts w:eastAsia="Calibri"/>
          <w:b/>
          <w:iCs/>
          <w:sz w:val="28"/>
          <w:szCs w:val="28"/>
          <w:lang w:val="uk-UA" w:eastAsia="en-US"/>
        </w:rPr>
      </w:pPr>
      <w:r w:rsidRPr="00020BAE">
        <w:rPr>
          <w:rFonts w:eastAsia="Calibri"/>
          <w:b/>
          <w:iCs/>
          <w:sz w:val="28"/>
          <w:szCs w:val="28"/>
          <w:lang w:val="uk-UA" w:eastAsia="en-US"/>
        </w:rPr>
        <w:t>ПЕРЕЯСЛАВ – ХМЕЛЬНИЦЬКОГО  РАЙОНУ</w:t>
      </w:r>
    </w:p>
    <w:p w:rsidR="00D51CD7" w:rsidRPr="00020BAE" w:rsidRDefault="00D51CD7" w:rsidP="00D51CD7">
      <w:pPr>
        <w:spacing w:line="288" w:lineRule="auto"/>
        <w:jc w:val="center"/>
        <w:rPr>
          <w:rFonts w:eastAsia="Calibri"/>
          <w:b/>
          <w:iCs/>
          <w:sz w:val="28"/>
          <w:szCs w:val="28"/>
          <w:lang w:val="uk-UA" w:eastAsia="en-US"/>
        </w:rPr>
      </w:pPr>
      <w:r w:rsidRPr="00020BAE">
        <w:rPr>
          <w:rFonts w:eastAsia="Calibri"/>
          <w:b/>
          <w:iCs/>
          <w:sz w:val="28"/>
          <w:szCs w:val="28"/>
          <w:lang w:val="uk-UA" w:eastAsia="en-US"/>
        </w:rPr>
        <w:t>КИЇВСЬКОЇ  ОБЛАСТІ</w:t>
      </w:r>
    </w:p>
    <w:p w:rsidR="00D51CD7" w:rsidRPr="00020BAE" w:rsidRDefault="00D51CD7" w:rsidP="00D51CD7">
      <w:pPr>
        <w:spacing w:line="288" w:lineRule="auto"/>
        <w:jc w:val="center"/>
        <w:rPr>
          <w:rFonts w:eastAsia="Calibri"/>
          <w:b/>
          <w:iCs/>
          <w:lang w:val="uk-UA" w:eastAsia="en-US"/>
        </w:rPr>
      </w:pPr>
    </w:p>
    <w:p w:rsidR="00D51CD7" w:rsidRPr="00020BAE" w:rsidRDefault="00D51CD7" w:rsidP="00D51CD7">
      <w:pPr>
        <w:spacing w:line="288" w:lineRule="auto"/>
        <w:jc w:val="center"/>
        <w:rPr>
          <w:rFonts w:eastAsia="Calibri"/>
          <w:b/>
          <w:iCs/>
          <w:sz w:val="28"/>
          <w:szCs w:val="28"/>
          <w:lang w:val="uk-UA" w:eastAsia="en-US"/>
        </w:rPr>
      </w:pPr>
      <w:r w:rsidRPr="00020BAE">
        <w:rPr>
          <w:rFonts w:eastAsia="Calibri"/>
          <w:b/>
          <w:iCs/>
          <w:sz w:val="28"/>
          <w:szCs w:val="28"/>
          <w:lang w:val="uk-UA" w:eastAsia="en-US"/>
        </w:rPr>
        <w:t xml:space="preserve">Р І Ш Е Н </w:t>
      </w:r>
      <w:proofErr w:type="spellStart"/>
      <w:r w:rsidR="00AB6437" w:rsidRPr="00AB6437">
        <w:rPr>
          <w:rFonts w:eastAsia="Calibri"/>
          <w:b/>
          <w:iCs/>
          <w:sz w:val="28"/>
          <w:szCs w:val="28"/>
          <w:lang w:val="uk-UA" w:eastAsia="en-US"/>
          <w:rPrChange w:id="1183" w:author="Користувач" w:date="2018-12-18T11:35:00Z">
            <w:rPr>
              <w:rFonts w:eastAsia="Calibri"/>
              <w:b/>
              <w:iCs/>
              <w:sz w:val="28"/>
              <w:szCs w:val="28"/>
              <w:lang w:eastAsia="en-US"/>
            </w:rPr>
          </w:rPrChange>
        </w:rPr>
        <w:t>Н</w:t>
      </w:r>
      <w:proofErr w:type="spellEnd"/>
      <w:r w:rsidR="00AB6437" w:rsidRPr="00AB6437">
        <w:rPr>
          <w:rFonts w:eastAsia="Calibri"/>
          <w:b/>
          <w:iCs/>
          <w:sz w:val="28"/>
          <w:szCs w:val="28"/>
          <w:lang w:val="uk-UA" w:eastAsia="en-US"/>
          <w:rPrChange w:id="1184" w:author="Користувач" w:date="2018-12-18T11:35:00Z">
            <w:rPr>
              <w:rFonts w:eastAsia="Calibri"/>
              <w:b/>
              <w:iCs/>
              <w:sz w:val="28"/>
              <w:szCs w:val="28"/>
              <w:lang w:eastAsia="en-US"/>
            </w:rPr>
          </w:rPrChange>
        </w:rPr>
        <w:t xml:space="preserve"> Я</w:t>
      </w:r>
    </w:p>
    <w:p w:rsidR="00D51CD7" w:rsidRPr="00020BAE" w:rsidRDefault="00AB6437" w:rsidP="00D51CD7">
      <w:pPr>
        <w:spacing w:line="288" w:lineRule="auto"/>
        <w:rPr>
          <w:rFonts w:eastAsia="Calibri"/>
          <w:b/>
          <w:iCs/>
          <w:sz w:val="28"/>
          <w:szCs w:val="28"/>
          <w:lang w:val="uk-UA" w:eastAsia="en-US"/>
          <w:rPrChange w:id="1185" w:author="Користувач" w:date="2018-12-18T11:35:00Z">
            <w:rPr>
              <w:rFonts w:eastAsia="Calibri"/>
              <w:b/>
              <w:iCs/>
              <w:sz w:val="28"/>
              <w:szCs w:val="28"/>
              <w:lang w:eastAsia="en-US"/>
            </w:rPr>
          </w:rPrChange>
        </w:rPr>
      </w:pPr>
      <w:r w:rsidRPr="00AB6437">
        <w:rPr>
          <w:rFonts w:eastAsia="Calibri"/>
          <w:b/>
          <w:iCs/>
          <w:sz w:val="28"/>
          <w:szCs w:val="28"/>
          <w:lang w:val="uk-UA" w:eastAsia="en-US"/>
          <w:rPrChange w:id="1186" w:author="Користувач" w:date="2018-12-18T11:35:00Z">
            <w:rPr>
              <w:rFonts w:eastAsia="Calibri"/>
              <w:b/>
              <w:iCs/>
              <w:sz w:val="28"/>
              <w:szCs w:val="28"/>
              <w:lang w:eastAsia="en-US"/>
            </w:rPr>
          </w:rPrChange>
        </w:rPr>
        <w:lastRenderedPageBreak/>
        <w:t>Про виділення одноразової матеріальної допомоги на лікування.</w:t>
      </w:r>
    </w:p>
    <w:p w:rsidR="00D51CD7" w:rsidRPr="00020BAE" w:rsidRDefault="00D51CD7" w:rsidP="00D51CD7">
      <w:pPr>
        <w:spacing w:line="288" w:lineRule="auto"/>
        <w:rPr>
          <w:rFonts w:eastAsia="Calibri"/>
          <w:b/>
          <w:iCs/>
          <w:sz w:val="28"/>
          <w:szCs w:val="28"/>
          <w:lang w:val="uk-UA" w:eastAsia="en-US"/>
          <w:rPrChange w:id="1187" w:author="Користувач" w:date="2018-12-18T11:35:00Z">
            <w:rPr>
              <w:rFonts w:eastAsia="Calibri"/>
              <w:b/>
              <w:iCs/>
              <w:sz w:val="28"/>
              <w:szCs w:val="28"/>
              <w:lang w:eastAsia="en-US"/>
            </w:rPr>
          </w:rPrChange>
        </w:rPr>
      </w:pPr>
    </w:p>
    <w:p w:rsidR="00D51CD7" w:rsidRPr="00020BAE" w:rsidRDefault="00AB6437" w:rsidP="00D51CD7">
      <w:pPr>
        <w:spacing w:line="288" w:lineRule="auto"/>
        <w:rPr>
          <w:rFonts w:eastAsia="Calibri"/>
          <w:iCs/>
          <w:sz w:val="28"/>
          <w:szCs w:val="28"/>
          <w:lang w:val="uk-UA" w:eastAsia="en-US"/>
          <w:rPrChange w:id="1188" w:author="Користувач" w:date="2018-12-18T11:35:00Z">
            <w:rPr>
              <w:rFonts w:eastAsia="Calibri"/>
              <w:iCs/>
              <w:sz w:val="28"/>
              <w:szCs w:val="28"/>
              <w:lang w:eastAsia="en-US"/>
            </w:rPr>
          </w:rPrChange>
        </w:rPr>
      </w:pPr>
      <w:r w:rsidRPr="00AB6437">
        <w:rPr>
          <w:rFonts w:eastAsia="Calibri"/>
          <w:iCs/>
          <w:sz w:val="28"/>
          <w:szCs w:val="28"/>
          <w:lang w:val="uk-UA" w:eastAsia="en-US"/>
          <w:rPrChange w:id="1189" w:author="Користувач" w:date="2018-12-18T11:35:00Z">
            <w:rPr>
              <w:rFonts w:eastAsia="Calibri"/>
              <w:iCs/>
              <w:sz w:val="28"/>
              <w:szCs w:val="28"/>
              <w:lang w:eastAsia="en-US"/>
            </w:rPr>
          </w:rPrChange>
        </w:rPr>
        <w:t xml:space="preserve">      Відповідно до Положення про надання одноразової матеріальної допомоги громадянам, які опинилися в складних життєвих обставинах та іншим категоріям громадян, затвердженого рішенням сільської ради № 118 від 30.03.2018 року, керуючись ст. 34 Закону України «Про місцеве самоврядування в Україні»  сільська рада</w:t>
      </w:r>
    </w:p>
    <w:p w:rsidR="00D51CD7" w:rsidRPr="00020BAE" w:rsidRDefault="00D51CD7" w:rsidP="00D51CD7">
      <w:pPr>
        <w:spacing w:line="288" w:lineRule="auto"/>
        <w:rPr>
          <w:rFonts w:eastAsia="Calibri"/>
          <w:iCs/>
          <w:sz w:val="28"/>
          <w:szCs w:val="28"/>
          <w:lang w:val="uk-UA" w:eastAsia="en-US"/>
          <w:rPrChange w:id="1190" w:author="Користувач" w:date="2018-12-18T11:35:00Z">
            <w:rPr>
              <w:rFonts w:eastAsia="Calibri"/>
              <w:iCs/>
              <w:sz w:val="28"/>
              <w:szCs w:val="28"/>
              <w:lang w:eastAsia="en-US"/>
            </w:rPr>
          </w:rPrChange>
        </w:rPr>
      </w:pPr>
    </w:p>
    <w:p w:rsidR="00D51CD7" w:rsidRPr="00020BAE" w:rsidRDefault="00AB6437" w:rsidP="00D51CD7">
      <w:pPr>
        <w:spacing w:line="288" w:lineRule="auto"/>
        <w:rPr>
          <w:rFonts w:eastAsia="Calibri"/>
          <w:b/>
          <w:iCs/>
          <w:sz w:val="28"/>
          <w:szCs w:val="28"/>
          <w:lang w:val="uk-UA" w:eastAsia="en-US"/>
          <w:rPrChange w:id="1191" w:author="Користувач" w:date="2018-12-18T11:35:00Z">
            <w:rPr>
              <w:rFonts w:eastAsia="Calibri"/>
              <w:b/>
              <w:iCs/>
              <w:sz w:val="28"/>
              <w:szCs w:val="28"/>
              <w:lang w:eastAsia="en-US"/>
            </w:rPr>
          </w:rPrChange>
        </w:rPr>
      </w:pPr>
      <w:r w:rsidRPr="00AB6437">
        <w:rPr>
          <w:rFonts w:eastAsia="Calibri"/>
          <w:b/>
          <w:iCs/>
          <w:sz w:val="28"/>
          <w:szCs w:val="28"/>
          <w:lang w:val="uk-UA" w:eastAsia="en-US"/>
          <w:rPrChange w:id="1192" w:author="Користувач" w:date="2018-12-18T11:35:00Z">
            <w:rPr>
              <w:rFonts w:eastAsia="Calibri"/>
              <w:b/>
              <w:iCs/>
              <w:sz w:val="28"/>
              <w:szCs w:val="28"/>
              <w:lang w:eastAsia="en-US"/>
            </w:rPr>
          </w:rPrChange>
        </w:rPr>
        <w:t>ВИРІШИЛА :</w:t>
      </w:r>
    </w:p>
    <w:p w:rsidR="00D51CD7" w:rsidRPr="00020BAE" w:rsidRDefault="00AB6437" w:rsidP="00D51CD7">
      <w:pPr>
        <w:pStyle w:val="a3"/>
        <w:numPr>
          <w:ilvl w:val="0"/>
          <w:numId w:val="9"/>
        </w:numPr>
        <w:spacing w:line="288" w:lineRule="auto"/>
        <w:rPr>
          <w:rFonts w:eastAsia="Calibri"/>
          <w:iCs/>
          <w:sz w:val="28"/>
          <w:szCs w:val="28"/>
          <w:lang w:val="uk-UA" w:eastAsia="en-US"/>
          <w:rPrChange w:id="1193" w:author="Користувач" w:date="2018-12-18T11:35:00Z">
            <w:rPr>
              <w:rFonts w:eastAsia="Calibri"/>
              <w:iCs/>
              <w:sz w:val="28"/>
              <w:szCs w:val="28"/>
              <w:lang w:eastAsia="en-US"/>
            </w:rPr>
          </w:rPrChange>
        </w:rPr>
      </w:pPr>
      <w:r w:rsidRPr="00AB6437">
        <w:rPr>
          <w:rFonts w:eastAsia="Calibri"/>
          <w:iCs/>
          <w:sz w:val="28"/>
          <w:szCs w:val="28"/>
          <w:lang w:val="uk-UA" w:eastAsia="en-US"/>
          <w:rPrChange w:id="1194" w:author="Користувач" w:date="2018-12-18T11:35:00Z">
            <w:rPr>
              <w:rFonts w:eastAsia="Calibri"/>
              <w:iCs/>
              <w:sz w:val="28"/>
              <w:szCs w:val="28"/>
              <w:lang w:eastAsia="en-US"/>
            </w:rPr>
          </w:rPrChange>
        </w:rPr>
        <w:t>Надати  одноразову матеріальну допомогу на лікування  громадян згідно списку (</w:t>
      </w:r>
      <w:r w:rsidR="00824FF6" w:rsidRPr="00020BAE">
        <w:rPr>
          <w:rFonts w:eastAsia="Calibri"/>
          <w:iCs/>
          <w:sz w:val="28"/>
          <w:szCs w:val="28"/>
          <w:lang w:val="uk-UA" w:eastAsia="en-US"/>
        </w:rPr>
        <w:t>додаток 1</w:t>
      </w:r>
      <w:r w:rsidRPr="00AB6437">
        <w:rPr>
          <w:rFonts w:eastAsia="Calibri"/>
          <w:iCs/>
          <w:sz w:val="28"/>
          <w:szCs w:val="28"/>
          <w:lang w:val="uk-UA" w:eastAsia="en-US"/>
          <w:rPrChange w:id="1195" w:author="Користувач" w:date="2018-12-18T11:35:00Z">
            <w:rPr>
              <w:rFonts w:eastAsia="Calibri"/>
              <w:iCs/>
              <w:sz w:val="28"/>
              <w:szCs w:val="28"/>
              <w:lang w:eastAsia="en-US"/>
            </w:rPr>
          </w:rPrChange>
        </w:rPr>
        <w:t>).</w:t>
      </w:r>
    </w:p>
    <w:p w:rsidR="00D51CD7" w:rsidRPr="00020BAE" w:rsidRDefault="00D51CD7" w:rsidP="00D51CD7">
      <w:pPr>
        <w:pStyle w:val="a3"/>
        <w:numPr>
          <w:ilvl w:val="0"/>
          <w:numId w:val="9"/>
        </w:numPr>
        <w:spacing w:line="288" w:lineRule="auto"/>
        <w:rPr>
          <w:rFonts w:eastAsia="Calibri"/>
          <w:iCs/>
          <w:sz w:val="28"/>
          <w:szCs w:val="28"/>
          <w:lang w:val="uk-UA" w:eastAsia="en-US"/>
          <w:rPrChange w:id="1196" w:author="Користувач" w:date="2018-12-18T11:35:00Z">
            <w:rPr>
              <w:rFonts w:eastAsia="Calibri"/>
              <w:iCs/>
              <w:sz w:val="28"/>
              <w:szCs w:val="28"/>
              <w:lang w:eastAsia="en-US"/>
            </w:rPr>
          </w:rPrChange>
        </w:rPr>
      </w:pPr>
      <w:r w:rsidRPr="00020BAE">
        <w:rPr>
          <w:rFonts w:eastAsia="Calibri"/>
          <w:iCs/>
          <w:sz w:val="28"/>
          <w:szCs w:val="28"/>
          <w:lang w:val="uk-UA" w:eastAsia="en-US"/>
        </w:rPr>
        <w:t>Надати одноразову матеріальну допомогу до дня інваліда згідно списку (</w:t>
      </w:r>
      <w:r w:rsidR="00824FF6" w:rsidRPr="00020BAE">
        <w:rPr>
          <w:rFonts w:eastAsia="Calibri"/>
          <w:iCs/>
          <w:sz w:val="28"/>
          <w:szCs w:val="28"/>
          <w:lang w:val="uk-UA" w:eastAsia="en-US"/>
        </w:rPr>
        <w:t>додаток 2</w:t>
      </w:r>
      <w:r w:rsidRPr="00020BAE">
        <w:rPr>
          <w:rFonts w:eastAsia="Calibri"/>
          <w:iCs/>
          <w:sz w:val="28"/>
          <w:szCs w:val="28"/>
          <w:lang w:val="uk-UA" w:eastAsia="en-US"/>
        </w:rPr>
        <w:t>).</w:t>
      </w:r>
    </w:p>
    <w:p w:rsidR="00D51CD7" w:rsidRPr="00020BAE" w:rsidRDefault="00AB6437" w:rsidP="00D51CD7">
      <w:pPr>
        <w:spacing w:line="288" w:lineRule="auto"/>
        <w:rPr>
          <w:rFonts w:eastAsia="Calibri"/>
          <w:iCs/>
          <w:sz w:val="28"/>
          <w:szCs w:val="28"/>
          <w:lang w:val="uk-UA" w:eastAsia="en-US"/>
          <w:rPrChange w:id="1197" w:author="Користувач" w:date="2018-12-18T11:35:00Z">
            <w:rPr>
              <w:rFonts w:eastAsia="Calibri"/>
              <w:iCs/>
              <w:sz w:val="28"/>
              <w:szCs w:val="28"/>
              <w:lang w:eastAsia="en-US"/>
            </w:rPr>
          </w:rPrChange>
        </w:rPr>
      </w:pPr>
      <w:r w:rsidRPr="00AB6437">
        <w:rPr>
          <w:rFonts w:eastAsia="Calibri"/>
          <w:iCs/>
          <w:sz w:val="28"/>
          <w:szCs w:val="28"/>
          <w:lang w:val="uk-UA" w:eastAsia="en-US"/>
          <w:rPrChange w:id="1198" w:author="Користувач" w:date="2018-12-18T11:35:00Z">
            <w:rPr>
              <w:rFonts w:eastAsia="Calibri"/>
              <w:iCs/>
              <w:sz w:val="28"/>
              <w:szCs w:val="28"/>
              <w:lang w:eastAsia="en-US"/>
            </w:rPr>
          </w:rPrChange>
        </w:rPr>
        <w:t>3. Контроль за виконанням рішення покласти на постійну комісії з питань фінансів, бюджету та планування соціально-економічного розвитку.</w:t>
      </w:r>
    </w:p>
    <w:p w:rsidR="00D51CD7" w:rsidRPr="00020BAE" w:rsidRDefault="00D51CD7" w:rsidP="00D51CD7">
      <w:pPr>
        <w:spacing w:line="288" w:lineRule="auto"/>
        <w:rPr>
          <w:rFonts w:eastAsia="Calibri"/>
          <w:b/>
          <w:iCs/>
          <w:sz w:val="28"/>
          <w:szCs w:val="28"/>
          <w:lang w:val="uk-UA" w:eastAsia="en-US"/>
          <w:rPrChange w:id="1199" w:author="Користувач" w:date="2018-12-18T11:35:00Z">
            <w:rPr>
              <w:rFonts w:eastAsia="Calibri"/>
              <w:b/>
              <w:iCs/>
              <w:sz w:val="28"/>
              <w:szCs w:val="28"/>
              <w:lang w:eastAsia="en-US"/>
            </w:rPr>
          </w:rPrChange>
        </w:rPr>
      </w:pPr>
    </w:p>
    <w:p w:rsidR="00D51CD7" w:rsidRPr="00020BAE" w:rsidRDefault="00D51CD7" w:rsidP="00D51CD7">
      <w:pPr>
        <w:spacing w:line="288" w:lineRule="auto"/>
        <w:rPr>
          <w:rFonts w:eastAsia="Calibri"/>
          <w:b/>
          <w:iCs/>
          <w:sz w:val="28"/>
          <w:szCs w:val="28"/>
          <w:lang w:val="uk-UA" w:eastAsia="en-US"/>
          <w:rPrChange w:id="1200" w:author="Користувач" w:date="2018-12-18T11:35:00Z">
            <w:rPr>
              <w:rFonts w:eastAsia="Calibri"/>
              <w:b/>
              <w:iCs/>
              <w:sz w:val="28"/>
              <w:szCs w:val="28"/>
              <w:lang w:eastAsia="en-US"/>
            </w:rPr>
          </w:rPrChange>
        </w:rPr>
      </w:pPr>
    </w:p>
    <w:p w:rsidR="00D51CD7" w:rsidRPr="00020BAE" w:rsidRDefault="00AB6437" w:rsidP="00D51CD7">
      <w:pPr>
        <w:spacing w:line="288" w:lineRule="auto"/>
        <w:rPr>
          <w:rFonts w:eastAsia="Calibri"/>
          <w:iCs/>
          <w:sz w:val="28"/>
          <w:szCs w:val="28"/>
          <w:lang w:val="uk-UA" w:eastAsia="en-US"/>
          <w:rPrChange w:id="1201" w:author="Користувач" w:date="2018-12-18T11:35:00Z">
            <w:rPr>
              <w:rFonts w:eastAsia="Calibri"/>
              <w:iCs/>
              <w:sz w:val="28"/>
              <w:szCs w:val="28"/>
              <w:lang w:eastAsia="en-US"/>
            </w:rPr>
          </w:rPrChange>
        </w:rPr>
      </w:pPr>
      <w:r w:rsidRPr="00AB6437">
        <w:rPr>
          <w:rFonts w:eastAsia="Calibri"/>
          <w:b/>
          <w:iCs/>
          <w:sz w:val="28"/>
          <w:szCs w:val="28"/>
          <w:lang w:val="uk-UA" w:eastAsia="en-US"/>
          <w:rPrChange w:id="1202" w:author="Користувач" w:date="2018-12-18T11:35:00Z">
            <w:rPr>
              <w:rFonts w:eastAsia="Calibri"/>
              <w:b/>
              <w:iCs/>
              <w:sz w:val="28"/>
              <w:szCs w:val="28"/>
              <w:lang w:eastAsia="en-US"/>
            </w:rPr>
          </w:rPrChange>
        </w:rPr>
        <w:t xml:space="preserve">               </w:t>
      </w:r>
      <w:r w:rsidRPr="00AB6437">
        <w:rPr>
          <w:rFonts w:eastAsia="Calibri"/>
          <w:iCs/>
          <w:sz w:val="28"/>
          <w:szCs w:val="28"/>
          <w:lang w:val="uk-UA" w:eastAsia="en-US"/>
          <w:rPrChange w:id="1203" w:author="Користувач" w:date="2018-12-18T11:35:00Z">
            <w:rPr>
              <w:rFonts w:eastAsia="Calibri"/>
              <w:iCs/>
              <w:sz w:val="28"/>
              <w:szCs w:val="28"/>
              <w:lang w:eastAsia="en-US"/>
            </w:rPr>
          </w:rPrChange>
        </w:rPr>
        <w:t>Сільський голова:                                     М.О. Лях</w:t>
      </w:r>
    </w:p>
    <w:p w:rsidR="00D51CD7" w:rsidRPr="00020BAE" w:rsidRDefault="00D51CD7" w:rsidP="00D51CD7">
      <w:pPr>
        <w:spacing w:line="288" w:lineRule="auto"/>
        <w:rPr>
          <w:rFonts w:eastAsia="Calibri"/>
          <w:iCs/>
          <w:sz w:val="28"/>
          <w:szCs w:val="28"/>
          <w:lang w:val="uk-UA" w:eastAsia="en-US"/>
          <w:rPrChange w:id="1204" w:author="Користувач" w:date="2018-12-18T11:35:00Z">
            <w:rPr>
              <w:rFonts w:eastAsia="Calibri"/>
              <w:iCs/>
              <w:sz w:val="28"/>
              <w:szCs w:val="28"/>
              <w:lang w:eastAsia="en-US"/>
            </w:rPr>
          </w:rPrChange>
        </w:rPr>
      </w:pPr>
    </w:p>
    <w:p w:rsidR="00D51CD7" w:rsidRPr="00020BAE" w:rsidDel="006B7CAB" w:rsidRDefault="00D51CD7" w:rsidP="00D51CD7">
      <w:pPr>
        <w:spacing w:line="288" w:lineRule="auto"/>
        <w:rPr>
          <w:del w:id="1205" w:author="Користувач" w:date="2018-12-19T16:47:00Z"/>
          <w:rFonts w:eastAsia="Calibri"/>
          <w:iCs/>
          <w:sz w:val="28"/>
          <w:szCs w:val="28"/>
          <w:lang w:val="uk-UA" w:eastAsia="en-US"/>
          <w:rPrChange w:id="1206" w:author="Користувач" w:date="2018-12-18T11:35:00Z">
            <w:rPr>
              <w:del w:id="1207" w:author="Користувач" w:date="2018-12-19T16:47:00Z"/>
              <w:rFonts w:eastAsia="Calibri"/>
              <w:iCs/>
              <w:sz w:val="28"/>
              <w:szCs w:val="28"/>
              <w:lang w:eastAsia="en-US"/>
            </w:rPr>
          </w:rPrChange>
        </w:rPr>
      </w:pPr>
    </w:p>
    <w:p w:rsidR="00D51CD7" w:rsidRPr="00020BAE" w:rsidDel="006B7CAB" w:rsidRDefault="00D51CD7" w:rsidP="00D51CD7">
      <w:pPr>
        <w:spacing w:line="288" w:lineRule="auto"/>
        <w:rPr>
          <w:del w:id="1208" w:author="Користувач" w:date="2018-12-19T16:47:00Z"/>
          <w:rFonts w:eastAsia="Calibri"/>
          <w:iCs/>
          <w:sz w:val="28"/>
          <w:szCs w:val="28"/>
          <w:lang w:val="uk-UA" w:eastAsia="en-US"/>
          <w:rPrChange w:id="1209" w:author="Користувач" w:date="2018-12-18T11:35:00Z">
            <w:rPr>
              <w:del w:id="1210" w:author="Користувач" w:date="2018-12-19T16:47:00Z"/>
              <w:rFonts w:eastAsia="Calibri"/>
              <w:iCs/>
              <w:sz w:val="28"/>
              <w:szCs w:val="28"/>
              <w:lang w:eastAsia="en-US"/>
            </w:rPr>
          </w:rPrChange>
        </w:rPr>
      </w:pPr>
    </w:p>
    <w:p w:rsidR="00D51CD7" w:rsidRPr="00020BAE" w:rsidDel="006B7CAB" w:rsidRDefault="00D51CD7" w:rsidP="00D51CD7">
      <w:pPr>
        <w:spacing w:line="288" w:lineRule="auto"/>
        <w:rPr>
          <w:del w:id="1211" w:author="Користувач" w:date="2018-12-19T16:47:00Z"/>
          <w:rFonts w:eastAsia="Calibri"/>
          <w:iCs/>
          <w:sz w:val="28"/>
          <w:szCs w:val="28"/>
          <w:lang w:val="uk-UA" w:eastAsia="en-US"/>
          <w:rPrChange w:id="1212" w:author="Користувач" w:date="2018-12-18T11:35:00Z">
            <w:rPr>
              <w:del w:id="1213" w:author="Користувач" w:date="2018-12-19T16:47:00Z"/>
              <w:rFonts w:eastAsia="Calibri"/>
              <w:iCs/>
              <w:sz w:val="28"/>
              <w:szCs w:val="28"/>
              <w:lang w:eastAsia="en-US"/>
            </w:rPr>
          </w:rPrChange>
        </w:rPr>
      </w:pPr>
    </w:p>
    <w:p w:rsidR="00D51CD7" w:rsidRPr="00020BAE" w:rsidRDefault="00D51CD7" w:rsidP="00D51CD7">
      <w:pPr>
        <w:spacing w:line="288" w:lineRule="auto"/>
        <w:rPr>
          <w:rFonts w:eastAsia="Calibri"/>
          <w:iCs/>
          <w:sz w:val="28"/>
          <w:szCs w:val="28"/>
          <w:lang w:val="uk-UA" w:eastAsia="en-US"/>
          <w:rPrChange w:id="1214" w:author="Користувач" w:date="2018-12-18T11:35:00Z">
            <w:rPr>
              <w:rFonts w:eastAsia="Calibri"/>
              <w:iCs/>
              <w:sz w:val="28"/>
              <w:szCs w:val="28"/>
              <w:lang w:eastAsia="en-US"/>
            </w:rPr>
          </w:rPrChange>
        </w:rPr>
      </w:pPr>
    </w:p>
    <w:p w:rsidR="00D51CD7" w:rsidRPr="00020BAE" w:rsidRDefault="00D51CD7" w:rsidP="00D51CD7">
      <w:pPr>
        <w:spacing w:line="288" w:lineRule="auto"/>
        <w:rPr>
          <w:rFonts w:eastAsia="Calibri"/>
          <w:iCs/>
          <w:sz w:val="28"/>
          <w:szCs w:val="28"/>
          <w:lang w:val="uk-UA" w:eastAsia="en-US"/>
          <w:rPrChange w:id="1215" w:author="Користувач" w:date="2018-12-18T11:35:00Z">
            <w:rPr>
              <w:rFonts w:eastAsia="Calibri"/>
              <w:iCs/>
              <w:sz w:val="28"/>
              <w:szCs w:val="28"/>
              <w:lang w:eastAsia="en-US"/>
            </w:rPr>
          </w:rPrChange>
        </w:rPr>
      </w:pPr>
    </w:p>
    <w:p w:rsidR="00D51CD7" w:rsidRPr="00020BAE" w:rsidRDefault="00AB6437" w:rsidP="00D51CD7">
      <w:pPr>
        <w:spacing w:line="288" w:lineRule="auto"/>
        <w:rPr>
          <w:rFonts w:eastAsia="Calibri"/>
          <w:b/>
          <w:iCs/>
          <w:sz w:val="28"/>
          <w:szCs w:val="28"/>
          <w:lang w:val="uk-UA" w:eastAsia="en-US"/>
          <w:rPrChange w:id="1216" w:author="Користувач" w:date="2018-12-18T11:35:00Z">
            <w:rPr>
              <w:rFonts w:eastAsia="Calibri"/>
              <w:b/>
              <w:iCs/>
              <w:sz w:val="28"/>
              <w:szCs w:val="28"/>
              <w:lang w:eastAsia="en-US"/>
            </w:rPr>
          </w:rPrChange>
        </w:rPr>
      </w:pPr>
      <w:r w:rsidRPr="00AB6437">
        <w:rPr>
          <w:rFonts w:eastAsia="Calibri"/>
          <w:b/>
          <w:iCs/>
          <w:sz w:val="28"/>
          <w:szCs w:val="28"/>
          <w:lang w:val="uk-UA" w:eastAsia="en-US"/>
          <w:rPrChange w:id="1217" w:author="Користувач" w:date="2018-12-18T11:35:00Z">
            <w:rPr>
              <w:rFonts w:eastAsia="Calibri"/>
              <w:b/>
              <w:iCs/>
              <w:sz w:val="28"/>
              <w:szCs w:val="28"/>
              <w:lang w:eastAsia="en-US"/>
            </w:rPr>
          </w:rPrChange>
        </w:rPr>
        <w:t>с. Студеники</w:t>
      </w:r>
    </w:p>
    <w:p w:rsidR="00D51CD7" w:rsidRPr="00020BAE" w:rsidRDefault="00AB6437" w:rsidP="00D51CD7">
      <w:pPr>
        <w:spacing w:line="288" w:lineRule="auto"/>
        <w:rPr>
          <w:rFonts w:eastAsia="Calibri"/>
          <w:b/>
          <w:iCs/>
          <w:sz w:val="28"/>
          <w:szCs w:val="28"/>
          <w:lang w:val="uk-UA" w:eastAsia="en-US"/>
          <w:rPrChange w:id="1218" w:author="Користувач" w:date="2018-12-18T11:35:00Z">
            <w:rPr>
              <w:rFonts w:eastAsia="Calibri"/>
              <w:b/>
              <w:iCs/>
              <w:sz w:val="28"/>
              <w:szCs w:val="28"/>
              <w:lang w:eastAsia="en-US"/>
            </w:rPr>
          </w:rPrChange>
        </w:rPr>
      </w:pPr>
      <w:r w:rsidRPr="00AB6437">
        <w:rPr>
          <w:rFonts w:eastAsia="Calibri"/>
          <w:b/>
          <w:iCs/>
          <w:sz w:val="28"/>
          <w:szCs w:val="28"/>
          <w:lang w:val="uk-UA" w:eastAsia="en-US"/>
          <w:rPrChange w:id="1219" w:author="Користувач" w:date="2018-12-18T11:35:00Z">
            <w:rPr>
              <w:rFonts w:eastAsia="Calibri"/>
              <w:b/>
              <w:iCs/>
              <w:sz w:val="28"/>
              <w:szCs w:val="28"/>
              <w:lang w:eastAsia="en-US"/>
            </w:rPr>
          </w:rPrChange>
        </w:rPr>
        <w:t>№</w:t>
      </w:r>
      <w:r w:rsidR="00D51CD7" w:rsidRPr="00020BAE">
        <w:rPr>
          <w:rFonts w:eastAsia="Calibri"/>
          <w:b/>
          <w:iCs/>
          <w:sz w:val="28"/>
          <w:szCs w:val="28"/>
          <w:lang w:val="uk-UA" w:eastAsia="en-US"/>
        </w:rPr>
        <w:t>457</w:t>
      </w:r>
      <w:r w:rsidRPr="00AB6437">
        <w:rPr>
          <w:rFonts w:eastAsia="Calibri"/>
          <w:b/>
          <w:iCs/>
          <w:sz w:val="28"/>
          <w:szCs w:val="28"/>
          <w:lang w:val="uk-UA" w:eastAsia="en-US"/>
          <w:rPrChange w:id="1220" w:author="Користувач" w:date="2018-12-18T11:35:00Z">
            <w:rPr>
              <w:rFonts w:eastAsia="Calibri"/>
              <w:b/>
              <w:iCs/>
              <w:sz w:val="28"/>
              <w:szCs w:val="28"/>
              <w:lang w:eastAsia="en-US"/>
            </w:rPr>
          </w:rPrChange>
        </w:rPr>
        <w:t xml:space="preserve"> – Х</w:t>
      </w:r>
      <w:r w:rsidR="00D51CD7" w:rsidRPr="00020BAE">
        <w:rPr>
          <w:rFonts w:eastAsia="Calibri"/>
          <w:b/>
          <w:iCs/>
          <w:sz w:val="28"/>
          <w:szCs w:val="28"/>
          <w:lang w:val="uk-UA" w:eastAsia="en-US"/>
        </w:rPr>
        <w:t>УІ</w:t>
      </w:r>
      <w:r w:rsidRPr="00AB6437">
        <w:rPr>
          <w:rFonts w:eastAsia="Calibri"/>
          <w:b/>
          <w:iCs/>
          <w:sz w:val="28"/>
          <w:szCs w:val="28"/>
          <w:lang w:val="uk-UA" w:eastAsia="en-US"/>
          <w:rPrChange w:id="1221" w:author="Користувач" w:date="2018-12-18T11:35:00Z">
            <w:rPr>
              <w:rFonts w:eastAsia="Calibri"/>
              <w:b/>
              <w:iCs/>
              <w:sz w:val="28"/>
              <w:szCs w:val="28"/>
              <w:lang w:eastAsia="en-US"/>
            </w:rPr>
          </w:rPrChange>
        </w:rPr>
        <w:t>- УІІ</w:t>
      </w:r>
    </w:p>
    <w:p w:rsidR="00D51CD7" w:rsidRPr="00020BAE" w:rsidRDefault="00D51CD7" w:rsidP="00D51CD7">
      <w:pPr>
        <w:spacing w:line="288" w:lineRule="auto"/>
        <w:rPr>
          <w:rFonts w:eastAsia="Calibri"/>
          <w:b/>
          <w:iCs/>
          <w:sz w:val="28"/>
          <w:szCs w:val="28"/>
          <w:lang w:val="uk-UA" w:eastAsia="en-US"/>
          <w:rPrChange w:id="1222" w:author="Користувач" w:date="2018-12-18T11:35:00Z">
            <w:rPr>
              <w:rFonts w:eastAsia="Calibri"/>
              <w:b/>
              <w:iCs/>
              <w:sz w:val="28"/>
              <w:szCs w:val="28"/>
              <w:lang w:eastAsia="en-US"/>
            </w:rPr>
          </w:rPrChange>
        </w:rPr>
      </w:pPr>
      <w:r w:rsidRPr="00020BAE">
        <w:rPr>
          <w:rFonts w:eastAsia="Calibri"/>
          <w:b/>
          <w:iCs/>
          <w:sz w:val="28"/>
          <w:szCs w:val="28"/>
          <w:lang w:val="uk-UA" w:eastAsia="en-US"/>
        </w:rPr>
        <w:t>20</w:t>
      </w:r>
      <w:r w:rsidR="00AB6437" w:rsidRPr="00AB6437">
        <w:rPr>
          <w:rFonts w:eastAsia="Calibri"/>
          <w:b/>
          <w:iCs/>
          <w:sz w:val="28"/>
          <w:szCs w:val="28"/>
          <w:lang w:val="uk-UA" w:eastAsia="en-US"/>
          <w:rPrChange w:id="1223" w:author="Користувач" w:date="2018-12-18T11:35:00Z">
            <w:rPr>
              <w:rFonts w:eastAsia="Calibri"/>
              <w:b/>
              <w:iCs/>
              <w:sz w:val="28"/>
              <w:szCs w:val="28"/>
              <w:lang w:eastAsia="en-US"/>
            </w:rPr>
          </w:rPrChange>
        </w:rPr>
        <w:t>.</w:t>
      </w:r>
      <w:r w:rsidRPr="00020BAE">
        <w:rPr>
          <w:rFonts w:eastAsia="Calibri"/>
          <w:b/>
          <w:iCs/>
          <w:sz w:val="28"/>
          <w:szCs w:val="28"/>
          <w:lang w:val="uk-UA" w:eastAsia="en-US"/>
        </w:rPr>
        <w:t>11</w:t>
      </w:r>
      <w:r w:rsidR="00AB6437" w:rsidRPr="00AB6437">
        <w:rPr>
          <w:rFonts w:eastAsia="Calibri"/>
          <w:b/>
          <w:iCs/>
          <w:sz w:val="28"/>
          <w:szCs w:val="28"/>
          <w:lang w:val="uk-UA" w:eastAsia="en-US"/>
          <w:rPrChange w:id="1224" w:author="Користувач" w:date="2018-12-18T11:35:00Z">
            <w:rPr>
              <w:rFonts w:eastAsia="Calibri"/>
              <w:b/>
              <w:iCs/>
              <w:sz w:val="28"/>
              <w:szCs w:val="28"/>
              <w:lang w:eastAsia="en-US"/>
            </w:rPr>
          </w:rPrChange>
        </w:rPr>
        <w:t>.2018</w:t>
      </w:r>
    </w:p>
    <w:p w:rsidR="00832D75" w:rsidRPr="00020BAE" w:rsidRDefault="00832D75">
      <w:pPr>
        <w:rPr>
          <w:b/>
          <w:lang w:val="uk-UA"/>
        </w:rPr>
      </w:pPr>
    </w:p>
    <w:p w:rsidR="00824FF6" w:rsidRPr="00020BAE" w:rsidRDefault="00824FF6">
      <w:pPr>
        <w:rPr>
          <w:b/>
          <w:lang w:val="uk-UA"/>
        </w:rPr>
      </w:pPr>
    </w:p>
    <w:p w:rsidR="00824FF6" w:rsidRPr="00020BAE" w:rsidRDefault="00824FF6">
      <w:pPr>
        <w:rPr>
          <w:b/>
          <w:lang w:val="uk-UA"/>
        </w:rPr>
      </w:pPr>
    </w:p>
    <w:p w:rsidR="00824FF6" w:rsidRPr="00020BAE" w:rsidRDefault="00824FF6">
      <w:pPr>
        <w:rPr>
          <w:b/>
          <w:lang w:val="uk-UA"/>
        </w:rPr>
      </w:pPr>
    </w:p>
    <w:p w:rsidR="00824FF6" w:rsidRPr="00020BAE" w:rsidRDefault="00824FF6">
      <w:pPr>
        <w:rPr>
          <w:b/>
          <w:lang w:val="uk-UA"/>
        </w:rPr>
      </w:pPr>
    </w:p>
    <w:p w:rsidR="00824FF6" w:rsidRPr="00020BAE" w:rsidRDefault="00824FF6">
      <w:pPr>
        <w:rPr>
          <w:b/>
          <w:lang w:val="uk-UA"/>
        </w:rPr>
      </w:pPr>
    </w:p>
    <w:p w:rsidR="00824FF6" w:rsidRPr="00020BAE" w:rsidRDefault="00AB6437" w:rsidP="00824FF6">
      <w:pPr>
        <w:spacing w:line="288" w:lineRule="auto"/>
        <w:jc w:val="right"/>
        <w:rPr>
          <w:rFonts w:eastAsia="Calibri"/>
          <w:i/>
          <w:iCs/>
          <w:lang w:val="uk-UA" w:eastAsia="en-US"/>
        </w:rPr>
      </w:pPr>
      <w:r w:rsidRPr="00AB6437">
        <w:rPr>
          <w:rFonts w:eastAsia="Calibri"/>
          <w:i/>
          <w:iCs/>
          <w:lang w:val="uk-UA" w:eastAsia="en-US"/>
          <w:rPrChange w:id="1225" w:author="Користувач" w:date="2018-12-18T11:35:00Z">
            <w:rPr>
              <w:rFonts w:eastAsia="Calibri"/>
              <w:i/>
              <w:iCs/>
              <w:lang w:eastAsia="en-US"/>
            </w:rPr>
          </w:rPrChange>
        </w:rPr>
        <w:t>Додаток</w:t>
      </w:r>
      <w:r w:rsidR="00824FF6" w:rsidRPr="00020BAE">
        <w:rPr>
          <w:rFonts w:eastAsia="Calibri"/>
          <w:i/>
          <w:iCs/>
          <w:lang w:val="uk-UA" w:eastAsia="en-US"/>
        </w:rPr>
        <w:t xml:space="preserve"> 1</w:t>
      </w:r>
    </w:p>
    <w:p w:rsidR="00824FF6" w:rsidRPr="00020BAE" w:rsidRDefault="00AB6437" w:rsidP="00824FF6">
      <w:pPr>
        <w:spacing w:line="288" w:lineRule="auto"/>
        <w:jc w:val="right"/>
        <w:rPr>
          <w:rFonts w:eastAsia="Calibri"/>
          <w:i/>
          <w:iCs/>
          <w:lang w:val="uk-UA" w:eastAsia="en-US"/>
        </w:rPr>
      </w:pPr>
      <w:r w:rsidRPr="00AB6437">
        <w:rPr>
          <w:rFonts w:eastAsia="Calibri"/>
          <w:i/>
          <w:iCs/>
          <w:lang w:val="uk-UA" w:eastAsia="en-US"/>
          <w:rPrChange w:id="1226" w:author="Користувач" w:date="2018-12-18T11:35:00Z">
            <w:rPr>
              <w:rFonts w:eastAsia="Calibri"/>
              <w:i/>
              <w:iCs/>
              <w:lang w:eastAsia="en-US"/>
            </w:rPr>
          </w:rPrChange>
        </w:rPr>
        <w:t xml:space="preserve"> до рішення № </w:t>
      </w:r>
      <w:r w:rsidR="00824FF6" w:rsidRPr="00020BAE">
        <w:rPr>
          <w:rFonts w:eastAsia="Calibri"/>
          <w:i/>
          <w:iCs/>
          <w:lang w:val="uk-UA" w:eastAsia="en-US"/>
        </w:rPr>
        <w:t>457</w:t>
      </w:r>
    </w:p>
    <w:p w:rsidR="00824FF6" w:rsidRPr="00020BAE" w:rsidRDefault="00AB6437" w:rsidP="00824FF6">
      <w:pPr>
        <w:spacing w:line="288" w:lineRule="auto"/>
        <w:jc w:val="right"/>
        <w:rPr>
          <w:rFonts w:eastAsia="Calibri"/>
          <w:i/>
          <w:iCs/>
          <w:lang w:val="uk-UA" w:eastAsia="en-US"/>
        </w:rPr>
      </w:pPr>
      <w:r w:rsidRPr="00AB6437">
        <w:rPr>
          <w:rFonts w:eastAsia="Calibri"/>
          <w:i/>
          <w:iCs/>
          <w:lang w:val="uk-UA" w:eastAsia="en-US"/>
          <w:rPrChange w:id="1227" w:author="Користувач" w:date="2018-12-18T11:35:00Z">
            <w:rPr>
              <w:rFonts w:eastAsia="Calibri"/>
              <w:i/>
              <w:iCs/>
              <w:lang w:eastAsia="en-US"/>
            </w:rPr>
          </w:rPrChange>
        </w:rPr>
        <w:t xml:space="preserve">від </w:t>
      </w:r>
      <w:r w:rsidR="00824FF6" w:rsidRPr="00020BAE">
        <w:rPr>
          <w:rFonts w:eastAsia="Calibri"/>
          <w:i/>
          <w:iCs/>
          <w:lang w:val="uk-UA" w:eastAsia="en-US"/>
        </w:rPr>
        <w:t xml:space="preserve">20.11.2018року </w:t>
      </w:r>
    </w:p>
    <w:p w:rsidR="00824FF6" w:rsidRPr="00020BAE" w:rsidRDefault="00824FF6" w:rsidP="00824FF6">
      <w:pPr>
        <w:spacing w:line="288" w:lineRule="auto"/>
        <w:jc w:val="center"/>
        <w:rPr>
          <w:rFonts w:eastAsia="Calibri"/>
          <w:iCs/>
          <w:sz w:val="28"/>
          <w:szCs w:val="28"/>
          <w:lang w:val="uk-UA" w:eastAsia="en-US"/>
          <w:rPrChange w:id="1228" w:author="Користувач" w:date="2018-12-18T11:35:00Z">
            <w:rPr>
              <w:rFonts w:eastAsia="Calibri"/>
              <w:iCs/>
              <w:sz w:val="28"/>
              <w:szCs w:val="28"/>
              <w:lang w:eastAsia="en-US"/>
            </w:rPr>
          </w:rPrChange>
        </w:rPr>
      </w:pPr>
    </w:p>
    <w:p w:rsidR="00824FF6" w:rsidRPr="00020BAE" w:rsidRDefault="00824FF6" w:rsidP="00824FF6">
      <w:pPr>
        <w:spacing w:line="288" w:lineRule="auto"/>
        <w:jc w:val="center"/>
        <w:rPr>
          <w:rFonts w:eastAsia="Calibri"/>
          <w:iCs/>
          <w:sz w:val="28"/>
          <w:szCs w:val="28"/>
          <w:lang w:val="uk-UA" w:eastAsia="en-US"/>
          <w:rPrChange w:id="1229" w:author="Користувач" w:date="2018-12-18T11:35:00Z">
            <w:rPr>
              <w:rFonts w:eastAsia="Calibri"/>
              <w:iCs/>
              <w:sz w:val="28"/>
              <w:szCs w:val="28"/>
              <w:lang w:eastAsia="en-US"/>
            </w:rPr>
          </w:rPrChange>
        </w:rPr>
      </w:pPr>
    </w:p>
    <w:p w:rsidR="00824FF6" w:rsidRPr="00020BAE" w:rsidRDefault="00AB6437" w:rsidP="00824FF6">
      <w:pPr>
        <w:spacing w:line="288" w:lineRule="auto"/>
        <w:jc w:val="center"/>
        <w:rPr>
          <w:rFonts w:eastAsia="Calibri"/>
          <w:iCs/>
          <w:sz w:val="28"/>
          <w:szCs w:val="28"/>
          <w:lang w:val="uk-UA" w:eastAsia="en-US"/>
          <w:rPrChange w:id="1230" w:author="Користувач" w:date="2018-12-18T11:35:00Z">
            <w:rPr>
              <w:rFonts w:eastAsia="Calibri"/>
              <w:iCs/>
              <w:sz w:val="28"/>
              <w:szCs w:val="28"/>
              <w:lang w:eastAsia="en-US"/>
            </w:rPr>
          </w:rPrChange>
        </w:rPr>
      </w:pPr>
      <w:r w:rsidRPr="00AB6437">
        <w:rPr>
          <w:rFonts w:eastAsia="Calibri"/>
          <w:iCs/>
          <w:sz w:val="28"/>
          <w:szCs w:val="28"/>
          <w:lang w:val="uk-UA" w:eastAsia="en-US"/>
          <w:rPrChange w:id="1231" w:author="Користувач" w:date="2018-12-18T11:35:00Z">
            <w:rPr>
              <w:rFonts w:eastAsia="Calibri"/>
              <w:iCs/>
              <w:sz w:val="28"/>
              <w:szCs w:val="28"/>
              <w:lang w:eastAsia="en-US"/>
            </w:rPr>
          </w:rPrChange>
        </w:rPr>
        <w:t>С П И С О К</w:t>
      </w:r>
    </w:p>
    <w:p w:rsidR="00824FF6" w:rsidRPr="00020BAE" w:rsidRDefault="00AB6437" w:rsidP="00824FF6">
      <w:pPr>
        <w:spacing w:line="288" w:lineRule="auto"/>
        <w:jc w:val="center"/>
        <w:rPr>
          <w:rFonts w:eastAsia="Calibri"/>
          <w:iCs/>
          <w:sz w:val="28"/>
          <w:szCs w:val="28"/>
          <w:lang w:val="uk-UA" w:eastAsia="en-US"/>
          <w:rPrChange w:id="1232" w:author="Користувач" w:date="2018-12-18T11:35:00Z">
            <w:rPr>
              <w:rFonts w:eastAsia="Calibri"/>
              <w:iCs/>
              <w:sz w:val="28"/>
              <w:szCs w:val="28"/>
              <w:lang w:eastAsia="en-US"/>
            </w:rPr>
          </w:rPrChange>
        </w:rPr>
      </w:pPr>
      <w:r w:rsidRPr="00AB6437">
        <w:rPr>
          <w:rFonts w:eastAsia="Calibri"/>
          <w:iCs/>
          <w:sz w:val="28"/>
          <w:szCs w:val="28"/>
          <w:lang w:val="uk-UA" w:eastAsia="en-US"/>
          <w:rPrChange w:id="1233" w:author="Користувач" w:date="2018-12-18T11:35:00Z">
            <w:rPr>
              <w:rFonts w:eastAsia="Calibri"/>
              <w:iCs/>
              <w:sz w:val="28"/>
              <w:szCs w:val="28"/>
              <w:lang w:eastAsia="en-US"/>
            </w:rPr>
          </w:rPrChange>
        </w:rPr>
        <w:t>осіб для виплати одноразової матеріальної допомоги на  лікування</w:t>
      </w:r>
    </w:p>
    <w:p w:rsidR="00824FF6" w:rsidRPr="00020BAE" w:rsidRDefault="00824FF6" w:rsidP="00824FF6">
      <w:pPr>
        <w:spacing w:line="288" w:lineRule="auto"/>
        <w:rPr>
          <w:rFonts w:eastAsia="Calibri"/>
          <w:iCs/>
          <w:sz w:val="28"/>
          <w:szCs w:val="28"/>
          <w:lang w:val="uk-UA" w:eastAsia="en-US"/>
          <w:rPrChange w:id="1234" w:author="Користувач" w:date="2018-12-18T11:35:00Z">
            <w:rPr>
              <w:rFonts w:eastAsia="Calibri"/>
              <w:iCs/>
              <w:sz w:val="28"/>
              <w:szCs w:val="28"/>
              <w:lang w:eastAsia="en-US"/>
            </w:rPr>
          </w:rPrChang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3933"/>
        <w:gridCol w:w="2643"/>
        <w:gridCol w:w="2178"/>
      </w:tblGrid>
      <w:tr w:rsidR="00824FF6" w:rsidRPr="00020BAE" w:rsidTr="00824FF6">
        <w:tc>
          <w:tcPr>
            <w:tcW w:w="817" w:type="dxa"/>
            <w:shd w:val="clear" w:color="auto" w:fill="auto"/>
          </w:tcPr>
          <w:p w:rsidR="00824FF6" w:rsidRPr="00020BAE" w:rsidRDefault="00824FF6" w:rsidP="00824FF6">
            <w:pPr>
              <w:rPr>
                <w:rFonts w:eastAsia="Calibri"/>
                <w:b/>
                <w:iCs/>
                <w:lang w:val="uk-UA" w:eastAsia="en-US"/>
              </w:rPr>
            </w:pPr>
            <w:r w:rsidRPr="00020BAE">
              <w:rPr>
                <w:rFonts w:eastAsia="Calibri"/>
                <w:b/>
                <w:iCs/>
                <w:sz w:val="22"/>
                <w:szCs w:val="22"/>
                <w:lang w:val="uk-UA" w:eastAsia="en-US"/>
              </w:rPr>
              <w:lastRenderedPageBreak/>
              <w:t>№ п/п</w:t>
            </w:r>
          </w:p>
        </w:tc>
        <w:tc>
          <w:tcPr>
            <w:tcW w:w="3933" w:type="dxa"/>
            <w:shd w:val="clear" w:color="auto" w:fill="auto"/>
          </w:tcPr>
          <w:p w:rsidR="00824FF6" w:rsidRPr="00020BAE" w:rsidRDefault="00824FF6" w:rsidP="00824FF6">
            <w:pPr>
              <w:rPr>
                <w:rFonts w:eastAsia="Calibri"/>
                <w:b/>
                <w:iCs/>
                <w:lang w:val="uk-UA" w:eastAsia="en-US"/>
              </w:rPr>
            </w:pPr>
            <w:r w:rsidRPr="00020BAE">
              <w:rPr>
                <w:rFonts w:eastAsia="Calibri"/>
                <w:b/>
                <w:iCs/>
                <w:sz w:val="22"/>
                <w:szCs w:val="22"/>
                <w:lang w:val="uk-UA" w:eastAsia="en-US"/>
              </w:rPr>
              <w:t xml:space="preserve">Прізвище, ім’я, по батькові </w:t>
            </w:r>
          </w:p>
        </w:tc>
        <w:tc>
          <w:tcPr>
            <w:tcW w:w="2643" w:type="dxa"/>
            <w:shd w:val="clear" w:color="auto" w:fill="auto"/>
          </w:tcPr>
          <w:p w:rsidR="00824FF6" w:rsidRPr="00020BAE" w:rsidRDefault="00824FF6" w:rsidP="00824FF6">
            <w:pPr>
              <w:rPr>
                <w:rFonts w:eastAsia="Calibri"/>
                <w:b/>
                <w:iCs/>
                <w:lang w:val="uk-UA" w:eastAsia="en-US"/>
              </w:rPr>
            </w:pPr>
            <w:r w:rsidRPr="00020BAE">
              <w:rPr>
                <w:rFonts w:eastAsia="Calibri"/>
                <w:b/>
                <w:iCs/>
                <w:sz w:val="22"/>
                <w:szCs w:val="22"/>
                <w:lang w:val="uk-UA" w:eastAsia="en-US"/>
              </w:rPr>
              <w:t>Місце проживання</w:t>
            </w:r>
          </w:p>
        </w:tc>
        <w:tc>
          <w:tcPr>
            <w:tcW w:w="2178" w:type="dxa"/>
            <w:shd w:val="clear" w:color="auto" w:fill="auto"/>
          </w:tcPr>
          <w:p w:rsidR="00824FF6" w:rsidRPr="00020BAE" w:rsidRDefault="00824FF6" w:rsidP="00824FF6">
            <w:pPr>
              <w:rPr>
                <w:rFonts w:eastAsia="Calibri"/>
                <w:b/>
                <w:iCs/>
                <w:lang w:val="uk-UA" w:eastAsia="en-US"/>
              </w:rPr>
            </w:pPr>
            <w:r w:rsidRPr="00020BAE">
              <w:rPr>
                <w:rFonts w:eastAsia="Calibri"/>
                <w:b/>
                <w:iCs/>
                <w:sz w:val="22"/>
                <w:szCs w:val="22"/>
                <w:lang w:val="uk-UA" w:eastAsia="en-US"/>
              </w:rPr>
              <w:t>Сума допомоги, грн.</w:t>
            </w:r>
          </w:p>
        </w:tc>
      </w:tr>
      <w:tr w:rsidR="00824FF6" w:rsidRPr="00020BAE" w:rsidTr="00824FF6">
        <w:tc>
          <w:tcPr>
            <w:tcW w:w="817"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1</w:t>
            </w:r>
          </w:p>
        </w:tc>
        <w:tc>
          <w:tcPr>
            <w:tcW w:w="393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Кривенко Віра Миколаївна</w:t>
            </w:r>
          </w:p>
        </w:tc>
        <w:tc>
          <w:tcPr>
            <w:tcW w:w="264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с. Переяславське</w:t>
            </w:r>
          </w:p>
        </w:tc>
        <w:tc>
          <w:tcPr>
            <w:tcW w:w="2178"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3000,00</w:t>
            </w:r>
          </w:p>
        </w:tc>
      </w:tr>
      <w:tr w:rsidR="00824FF6" w:rsidRPr="00020BAE" w:rsidTr="00824FF6">
        <w:tc>
          <w:tcPr>
            <w:tcW w:w="817"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2</w:t>
            </w:r>
          </w:p>
        </w:tc>
        <w:tc>
          <w:tcPr>
            <w:tcW w:w="393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Тарасенко Наталія Василівна,</w:t>
            </w:r>
          </w:p>
          <w:p w:rsidR="00824FF6" w:rsidRPr="00020BAE" w:rsidRDefault="00824FF6" w:rsidP="00824FF6">
            <w:pPr>
              <w:rPr>
                <w:rFonts w:eastAsia="Calibri"/>
                <w:i/>
                <w:iCs/>
                <w:lang w:val="uk-UA" w:eastAsia="en-US"/>
              </w:rPr>
            </w:pPr>
            <w:r w:rsidRPr="00020BAE">
              <w:rPr>
                <w:rFonts w:eastAsia="Calibri"/>
                <w:i/>
                <w:iCs/>
                <w:lang w:val="uk-UA" w:eastAsia="en-US"/>
              </w:rPr>
              <w:t>для лікування сина, Тарасенка Дмитра Вікторовича</w:t>
            </w:r>
          </w:p>
        </w:tc>
        <w:tc>
          <w:tcPr>
            <w:tcW w:w="264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с. Студеники</w:t>
            </w:r>
          </w:p>
        </w:tc>
        <w:tc>
          <w:tcPr>
            <w:tcW w:w="2178"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5000,00</w:t>
            </w:r>
          </w:p>
        </w:tc>
      </w:tr>
      <w:tr w:rsidR="00824FF6" w:rsidRPr="00020BAE" w:rsidTr="00824FF6">
        <w:tc>
          <w:tcPr>
            <w:tcW w:w="817"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3</w:t>
            </w:r>
          </w:p>
        </w:tc>
        <w:tc>
          <w:tcPr>
            <w:tcW w:w="393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 xml:space="preserve">Кирильчук Руслана Миколаївна, </w:t>
            </w:r>
            <w:r w:rsidRPr="00020BAE">
              <w:rPr>
                <w:rFonts w:eastAsia="Calibri"/>
                <w:i/>
                <w:iCs/>
                <w:sz w:val="22"/>
                <w:szCs w:val="22"/>
                <w:lang w:val="uk-UA" w:eastAsia="en-US"/>
              </w:rPr>
              <w:t xml:space="preserve">для лікування дочки, </w:t>
            </w:r>
            <w:proofErr w:type="spellStart"/>
            <w:r w:rsidRPr="00020BAE">
              <w:rPr>
                <w:rFonts w:eastAsia="Calibri"/>
                <w:i/>
                <w:iCs/>
                <w:sz w:val="22"/>
                <w:szCs w:val="22"/>
                <w:lang w:val="uk-UA" w:eastAsia="en-US"/>
              </w:rPr>
              <w:t>Карандіної</w:t>
            </w:r>
            <w:proofErr w:type="spellEnd"/>
            <w:r w:rsidRPr="00020BAE">
              <w:rPr>
                <w:rFonts w:eastAsia="Calibri"/>
                <w:i/>
                <w:iCs/>
                <w:sz w:val="22"/>
                <w:szCs w:val="22"/>
                <w:lang w:val="uk-UA" w:eastAsia="en-US"/>
              </w:rPr>
              <w:t xml:space="preserve"> Ганни Михайлівни</w:t>
            </w:r>
          </w:p>
        </w:tc>
        <w:tc>
          <w:tcPr>
            <w:tcW w:w="264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с. Студеники</w:t>
            </w:r>
          </w:p>
        </w:tc>
        <w:tc>
          <w:tcPr>
            <w:tcW w:w="2178"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10000,00</w:t>
            </w:r>
          </w:p>
        </w:tc>
      </w:tr>
      <w:tr w:rsidR="00824FF6" w:rsidRPr="00020BAE" w:rsidTr="00824FF6">
        <w:tc>
          <w:tcPr>
            <w:tcW w:w="817"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4</w:t>
            </w:r>
          </w:p>
        </w:tc>
        <w:tc>
          <w:tcPr>
            <w:tcW w:w="3933" w:type="dxa"/>
            <w:shd w:val="clear" w:color="auto" w:fill="auto"/>
          </w:tcPr>
          <w:p w:rsidR="00824FF6" w:rsidRPr="00020BAE" w:rsidRDefault="00824FF6" w:rsidP="00824FF6">
            <w:pPr>
              <w:rPr>
                <w:rFonts w:eastAsia="Calibri"/>
                <w:iCs/>
                <w:sz w:val="28"/>
                <w:szCs w:val="28"/>
                <w:lang w:val="uk-UA" w:eastAsia="en-US"/>
              </w:rPr>
            </w:pPr>
            <w:proofErr w:type="spellStart"/>
            <w:r w:rsidRPr="00020BAE">
              <w:rPr>
                <w:rFonts w:eastAsia="Calibri"/>
                <w:iCs/>
                <w:sz w:val="28"/>
                <w:szCs w:val="28"/>
                <w:lang w:val="uk-UA" w:eastAsia="en-US"/>
              </w:rPr>
              <w:t>Степанчук</w:t>
            </w:r>
            <w:proofErr w:type="spellEnd"/>
            <w:r w:rsidRPr="00020BAE">
              <w:rPr>
                <w:rFonts w:eastAsia="Calibri"/>
                <w:iCs/>
                <w:sz w:val="28"/>
                <w:szCs w:val="28"/>
                <w:lang w:val="uk-UA" w:eastAsia="en-US"/>
              </w:rPr>
              <w:t xml:space="preserve"> Раїса Миколаївна</w:t>
            </w:r>
          </w:p>
        </w:tc>
        <w:tc>
          <w:tcPr>
            <w:tcW w:w="264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с. Соснова</w:t>
            </w:r>
          </w:p>
        </w:tc>
        <w:tc>
          <w:tcPr>
            <w:tcW w:w="2178"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3000,00</w:t>
            </w:r>
          </w:p>
        </w:tc>
      </w:tr>
      <w:tr w:rsidR="00824FF6" w:rsidRPr="00020BAE" w:rsidTr="00824FF6">
        <w:tc>
          <w:tcPr>
            <w:tcW w:w="817"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5</w:t>
            </w:r>
          </w:p>
        </w:tc>
        <w:tc>
          <w:tcPr>
            <w:tcW w:w="393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Близнюк Надія Петрівна</w:t>
            </w:r>
          </w:p>
        </w:tc>
        <w:tc>
          <w:tcPr>
            <w:tcW w:w="264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с. Студеники</w:t>
            </w:r>
          </w:p>
        </w:tc>
        <w:tc>
          <w:tcPr>
            <w:tcW w:w="2178"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3000,00</w:t>
            </w:r>
          </w:p>
        </w:tc>
      </w:tr>
      <w:tr w:rsidR="00824FF6" w:rsidRPr="00020BAE" w:rsidTr="00824FF6">
        <w:tc>
          <w:tcPr>
            <w:tcW w:w="817"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6</w:t>
            </w:r>
          </w:p>
        </w:tc>
        <w:tc>
          <w:tcPr>
            <w:tcW w:w="393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 xml:space="preserve">Близнюк Ліна Анатоліївна, </w:t>
            </w:r>
            <w:r w:rsidRPr="00020BAE">
              <w:rPr>
                <w:rFonts w:eastAsia="Calibri"/>
                <w:i/>
                <w:iCs/>
                <w:sz w:val="22"/>
                <w:szCs w:val="22"/>
                <w:lang w:val="uk-UA" w:eastAsia="en-US"/>
              </w:rPr>
              <w:t>для лікування чоловіка, Близнюка Степана Івановича</w:t>
            </w:r>
          </w:p>
        </w:tc>
        <w:tc>
          <w:tcPr>
            <w:tcW w:w="264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с. Студеники</w:t>
            </w:r>
          </w:p>
        </w:tc>
        <w:tc>
          <w:tcPr>
            <w:tcW w:w="2178"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5000,00</w:t>
            </w:r>
          </w:p>
        </w:tc>
      </w:tr>
      <w:tr w:rsidR="00824FF6" w:rsidRPr="00020BAE" w:rsidTr="00824FF6">
        <w:tc>
          <w:tcPr>
            <w:tcW w:w="817"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7</w:t>
            </w:r>
          </w:p>
        </w:tc>
        <w:tc>
          <w:tcPr>
            <w:tcW w:w="393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Яковенко Катерина Олександрівна</w:t>
            </w:r>
          </w:p>
        </w:tc>
        <w:tc>
          <w:tcPr>
            <w:tcW w:w="264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с. Студеники</w:t>
            </w:r>
          </w:p>
        </w:tc>
        <w:tc>
          <w:tcPr>
            <w:tcW w:w="2178"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3000,00</w:t>
            </w:r>
          </w:p>
        </w:tc>
      </w:tr>
      <w:tr w:rsidR="00824FF6" w:rsidRPr="00020BAE" w:rsidTr="00824FF6">
        <w:tc>
          <w:tcPr>
            <w:tcW w:w="817"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8</w:t>
            </w:r>
          </w:p>
        </w:tc>
        <w:tc>
          <w:tcPr>
            <w:tcW w:w="3933" w:type="dxa"/>
            <w:shd w:val="clear" w:color="auto" w:fill="auto"/>
          </w:tcPr>
          <w:p w:rsidR="00824FF6" w:rsidRPr="00020BAE" w:rsidRDefault="00824FF6" w:rsidP="00824FF6">
            <w:pPr>
              <w:rPr>
                <w:rFonts w:eastAsia="Calibri"/>
                <w:iCs/>
                <w:sz w:val="28"/>
                <w:szCs w:val="28"/>
                <w:lang w:val="uk-UA" w:eastAsia="en-US"/>
              </w:rPr>
            </w:pPr>
            <w:proofErr w:type="spellStart"/>
            <w:r w:rsidRPr="00020BAE">
              <w:rPr>
                <w:rFonts w:eastAsia="Calibri"/>
                <w:iCs/>
                <w:sz w:val="28"/>
                <w:szCs w:val="28"/>
                <w:lang w:val="uk-UA" w:eastAsia="en-US"/>
              </w:rPr>
              <w:t>Мищенко</w:t>
            </w:r>
            <w:proofErr w:type="spellEnd"/>
            <w:r w:rsidRPr="00020BAE">
              <w:rPr>
                <w:rFonts w:eastAsia="Calibri"/>
                <w:iCs/>
                <w:sz w:val="28"/>
                <w:szCs w:val="28"/>
                <w:lang w:val="uk-UA" w:eastAsia="en-US"/>
              </w:rPr>
              <w:t xml:space="preserve"> Лідія Василівна</w:t>
            </w:r>
          </w:p>
        </w:tc>
        <w:tc>
          <w:tcPr>
            <w:tcW w:w="264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с. Студеники</w:t>
            </w:r>
          </w:p>
        </w:tc>
        <w:tc>
          <w:tcPr>
            <w:tcW w:w="2178"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3000,00</w:t>
            </w:r>
          </w:p>
        </w:tc>
      </w:tr>
      <w:tr w:rsidR="00824FF6" w:rsidRPr="00020BAE" w:rsidTr="00824FF6">
        <w:tc>
          <w:tcPr>
            <w:tcW w:w="817"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9</w:t>
            </w:r>
          </w:p>
        </w:tc>
        <w:tc>
          <w:tcPr>
            <w:tcW w:w="3933" w:type="dxa"/>
            <w:shd w:val="clear" w:color="auto" w:fill="auto"/>
          </w:tcPr>
          <w:p w:rsidR="00824FF6" w:rsidRPr="00020BAE" w:rsidRDefault="00824FF6" w:rsidP="00824FF6">
            <w:pPr>
              <w:rPr>
                <w:rFonts w:eastAsia="Calibri"/>
                <w:i/>
                <w:iCs/>
                <w:lang w:val="uk-UA" w:eastAsia="en-US"/>
              </w:rPr>
            </w:pPr>
            <w:proofErr w:type="spellStart"/>
            <w:r w:rsidRPr="00020BAE">
              <w:rPr>
                <w:rFonts w:eastAsia="Calibri"/>
                <w:iCs/>
                <w:sz w:val="28"/>
                <w:szCs w:val="28"/>
                <w:lang w:val="uk-UA" w:eastAsia="en-US"/>
              </w:rPr>
              <w:t>Бабик</w:t>
            </w:r>
            <w:proofErr w:type="spellEnd"/>
            <w:r w:rsidRPr="00020BAE">
              <w:rPr>
                <w:rFonts w:eastAsia="Calibri"/>
                <w:iCs/>
                <w:sz w:val="28"/>
                <w:szCs w:val="28"/>
                <w:lang w:val="uk-UA" w:eastAsia="en-US"/>
              </w:rPr>
              <w:t xml:space="preserve"> Ганна Василівна</w:t>
            </w:r>
            <w:r w:rsidRPr="00020BAE">
              <w:rPr>
                <w:rFonts w:eastAsia="Calibri"/>
                <w:i/>
                <w:iCs/>
                <w:sz w:val="22"/>
                <w:szCs w:val="22"/>
                <w:lang w:val="uk-UA" w:eastAsia="en-US"/>
              </w:rPr>
              <w:t xml:space="preserve">, для лікування чоловіка </w:t>
            </w:r>
            <w:proofErr w:type="spellStart"/>
            <w:r w:rsidRPr="00020BAE">
              <w:rPr>
                <w:rFonts w:eastAsia="Calibri"/>
                <w:i/>
                <w:iCs/>
                <w:sz w:val="22"/>
                <w:szCs w:val="22"/>
                <w:lang w:val="uk-UA" w:eastAsia="en-US"/>
              </w:rPr>
              <w:t>Бабика</w:t>
            </w:r>
            <w:proofErr w:type="spellEnd"/>
            <w:r w:rsidRPr="00020BAE">
              <w:rPr>
                <w:rFonts w:eastAsia="Calibri"/>
                <w:i/>
                <w:iCs/>
                <w:sz w:val="22"/>
                <w:szCs w:val="22"/>
                <w:lang w:val="uk-UA" w:eastAsia="en-US"/>
              </w:rPr>
              <w:t xml:space="preserve"> Юрія Володимировича</w:t>
            </w:r>
          </w:p>
        </w:tc>
        <w:tc>
          <w:tcPr>
            <w:tcW w:w="264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с. Переяславське</w:t>
            </w:r>
          </w:p>
        </w:tc>
        <w:tc>
          <w:tcPr>
            <w:tcW w:w="2178"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10000,00</w:t>
            </w:r>
          </w:p>
        </w:tc>
      </w:tr>
      <w:tr w:rsidR="00824FF6" w:rsidRPr="00020BAE" w:rsidTr="00824FF6">
        <w:tc>
          <w:tcPr>
            <w:tcW w:w="817"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10</w:t>
            </w:r>
          </w:p>
        </w:tc>
        <w:tc>
          <w:tcPr>
            <w:tcW w:w="3933" w:type="dxa"/>
            <w:shd w:val="clear" w:color="auto" w:fill="auto"/>
          </w:tcPr>
          <w:p w:rsidR="00824FF6" w:rsidRPr="00020BAE" w:rsidRDefault="00824FF6" w:rsidP="00824FF6">
            <w:pPr>
              <w:rPr>
                <w:rFonts w:eastAsia="Calibri"/>
                <w:i/>
                <w:iCs/>
                <w:lang w:val="uk-UA" w:eastAsia="en-US"/>
              </w:rPr>
            </w:pPr>
            <w:r w:rsidRPr="00020BAE">
              <w:rPr>
                <w:rFonts w:eastAsia="Calibri"/>
                <w:iCs/>
                <w:sz w:val="28"/>
                <w:szCs w:val="28"/>
                <w:lang w:val="uk-UA" w:eastAsia="en-US"/>
              </w:rPr>
              <w:t xml:space="preserve">Шатун Тетяна Василівна, </w:t>
            </w:r>
            <w:r w:rsidRPr="00020BAE">
              <w:rPr>
                <w:rFonts w:eastAsia="Calibri"/>
                <w:i/>
                <w:iCs/>
                <w:sz w:val="22"/>
                <w:szCs w:val="22"/>
                <w:lang w:val="uk-UA" w:eastAsia="en-US"/>
              </w:rPr>
              <w:t xml:space="preserve">для лікування </w:t>
            </w:r>
            <w:proofErr w:type="spellStart"/>
            <w:r w:rsidRPr="00020BAE">
              <w:rPr>
                <w:rFonts w:eastAsia="Calibri"/>
                <w:i/>
                <w:iCs/>
                <w:sz w:val="22"/>
                <w:szCs w:val="22"/>
                <w:lang w:val="uk-UA" w:eastAsia="en-US"/>
              </w:rPr>
              <w:t>Шубана</w:t>
            </w:r>
            <w:proofErr w:type="spellEnd"/>
            <w:r w:rsidRPr="00020BAE">
              <w:rPr>
                <w:rFonts w:eastAsia="Calibri"/>
                <w:i/>
                <w:iCs/>
                <w:sz w:val="22"/>
                <w:szCs w:val="22"/>
                <w:lang w:val="uk-UA" w:eastAsia="en-US"/>
              </w:rPr>
              <w:t xml:space="preserve"> Юрія Івановича</w:t>
            </w:r>
          </w:p>
        </w:tc>
        <w:tc>
          <w:tcPr>
            <w:tcW w:w="264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 xml:space="preserve">с. </w:t>
            </w:r>
            <w:proofErr w:type="spellStart"/>
            <w:r w:rsidRPr="00020BAE">
              <w:rPr>
                <w:rFonts w:eastAsia="Calibri"/>
                <w:iCs/>
                <w:sz w:val="28"/>
                <w:szCs w:val="28"/>
                <w:lang w:val="uk-UA" w:eastAsia="en-US"/>
              </w:rPr>
              <w:t>Сомкова</w:t>
            </w:r>
            <w:proofErr w:type="spellEnd"/>
            <w:r w:rsidRPr="00020BAE">
              <w:rPr>
                <w:rFonts w:eastAsia="Calibri"/>
                <w:iCs/>
                <w:sz w:val="28"/>
                <w:szCs w:val="28"/>
                <w:lang w:val="uk-UA" w:eastAsia="en-US"/>
              </w:rPr>
              <w:t xml:space="preserve"> Долина</w:t>
            </w:r>
          </w:p>
        </w:tc>
        <w:tc>
          <w:tcPr>
            <w:tcW w:w="2178"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4000,00</w:t>
            </w:r>
          </w:p>
        </w:tc>
      </w:tr>
      <w:tr w:rsidR="00824FF6" w:rsidRPr="00020BAE" w:rsidTr="00824FF6">
        <w:tc>
          <w:tcPr>
            <w:tcW w:w="817"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11</w:t>
            </w:r>
          </w:p>
        </w:tc>
        <w:tc>
          <w:tcPr>
            <w:tcW w:w="393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Черниш Михайло Миколайович</w:t>
            </w:r>
          </w:p>
        </w:tc>
        <w:tc>
          <w:tcPr>
            <w:tcW w:w="264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с. Соснова</w:t>
            </w:r>
          </w:p>
        </w:tc>
        <w:tc>
          <w:tcPr>
            <w:tcW w:w="2178"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10000,00</w:t>
            </w:r>
          </w:p>
        </w:tc>
      </w:tr>
      <w:tr w:rsidR="00824FF6" w:rsidRPr="00020BAE" w:rsidTr="00824FF6">
        <w:tc>
          <w:tcPr>
            <w:tcW w:w="817"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12</w:t>
            </w:r>
          </w:p>
        </w:tc>
        <w:tc>
          <w:tcPr>
            <w:tcW w:w="3933" w:type="dxa"/>
            <w:shd w:val="clear" w:color="auto" w:fill="auto"/>
          </w:tcPr>
          <w:p w:rsidR="00824FF6" w:rsidRPr="00020BAE" w:rsidRDefault="00824FF6" w:rsidP="00824FF6">
            <w:pPr>
              <w:rPr>
                <w:rFonts w:eastAsia="Calibri"/>
                <w:i/>
                <w:iCs/>
                <w:lang w:val="uk-UA" w:eastAsia="en-US"/>
              </w:rPr>
            </w:pPr>
            <w:r w:rsidRPr="00020BAE">
              <w:rPr>
                <w:rFonts w:eastAsia="Calibri"/>
                <w:iCs/>
                <w:sz w:val="28"/>
                <w:szCs w:val="28"/>
                <w:lang w:val="uk-UA" w:eastAsia="en-US"/>
              </w:rPr>
              <w:t>Чорнобай Ганна Іванівна,</w:t>
            </w:r>
            <w:r w:rsidRPr="00020BAE">
              <w:rPr>
                <w:rFonts w:eastAsia="Calibri"/>
                <w:i/>
                <w:iCs/>
                <w:sz w:val="22"/>
                <w:szCs w:val="22"/>
                <w:lang w:val="uk-UA" w:eastAsia="en-US"/>
              </w:rPr>
              <w:t xml:space="preserve"> для лікування  чоловіка Чорнобай Миколи Івановича</w:t>
            </w:r>
          </w:p>
        </w:tc>
        <w:tc>
          <w:tcPr>
            <w:tcW w:w="264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с. Соснова</w:t>
            </w:r>
          </w:p>
        </w:tc>
        <w:tc>
          <w:tcPr>
            <w:tcW w:w="2178"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3000,00</w:t>
            </w:r>
          </w:p>
        </w:tc>
      </w:tr>
      <w:tr w:rsidR="00824FF6" w:rsidRPr="00020BAE" w:rsidTr="00824FF6">
        <w:tc>
          <w:tcPr>
            <w:tcW w:w="817"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13</w:t>
            </w:r>
          </w:p>
        </w:tc>
        <w:tc>
          <w:tcPr>
            <w:tcW w:w="393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Борисенко Марія Лаврівна</w:t>
            </w:r>
          </w:p>
        </w:tc>
        <w:tc>
          <w:tcPr>
            <w:tcW w:w="264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с. Соснова</w:t>
            </w:r>
          </w:p>
        </w:tc>
        <w:tc>
          <w:tcPr>
            <w:tcW w:w="2178"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3000,00</w:t>
            </w:r>
          </w:p>
        </w:tc>
      </w:tr>
      <w:tr w:rsidR="00824FF6" w:rsidRPr="00020BAE" w:rsidTr="00824FF6">
        <w:tc>
          <w:tcPr>
            <w:tcW w:w="817" w:type="dxa"/>
            <w:shd w:val="clear" w:color="auto" w:fill="auto"/>
          </w:tcPr>
          <w:p w:rsidR="00824FF6" w:rsidRPr="00020BAE" w:rsidRDefault="00824FF6" w:rsidP="00824FF6">
            <w:pPr>
              <w:rPr>
                <w:rFonts w:eastAsia="Calibri"/>
                <w:iCs/>
                <w:sz w:val="28"/>
                <w:szCs w:val="28"/>
                <w:lang w:val="uk-UA" w:eastAsia="en-US"/>
              </w:rPr>
            </w:pPr>
          </w:p>
        </w:tc>
        <w:tc>
          <w:tcPr>
            <w:tcW w:w="393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ВСЬОГО:</w:t>
            </w:r>
          </w:p>
        </w:tc>
        <w:tc>
          <w:tcPr>
            <w:tcW w:w="2643" w:type="dxa"/>
            <w:shd w:val="clear" w:color="auto" w:fill="auto"/>
          </w:tcPr>
          <w:p w:rsidR="00824FF6" w:rsidRPr="00020BAE" w:rsidRDefault="00824FF6" w:rsidP="00824FF6">
            <w:pPr>
              <w:rPr>
                <w:rFonts w:eastAsia="Calibri"/>
                <w:iCs/>
                <w:sz w:val="28"/>
                <w:szCs w:val="28"/>
                <w:lang w:val="uk-UA" w:eastAsia="en-US"/>
              </w:rPr>
            </w:pPr>
          </w:p>
        </w:tc>
        <w:tc>
          <w:tcPr>
            <w:tcW w:w="2178"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65000,00</w:t>
            </w:r>
          </w:p>
        </w:tc>
      </w:tr>
    </w:tbl>
    <w:p w:rsidR="00824FF6" w:rsidRPr="00020BAE" w:rsidRDefault="00824FF6" w:rsidP="00824FF6">
      <w:pPr>
        <w:spacing w:line="288" w:lineRule="auto"/>
        <w:rPr>
          <w:rFonts w:eastAsia="Calibri"/>
          <w:iCs/>
          <w:sz w:val="28"/>
          <w:szCs w:val="28"/>
          <w:lang w:val="uk-UA" w:eastAsia="en-US"/>
          <w:rPrChange w:id="1235" w:author="Користувач" w:date="2018-12-18T11:35:00Z">
            <w:rPr>
              <w:rFonts w:eastAsia="Calibri"/>
              <w:iCs/>
              <w:sz w:val="28"/>
              <w:szCs w:val="28"/>
              <w:lang w:eastAsia="en-US"/>
            </w:rPr>
          </w:rPrChange>
        </w:rPr>
      </w:pPr>
    </w:p>
    <w:p w:rsidR="00824FF6" w:rsidRPr="00020BAE" w:rsidRDefault="00824FF6" w:rsidP="00824FF6">
      <w:pPr>
        <w:spacing w:line="288" w:lineRule="auto"/>
        <w:jc w:val="center"/>
        <w:rPr>
          <w:rFonts w:eastAsia="Calibri"/>
          <w:iCs/>
          <w:sz w:val="28"/>
          <w:szCs w:val="28"/>
          <w:lang w:val="uk-UA" w:eastAsia="en-US"/>
          <w:rPrChange w:id="1236" w:author="Користувач" w:date="2018-12-18T11:35:00Z">
            <w:rPr>
              <w:rFonts w:eastAsia="Calibri"/>
              <w:iCs/>
              <w:sz w:val="28"/>
              <w:szCs w:val="28"/>
              <w:lang w:eastAsia="en-US"/>
            </w:rPr>
          </w:rPrChange>
        </w:rPr>
      </w:pPr>
    </w:p>
    <w:p w:rsidR="00824FF6" w:rsidRPr="00020BAE" w:rsidRDefault="00824FF6" w:rsidP="00824FF6">
      <w:pPr>
        <w:spacing w:line="288" w:lineRule="auto"/>
        <w:rPr>
          <w:rFonts w:eastAsia="Calibri"/>
          <w:b/>
          <w:iCs/>
          <w:sz w:val="28"/>
          <w:szCs w:val="28"/>
          <w:lang w:val="uk-UA" w:eastAsia="en-US"/>
          <w:rPrChange w:id="1237" w:author="Користувач" w:date="2018-12-18T11:35:00Z">
            <w:rPr>
              <w:rFonts w:eastAsia="Calibri"/>
              <w:b/>
              <w:iCs/>
              <w:sz w:val="28"/>
              <w:szCs w:val="28"/>
              <w:lang w:eastAsia="en-US"/>
            </w:rPr>
          </w:rPrChange>
        </w:rPr>
      </w:pPr>
    </w:p>
    <w:p w:rsidR="00824FF6" w:rsidRPr="00020BAE" w:rsidRDefault="00824FF6" w:rsidP="00824FF6">
      <w:pPr>
        <w:spacing w:line="288" w:lineRule="auto"/>
        <w:rPr>
          <w:rFonts w:eastAsia="Calibri"/>
          <w:b/>
          <w:iCs/>
          <w:sz w:val="28"/>
          <w:szCs w:val="28"/>
          <w:lang w:val="uk-UA" w:eastAsia="en-US"/>
          <w:rPrChange w:id="1238" w:author="Користувач" w:date="2018-12-18T11:35:00Z">
            <w:rPr>
              <w:rFonts w:eastAsia="Calibri"/>
              <w:b/>
              <w:iCs/>
              <w:sz w:val="28"/>
              <w:szCs w:val="28"/>
              <w:lang w:eastAsia="en-US"/>
            </w:rPr>
          </w:rPrChange>
        </w:rPr>
      </w:pPr>
    </w:p>
    <w:p w:rsidR="00824FF6" w:rsidRPr="00020BAE" w:rsidRDefault="00824FF6" w:rsidP="00824FF6">
      <w:pPr>
        <w:spacing w:line="288" w:lineRule="auto"/>
        <w:rPr>
          <w:rFonts w:eastAsia="Calibri"/>
          <w:iCs/>
          <w:sz w:val="28"/>
          <w:szCs w:val="28"/>
          <w:lang w:val="uk-UA" w:eastAsia="en-US"/>
        </w:rPr>
      </w:pPr>
      <w:r w:rsidRPr="00020BAE">
        <w:rPr>
          <w:rFonts w:eastAsia="Calibri"/>
          <w:iCs/>
          <w:sz w:val="28"/>
          <w:szCs w:val="28"/>
          <w:lang w:val="uk-UA" w:eastAsia="en-US"/>
        </w:rPr>
        <w:t xml:space="preserve">         </w:t>
      </w:r>
      <w:r w:rsidR="00AB6437" w:rsidRPr="00AB6437">
        <w:rPr>
          <w:rFonts w:eastAsia="Calibri"/>
          <w:iCs/>
          <w:sz w:val="28"/>
          <w:szCs w:val="28"/>
          <w:lang w:val="uk-UA" w:eastAsia="en-US"/>
          <w:rPrChange w:id="1239" w:author="Користувач" w:date="2018-12-18T11:35:00Z">
            <w:rPr>
              <w:rFonts w:eastAsia="Calibri"/>
              <w:iCs/>
              <w:sz w:val="28"/>
              <w:szCs w:val="28"/>
              <w:lang w:eastAsia="en-US"/>
            </w:rPr>
          </w:rPrChange>
        </w:rPr>
        <w:t xml:space="preserve">   Секретар с/ради:                                   Н.Г. Стрижак</w:t>
      </w:r>
    </w:p>
    <w:p w:rsidR="00824FF6" w:rsidRPr="00020BAE" w:rsidDel="00D63E7B" w:rsidRDefault="00824FF6">
      <w:pPr>
        <w:rPr>
          <w:del w:id="1240" w:author="Користувач" w:date="2018-12-19T17:49:00Z"/>
          <w:b/>
          <w:lang w:val="uk-UA"/>
        </w:rPr>
      </w:pPr>
    </w:p>
    <w:p w:rsidR="00824FF6" w:rsidRPr="00020BAE" w:rsidDel="00D63E7B" w:rsidRDefault="00824FF6">
      <w:pPr>
        <w:rPr>
          <w:del w:id="1241" w:author="Користувач" w:date="2018-12-19T17:49:00Z"/>
          <w:b/>
          <w:lang w:val="uk-UA"/>
        </w:rPr>
      </w:pPr>
    </w:p>
    <w:p w:rsidR="00824FF6" w:rsidRPr="00020BAE" w:rsidDel="00D63E7B" w:rsidRDefault="00824FF6">
      <w:pPr>
        <w:rPr>
          <w:del w:id="1242" w:author="Користувач" w:date="2018-12-19T17:49:00Z"/>
          <w:b/>
          <w:lang w:val="uk-UA"/>
        </w:rPr>
      </w:pPr>
    </w:p>
    <w:p w:rsidR="00824FF6" w:rsidRPr="00020BAE" w:rsidDel="00D63E7B" w:rsidRDefault="00824FF6">
      <w:pPr>
        <w:rPr>
          <w:del w:id="1243" w:author="Користувач" w:date="2018-12-19T17:49:00Z"/>
          <w:b/>
          <w:lang w:val="uk-UA"/>
        </w:rPr>
      </w:pPr>
    </w:p>
    <w:p w:rsidR="00824FF6" w:rsidRPr="00020BAE" w:rsidRDefault="00824FF6">
      <w:pPr>
        <w:rPr>
          <w:b/>
          <w:lang w:val="uk-UA"/>
        </w:rPr>
      </w:pPr>
    </w:p>
    <w:p w:rsidR="00824FF6" w:rsidRPr="00020BAE" w:rsidRDefault="00824FF6">
      <w:pPr>
        <w:rPr>
          <w:b/>
          <w:lang w:val="uk-UA"/>
        </w:rPr>
      </w:pPr>
    </w:p>
    <w:p w:rsidR="00824FF6" w:rsidRPr="00020BAE" w:rsidRDefault="00824FF6">
      <w:pPr>
        <w:rPr>
          <w:b/>
          <w:lang w:val="uk-UA"/>
        </w:rPr>
      </w:pPr>
    </w:p>
    <w:p w:rsidR="00824FF6" w:rsidRPr="00020BAE" w:rsidRDefault="00824FF6">
      <w:pPr>
        <w:rPr>
          <w:b/>
          <w:lang w:val="uk-UA"/>
        </w:rPr>
      </w:pPr>
    </w:p>
    <w:p w:rsidR="00824FF6" w:rsidRPr="00020BAE" w:rsidRDefault="00AB6437" w:rsidP="00824FF6">
      <w:pPr>
        <w:spacing w:line="288" w:lineRule="auto"/>
        <w:jc w:val="right"/>
        <w:rPr>
          <w:rFonts w:eastAsia="Calibri"/>
          <w:i/>
          <w:iCs/>
          <w:lang w:val="uk-UA" w:eastAsia="en-US"/>
        </w:rPr>
      </w:pPr>
      <w:r w:rsidRPr="00AB6437">
        <w:rPr>
          <w:rFonts w:eastAsia="Calibri"/>
          <w:i/>
          <w:iCs/>
          <w:lang w:val="uk-UA" w:eastAsia="en-US"/>
          <w:rPrChange w:id="1244" w:author="Користувач" w:date="2018-12-18T11:35:00Z">
            <w:rPr>
              <w:rFonts w:eastAsia="Calibri"/>
              <w:i/>
              <w:iCs/>
              <w:lang w:eastAsia="en-US"/>
            </w:rPr>
          </w:rPrChange>
        </w:rPr>
        <w:t>Додаток</w:t>
      </w:r>
      <w:r w:rsidR="00824FF6" w:rsidRPr="00020BAE">
        <w:rPr>
          <w:rFonts w:eastAsia="Calibri"/>
          <w:i/>
          <w:iCs/>
          <w:lang w:val="uk-UA" w:eastAsia="en-US"/>
        </w:rPr>
        <w:t xml:space="preserve"> 2</w:t>
      </w:r>
    </w:p>
    <w:p w:rsidR="00824FF6" w:rsidRPr="00020BAE" w:rsidRDefault="00AB6437" w:rsidP="00824FF6">
      <w:pPr>
        <w:spacing w:line="288" w:lineRule="auto"/>
        <w:jc w:val="right"/>
        <w:rPr>
          <w:rFonts w:eastAsia="Calibri"/>
          <w:i/>
          <w:iCs/>
          <w:lang w:val="uk-UA" w:eastAsia="en-US"/>
        </w:rPr>
      </w:pPr>
      <w:r w:rsidRPr="00AB6437">
        <w:rPr>
          <w:rFonts w:eastAsia="Calibri"/>
          <w:i/>
          <w:iCs/>
          <w:lang w:val="uk-UA" w:eastAsia="en-US"/>
          <w:rPrChange w:id="1245" w:author="Користувач" w:date="2018-12-18T11:35:00Z">
            <w:rPr>
              <w:rFonts w:eastAsia="Calibri"/>
              <w:i/>
              <w:iCs/>
              <w:lang w:eastAsia="en-US"/>
            </w:rPr>
          </w:rPrChange>
        </w:rPr>
        <w:t xml:space="preserve"> до рішення № </w:t>
      </w:r>
      <w:r w:rsidR="00824FF6" w:rsidRPr="00020BAE">
        <w:rPr>
          <w:rFonts w:eastAsia="Calibri"/>
          <w:i/>
          <w:iCs/>
          <w:lang w:val="uk-UA" w:eastAsia="en-US"/>
        </w:rPr>
        <w:t>457</w:t>
      </w:r>
    </w:p>
    <w:p w:rsidR="00824FF6" w:rsidRPr="00020BAE" w:rsidRDefault="00AB6437" w:rsidP="00824FF6">
      <w:pPr>
        <w:spacing w:line="288" w:lineRule="auto"/>
        <w:jc w:val="right"/>
        <w:rPr>
          <w:rFonts w:eastAsia="Calibri"/>
          <w:i/>
          <w:iCs/>
          <w:lang w:val="uk-UA" w:eastAsia="en-US"/>
        </w:rPr>
      </w:pPr>
      <w:r w:rsidRPr="00AB6437">
        <w:rPr>
          <w:rFonts w:eastAsia="Calibri"/>
          <w:i/>
          <w:iCs/>
          <w:lang w:val="uk-UA" w:eastAsia="en-US"/>
          <w:rPrChange w:id="1246" w:author="Користувач" w:date="2018-12-18T11:35:00Z">
            <w:rPr>
              <w:rFonts w:eastAsia="Calibri"/>
              <w:i/>
              <w:iCs/>
              <w:lang w:eastAsia="en-US"/>
            </w:rPr>
          </w:rPrChange>
        </w:rPr>
        <w:t xml:space="preserve">від </w:t>
      </w:r>
      <w:r w:rsidR="00824FF6" w:rsidRPr="00020BAE">
        <w:rPr>
          <w:rFonts w:eastAsia="Calibri"/>
          <w:i/>
          <w:iCs/>
          <w:lang w:val="uk-UA" w:eastAsia="en-US"/>
        </w:rPr>
        <w:t xml:space="preserve">20.11.2018року </w:t>
      </w:r>
    </w:p>
    <w:p w:rsidR="00824FF6" w:rsidRPr="00020BAE" w:rsidRDefault="00824FF6" w:rsidP="00824FF6">
      <w:pPr>
        <w:spacing w:line="288" w:lineRule="auto"/>
        <w:jc w:val="center"/>
        <w:rPr>
          <w:rFonts w:eastAsia="Calibri"/>
          <w:iCs/>
          <w:sz w:val="28"/>
          <w:szCs w:val="28"/>
          <w:lang w:val="uk-UA" w:eastAsia="en-US"/>
          <w:rPrChange w:id="1247" w:author="Користувач" w:date="2018-12-18T11:35:00Z">
            <w:rPr>
              <w:rFonts w:eastAsia="Calibri"/>
              <w:iCs/>
              <w:sz w:val="28"/>
              <w:szCs w:val="28"/>
              <w:lang w:eastAsia="en-US"/>
            </w:rPr>
          </w:rPrChange>
        </w:rPr>
      </w:pPr>
    </w:p>
    <w:p w:rsidR="00824FF6" w:rsidRPr="00020BAE" w:rsidRDefault="00824FF6" w:rsidP="00824FF6">
      <w:pPr>
        <w:spacing w:line="288" w:lineRule="auto"/>
        <w:jc w:val="center"/>
        <w:rPr>
          <w:rFonts w:eastAsia="Calibri"/>
          <w:iCs/>
          <w:sz w:val="28"/>
          <w:szCs w:val="28"/>
          <w:lang w:val="uk-UA" w:eastAsia="en-US"/>
          <w:rPrChange w:id="1248" w:author="Користувач" w:date="2018-12-18T11:35:00Z">
            <w:rPr>
              <w:rFonts w:eastAsia="Calibri"/>
              <w:iCs/>
              <w:sz w:val="28"/>
              <w:szCs w:val="28"/>
              <w:lang w:eastAsia="en-US"/>
            </w:rPr>
          </w:rPrChange>
        </w:rPr>
      </w:pPr>
    </w:p>
    <w:p w:rsidR="00824FF6" w:rsidRPr="00020BAE" w:rsidRDefault="00AB6437" w:rsidP="00824FF6">
      <w:pPr>
        <w:spacing w:line="288" w:lineRule="auto"/>
        <w:jc w:val="center"/>
        <w:rPr>
          <w:rFonts w:eastAsia="Calibri"/>
          <w:iCs/>
          <w:sz w:val="28"/>
          <w:szCs w:val="28"/>
          <w:lang w:val="uk-UA" w:eastAsia="en-US"/>
          <w:rPrChange w:id="1249" w:author="Користувач" w:date="2018-12-18T11:35:00Z">
            <w:rPr>
              <w:rFonts w:eastAsia="Calibri"/>
              <w:iCs/>
              <w:sz w:val="28"/>
              <w:szCs w:val="28"/>
              <w:lang w:eastAsia="en-US"/>
            </w:rPr>
          </w:rPrChange>
        </w:rPr>
      </w:pPr>
      <w:r w:rsidRPr="00AB6437">
        <w:rPr>
          <w:rFonts w:eastAsia="Calibri"/>
          <w:iCs/>
          <w:sz w:val="28"/>
          <w:szCs w:val="28"/>
          <w:lang w:val="uk-UA" w:eastAsia="en-US"/>
          <w:rPrChange w:id="1250" w:author="Користувач" w:date="2018-12-18T11:35:00Z">
            <w:rPr>
              <w:rFonts w:eastAsia="Calibri"/>
              <w:iCs/>
              <w:sz w:val="28"/>
              <w:szCs w:val="28"/>
              <w:lang w:eastAsia="en-US"/>
            </w:rPr>
          </w:rPrChange>
        </w:rPr>
        <w:t>С П И С О К</w:t>
      </w:r>
    </w:p>
    <w:p w:rsidR="00824FF6" w:rsidRPr="00020BAE" w:rsidRDefault="00AB6437" w:rsidP="00824FF6">
      <w:pPr>
        <w:spacing w:line="288" w:lineRule="auto"/>
        <w:jc w:val="center"/>
        <w:rPr>
          <w:rFonts w:eastAsia="Calibri"/>
          <w:iCs/>
          <w:sz w:val="28"/>
          <w:szCs w:val="28"/>
          <w:lang w:val="uk-UA" w:eastAsia="en-US"/>
        </w:rPr>
      </w:pPr>
      <w:r w:rsidRPr="00AB6437">
        <w:rPr>
          <w:rFonts w:eastAsia="Calibri"/>
          <w:iCs/>
          <w:sz w:val="28"/>
          <w:szCs w:val="28"/>
          <w:lang w:val="uk-UA" w:eastAsia="en-US"/>
          <w:rPrChange w:id="1251" w:author="Користувач" w:date="2018-12-18T11:35:00Z">
            <w:rPr>
              <w:rFonts w:eastAsia="Calibri"/>
              <w:iCs/>
              <w:sz w:val="28"/>
              <w:szCs w:val="28"/>
              <w:lang w:eastAsia="en-US"/>
            </w:rPr>
          </w:rPrChange>
        </w:rPr>
        <w:lastRenderedPageBreak/>
        <w:t xml:space="preserve">осіб для виплати одноразової матеріальної допомоги </w:t>
      </w:r>
      <w:r w:rsidR="00824FF6" w:rsidRPr="00020BAE">
        <w:rPr>
          <w:rFonts w:eastAsia="Calibri"/>
          <w:iCs/>
          <w:sz w:val="28"/>
          <w:szCs w:val="28"/>
          <w:lang w:val="uk-UA" w:eastAsia="en-US"/>
        </w:rPr>
        <w:t>інвалідам І групи до дня інваліда</w:t>
      </w:r>
    </w:p>
    <w:p w:rsidR="00824FF6" w:rsidRPr="00020BAE" w:rsidRDefault="00824FF6" w:rsidP="00824FF6">
      <w:pPr>
        <w:spacing w:line="288" w:lineRule="auto"/>
        <w:rPr>
          <w:rFonts w:eastAsia="Calibri"/>
          <w:iCs/>
          <w:sz w:val="28"/>
          <w:szCs w:val="28"/>
          <w:lang w:val="uk-UA" w:eastAsia="en-US"/>
          <w:rPrChange w:id="1252" w:author="Користувач" w:date="2018-12-18T11:35:00Z">
            <w:rPr>
              <w:rFonts w:eastAsia="Calibri"/>
              <w:iCs/>
              <w:sz w:val="28"/>
              <w:szCs w:val="28"/>
              <w:lang w:eastAsia="en-US"/>
            </w:rPr>
          </w:rPrChang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3933"/>
        <w:gridCol w:w="2643"/>
        <w:gridCol w:w="2178"/>
      </w:tblGrid>
      <w:tr w:rsidR="00824FF6" w:rsidRPr="00020BAE" w:rsidTr="00824FF6">
        <w:tc>
          <w:tcPr>
            <w:tcW w:w="817" w:type="dxa"/>
            <w:shd w:val="clear" w:color="auto" w:fill="auto"/>
          </w:tcPr>
          <w:p w:rsidR="00824FF6" w:rsidRPr="00020BAE" w:rsidRDefault="00824FF6" w:rsidP="00824FF6">
            <w:pPr>
              <w:rPr>
                <w:rFonts w:eastAsia="Calibri"/>
                <w:b/>
                <w:iCs/>
                <w:lang w:val="uk-UA" w:eastAsia="en-US"/>
              </w:rPr>
            </w:pPr>
            <w:r w:rsidRPr="00020BAE">
              <w:rPr>
                <w:rFonts w:eastAsia="Calibri"/>
                <w:b/>
                <w:iCs/>
                <w:sz w:val="22"/>
                <w:szCs w:val="22"/>
                <w:lang w:val="uk-UA" w:eastAsia="en-US"/>
              </w:rPr>
              <w:t>№ п/п</w:t>
            </w:r>
          </w:p>
        </w:tc>
        <w:tc>
          <w:tcPr>
            <w:tcW w:w="3933" w:type="dxa"/>
            <w:shd w:val="clear" w:color="auto" w:fill="auto"/>
          </w:tcPr>
          <w:p w:rsidR="00824FF6" w:rsidRPr="00020BAE" w:rsidRDefault="00824FF6" w:rsidP="00824FF6">
            <w:pPr>
              <w:rPr>
                <w:rFonts w:eastAsia="Calibri"/>
                <w:b/>
                <w:iCs/>
                <w:lang w:val="uk-UA" w:eastAsia="en-US"/>
              </w:rPr>
            </w:pPr>
            <w:r w:rsidRPr="00020BAE">
              <w:rPr>
                <w:rFonts w:eastAsia="Calibri"/>
                <w:b/>
                <w:iCs/>
                <w:sz w:val="22"/>
                <w:szCs w:val="22"/>
                <w:lang w:val="uk-UA" w:eastAsia="en-US"/>
              </w:rPr>
              <w:t xml:space="preserve">Прізвище, ім’я, по батькові </w:t>
            </w:r>
          </w:p>
        </w:tc>
        <w:tc>
          <w:tcPr>
            <w:tcW w:w="2643" w:type="dxa"/>
            <w:shd w:val="clear" w:color="auto" w:fill="auto"/>
          </w:tcPr>
          <w:p w:rsidR="00824FF6" w:rsidRPr="00020BAE" w:rsidRDefault="00824FF6" w:rsidP="00824FF6">
            <w:pPr>
              <w:rPr>
                <w:rFonts w:eastAsia="Calibri"/>
                <w:b/>
                <w:iCs/>
                <w:lang w:val="uk-UA" w:eastAsia="en-US"/>
              </w:rPr>
            </w:pPr>
            <w:r w:rsidRPr="00020BAE">
              <w:rPr>
                <w:rFonts w:eastAsia="Calibri"/>
                <w:b/>
                <w:iCs/>
                <w:sz w:val="22"/>
                <w:szCs w:val="22"/>
                <w:lang w:val="uk-UA" w:eastAsia="en-US"/>
              </w:rPr>
              <w:t>Місце проживання</w:t>
            </w:r>
          </w:p>
        </w:tc>
        <w:tc>
          <w:tcPr>
            <w:tcW w:w="2178" w:type="dxa"/>
            <w:shd w:val="clear" w:color="auto" w:fill="auto"/>
          </w:tcPr>
          <w:p w:rsidR="00824FF6" w:rsidRPr="00020BAE" w:rsidRDefault="00824FF6" w:rsidP="00824FF6">
            <w:pPr>
              <w:rPr>
                <w:rFonts w:eastAsia="Calibri"/>
                <w:b/>
                <w:iCs/>
                <w:lang w:val="uk-UA" w:eastAsia="en-US"/>
              </w:rPr>
            </w:pPr>
            <w:r w:rsidRPr="00020BAE">
              <w:rPr>
                <w:rFonts w:eastAsia="Calibri"/>
                <w:b/>
                <w:iCs/>
                <w:sz w:val="22"/>
                <w:szCs w:val="22"/>
                <w:lang w:val="uk-UA" w:eastAsia="en-US"/>
              </w:rPr>
              <w:t>Сума допомоги, грн.</w:t>
            </w:r>
          </w:p>
        </w:tc>
      </w:tr>
      <w:tr w:rsidR="00824FF6" w:rsidRPr="00020BAE" w:rsidTr="00824FF6">
        <w:tc>
          <w:tcPr>
            <w:tcW w:w="817"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1</w:t>
            </w:r>
          </w:p>
        </w:tc>
        <w:tc>
          <w:tcPr>
            <w:tcW w:w="3933" w:type="dxa"/>
            <w:shd w:val="clear" w:color="auto" w:fill="auto"/>
          </w:tcPr>
          <w:p w:rsidR="00824FF6" w:rsidRPr="00020BAE" w:rsidRDefault="00824FF6" w:rsidP="00824FF6">
            <w:pPr>
              <w:rPr>
                <w:rFonts w:eastAsia="Calibri"/>
                <w:iCs/>
                <w:sz w:val="28"/>
                <w:szCs w:val="28"/>
                <w:lang w:val="uk-UA" w:eastAsia="en-US"/>
              </w:rPr>
            </w:pPr>
            <w:proofErr w:type="spellStart"/>
            <w:r w:rsidRPr="00020BAE">
              <w:rPr>
                <w:rFonts w:eastAsia="Calibri"/>
                <w:iCs/>
                <w:sz w:val="28"/>
                <w:szCs w:val="28"/>
                <w:lang w:val="uk-UA" w:eastAsia="en-US"/>
              </w:rPr>
              <w:t>Ковалівський</w:t>
            </w:r>
            <w:proofErr w:type="spellEnd"/>
            <w:r w:rsidRPr="00020BAE">
              <w:rPr>
                <w:rFonts w:eastAsia="Calibri"/>
                <w:iCs/>
                <w:sz w:val="28"/>
                <w:szCs w:val="28"/>
                <w:lang w:val="uk-UA" w:eastAsia="en-US"/>
              </w:rPr>
              <w:t xml:space="preserve"> Володимир Васильович</w:t>
            </w:r>
          </w:p>
        </w:tc>
        <w:tc>
          <w:tcPr>
            <w:tcW w:w="264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с. Козлів</w:t>
            </w:r>
          </w:p>
        </w:tc>
        <w:tc>
          <w:tcPr>
            <w:tcW w:w="2178"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1000,00</w:t>
            </w:r>
          </w:p>
        </w:tc>
      </w:tr>
      <w:tr w:rsidR="00824FF6" w:rsidRPr="00020BAE" w:rsidTr="00824FF6">
        <w:tc>
          <w:tcPr>
            <w:tcW w:w="817"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2</w:t>
            </w:r>
          </w:p>
        </w:tc>
        <w:tc>
          <w:tcPr>
            <w:tcW w:w="3933" w:type="dxa"/>
            <w:shd w:val="clear" w:color="auto" w:fill="auto"/>
          </w:tcPr>
          <w:p w:rsidR="00824FF6" w:rsidRPr="00020BAE" w:rsidRDefault="001F505F" w:rsidP="00824FF6">
            <w:pPr>
              <w:rPr>
                <w:rFonts w:eastAsia="Calibri"/>
                <w:iCs/>
                <w:sz w:val="28"/>
                <w:szCs w:val="28"/>
                <w:lang w:val="uk-UA" w:eastAsia="en-US"/>
              </w:rPr>
            </w:pPr>
            <w:r w:rsidRPr="00020BAE">
              <w:rPr>
                <w:rFonts w:eastAsia="Calibri"/>
                <w:iCs/>
                <w:sz w:val="28"/>
                <w:szCs w:val="28"/>
                <w:lang w:val="uk-UA" w:eastAsia="en-US"/>
              </w:rPr>
              <w:t>Недбайло Іван Петрович</w:t>
            </w:r>
          </w:p>
        </w:tc>
        <w:tc>
          <w:tcPr>
            <w:tcW w:w="264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с. Козлів</w:t>
            </w:r>
          </w:p>
        </w:tc>
        <w:tc>
          <w:tcPr>
            <w:tcW w:w="2178"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1000,00</w:t>
            </w:r>
          </w:p>
        </w:tc>
      </w:tr>
      <w:tr w:rsidR="00824FF6" w:rsidRPr="00020BAE" w:rsidTr="00824FF6">
        <w:tc>
          <w:tcPr>
            <w:tcW w:w="817"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3</w:t>
            </w:r>
          </w:p>
        </w:tc>
        <w:tc>
          <w:tcPr>
            <w:tcW w:w="3933" w:type="dxa"/>
            <w:shd w:val="clear" w:color="auto" w:fill="auto"/>
          </w:tcPr>
          <w:p w:rsidR="00824FF6" w:rsidRPr="00020BAE" w:rsidRDefault="001F505F" w:rsidP="00824FF6">
            <w:pPr>
              <w:rPr>
                <w:rFonts w:eastAsia="Calibri"/>
                <w:iCs/>
                <w:sz w:val="28"/>
                <w:szCs w:val="28"/>
                <w:lang w:val="uk-UA" w:eastAsia="en-US"/>
              </w:rPr>
            </w:pPr>
            <w:r w:rsidRPr="00020BAE">
              <w:rPr>
                <w:rFonts w:eastAsia="Calibri"/>
                <w:iCs/>
                <w:sz w:val="28"/>
                <w:szCs w:val="28"/>
                <w:lang w:val="uk-UA" w:eastAsia="en-US"/>
              </w:rPr>
              <w:t>Калініна Тетяна Вікторівна</w:t>
            </w:r>
          </w:p>
        </w:tc>
        <w:tc>
          <w:tcPr>
            <w:tcW w:w="264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с. Козлів</w:t>
            </w:r>
          </w:p>
        </w:tc>
        <w:tc>
          <w:tcPr>
            <w:tcW w:w="2178"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1000,00</w:t>
            </w:r>
          </w:p>
        </w:tc>
      </w:tr>
      <w:tr w:rsidR="00824FF6" w:rsidRPr="00020BAE" w:rsidTr="00824FF6">
        <w:tc>
          <w:tcPr>
            <w:tcW w:w="817"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4</w:t>
            </w:r>
          </w:p>
        </w:tc>
        <w:tc>
          <w:tcPr>
            <w:tcW w:w="3933" w:type="dxa"/>
            <w:shd w:val="clear" w:color="auto" w:fill="auto"/>
          </w:tcPr>
          <w:p w:rsidR="00824FF6" w:rsidRPr="00020BAE" w:rsidRDefault="003A63F3" w:rsidP="00824FF6">
            <w:pPr>
              <w:rPr>
                <w:rFonts w:eastAsia="Calibri"/>
                <w:iCs/>
                <w:sz w:val="28"/>
                <w:szCs w:val="28"/>
                <w:lang w:val="uk-UA" w:eastAsia="en-US"/>
              </w:rPr>
            </w:pPr>
            <w:proofErr w:type="spellStart"/>
            <w:ins w:id="1253" w:author="Користувач" w:date="2018-12-17T17:02:00Z">
              <w:r w:rsidRPr="00020BAE">
                <w:rPr>
                  <w:rFonts w:eastAsia="Calibri"/>
                  <w:iCs/>
                  <w:sz w:val="28"/>
                  <w:szCs w:val="28"/>
                  <w:lang w:val="uk-UA" w:eastAsia="en-US"/>
                </w:rPr>
                <w:t>Коркач</w:t>
              </w:r>
              <w:proofErr w:type="spellEnd"/>
              <w:r w:rsidRPr="00020BAE">
                <w:rPr>
                  <w:rFonts w:eastAsia="Calibri"/>
                  <w:iCs/>
                  <w:sz w:val="28"/>
                  <w:szCs w:val="28"/>
                  <w:lang w:val="uk-UA" w:eastAsia="en-US"/>
                </w:rPr>
                <w:t xml:space="preserve"> Інна Іванівна</w:t>
              </w:r>
            </w:ins>
          </w:p>
        </w:tc>
        <w:tc>
          <w:tcPr>
            <w:tcW w:w="2643" w:type="dxa"/>
            <w:shd w:val="clear" w:color="auto" w:fill="auto"/>
          </w:tcPr>
          <w:p w:rsidR="00824FF6" w:rsidRPr="00020BAE" w:rsidRDefault="00824FF6">
            <w:pPr>
              <w:rPr>
                <w:rFonts w:eastAsia="Calibri"/>
                <w:iCs/>
                <w:sz w:val="28"/>
                <w:szCs w:val="28"/>
                <w:lang w:val="uk-UA" w:eastAsia="en-US"/>
              </w:rPr>
            </w:pPr>
            <w:r w:rsidRPr="00020BAE">
              <w:rPr>
                <w:rFonts w:eastAsia="Calibri"/>
                <w:iCs/>
                <w:sz w:val="28"/>
                <w:szCs w:val="28"/>
                <w:lang w:val="uk-UA" w:eastAsia="en-US"/>
              </w:rPr>
              <w:t xml:space="preserve">с. </w:t>
            </w:r>
            <w:del w:id="1254" w:author="Користувач" w:date="2018-12-17T17:02:00Z">
              <w:r w:rsidRPr="00020BAE" w:rsidDel="003A63F3">
                <w:rPr>
                  <w:rFonts w:eastAsia="Calibri"/>
                  <w:iCs/>
                  <w:sz w:val="28"/>
                  <w:szCs w:val="28"/>
                  <w:lang w:val="uk-UA" w:eastAsia="en-US"/>
                </w:rPr>
                <w:delText>Козлів</w:delText>
              </w:r>
            </w:del>
            <w:ins w:id="1255" w:author="Користувач" w:date="2018-12-17T17:02:00Z">
              <w:r w:rsidR="003A63F3" w:rsidRPr="00020BAE">
                <w:rPr>
                  <w:rFonts w:eastAsia="Calibri"/>
                  <w:iCs/>
                  <w:sz w:val="28"/>
                  <w:szCs w:val="28"/>
                  <w:lang w:val="uk-UA" w:eastAsia="en-US"/>
                </w:rPr>
                <w:t>Студеники</w:t>
              </w:r>
            </w:ins>
          </w:p>
        </w:tc>
        <w:tc>
          <w:tcPr>
            <w:tcW w:w="2178"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1000,00</w:t>
            </w:r>
          </w:p>
        </w:tc>
      </w:tr>
      <w:tr w:rsidR="00824FF6" w:rsidRPr="00020BAE" w:rsidTr="00824FF6">
        <w:tc>
          <w:tcPr>
            <w:tcW w:w="817"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5</w:t>
            </w:r>
          </w:p>
        </w:tc>
        <w:tc>
          <w:tcPr>
            <w:tcW w:w="393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Серга Володимири Петрович</w:t>
            </w:r>
          </w:p>
        </w:tc>
        <w:tc>
          <w:tcPr>
            <w:tcW w:w="264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с. Студеники</w:t>
            </w:r>
          </w:p>
        </w:tc>
        <w:tc>
          <w:tcPr>
            <w:tcW w:w="2178"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1000,00</w:t>
            </w:r>
          </w:p>
        </w:tc>
      </w:tr>
      <w:tr w:rsidR="00824FF6" w:rsidRPr="00020BAE" w:rsidTr="00824FF6">
        <w:tc>
          <w:tcPr>
            <w:tcW w:w="817"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6</w:t>
            </w:r>
          </w:p>
        </w:tc>
        <w:tc>
          <w:tcPr>
            <w:tcW w:w="3933" w:type="dxa"/>
            <w:shd w:val="clear" w:color="auto" w:fill="auto"/>
          </w:tcPr>
          <w:p w:rsidR="00824FF6" w:rsidRPr="00020BAE" w:rsidRDefault="00824FF6" w:rsidP="00824FF6">
            <w:pPr>
              <w:rPr>
                <w:rFonts w:eastAsia="Calibri"/>
                <w:iCs/>
                <w:sz w:val="28"/>
                <w:szCs w:val="28"/>
                <w:lang w:val="uk-UA" w:eastAsia="en-US"/>
              </w:rPr>
            </w:pPr>
            <w:proofErr w:type="spellStart"/>
            <w:r w:rsidRPr="00020BAE">
              <w:rPr>
                <w:rFonts w:eastAsia="Calibri"/>
                <w:iCs/>
                <w:sz w:val="28"/>
                <w:szCs w:val="28"/>
                <w:lang w:val="uk-UA" w:eastAsia="en-US"/>
              </w:rPr>
              <w:t>Галинич</w:t>
            </w:r>
            <w:proofErr w:type="spellEnd"/>
            <w:r w:rsidRPr="00020BAE">
              <w:rPr>
                <w:rFonts w:eastAsia="Calibri"/>
                <w:iCs/>
                <w:sz w:val="28"/>
                <w:szCs w:val="28"/>
                <w:lang w:val="uk-UA" w:eastAsia="en-US"/>
              </w:rPr>
              <w:t xml:space="preserve"> Тетяна Іларіонівна</w:t>
            </w:r>
          </w:p>
        </w:tc>
        <w:tc>
          <w:tcPr>
            <w:tcW w:w="264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с. Студеники</w:t>
            </w:r>
          </w:p>
        </w:tc>
        <w:tc>
          <w:tcPr>
            <w:tcW w:w="2178"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1000,00</w:t>
            </w:r>
          </w:p>
        </w:tc>
      </w:tr>
      <w:tr w:rsidR="00824FF6" w:rsidRPr="00020BAE" w:rsidTr="00824FF6">
        <w:tc>
          <w:tcPr>
            <w:tcW w:w="817"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7</w:t>
            </w:r>
          </w:p>
        </w:tc>
        <w:tc>
          <w:tcPr>
            <w:tcW w:w="3933" w:type="dxa"/>
            <w:shd w:val="clear" w:color="auto" w:fill="auto"/>
          </w:tcPr>
          <w:p w:rsidR="00824FF6" w:rsidRPr="00020BAE" w:rsidRDefault="00824FF6" w:rsidP="00824FF6">
            <w:pPr>
              <w:rPr>
                <w:rFonts w:eastAsia="Calibri"/>
                <w:iCs/>
                <w:sz w:val="28"/>
                <w:szCs w:val="28"/>
                <w:lang w:val="uk-UA" w:eastAsia="en-US"/>
              </w:rPr>
            </w:pPr>
            <w:proofErr w:type="spellStart"/>
            <w:r w:rsidRPr="00020BAE">
              <w:rPr>
                <w:rFonts w:eastAsia="Calibri"/>
                <w:iCs/>
                <w:sz w:val="28"/>
                <w:szCs w:val="28"/>
                <w:lang w:val="uk-UA" w:eastAsia="en-US"/>
              </w:rPr>
              <w:t>Триндюк</w:t>
            </w:r>
            <w:proofErr w:type="spellEnd"/>
            <w:r w:rsidRPr="00020BAE">
              <w:rPr>
                <w:rFonts w:eastAsia="Calibri"/>
                <w:iCs/>
                <w:sz w:val="28"/>
                <w:szCs w:val="28"/>
                <w:lang w:val="uk-UA" w:eastAsia="en-US"/>
              </w:rPr>
              <w:t xml:space="preserve"> Віталій Миколайович</w:t>
            </w:r>
          </w:p>
        </w:tc>
        <w:tc>
          <w:tcPr>
            <w:tcW w:w="264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с. Студеники</w:t>
            </w:r>
          </w:p>
        </w:tc>
        <w:tc>
          <w:tcPr>
            <w:tcW w:w="2178"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1000,00</w:t>
            </w:r>
          </w:p>
        </w:tc>
      </w:tr>
      <w:tr w:rsidR="00824FF6" w:rsidRPr="00020BAE" w:rsidTr="00824FF6">
        <w:tc>
          <w:tcPr>
            <w:tcW w:w="817"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8</w:t>
            </w:r>
          </w:p>
        </w:tc>
        <w:tc>
          <w:tcPr>
            <w:tcW w:w="3933" w:type="dxa"/>
            <w:shd w:val="clear" w:color="auto" w:fill="auto"/>
          </w:tcPr>
          <w:p w:rsidR="00824FF6" w:rsidRPr="00020BAE" w:rsidRDefault="00824FF6" w:rsidP="00824FF6">
            <w:pPr>
              <w:rPr>
                <w:rFonts w:eastAsia="Calibri"/>
                <w:iCs/>
                <w:sz w:val="28"/>
                <w:szCs w:val="28"/>
                <w:lang w:val="uk-UA" w:eastAsia="en-US"/>
              </w:rPr>
            </w:pPr>
            <w:proofErr w:type="spellStart"/>
            <w:r w:rsidRPr="00020BAE">
              <w:rPr>
                <w:rFonts w:eastAsia="Calibri"/>
                <w:iCs/>
                <w:sz w:val="28"/>
                <w:szCs w:val="28"/>
                <w:lang w:val="uk-UA" w:eastAsia="en-US"/>
              </w:rPr>
              <w:t>Болілий</w:t>
            </w:r>
            <w:proofErr w:type="spellEnd"/>
            <w:r w:rsidRPr="00020BAE">
              <w:rPr>
                <w:rFonts w:eastAsia="Calibri"/>
                <w:iCs/>
                <w:sz w:val="28"/>
                <w:szCs w:val="28"/>
                <w:lang w:val="uk-UA" w:eastAsia="en-US"/>
              </w:rPr>
              <w:t xml:space="preserve"> Павло Прокопович</w:t>
            </w:r>
          </w:p>
        </w:tc>
        <w:tc>
          <w:tcPr>
            <w:tcW w:w="264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с. Студеники</w:t>
            </w:r>
          </w:p>
        </w:tc>
        <w:tc>
          <w:tcPr>
            <w:tcW w:w="2178"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1000,00</w:t>
            </w:r>
          </w:p>
        </w:tc>
      </w:tr>
      <w:tr w:rsidR="00824FF6" w:rsidRPr="00020BAE" w:rsidTr="00824FF6">
        <w:tc>
          <w:tcPr>
            <w:tcW w:w="817"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9</w:t>
            </w:r>
          </w:p>
        </w:tc>
        <w:tc>
          <w:tcPr>
            <w:tcW w:w="3933" w:type="dxa"/>
            <w:shd w:val="clear" w:color="auto" w:fill="auto"/>
          </w:tcPr>
          <w:p w:rsidR="00824FF6" w:rsidRPr="00020BAE" w:rsidRDefault="00824FF6" w:rsidP="00824FF6">
            <w:pPr>
              <w:rPr>
                <w:rFonts w:eastAsia="Calibri"/>
                <w:i/>
                <w:iCs/>
                <w:lang w:val="uk-UA" w:eastAsia="en-US"/>
              </w:rPr>
            </w:pPr>
            <w:r w:rsidRPr="00020BAE">
              <w:rPr>
                <w:rFonts w:eastAsia="Calibri"/>
                <w:iCs/>
                <w:sz w:val="28"/>
                <w:szCs w:val="28"/>
                <w:lang w:val="uk-UA" w:eastAsia="en-US"/>
              </w:rPr>
              <w:t>Грицай Світлана Анатоліївна</w:t>
            </w:r>
          </w:p>
        </w:tc>
        <w:tc>
          <w:tcPr>
            <w:tcW w:w="264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с. Студеники</w:t>
            </w:r>
          </w:p>
        </w:tc>
        <w:tc>
          <w:tcPr>
            <w:tcW w:w="2178"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1000,00</w:t>
            </w:r>
          </w:p>
        </w:tc>
      </w:tr>
      <w:tr w:rsidR="00824FF6" w:rsidRPr="00020BAE" w:rsidTr="00824FF6">
        <w:tc>
          <w:tcPr>
            <w:tcW w:w="817"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10</w:t>
            </w:r>
          </w:p>
        </w:tc>
        <w:tc>
          <w:tcPr>
            <w:tcW w:w="393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Дуда Ольга Володимирівна</w:t>
            </w:r>
          </w:p>
        </w:tc>
        <w:tc>
          <w:tcPr>
            <w:tcW w:w="264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с. Студеники</w:t>
            </w:r>
          </w:p>
        </w:tc>
        <w:tc>
          <w:tcPr>
            <w:tcW w:w="2178"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1000,00</w:t>
            </w:r>
          </w:p>
        </w:tc>
      </w:tr>
      <w:tr w:rsidR="00824FF6" w:rsidRPr="00020BAE" w:rsidTr="00824FF6">
        <w:tc>
          <w:tcPr>
            <w:tcW w:w="817"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11</w:t>
            </w:r>
          </w:p>
        </w:tc>
        <w:tc>
          <w:tcPr>
            <w:tcW w:w="393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Крупа Андрій Федорович</w:t>
            </w:r>
          </w:p>
        </w:tc>
        <w:tc>
          <w:tcPr>
            <w:tcW w:w="264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с. Студеники</w:t>
            </w:r>
          </w:p>
        </w:tc>
        <w:tc>
          <w:tcPr>
            <w:tcW w:w="2178"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1000,00</w:t>
            </w:r>
          </w:p>
        </w:tc>
      </w:tr>
      <w:tr w:rsidR="00824FF6" w:rsidRPr="00020BAE" w:rsidDel="00875429" w:rsidTr="00824FF6">
        <w:trPr>
          <w:del w:id="1256" w:author="Користувач" w:date="2018-12-28T08:55:00Z"/>
        </w:trPr>
        <w:tc>
          <w:tcPr>
            <w:tcW w:w="817" w:type="dxa"/>
            <w:shd w:val="clear" w:color="auto" w:fill="auto"/>
          </w:tcPr>
          <w:p w:rsidR="00824FF6" w:rsidRPr="00020BAE" w:rsidDel="00875429" w:rsidRDefault="00824FF6" w:rsidP="00824FF6">
            <w:pPr>
              <w:rPr>
                <w:del w:id="1257" w:author="Користувач" w:date="2018-12-28T08:55:00Z"/>
                <w:rFonts w:eastAsia="Calibri"/>
                <w:iCs/>
                <w:sz w:val="28"/>
                <w:szCs w:val="28"/>
                <w:lang w:val="uk-UA" w:eastAsia="en-US"/>
              </w:rPr>
            </w:pPr>
            <w:del w:id="1258" w:author="Користувач" w:date="2018-12-28T08:55:00Z">
              <w:r w:rsidRPr="00020BAE" w:rsidDel="00875429">
                <w:rPr>
                  <w:rFonts w:eastAsia="Calibri"/>
                  <w:iCs/>
                  <w:sz w:val="28"/>
                  <w:szCs w:val="28"/>
                  <w:lang w:val="uk-UA" w:eastAsia="en-US"/>
                </w:rPr>
                <w:delText>12</w:delText>
              </w:r>
            </w:del>
          </w:p>
        </w:tc>
        <w:tc>
          <w:tcPr>
            <w:tcW w:w="3933" w:type="dxa"/>
            <w:shd w:val="clear" w:color="auto" w:fill="auto"/>
          </w:tcPr>
          <w:p w:rsidR="00824FF6" w:rsidRPr="00020BAE" w:rsidDel="00875429" w:rsidRDefault="00824FF6" w:rsidP="00824FF6">
            <w:pPr>
              <w:rPr>
                <w:del w:id="1259" w:author="Користувач" w:date="2018-12-28T08:55:00Z"/>
                <w:rFonts w:eastAsia="Calibri"/>
                <w:iCs/>
                <w:sz w:val="28"/>
                <w:szCs w:val="28"/>
                <w:lang w:val="uk-UA" w:eastAsia="en-US"/>
                <w:rPrChange w:id="1260" w:author="Користувач" w:date="2018-12-18T11:35:00Z">
                  <w:rPr>
                    <w:del w:id="1261" w:author="Користувач" w:date="2018-12-28T08:55:00Z"/>
                    <w:rFonts w:eastAsia="Calibri"/>
                    <w:i/>
                    <w:iCs/>
                    <w:lang w:val="uk-UA" w:eastAsia="en-US"/>
                  </w:rPr>
                </w:rPrChange>
              </w:rPr>
            </w:pPr>
          </w:p>
        </w:tc>
        <w:tc>
          <w:tcPr>
            <w:tcW w:w="2643" w:type="dxa"/>
            <w:shd w:val="clear" w:color="auto" w:fill="auto"/>
          </w:tcPr>
          <w:p w:rsidR="00824FF6" w:rsidRPr="00020BAE" w:rsidDel="00875429" w:rsidRDefault="00824FF6" w:rsidP="00824FF6">
            <w:pPr>
              <w:rPr>
                <w:del w:id="1262" w:author="Користувач" w:date="2018-12-28T08:55:00Z"/>
                <w:rFonts w:eastAsia="Calibri"/>
                <w:iCs/>
                <w:sz w:val="28"/>
                <w:szCs w:val="28"/>
                <w:lang w:val="uk-UA" w:eastAsia="en-US"/>
              </w:rPr>
            </w:pPr>
            <w:del w:id="1263" w:author="Користувач" w:date="2018-12-28T08:55:00Z">
              <w:r w:rsidRPr="00020BAE" w:rsidDel="00875429">
                <w:rPr>
                  <w:rFonts w:eastAsia="Calibri"/>
                  <w:iCs/>
                  <w:sz w:val="28"/>
                  <w:szCs w:val="28"/>
                  <w:lang w:val="uk-UA" w:eastAsia="en-US"/>
                </w:rPr>
                <w:delText>с. Соснова</w:delText>
              </w:r>
            </w:del>
          </w:p>
        </w:tc>
        <w:tc>
          <w:tcPr>
            <w:tcW w:w="2178" w:type="dxa"/>
            <w:shd w:val="clear" w:color="auto" w:fill="auto"/>
          </w:tcPr>
          <w:p w:rsidR="00824FF6" w:rsidRPr="00020BAE" w:rsidDel="00875429" w:rsidRDefault="00824FF6" w:rsidP="00824FF6">
            <w:pPr>
              <w:rPr>
                <w:del w:id="1264" w:author="Користувач" w:date="2018-12-28T08:55:00Z"/>
                <w:rFonts w:eastAsia="Calibri"/>
                <w:iCs/>
                <w:sz w:val="28"/>
                <w:szCs w:val="28"/>
                <w:lang w:val="uk-UA" w:eastAsia="en-US"/>
              </w:rPr>
            </w:pPr>
            <w:del w:id="1265" w:author="Користувач" w:date="2018-12-17T17:02:00Z">
              <w:r w:rsidRPr="00020BAE" w:rsidDel="003A63F3">
                <w:rPr>
                  <w:rFonts w:eastAsia="Calibri"/>
                  <w:iCs/>
                  <w:sz w:val="28"/>
                  <w:szCs w:val="28"/>
                  <w:lang w:val="uk-UA" w:eastAsia="en-US"/>
                </w:rPr>
                <w:delText>3</w:delText>
              </w:r>
            </w:del>
            <w:del w:id="1266" w:author="Користувач" w:date="2018-12-28T08:55:00Z">
              <w:r w:rsidRPr="00020BAE" w:rsidDel="00875429">
                <w:rPr>
                  <w:rFonts w:eastAsia="Calibri"/>
                  <w:iCs/>
                  <w:sz w:val="28"/>
                  <w:szCs w:val="28"/>
                  <w:lang w:val="uk-UA" w:eastAsia="en-US"/>
                </w:rPr>
                <w:delText>000,00</w:delText>
              </w:r>
            </w:del>
          </w:p>
        </w:tc>
      </w:tr>
      <w:tr w:rsidR="00824FF6" w:rsidRPr="00020BAE" w:rsidTr="00824FF6">
        <w:tc>
          <w:tcPr>
            <w:tcW w:w="817"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1</w:t>
            </w:r>
            <w:ins w:id="1267" w:author="Користувач" w:date="2018-12-28T08:55:00Z">
              <w:r w:rsidR="00875429">
                <w:rPr>
                  <w:rFonts w:eastAsia="Calibri"/>
                  <w:iCs/>
                  <w:sz w:val="28"/>
                  <w:szCs w:val="28"/>
                  <w:lang w:val="uk-UA" w:eastAsia="en-US"/>
                </w:rPr>
                <w:t>2</w:t>
              </w:r>
            </w:ins>
            <w:del w:id="1268" w:author="Користувач" w:date="2018-12-28T08:55:00Z">
              <w:r w:rsidRPr="00020BAE" w:rsidDel="00875429">
                <w:rPr>
                  <w:rFonts w:eastAsia="Calibri"/>
                  <w:iCs/>
                  <w:sz w:val="28"/>
                  <w:szCs w:val="28"/>
                  <w:lang w:val="uk-UA" w:eastAsia="en-US"/>
                </w:rPr>
                <w:delText>3</w:delText>
              </w:r>
            </w:del>
          </w:p>
        </w:tc>
        <w:tc>
          <w:tcPr>
            <w:tcW w:w="3933" w:type="dxa"/>
            <w:shd w:val="clear" w:color="auto" w:fill="auto"/>
          </w:tcPr>
          <w:p w:rsidR="00824FF6" w:rsidRPr="00020BAE" w:rsidRDefault="00D63E7B" w:rsidP="00824FF6">
            <w:pPr>
              <w:rPr>
                <w:rFonts w:eastAsia="Calibri"/>
                <w:iCs/>
                <w:sz w:val="28"/>
                <w:szCs w:val="28"/>
                <w:lang w:val="uk-UA" w:eastAsia="en-US"/>
              </w:rPr>
            </w:pPr>
            <w:proofErr w:type="spellStart"/>
            <w:ins w:id="1269" w:author="Користувач" w:date="2018-12-19T17:56:00Z">
              <w:r>
                <w:rPr>
                  <w:rFonts w:eastAsia="Calibri"/>
                  <w:iCs/>
                  <w:sz w:val="28"/>
                  <w:szCs w:val="28"/>
                  <w:lang w:val="uk-UA" w:eastAsia="en-US"/>
                </w:rPr>
                <w:t>Фокша</w:t>
              </w:r>
              <w:proofErr w:type="spellEnd"/>
              <w:r>
                <w:rPr>
                  <w:rFonts w:eastAsia="Calibri"/>
                  <w:iCs/>
                  <w:sz w:val="28"/>
                  <w:szCs w:val="28"/>
                  <w:lang w:val="uk-UA" w:eastAsia="en-US"/>
                </w:rPr>
                <w:t xml:space="preserve"> Артем Михайлович</w:t>
              </w:r>
            </w:ins>
          </w:p>
        </w:tc>
        <w:tc>
          <w:tcPr>
            <w:tcW w:w="2643"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с. Соснова</w:t>
            </w:r>
          </w:p>
        </w:tc>
        <w:tc>
          <w:tcPr>
            <w:tcW w:w="2178" w:type="dxa"/>
            <w:shd w:val="clear" w:color="auto" w:fill="auto"/>
          </w:tcPr>
          <w:p w:rsidR="00824FF6" w:rsidRPr="00020BAE" w:rsidRDefault="003A63F3" w:rsidP="00824FF6">
            <w:pPr>
              <w:rPr>
                <w:rFonts w:eastAsia="Calibri"/>
                <w:iCs/>
                <w:sz w:val="28"/>
                <w:szCs w:val="28"/>
                <w:lang w:val="uk-UA" w:eastAsia="en-US"/>
              </w:rPr>
            </w:pPr>
            <w:ins w:id="1270" w:author="Користувач" w:date="2018-12-17T17:02:00Z">
              <w:r w:rsidRPr="00020BAE">
                <w:rPr>
                  <w:rFonts w:eastAsia="Calibri"/>
                  <w:iCs/>
                  <w:sz w:val="28"/>
                  <w:szCs w:val="28"/>
                  <w:lang w:val="uk-UA" w:eastAsia="en-US"/>
                </w:rPr>
                <w:t>1</w:t>
              </w:r>
            </w:ins>
            <w:del w:id="1271" w:author="Користувач" w:date="2018-12-17T17:02:00Z">
              <w:r w:rsidR="00824FF6" w:rsidRPr="00020BAE" w:rsidDel="003A63F3">
                <w:rPr>
                  <w:rFonts w:eastAsia="Calibri"/>
                  <w:iCs/>
                  <w:sz w:val="28"/>
                  <w:szCs w:val="28"/>
                  <w:lang w:val="uk-UA" w:eastAsia="en-US"/>
                </w:rPr>
                <w:delText>3</w:delText>
              </w:r>
            </w:del>
            <w:r w:rsidR="00824FF6" w:rsidRPr="00020BAE">
              <w:rPr>
                <w:rFonts w:eastAsia="Calibri"/>
                <w:iCs/>
                <w:sz w:val="28"/>
                <w:szCs w:val="28"/>
                <w:lang w:val="uk-UA" w:eastAsia="en-US"/>
              </w:rPr>
              <w:t>000,00</w:t>
            </w:r>
          </w:p>
        </w:tc>
      </w:tr>
      <w:tr w:rsidR="00824FF6" w:rsidRPr="00020BAE" w:rsidTr="00824FF6">
        <w:tc>
          <w:tcPr>
            <w:tcW w:w="817"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1</w:t>
            </w:r>
            <w:ins w:id="1272" w:author="Користувач" w:date="2018-12-28T08:55:00Z">
              <w:r w:rsidR="00875429">
                <w:rPr>
                  <w:rFonts w:eastAsia="Calibri"/>
                  <w:iCs/>
                  <w:sz w:val="28"/>
                  <w:szCs w:val="28"/>
                  <w:lang w:val="uk-UA" w:eastAsia="en-US"/>
                </w:rPr>
                <w:t>3</w:t>
              </w:r>
            </w:ins>
            <w:del w:id="1273" w:author="Користувач" w:date="2018-12-28T08:55:00Z">
              <w:r w:rsidRPr="00020BAE" w:rsidDel="00875429">
                <w:rPr>
                  <w:rFonts w:eastAsia="Calibri"/>
                  <w:iCs/>
                  <w:sz w:val="28"/>
                  <w:szCs w:val="28"/>
                  <w:lang w:val="uk-UA" w:eastAsia="en-US"/>
                </w:rPr>
                <w:delText>4</w:delText>
              </w:r>
            </w:del>
          </w:p>
        </w:tc>
        <w:tc>
          <w:tcPr>
            <w:tcW w:w="3933" w:type="dxa"/>
            <w:shd w:val="clear" w:color="auto" w:fill="auto"/>
          </w:tcPr>
          <w:p w:rsidR="00824FF6" w:rsidRPr="00020BAE" w:rsidRDefault="00D63E7B" w:rsidP="00824FF6">
            <w:pPr>
              <w:rPr>
                <w:rFonts w:eastAsia="Calibri"/>
                <w:iCs/>
                <w:sz w:val="28"/>
                <w:szCs w:val="28"/>
                <w:lang w:val="uk-UA" w:eastAsia="en-US"/>
              </w:rPr>
            </w:pPr>
            <w:ins w:id="1274" w:author="Користувач" w:date="2018-12-19T17:56:00Z">
              <w:r>
                <w:rPr>
                  <w:rFonts w:eastAsia="Calibri"/>
                  <w:iCs/>
                  <w:sz w:val="28"/>
                  <w:szCs w:val="28"/>
                  <w:lang w:val="uk-UA" w:eastAsia="en-US"/>
                </w:rPr>
                <w:t>Чорнобай Микола Іванович</w:t>
              </w:r>
            </w:ins>
          </w:p>
        </w:tc>
        <w:tc>
          <w:tcPr>
            <w:tcW w:w="2643" w:type="dxa"/>
            <w:shd w:val="clear" w:color="auto" w:fill="auto"/>
          </w:tcPr>
          <w:p w:rsidR="00824FF6" w:rsidRPr="00020BAE" w:rsidRDefault="003A63F3" w:rsidP="00824FF6">
            <w:pPr>
              <w:rPr>
                <w:rFonts w:eastAsia="Calibri"/>
                <w:iCs/>
                <w:sz w:val="28"/>
                <w:szCs w:val="28"/>
                <w:lang w:val="uk-UA" w:eastAsia="en-US"/>
              </w:rPr>
            </w:pPr>
            <w:ins w:id="1275" w:author="Користувач" w:date="2018-12-17T17:02:00Z">
              <w:r w:rsidRPr="00020BAE">
                <w:rPr>
                  <w:rFonts w:eastAsia="Calibri"/>
                  <w:iCs/>
                  <w:sz w:val="28"/>
                  <w:szCs w:val="28"/>
                  <w:lang w:val="uk-UA" w:eastAsia="en-US"/>
                </w:rPr>
                <w:t>с. Соснова</w:t>
              </w:r>
            </w:ins>
          </w:p>
        </w:tc>
        <w:tc>
          <w:tcPr>
            <w:tcW w:w="2178" w:type="dxa"/>
            <w:shd w:val="clear" w:color="auto" w:fill="auto"/>
          </w:tcPr>
          <w:p w:rsidR="00824FF6" w:rsidRPr="00020BAE" w:rsidRDefault="003A63F3" w:rsidP="00824FF6">
            <w:pPr>
              <w:rPr>
                <w:rFonts w:eastAsia="Calibri"/>
                <w:iCs/>
                <w:sz w:val="28"/>
                <w:szCs w:val="28"/>
                <w:lang w:val="uk-UA" w:eastAsia="en-US"/>
              </w:rPr>
            </w:pPr>
            <w:ins w:id="1276" w:author="Користувач" w:date="2018-12-17T17:03:00Z">
              <w:r w:rsidRPr="00020BAE">
                <w:rPr>
                  <w:rFonts w:eastAsia="Calibri"/>
                  <w:iCs/>
                  <w:sz w:val="28"/>
                  <w:szCs w:val="28"/>
                  <w:lang w:val="uk-UA" w:eastAsia="en-US"/>
                </w:rPr>
                <w:t>1000,00</w:t>
              </w:r>
            </w:ins>
          </w:p>
        </w:tc>
      </w:tr>
      <w:tr w:rsidR="00824FF6" w:rsidRPr="00020BAE" w:rsidTr="00824FF6">
        <w:tc>
          <w:tcPr>
            <w:tcW w:w="817"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1</w:t>
            </w:r>
            <w:ins w:id="1277" w:author="Користувач" w:date="2018-12-28T08:55:00Z">
              <w:r w:rsidR="00875429">
                <w:rPr>
                  <w:rFonts w:eastAsia="Calibri"/>
                  <w:iCs/>
                  <w:sz w:val="28"/>
                  <w:szCs w:val="28"/>
                  <w:lang w:val="uk-UA" w:eastAsia="en-US"/>
                </w:rPr>
                <w:t>4</w:t>
              </w:r>
            </w:ins>
            <w:del w:id="1278" w:author="Користувач" w:date="2018-12-28T08:55:00Z">
              <w:r w:rsidRPr="00020BAE" w:rsidDel="00875429">
                <w:rPr>
                  <w:rFonts w:eastAsia="Calibri"/>
                  <w:iCs/>
                  <w:sz w:val="28"/>
                  <w:szCs w:val="28"/>
                  <w:lang w:val="uk-UA" w:eastAsia="en-US"/>
                </w:rPr>
                <w:delText>5</w:delText>
              </w:r>
            </w:del>
          </w:p>
        </w:tc>
        <w:tc>
          <w:tcPr>
            <w:tcW w:w="3933" w:type="dxa"/>
            <w:shd w:val="clear" w:color="auto" w:fill="auto"/>
          </w:tcPr>
          <w:p w:rsidR="00824FF6" w:rsidRPr="00020BAE" w:rsidRDefault="00D63E7B" w:rsidP="00824FF6">
            <w:pPr>
              <w:rPr>
                <w:rFonts w:eastAsia="Calibri"/>
                <w:iCs/>
                <w:sz w:val="28"/>
                <w:szCs w:val="28"/>
                <w:lang w:val="uk-UA" w:eastAsia="en-US"/>
              </w:rPr>
            </w:pPr>
            <w:ins w:id="1279" w:author="Користувач" w:date="2018-12-19T17:56:00Z">
              <w:r>
                <w:rPr>
                  <w:rFonts w:eastAsia="Calibri"/>
                  <w:iCs/>
                  <w:sz w:val="28"/>
                  <w:szCs w:val="28"/>
                  <w:lang w:val="uk-UA" w:eastAsia="en-US"/>
                </w:rPr>
                <w:t>Тарасенко Герасим Васильович</w:t>
              </w:r>
            </w:ins>
          </w:p>
        </w:tc>
        <w:tc>
          <w:tcPr>
            <w:tcW w:w="2643" w:type="dxa"/>
            <w:shd w:val="clear" w:color="auto" w:fill="auto"/>
          </w:tcPr>
          <w:p w:rsidR="00824FF6" w:rsidRPr="00020BAE" w:rsidRDefault="003A63F3">
            <w:pPr>
              <w:rPr>
                <w:rFonts w:eastAsia="Calibri"/>
                <w:iCs/>
                <w:sz w:val="28"/>
                <w:szCs w:val="28"/>
                <w:lang w:val="uk-UA" w:eastAsia="en-US"/>
              </w:rPr>
            </w:pPr>
            <w:ins w:id="1280" w:author="Користувач" w:date="2018-12-17T17:03:00Z">
              <w:r w:rsidRPr="00020BAE">
                <w:rPr>
                  <w:rFonts w:eastAsia="Calibri"/>
                  <w:iCs/>
                  <w:sz w:val="28"/>
                  <w:szCs w:val="28"/>
                  <w:lang w:val="uk-UA" w:eastAsia="en-US"/>
                </w:rPr>
                <w:t xml:space="preserve">с.  </w:t>
              </w:r>
              <w:proofErr w:type="spellStart"/>
              <w:r w:rsidRPr="00020BAE">
                <w:rPr>
                  <w:rFonts w:eastAsia="Calibri"/>
                  <w:iCs/>
                  <w:sz w:val="28"/>
                  <w:szCs w:val="28"/>
                  <w:lang w:val="uk-UA" w:eastAsia="en-US"/>
                </w:rPr>
                <w:t>Сомкова</w:t>
              </w:r>
              <w:proofErr w:type="spellEnd"/>
              <w:r w:rsidRPr="00020BAE">
                <w:rPr>
                  <w:rFonts w:eastAsia="Calibri"/>
                  <w:iCs/>
                  <w:sz w:val="28"/>
                  <w:szCs w:val="28"/>
                  <w:lang w:val="uk-UA" w:eastAsia="en-US"/>
                </w:rPr>
                <w:t xml:space="preserve"> Долина</w:t>
              </w:r>
            </w:ins>
          </w:p>
        </w:tc>
        <w:tc>
          <w:tcPr>
            <w:tcW w:w="2178" w:type="dxa"/>
            <w:shd w:val="clear" w:color="auto" w:fill="auto"/>
          </w:tcPr>
          <w:p w:rsidR="00824FF6" w:rsidRPr="00020BAE" w:rsidRDefault="003A63F3" w:rsidP="00824FF6">
            <w:pPr>
              <w:rPr>
                <w:rFonts w:eastAsia="Calibri"/>
                <w:iCs/>
                <w:sz w:val="28"/>
                <w:szCs w:val="28"/>
                <w:lang w:val="uk-UA" w:eastAsia="en-US"/>
              </w:rPr>
            </w:pPr>
            <w:ins w:id="1281" w:author="Користувач" w:date="2018-12-17T17:03:00Z">
              <w:r w:rsidRPr="00020BAE">
                <w:rPr>
                  <w:rFonts w:eastAsia="Calibri"/>
                  <w:iCs/>
                  <w:sz w:val="28"/>
                  <w:szCs w:val="28"/>
                  <w:lang w:val="uk-UA" w:eastAsia="en-US"/>
                </w:rPr>
                <w:t>1000,00</w:t>
              </w:r>
            </w:ins>
          </w:p>
        </w:tc>
      </w:tr>
      <w:tr w:rsidR="00824FF6" w:rsidRPr="00020BAE" w:rsidTr="00824FF6">
        <w:tc>
          <w:tcPr>
            <w:tcW w:w="817"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1</w:t>
            </w:r>
            <w:ins w:id="1282" w:author="Користувач" w:date="2018-12-28T08:55:00Z">
              <w:r w:rsidR="00875429">
                <w:rPr>
                  <w:rFonts w:eastAsia="Calibri"/>
                  <w:iCs/>
                  <w:sz w:val="28"/>
                  <w:szCs w:val="28"/>
                  <w:lang w:val="uk-UA" w:eastAsia="en-US"/>
                </w:rPr>
                <w:t>5</w:t>
              </w:r>
            </w:ins>
            <w:del w:id="1283" w:author="Користувач" w:date="2018-12-28T08:55:00Z">
              <w:r w:rsidRPr="00020BAE" w:rsidDel="00875429">
                <w:rPr>
                  <w:rFonts w:eastAsia="Calibri"/>
                  <w:iCs/>
                  <w:sz w:val="28"/>
                  <w:szCs w:val="28"/>
                  <w:lang w:val="uk-UA" w:eastAsia="en-US"/>
                </w:rPr>
                <w:delText>6</w:delText>
              </w:r>
            </w:del>
          </w:p>
        </w:tc>
        <w:tc>
          <w:tcPr>
            <w:tcW w:w="3933" w:type="dxa"/>
            <w:shd w:val="clear" w:color="auto" w:fill="auto"/>
          </w:tcPr>
          <w:p w:rsidR="00824FF6" w:rsidRPr="00020BAE" w:rsidRDefault="00311582" w:rsidP="00824FF6">
            <w:pPr>
              <w:rPr>
                <w:rFonts w:eastAsia="Calibri"/>
                <w:iCs/>
                <w:sz w:val="28"/>
                <w:szCs w:val="28"/>
                <w:lang w:val="uk-UA" w:eastAsia="en-US"/>
              </w:rPr>
            </w:pPr>
            <w:proofErr w:type="spellStart"/>
            <w:ins w:id="1284" w:author="Користувач" w:date="2018-12-19T17:56:00Z">
              <w:r>
                <w:rPr>
                  <w:rFonts w:eastAsia="Calibri"/>
                  <w:iCs/>
                  <w:sz w:val="28"/>
                  <w:szCs w:val="28"/>
                  <w:lang w:val="uk-UA" w:eastAsia="en-US"/>
                </w:rPr>
                <w:t>Жежер</w:t>
              </w:r>
            </w:ins>
            <w:ins w:id="1285" w:author="Користувач" w:date="2018-12-22T08:21:00Z">
              <w:r>
                <w:rPr>
                  <w:rFonts w:eastAsia="Calibri"/>
                  <w:iCs/>
                  <w:sz w:val="28"/>
                  <w:szCs w:val="28"/>
                  <w:lang w:val="uk-UA" w:eastAsia="en-US"/>
                </w:rPr>
                <w:t>і</w:t>
              </w:r>
            </w:ins>
            <w:ins w:id="1286" w:author="Користувач" w:date="2018-12-19T17:56:00Z">
              <w:r w:rsidR="00D63E7B">
                <w:rPr>
                  <w:rFonts w:eastAsia="Calibri"/>
                  <w:iCs/>
                  <w:sz w:val="28"/>
                  <w:szCs w:val="28"/>
                  <w:lang w:val="uk-UA" w:eastAsia="en-US"/>
                </w:rPr>
                <w:t>н</w:t>
              </w:r>
              <w:proofErr w:type="spellEnd"/>
              <w:r w:rsidR="00D63E7B">
                <w:rPr>
                  <w:rFonts w:eastAsia="Calibri"/>
                  <w:iCs/>
                  <w:sz w:val="28"/>
                  <w:szCs w:val="28"/>
                  <w:lang w:val="uk-UA" w:eastAsia="en-US"/>
                </w:rPr>
                <w:t xml:space="preserve"> Анатолій Петрович</w:t>
              </w:r>
            </w:ins>
          </w:p>
        </w:tc>
        <w:tc>
          <w:tcPr>
            <w:tcW w:w="2643" w:type="dxa"/>
            <w:shd w:val="clear" w:color="auto" w:fill="auto"/>
          </w:tcPr>
          <w:p w:rsidR="00824FF6" w:rsidRPr="00020BAE" w:rsidRDefault="003A63F3" w:rsidP="00824FF6">
            <w:pPr>
              <w:rPr>
                <w:rFonts w:eastAsia="Calibri"/>
                <w:iCs/>
                <w:sz w:val="28"/>
                <w:szCs w:val="28"/>
                <w:lang w:val="uk-UA" w:eastAsia="en-US"/>
              </w:rPr>
            </w:pPr>
            <w:ins w:id="1287" w:author="Користувач" w:date="2018-12-17T17:03:00Z">
              <w:r w:rsidRPr="00020BAE">
                <w:rPr>
                  <w:rFonts w:eastAsia="Calibri"/>
                  <w:iCs/>
                  <w:sz w:val="28"/>
                  <w:szCs w:val="28"/>
                  <w:lang w:val="uk-UA" w:eastAsia="en-US"/>
                </w:rPr>
                <w:t>с. Переяславське</w:t>
              </w:r>
            </w:ins>
          </w:p>
        </w:tc>
        <w:tc>
          <w:tcPr>
            <w:tcW w:w="2178" w:type="dxa"/>
            <w:shd w:val="clear" w:color="auto" w:fill="auto"/>
          </w:tcPr>
          <w:p w:rsidR="00824FF6" w:rsidRPr="00020BAE" w:rsidRDefault="003A63F3" w:rsidP="00824FF6">
            <w:pPr>
              <w:rPr>
                <w:rFonts w:eastAsia="Calibri"/>
                <w:iCs/>
                <w:sz w:val="28"/>
                <w:szCs w:val="28"/>
                <w:lang w:val="uk-UA" w:eastAsia="en-US"/>
              </w:rPr>
            </w:pPr>
            <w:ins w:id="1288" w:author="Користувач" w:date="2018-12-17T17:03:00Z">
              <w:r w:rsidRPr="00020BAE">
                <w:rPr>
                  <w:rFonts w:eastAsia="Calibri"/>
                  <w:iCs/>
                  <w:sz w:val="28"/>
                  <w:szCs w:val="28"/>
                  <w:lang w:val="uk-UA" w:eastAsia="en-US"/>
                </w:rPr>
                <w:t>1000,00</w:t>
              </w:r>
            </w:ins>
          </w:p>
        </w:tc>
      </w:tr>
      <w:tr w:rsidR="00824FF6" w:rsidRPr="00020BAE" w:rsidTr="00824FF6">
        <w:tc>
          <w:tcPr>
            <w:tcW w:w="817"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1</w:t>
            </w:r>
            <w:ins w:id="1289" w:author="Користувач" w:date="2018-12-28T08:55:00Z">
              <w:r w:rsidR="00875429">
                <w:rPr>
                  <w:rFonts w:eastAsia="Calibri"/>
                  <w:iCs/>
                  <w:sz w:val="28"/>
                  <w:szCs w:val="28"/>
                  <w:lang w:val="uk-UA" w:eastAsia="en-US"/>
                </w:rPr>
                <w:t>6</w:t>
              </w:r>
            </w:ins>
            <w:del w:id="1290" w:author="Користувач" w:date="2018-12-28T08:55:00Z">
              <w:r w:rsidRPr="00020BAE" w:rsidDel="00875429">
                <w:rPr>
                  <w:rFonts w:eastAsia="Calibri"/>
                  <w:iCs/>
                  <w:sz w:val="28"/>
                  <w:szCs w:val="28"/>
                  <w:lang w:val="uk-UA" w:eastAsia="en-US"/>
                </w:rPr>
                <w:delText>7</w:delText>
              </w:r>
            </w:del>
          </w:p>
        </w:tc>
        <w:tc>
          <w:tcPr>
            <w:tcW w:w="3933" w:type="dxa"/>
            <w:shd w:val="clear" w:color="auto" w:fill="auto"/>
          </w:tcPr>
          <w:p w:rsidR="00824FF6" w:rsidRPr="00020BAE" w:rsidRDefault="00311582" w:rsidP="00824FF6">
            <w:pPr>
              <w:rPr>
                <w:rFonts w:eastAsia="Calibri"/>
                <w:iCs/>
                <w:sz w:val="28"/>
                <w:szCs w:val="28"/>
                <w:lang w:val="uk-UA" w:eastAsia="en-US"/>
              </w:rPr>
            </w:pPr>
            <w:ins w:id="1291" w:author="Користувач" w:date="2018-12-22T08:23:00Z">
              <w:r>
                <w:rPr>
                  <w:rFonts w:eastAsia="Calibri"/>
                  <w:iCs/>
                  <w:sz w:val="28"/>
                  <w:szCs w:val="28"/>
                  <w:lang w:val="uk-UA" w:eastAsia="en-US"/>
                </w:rPr>
                <w:t>Коваленко Віталій Іванович</w:t>
              </w:r>
            </w:ins>
          </w:p>
        </w:tc>
        <w:tc>
          <w:tcPr>
            <w:tcW w:w="2643" w:type="dxa"/>
            <w:shd w:val="clear" w:color="auto" w:fill="auto"/>
          </w:tcPr>
          <w:p w:rsidR="00824FF6" w:rsidRPr="00020BAE" w:rsidRDefault="003A63F3" w:rsidP="00824FF6">
            <w:pPr>
              <w:rPr>
                <w:rFonts w:eastAsia="Calibri"/>
                <w:iCs/>
                <w:sz w:val="28"/>
                <w:szCs w:val="28"/>
                <w:lang w:val="uk-UA" w:eastAsia="en-US"/>
              </w:rPr>
            </w:pPr>
            <w:ins w:id="1292" w:author="Користувач" w:date="2018-12-17T17:04:00Z">
              <w:r w:rsidRPr="00020BAE">
                <w:rPr>
                  <w:rFonts w:eastAsia="Calibri"/>
                  <w:iCs/>
                  <w:sz w:val="28"/>
                  <w:szCs w:val="28"/>
                  <w:lang w:val="uk-UA" w:eastAsia="en-US"/>
                </w:rPr>
                <w:t>с. Переяславське</w:t>
              </w:r>
            </w:ins>
          </w:p>
        </w:tc>
        <w:tc>
          <w:tcPr>
            <w:tcW w:w="2178" w:type="dxa"/>
            <w:shd w:val="clear" w:color="auto" w:fill="auto"/>
          </w:tcPr>
          <w:p w:rsidR="00824FF6" w:rsidRPr="00020BAE" w:rsidRDefault="003A63F3" w:rsidP="00824FF6">
            <w:pPr>
              <w:rPr>
                <w:rFonts w:eastAsia="Calibri"/>
                <w:iCs/>
                <w:sz w:val="28"/>
                <w:szCs w:val="28"/>
                <w:lang w:val="uk-UA" w:eastAsia="en-US"/>
              </w:rPr>
            </w:pPr>
            <w:ins w:id="1293" w:author="Користувач" w:date="2018-12-17T17:03:00Z">
              <w:r w:rsidRPr="00020BAE">
                <w:rPr>
                  <w:rFonts w:eastAsia="Calibri"/>
                  <w:iCs/>
                  <w:sz w:val="28"/>
                  <w:szCs w:val="28"/>
                  <w:lang w:val="uk-UA" w:eastAsia="en-US"/>
                </w:rPr>
                <w:t>1000,00</w:t>
              </w:r>
            </w:ins>
          </w:p>
        </w:tc>
      </w:tr>
      <w:tr w:rsidR="00824FF6" w:rsidRPr="00020BAE" w:rsidTr="00824FF6">
        <w:tc>
          <w:tcPr>
            <w:tcW w:w="817" w:type="dxa"/>
            <w:shd w:val="clear" w:color="auto" w:fill="auto"/>
          </w:tcPr>
          <w:p w:rsidR="00824FF6" w:rsidRPr="00020BAE" w:rsidRDefault="00824FF6" w:rsidP="00824FF6">
            <w:pPr>
              <w:rPr>
                <w:rFonts w:eastAsia="Calibri"/>
                <w:iCs/>
                <w:sz w:val="28"/>
                <w:szCs w:val="28"/>
                <w:lang w:val="uk-UA" w:eastAsia="en-US"/>
              </w:rPr>
            </w:pPr>
            <w:r w:rsidRPr="00020BAE">
              <w:rPr>
                <w:rFonts w:eastAsia="Calibri"/>
                <w:iCs/>
                <w:sz w:val="28"/>
                <w:szCs w:val="28"/>
                <w:lang w:val="uk-UA" w:eastAsia="en-US"/>
              </w:rPr>
              <w:t>1</w:t>
            </w:r>
            <w:ins w:id="1294" w:author="Користувач" w:date="2018-12-28T08:55:00Z">
              <w:r w:rsidR="00875429">
                <w:rPr>
                  <w:rFonts w:eastAsia="Calibri"/>
                  <w:iCs/>
                  <w:sz w:val="28"/>
                  <w:szCs w:val="28"/>
                  <w:lang w:val="uk-UA" w:eastAsia="en-US"/>
                </w:rPr>
                <w:t>7</w:t>
              </w:r>
            </w:ins>
            <w:del w:id="1295" w:author="Користувач" w:date="2018-12-28T08:55:00Z">
              <w:r w:rsidRPr="00020BAE" w:rsidDel="00875429">
                <w:rPr>
                  <w:rFonts w:eastAsia="Calibri"/>
                  <w:iCs/>
                  <w:sz w:val="28"/>
                  <w:szCs w:val="28"/>
                  <w:lang w:val="uk-UA" w:eastAsia="en-US"/>
                </w:rPr>
                <w:delText>8</w:delText>
              </w:r>
            </w:del>
          </w:p>
        </w:tc>
        <w:tc>
          <w:tcPr>
            <w:tcW w:w="3933" w:type="dxa"/>
            <w:shd w:val="clear" w:color="auto" w:fill="auto"/>
          </w:tcPr>
          <w:p w:rsidR="00824FF6" w:rsidRPr="00020BAE" w:rsidRDefault="00311582" w:rsidP="00824FF6">
            <w:pPr>
              <w:rPr>
                <w:rFonts w:eastAsia="Calibri"/>
                <w:iCs/>
                <w:sz w:val="28"/>
                <w:szCs w:val="28"/>
                <w:lang w:val="uk-UA" w:eastAsia="en-US"/>
              </w:rPr>
            </w:pPr>
            <w:proofErr w:type="spellStart"/>
            <w:ins w:id="1296" w:author="Користувач" w:date="2018-12-22T08:21:00Z">
              <w:r>
                <w:rPr>
                  <w:rFonts w:eastAsia="Calibri"/>
                  <w:iCs/>
                  <w:sz w:val="28"/>
                  <w:szCs w:val="28"/>
                  <w:lang w:val="uk-UA" w:eastAsia="en-US"/>
                </w:rPr>
                <w:t>Лашун</w:t>
              </w:r>
              <w:proofErr w:type="spellEnd"/>
              <w:r>
                <w:rPr>
                  <w:rFonts w:eastAsia="Calibri"/>
                  <w:iCs/>
                  <w:sz w:val="28"/>
                  <w:szCs w:val="28"/>
                  <w:lang w:val="uk-UA" w:eastAsia="en-US"/>
                </w:rPr>
                <w:t xml:space="preserve"> Володимир Григорович</w:t>
              </w:r>
            </w:ins>
          </w:p>
        </w:tc>
        <w:tc>
          <w:tcPr>
            <w:tcW w:w="2643" w:type="dxa"/>
            <w:shd w:val="clear" w:color="auto" w:fill="auto"/>
          </w:tcPr>
          <w:p w:rsidR="00824FF6" w:rsidRPr="00020BAE" w:rsidRDefault="00A03565" w:rsidP="00824FF6">
            <w:pPr>
              <w:rPr>
                <w:rFonts w:eastAsia="Calibri"/>
                <w:iCs/>
                <w:sz w:val="28"/>
                <w:szCs w:val="28"/>
                <w:lang w:val="uk-UA" w:eastAsia="en-US"/>
              </w:rPr>
            </w:pPr>
            <w:ins w:id="1297" w:author="Користувач" w:date="2018-12-17T17:04:00Z">
              <w:r w:rsidRPr="00020BAE">
                <w:rPr>
                  <w:rFonts w:eastAsia="Calibri"/>
                  <w:iCs/>
                  <w:sz w:val="28"/>
                  <w:szCs w:val="28"/>
                  <w:lang w:val="uk-UA" w:eastAsia="en-US"/>
                </w:rPr>
                <w:t>с</w:t>
              </w:r>
              <w:r w:rsidR="003A63F3" w:rsidRPr="00020BAE">
                <w:rPr>
                  <w:rFonts w:eastAsia="Calibri"/>
                  <w:iCs/>
                  <w:sz w:val="28"/>
                  <w:szCs w:val="28"/>
                  <w:lang w:val="uk-UA" w:eastAsia="en-US"/>
                </w:rPr>
                <w:t>.</w:t>
              </w:r>
            </w:ins>
            <w:ins w:id="1298" w:author="Користувач" w:date="2018-12-17T17:16:00Z">
              <w:r w:rsidRPr="00020BAE">
                <w:rPr>
                  <w:rFonts w:eastAsia="Calibri"/>
                  <w:iCs/>
                  <w:sz w:val="28"/>
                  <w:szCs w:val="28"/>
                  <w:lang w:val="uk-UA" w:eastAsia="en-US"/>
                </w:rPr>
                <w:t xml:space="preserve"> Переяславське</w:t>
              </w:r>
            </w:ins>
            <w:ins w:id="1299" w:author="Користувач" w:date="2018-12-17T17:04:00Z">
              <w:r w:rsidR="003A63F3" w:rsidRPr="00020BAE">
                <w:rPr>
                  <w:rFonts w:eastAsia="Calibri"/>
                  <w:iCs/>
                  <w:sz w:val="28"/>
                  <w:szCs w:val="28"/>
                  <w:lang w:val="uk-UA" w:eastAsia="en-US"/>
                </w:rPr>
                <w:t xml:space="preserve"> </w:t>
              </w:r>
            </w:ins>
          </w:p>
        </w:tc>
        <w:tc>
          <w:tcPr>
            <w:tcW w:w="2178" w:type="dxa"/>
            <w:shd w:val="clear" w:color="auto" w:fill="auto"/>
          </w:tcPr>
          <w:p w:rsidR="00824FF6" w:rsidRPr="00020BAE" w:rsidRDefault="00A03565" w:rsidP="00824FF6">
            <w:pPr>
              <w:rPr>
                <w:rFonts w:eastAsia="Calibri"/>
                <w:iCs/>
                <w:sz w:val="28"/>
                <w:szCs w:val="28"/>
                <w:lang w:val="uk-UA" w:eastAsia="en-US"/>
              </w:rPr>
            </w:pPr>
            <w:ins w:id="1300" w:author="Користувач" w:date="2018-12-17T17:16:00Z">
              <w:r w:rsidRPr="00020BAE">
                <w:rPr>
                  <w:rFonts w:eastAsia="Calibri"/>
                  <w:iCs/>
                  <w:sz w:val="28"/>
                  <w:szCs w:val="28"/>
                  <w:lang w:val="uk-UA" w:eastAsia="en-US"/>
                </w:rPr>
                <w:t>1000,00</w:t>
              </w:r>
            </w:ins>
          </w:p>
        </w:tc>
      </w:tr>
      <w:tr w:rsidR="00A03565" w:rsidRPr="00020BAE" w:rsidTr="00824FF6">
        <w:tc>
          <w:tcPr>
            <w:tcW w:w="817" w:type="dxa"/>
            <w:shd w:val="clear" w:color="auto" w:fill="auto"/>
          </w:tcPr>
          <w:p w:rsidR="00A03565" w:rsidRPr="00020BAE" w:rsidRDefault="00A03565" w:rsidP="00A03565">
            <w:pPr>
              <w:rPr>
                <w:rFonts w:eastAsia="Calibri"/>
                <w:iCs/>
                <w:sz w:val="28"/>
                <w:szCs w:val="28"/>
                <w:lang w:val="uk-UA" w:eastAsia="en-US"/>
              </w:rPr>
            </w:pPr>
            <w:r w:rsidRPr="00020BAE">
              <w:rPr>
                <w:rFonts w:eastAsia="Calibri"/>
                <w:iCs/>
                <w:sz w:val="28"/>
                <w:szCs w:val="28"/>
                <w:lang w:val="uk-UA" w:eastAsia="en-US"/>
              </w:rPr>
              <w:t>1</w:t>
            </w:r>
            <w:ins w:id="1301" w:author="Користувач" w:date="2018-12-28T08:55:00Z">
              <w:r w:rsidR="00875429">
                <w:rPr>
                  <w:rFonts w:eastAsia="Calibri"/>
                  <w:iCs/>
                  <w:sz w:val="28"/>
                  <w:szCs w:val="28"/>
                  <w:lang w:val="uk-UA" w:eastAsia="en-US"/>
                </w:rPr>
                <w:t>8</w:t>
              </w:r>
            </w:ins>
            <w:del w:id="1302" w:author="Користувач" w:date="2018-12-28T08:55:00Z">
              <w:r w:rsidRPr="00020BAE" w:rsidDel="00875429">
                <w:rPr>
                  <w:rFonts w:eastAsia="Calibri"/>
                  <w:iCs/>
                  <w:sz w:val="28"/>
                  <w:szCs w:val="28"/>
                  <w:lang w:val="uk-UA" w:eastAsia="en-US"/>
                </w:rPr>
                <w:delText>9</w:delText>
              </w:r>
            </w:del>
          </w:p>
        </w:tc>
        <w:tc>
          <w:tcPr>
            <w:tcW w:w="3933" w:type="dxa"/>
            <w:shd w:val="clear" w:color="auto" w:fill="auto"/>
          </w:tcPr>
          <w:p w:rsidR="00A03565" w:rsidRPr="00020BAE" w:rsidRDefault="00311582" w:rsidP="00A03565">
            <w:pPr>
              <w:rPr>
                <w:rFonts w:eastAsia="Calibri"/>
                <w:iCs/>
                <w:sz w:val="28"/>
                <w:szCs w:val="28"/>
                <w:lang w:val="uk-UA" w:eastAsia="en-US"/>
              </w:rPr>
            </w:pPr>
            <w:ins w:id="1303" w:author="Користувач" w:date="2018-12-22T08:21:00Z">
              <w:r>
                <w:rPr>
                  <w:rFonts w:eastAsia="Calibri"/>
                  <w:iCs/>
                  <w:sz w:val="28"/>
                  <w:szCs w:val="28"/>
                  <w:lang w:val="uk-UA" w:eastAsia="en-US"/>
                </w:rPr>
                <w:t>Луценко Любов Андріївна</w:t>
              </w:r>
            </w:ins>
          </w:p>
        </w:tc>
        <w:tc>
          <w:tcPr>
            <w:tcW w:w="2643" w:type="dxa"/>
            <w:shd w:val="clear" w:color="auto" w:fill="auto"/>
          </w:tcPr>
          <w:p w:rsidR="00A03565" w:rsidRPr="00020BAE" w:rsidRDefault="00A03565" w:rsidP="00A03565">
            <w:pPr>
              <w:rPr>
                <w:rFonts w:eastAsia="Calibri"/>
                <w:iCs/>
                <w:sz w:val="28"/>
                <w:szCs w:val="28"/>
                <w:lang w:val="uk-UA" w:eastAsia="en-US"/>
              </w:rPr>
            </w:pPr>
            <w:ins w:id="1304" w:author="Користувач" w:date="2018-12-17T17:16:00Z">
              <w:r w:rsidRPr="00020BAE">
                <w:rPr>
                  <w:rFonts w:eastAsia="Calibri"/>
                  <w:iCs/>
                  <w:sz w:val="28"/>
                  <w:szCs w:val="28"/>
                  <w:lang w:val="uk-UA" w:eastAsia="en-US"/>
                </w:rPr>
                <w:t xml:space="preserve">с. Переяславське </w:t>
              </w:r>
            </w:ins>
          </w:p>
        </w:tc>
        <w:tc>
          <w:tcPr>
            <w:tcW w:w="2178" w:type="dxa"/>
            <w:shd w:val="clear" w:color="auto" w:fill="auto"/>
          </w:tcPr>
          <w:p w:rsidR="00A03565" w:rsidRPr="00020BAE" w:rsidRDefault="00A03565" w:rsidP="00A03565">
            <w:pPr>
              <w:rPr>
                <w:rFonts w:eastAsia="Calibri"/>
                <w:iCs/>
                <w:sz w:val="28"/>
                <w:szCs w:val="28"/>
                <w:lang w:val="uk-UA" w:eastAsia="en-US"/>
              </w:rPr>
            </w:pPr>
            <w:ins w:id="1305" w:author="Користувач" w:date="2018-12-17T17:16:00Z">
              <w:r w:rsidRPr="00020BAE">
                <w:rPr>
                  <w:rFonts w:eastAsia="Calibri"/>
                  <w:iCs/>
                  <w:sz w:val="28"/>
                  <w:szCs w:val="28"/>
                  <w:lang w:val="uk-UA" w:eastAsia="en-US"/>
                </w:rPr>
                <w:t>1000,00</w:t>
              </w:r>
            </w:ins>
          </w:p>
        </w:tc>
      </w:tr>
      <w:tr w:rsidR="00A03565" w:rsidRPr="00020BAE" w:rsidTr="00824FF6">
        <w:tc>
          <w:tcPr>
            <w:tcW w:w="817" w:type="dxa"/>
            <w:shd w:val="clear" w:color="auto" w:fill="auto"/>
          </w:tcPr>
          <w:p w:rsidR="00A03565" w:rsidRPr="00020BAE" w:rsidRDefault="00A03565" w:rsidP="00A03565">
            <w:pPr>
              <w:rPr>
                <w:rFonts w:eastAsia="Calibri"/>
                <w:iCs/>
                <w:sz w:val="28"/>
                <w:szCs w:val="28"/>
                <w:lang w:val="uk-UA" w:eastAsia="en-US"/>
              </w:rPr>
            </w:pPr>
            <w:del w:id="1306" w:author="Користувач" w:date="2018-12-17T17:02:00Z">
              <w:r w:rsidRPr="00020BAE" w:rsidDel="003A63F3">
                <w:rPr>
                  <w:rFonts w:eastAsia="Calibri"/>
                  <w:iCs/>
                  <w:sz w:val="28"/>
                  <w:szCs w:val="28"/>
                  <w:lang w:val="uk-UA" w:eastAsia="en-US"/>
                </w:rPr>
                <w:delText>20</w:delText>
              </w:r>
            </w:del>
          </w:p>
        </w:tc>
        <w:tc>
          <w:tcPr>
            <w:tcW w:w="3933" w:type="dxa"/>
            <w:shd w:val="clear" w:color="auto" w:fill="auto"/>
          </w:tcPr>
          <w:p w:rsidR="00A03565" w:rsidRPr="00020BAE" w:rsidRDefault="00A03565" w:rsidP="00A03565">
            <w:pPr>
              <w:rPr>
                <w:rFonts w:eastAsia="Calibri"/>
                <w:iCs/>
                <w:sz w:val="28"/>
                <w:szCs w:val="28"/>
                <w:lang w:val="uk-UA" w:eastAsia="en-US"/>
              </w:rPr>
            </w:pPr>
          </w:p>
        </w:tc>
        <w:tc>
          <w:tcPr>
            <w:tcW w:w="2643" w:type="dxa"/>
            <w:shd w:val="clear" w:color="auto" w:fill="auto"/>
          </w:tcPr>
          <w:p w:rsidR="00A03565" w:rsidRPr="00020BAE" w:rsidRDefault="00A03565" w:rsidP="00A03565">
            <w:pPr>
              <w:rPr>
                <w:rFonts w:eastAsia="Calibri"/>
                <w:iCs/>
                <w:sz w:val="28"/>
                <w:szCs w:val="28"/>
                <w:lang w:val="uk-UA" w:eastAsia="en-US"/>
              </w:rPr>
            </w:pPr>
          </w:p>
        </w:tc>
        <w:tc>
          <w:tcPr>
            <w:tcW w:w="2178" w:type="dxa"/>
            <w:shd w:val="clear" w:color="auto" w:fill="auto"/>
          </w:tcPr>
          <w:p w:rsidR="00A03565" w:rsidRPr="00020BAE" w:rsidRDefault="00A03565" w:rsidP="00A03565">
            <w:pPr>
              <w:rPr>
                <w:rFonts w:eastAsia="Calibri"/>
                <w:iCs/>
                <w:sz w:val="28"/>
                <w:szCs w:val="28"/>
                <w:lang w:val="uk-UA" w:eastAsia="en-US"/>
              </w:rPr>
            </w:pPr>
          </w:p>
        </w:tc>
      </w:tr>
      <w:tr w:rsidR="00A03565" w:rsidRPr="00020BAE" w:rsidTr="00824FF6">
        <w:tc>
          <w:tcPr>
            <w:tcW w:w="817" w:type="dxa"/>
            <w:shd w:val="clear" w:color="auto" w:fill="auto"/>
          </w:tcPr>
          <w:p w:rsidR="00A03565" w:rsidRPr="00020BAE" w:rsidRDefault="00A03565" w:rsidP="00A03565">
            <w:pPr>
              <w:rPr>
                <w:rFonts w:eastAsia="Calibri"/>
                <w:iCs/>
                <w:sz w:val="28"/>
                <w:szCs w:val="28"/>
                <w:lang w:val="uk-UA" w:eastAsia="en-US"/>
              </w:rPr>
            </w:pPr>
          </w:p>
        </w:tc>
        <w:tc>
          <w:tcPr>
            <w:tcW w:w="3933" w:type="dxa"/>
            <w:shd w:val="clear" w:color="auto" w:fill="auto"/>
          </w:tcPr>
          <w:p w:rsidR="00A03565" w:rsidRPr="00020BAE" w:rsidRDefault="00A03565" w:rsidP="00A03565">
            <w:pPr>
              <w:rPr>
                <w:rFonts w:eastAsia="Calibri"/>
                <w:iCs/>
                <w:sz w:val="28"/>
                <w:szCs w:val="28"/>
                <w:lang w:val="uk-UA" w:eastAsia="en-US"/>
              </w:rPr>
            </w:pPr>
          </w:p>
        </w:tc>
        <w:tc>
          <w:tcPr>
            <w:tcW w:w="2643" w:type="dxa"/>
            <w:shd w:val="clear" w:color="auto" w:fill="auto"/>
          </w:tcPr>
          <w:p w:rsidR="00A03565" w:rsidRPr="00020BAE" w:rsidRDefault="00A03565" w:rsidP="00A03565">
            <w:pPr>
              <w:rPr>
                <w:rFonts w:eastAsia="Calibri"/>
                <w:iCs/>
                <w:sz w:val="28"/>
                <w:szCs w:val="28"/>
                <w:lang w:val="uk-UA" w:eastAsia="en-US"/>
              </w:rPr>
            </w:pPr>
          </w:p>
        </w:tc>
        <w:tc>
          <w:tcPr>
            <w:tcW w:w="2178" w:type="dxa"/>
            <w:shd w:val="clear" w:color="auto" w:fill="auto"/>
          </w:tcPr>
          <w:p w:rsidR="00A03565" w:rsidRPr="00020BAE" w:rsidRDefault="00A03565" w:rsidP="00A03565">
            <w:pPr>
              <w:rPr>
                <w:rFonts w:eastAsia="Calibri"/>
                <w:iCs/>
                <w:sz w:val="28"/>
                <w:szCs w:val="28"/>
                <w:lang w:val="uk-UA" w:eastAsia="en-US"/>
              </w:rPr>
            </w:pPr>
          </w:p>
        </w:tc>
      </w:tr>
    </w:tbl>
    <w:p w:rsidR="00824FF6" w:rsidRPr="00020BAE" w:rsidRDefault="00824FF6" w:rsidP="00824FF6">
      <w:pPr>
        <w:spacing w:line="288" w:lineRule="auto"/>
        <w:rPr>
          <w:rFonts w:eastAsia="Calibri"/>
          <w:iCs/>
          <w:sz w:val="28"/>
          <w:szCs w:val="28"/>
          <w:lang w:val="uk-UA" w:eastAsia="en-US"/>
          <w:rPrChange w:id="1307" w:author="Користувач" w:date="2018-12-18T11:35:00Z">
            <w:rPr>
              <w:rFonts w:eastAsia="Calibri"/>
              <w:iCs/>
              <w:sz w:val="28"/>
              <w:szCs w:val="28"/>
              <w:lang w:eastAsia="en-US"/>
            </w:rPr>
          </w:rPrChange>
        </w:rPr>
      </w:pPr>
    </w:p>
    <w:p w:rsidR="00A03565" w:rsidRPr="00020BAE" w:rsidRDefault="00A03565" w:rsidP="00A03565">
      <w:pPr>
        <w:spacing w:line="288" w:lineRule="auto"/>
        <w:jc w:val="center"/>
        <w:rPr>
          <w:ins w:id="1308" w:author="Користувач" w:date="2018-12-17T17:17:00Z"/>
          <w:bCs/>
          <w:lang w:val="uk-UA"/>
        </w:rPr>
      </w:pPr>
    </w:p>
    <w:p w:rsidR="00A03565" w:rsidRPr="00020BAE" w:rsidRDefault="00D63E7B" w:rsidP="00A03565">
      <w:pPr>
        <w:spacing w:line="288" w:lineRule="auto"/>
        <w:jc w:val="center"/>
        <w:rPr>
          <w:ins w:id="1309" w:author="Користувач" w:date="2018-12-17T17:17:00Z"/>
          <w:bCs/>
          <w:lang w:val="uk-UA"/>
        </w:rPr>
      </w:pPr>
      <w:ins w:id="1310" w:author="Користувач" w:date="2018-12-19T17:49:00Z">
        <w:r>
          <w:rPr>
            <w:bCs/>
            <w:lang w:val="uk-UA"/>
          </w:rPr>
          <w:t>Секретар с\ради:                                  Н.Г. Стрижак</w:t>
        </w:r>
      </w:ins>
    </w:p>
    <w:p w:rsidR="00A03565" w:rsidRPr="00020BAE" w:rsidRDefault="00A03565" w:rsidP="00A03565">
      <w:pPr>
        <w:spacing w:line="288" w:lineRule="auto"/>
        <w:jc w:val="center"/>
        <w:rPr>
          <w:ins w:id="1311" w:author="Користувач" w:date="2018-12-17T17:17:00Z"/>
          <w:bCs/>
          <w:lang w:val="uk-UA"/>
        </w:rPr>
      </w:pPr>
    </w:p>
    <w:p w:rsidR="00A03565" w:rsidRPr="00020BAE" w:rsidRDefault="00A03565" w:rsidP="00A03565">
      <w:pPr>
        <w:spacing w:line="288" w:lineRule="auto"/>
        <w:jc w:val="center"/>
        <w:rPr>
          <w:ins w:id="1312" w:author="Користувач" w:date="2018-12-17T17:17:00Z"/>
          <w:bCs/>
          <w:lang w:val="uk-UA"/>
        </w:rPr>
      </w:pPr>
    </w:p>
    <w:p w:rsidR="00A03565" w:rsidRPr="00020BAE" w:rsidRDefault="00A03565" w:rsidP="00A03565">
      <w:pPr>
        <w:spacing w:line="288" w:lineRule="auto"/>
        <w:jc w:val="center"/>
        <w:rPr>
          <w:ins w:id="1313" w:author="Користувач" w:date="2018-12-17T17:17:00Z"/>
          <w:bCs/>
          <w:lang w:val="uk-UA"/>
        </w:rPr>
      </w:pPr>
    </w:p>
    <w:p w:rsidR="00A03565" w:rsidRPr="00020BAE" w:rsidRDefault="00BC46EE" w:rsidP="00A03565">
      <w:pPr>
        <w:spacing w:line="288" w:lineRule="auto"/>
        <w:jc w:val="center"/>
        <w:rPr>
          <w:ins w:id="1314" w:author="Користувач" w:date="2018-12-17T17:17:00Z"/>
          <w:bCs/>
          <w:lang w:val="uk-UA"/>
        </w:rPr>
      </w:pPr>
      <w:ins w:id="1315" w:author="Користувач" w:date="2018-12-17T17:17:00Z">
        <w:r>
          <w:rPr>
            <w:rFonts w:eastAsia="Calibri"/>
            <w:noProof/>
            <w:lang w:val="uk-UA" w:eastAsia="uk-UA"/>
            <w:rPrChange w:id="1316">
              <w:rPr>
                <w:noProof/>
                <w:lang w:val="uk-UA" w:eastAsia="uk-UA"/>
              </w:rPr>
            </w:rPrChange>
          </w:rPr>
          <w:drawing>
            <wp:inline distT="0" distB="0" distL="0" distR="0">
              <wp:extent cx="495300" cy="685800"/>
              <wp:effectExtent l="0" t="0" r="0" b="0"/>
              <wp:docPr id="46" name="Рисунок 46"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ins>
    </w:p>
    <w:p w:rsidR="00A03565" w:rsidRPr="00020BAE" w:rsidRDefault="00A03565" w:rsidP="00A03565">
      <w:pPr>
        <w:spacing w:line="288" w:lineRule="auto"/>
        <w:rPr>
          <w:ins w:id="1317" w:author="Користувач" w:date="2018-12-17T17:17:00Z"/>
          <w:rFonts w:eastAsia="Calibri"/>
          <w:iCs/>
          <w:lang w:val="uk-UA" w:eastAsia="en-US"/>
        </w:rPr>
      </w:pPr>
      <w:ins w:id="1318" w:author="Користувач" w:date="2018-12-17T17:17:00Z">
        <w:r w:rsidRPr="00020BAE">
          <w:rPr>
            <w:rFonts w:eastAsia="Calibri"/>
            <w:iCs/>
            <w:lang w:val="uk-UA" w:eastAsia="en-US"/>
          </w:rPr>
          <w:t xml:space="preserve">                                </w:t>
        </w:r>
      </w:ins>
    </w:p>
    <w:p w:rsidR="00A03565" w:rsidRPr="00020BAE" w:rsidRDefault="00A03565" w:rsidP="00A03565">
      <w:pPr>
        <w:spacing w:line="288" w:lineRule="auto"/>
        <w:jc w:val="center"/>
        <w:rPr>
          <w:ins w:id="1319" w:author="Користувач" w:date="2018-12-17T17:17:00Z"/>
          <w:rFonts w:eastAsia="Calibri"/>
          <w:b/>
          <w:iCs/>
          <w:sz w:val="28"/>
          <w:szCs w:val="28"/>
          <w:lang w:val="uk-UA" w:eastAsia="en-US"/>
        </w:rPr>
      </w:pPr>
      <w:ins w:id="1320" w:author="Користувач" w:date="2018-12-17T17:17:00Z">
        <w:r w:rsidRPr="00020BAE">
          <w:rPr>
            <w:rFonts w:eastAsia="Calibri"/>
            <w:b/>
            <w:iCs/>
            <w:sz w:val="28"/>
            <w:szCs w:val="28"/>
            <w:lang w:val="uk-UA" w:eastAsia="en-US"/>
          </w:rPr>
          <w:t>СТУДЕНИКІВСЬКА   СІЛЬСЬКА  РАДА</w:t>
        </w:r>
      </w:ins>
    </w:p>
    <w:p w:rsidR="00A03565" w:rsidRPr="00020BAE" w:rsidRDefault="00A03565" w:rsidP="00A03565">
      <w:pPr>
        <w:spacing w:line="288" w:lineRule="auto"/>
        <w:jc w:val="center"/>
        <w:rPr>
          <w:ins w:id="1321" w:author="Користувач" w:date="2018-12-17T17:17:00Z"/>
          <w:rFonts w:eastAsia="Calibri"/>
          <w:b/>
          <w:iCs/>
          <w:sz w:val="28"/>
          <w:szCs w:val="28"/>
          <w:lang w:val="uk-UA" w:eastAsia="en-US"/>
        </w:rPr>
      </w:pPr>
      <w:ins w:id="1322" w:author="Користувач" w:date="2018-12-17T17:17:00Z">
        <w:r w:rsidRPr="00020BAE">
          <w:rPr>
            <w:rFonts w:eastAsia="Calibri"/>
            <w:b/>
            <w:iCs/>
            <w:sz w:val="28"/>
            <w:szCs w:val="28"/>
            <w:lang w:val="uk-UA" w:eastAsia="en-US"/>
          </w:rPr>
          <w:t>ПЕРЕЯСЛАВ – ХМЕЛЬНИЦЬКОГО  РАЙОНУ</w:t>
        </w:r>
      </w:ins>
    </w:p>
    <w:p w:rsidR="00A03565" w:rsidRPr="00020BAE" w:rsidRDefault="00A03565" w:rsidP="00A03565">
      <w:pPr>
        <w:spacing w:line="288" w:lineRule="auto"/>
        <w:jc w:val="center"/>
        <w:rPr>
          <w:ins w:id="1323" w:author="Користувач" w:date="2018-12-17T17:17:00Z"/>
          <w:rFonts w:eastAsia="Calibri"/>
          <w:b/>
          <w:iCs/>
          <w:sz w:val="28"/>
          <w:szCs w:val="28"/>
          <w:lang w:val="uk-UA" w:eastAsia="en-US"/>
        </w:rPr>
      </w:pPr>
      <w:ins w:id="1324" w:author="Користувач" w:date="2018-12-17T17:17:00Z">
        <w:r w:rsidRPr="00020BAE">
          <w:rPr>
            <w:rFonts w:eastAsia="Calibri"/>
            <w:b/>
            <w:iCs/>
            <w:sz w:val="28"/>
            <w:szCs w:val="28"/>
            <w:lang w:val="uk-UA" w:eastAsia="en-US"/>
          </w:rPr>
          <w:t>КИЇВСЬКОЇ  ОБЛАСТІ</w:t>
        </w:r>
      </w:ins>
    </w:p>
    <w:p w:rsidR="00A03565" w:rsidRPr="00020BAE" w:rsidRDefault="00A03565" w:rsidP="00A03565">
      <w:pPr>
        <w:spacing w:line="288" w:lineRule="auto"/>
        <w:jc w:val="center"/>
        <w:rPr>
          <w:ins w:id="1325" w:author="Користувач" w:date="2018-12-17T17:17:00Z"/>
          <w:rFonts w:eastAsia="Calibri"/>
          <w:b/>
          <w:iCs/>
          <w:lang w:val="uk-UA" w:eastAsia="en-US"/>
        </w:rPr>
      </w:pPr>
    </w:p>
    <w:p w:rsidR="00A03565" w:rsidRPr="00020BAE" w:rsidRDefault="00A03565" w:rsidP="00A03565">
      <w:pPr>
        <w:spacing w:line="288" w:lineRule="auto"/>
        <w:jc w:val="center"/>
        <w:rPr>
          <w:ins w:id="1326" w:author="Користувач" w:date="2018-12-17T17:17:00Z"/>
          <w:rFonts w:eastAsia="Calibri"/>
          <w:b/>
          <w:iCs/>
          <w:sz w:val="28"/>
          <w:szCs w:val="28"/>
          <w:lang w:val="uk-UA" w:eastAsia="en-US"/>
        </w:rPr>
      </w:pPr>
      <w:ins w:id="1327" w:author="Користувач" w:date="2018-12-17T17:17:00Z">
        <w:r w:rsidRPr="00020BAE">
          <w:rPr>
            <w:rFonts w:eastAsia="Calibri"/>
            <w:b/>
            <w:iCs/>
            <w:sz w:val="28"/>
            <w:szCs w:val="28"/>
            <w:lang w:val="uk-UA" w:eastAsia="en-US"/>
          </w:rPr>
          <w:lastRenderedPageBreak/>
          <w:t xml:space="preserve">Р І Ш Е Н </w:t>
        </w:r>
        <w:proofErr w:type="spellStart"/>
        <w:r w:rsidR="00AB6437" w:rsidRPr="00AB6437">
          <w:rPr>
            <w:rFonts w:eastAsia="Calibri"/>
            <w:b/>
            <w:iCs/>
            <w:sz w:val="28"/>
            <w:szCs w:val="28"/>
            <w:lang w:val="uk-UA" w:eastAsia="en-US"/>
            <w:rPrChange w:id="1328" w:author="Користувач" w:date="2018-12-18T11:35:00Z">
              <w:rPr>
                <w:rFonts w:eastAsia="Calibri"/>
                <w:b/>
                <w:iCs/>
                <w:sz w:val="28"/>
                <w:szCs w:val="28"/>
                <w:lang w:eastAsia="en-US"/>
              </w:rPr>
            </w:rPrChange>
          </w:rPr>
          <w:t>Н</w:t>
        </w:r>
        <w:proofErr w:type="spellEnd"/>
        <w:r w:rsidR="00AB6437" w:rsidRPr="00AB6437">
          <w:rPr>
            <w:rFonts w:eastAsia="Calibri"/>
            <w:b/>
            <w:iCs/>
            <w:sz w:val="28"/>
            <w:szCs w:val="28"/>
            <w:lang w:val="uk-UA" w:eastAsia="en-US"/>
            <w:rPrChange w:id="1329" w:author="Користувач" w:date="2018-12-18T11:35:00Z">
              <w:rPr>
                <w:rFonts w:eastAsia="Calibri"/>
                <w:b/>
                <w:iCs/>
                <w:sz w:val="28"/>
                <w:szCs w:val="28"/>
                <w:lang w:eastAsia="en-US"/>
              </w:rPr>
            </w:rPrChange>
          </w:rPr>
          <w:t xml:space="preserve"> Я</w:t>
        </w:r>
      </w:ins>
    </w:p>
    <w:p w:rsidR="00A03565" w:rsidRPr="00020BAE" w:rsidRDefault="00AB6437" w:rsidP="00A03565">
      <w:pPr>
        <w:ind w:right="-185"/>
        <w:jc w:val="both"/>
        <w:rPr>
          <w:ins w:id="1330" w:author="Користувач" w:date="2018-12-17T17:18:00Z"/>
          <w:b/>
          <w:sz w:val="28"/>
          <w:szCs w:val="28"/>
          <w:lang w:val="uk-UA"/>
          <w:rPrChange w:id="1331" w:author="Користувач" w:date="2018-12-18T11:35:00Z">
            <w:rPr>
              <w:ins w:id="1332" w:author="Користувач" w:date="2018-12-17T17:18:00Z"/>
              <w:b/>
              <w:lang w:val="uk-UA"/>
            </w:rPr>
          </w:rPrChange>
        </w:rPr>
      </w:pPr>
      <w:ins w:id="1333" w:author="Користувач" w:date="2018-12-17T17:17:00Z">
        <w:r w:rsidRPr="00AB6437">
          <w:rPr>
            <w:b/>
            <w:sz w:val="28"/>
            <w:szCs w:val="28"/>
            <w:lang w:val="uk-UA"/>
            <w:rPrChange w:id="1334" w:author="Користувач" w:date="2018-12-18T11:35:00Z">
              <w:rPr>
                <w:b/>
                <w:lang w:val="uk-UA"/>
              </w:rPr>
            </w:rPrChange>
          </w:rPr>
          <w:t>Про внесення змін до</w:t>
        </w:r>
      </w:ins>
      <w:ins w:id="1335" w:author="Користувач" w:date="2018-12-17T17:18:00Z">
        <w:r w:rsidRPr="00AB6437">
          <w:rPr>
            <w:sz w:val="28"/>
            <w:szCs w:val="28"/>
            <w:lang w:val="uk-UA"/>
            <w:rPrChange w:id="1336" w:author="Користувач" w:date="2018-12-18T11:35:00Z">
              <w:rPr>
                <w:lang w:val="uk-UA"/>
              </w:rPr>
            </w:rPrChange>
          </w:rPr>
          <w:t xml:space="preserve">  </w:t>
        </w:r>
        <w:r w:rsidRPr="00AB6437">
          <w:rPr>
            <w:b/>
            <w:sz w:val="28"/>
            <w:szCs w:val="28"/>
            <w:lang w:val="uk-UA"/>
            <w:rPrChange w:id="1337" w:author="Користувач" w:date="2018-12-18T11:35:00Z">
              <w:rPr>
                <w:lang w:val="uk-UA"/>
              </w:rPr>
            </w:rPrChange>
          </w:rPr>
          <w:t>Програми соціально-економічного</w:t>
        </w:r>
      </w:ins>
    </w:p>
    <w:p w:rsidR="00A03565" w:rsidRPr="00020BAE" w:rsidRDefault="00AB6437" w:rsidP="00A03565">
      <w:pPr>
        <w:ind w:right="-185"/>
        <w:jc w:val="both"/>
        <w:rPr>
          <w:ins w:id="1338" w:author="Користувач" w:date="2018-12-17T17:18:00Z"/>
          <w:b/>
          <w:sz w:val="28"/>
          <w:szCs w:val="28"/>
          <w:lang w:val="uk-UA"/>
          <w:rPrChange w:id="1339" w:author="Користувач" w:date="2018-12-18T11:35:00Z">
            <w:rPr>
              <w:ins w:id="1340" w:author="Користувач" w:date="2018-12-17T17:18:00Z"/>
              <w:lang w:val="uk-UA"/>
            </w:rPr>
          </w:rPrChange>
        </w:rPr>
      </w:pPr>
      <w:ins w:id="1341" w:author="Користувач" w:date="2018-12-17T17:18:00Z">
        <w:r w:rsidRPr="00AB6437">
          <w:rPr>
            <w:b/>
            <w:sz w:val="28"/>
            <w:szCs w:val="28"/>
            <w:lang w:val="uk-UA"/>
            <w:rPrChange w:id="1342" w:author="Користувач" w:date="2018-12-18T11:35:00Z">
              <w:rPr>
                <w:lang w:val="uk-UA"/>
              </w:rPr>
            </w:rPrChange>
          </w:rPr>
          <w:t>розвитку Студениківської сільської ради.</w:t>
        </w:r>
      </w:ins>
    </w:p>
    <w:p w:rsidR="00824FF6" w:rsidRPr="00020BAE" w:rsidRDefault="00824FF6">
      <w:pPr>
        <w:rPr>
          <w:ins w:id="1343" w:author="Користувач" w:date="2018-12-17T17:19:00Z"/>
          <w:b/>
          <w:sz w:val="28"/>
          <w:szCs w:val="28"/>
          <w:lang w:val="uk-UA"/>
        </w:rPr>
      </w:pPr>
    </w:p>
    <w:p w:rsidR="00A03565" w:rsidRPr="00020BAE" w:rsidRDefault="00A03565">
      <w:pPr>
        <w:rPr>
          <w:ins w:id="1344" w:author="Користувач" w:date="2018-12-17T17:19:00Z"/>
          <w:b/>
          <w:sz w:val="28"/>
          <w:szCs w:val="28"/>
          <w:lang w:val="uk-UA"/>
        </w:rPr>
      </w:pPr>
    </w:p>
    <w:p w:rsidR="00A03565" w:rsidRPr="00020BAE" w:rsidRDefault="00A03565" w:rsidP="00A03565">
      <w:pPr>
        <w:spacing w:before="100" w:beforeAutospacing="1" w:after="100" w:afterAutospacing="1"/>
        <w:jc w:val="both"/>
        <w:rPr>
          <w:ins w:id="1345" w:author="Користувач" w:date="2018-12-17T17:20:00Z"/>
          <w:sz w:val="28"/>
          <w:szCs w:val="28"/>
          <w:lang w:val="uk-UA"/>
        </w:rPr>
      </w:pPr>
      <w:ins w:id="1346" w:author="Користувач" w:date="2018-12-17T17:20:00Z">
        <w:r w:rsidRPr="00020BAE">
          <w:rPr>
            <w:sz w:val="28"/>
            <w:szCs w:val="28"/>
            <w:lang w:val="uk-UA"/>
          </w:rPr>
          <w:t xml:space="preserve">З метою забезпечення комплексного соціально-економічного розвитку  Студениківської сільської ради – об’єднаної територіальної громади, підвищення ефективності використання економічного потенціалу та функціонування соціальної сфери,  відповідно до положень Конституції України, Закону України «Про державне прогнозування та розроблення програм економічного і соціального розвитку України» та ст. 26 Закону України «Про місцеве самоврядування в Україні», </w:t>
        </w:r>
        <w:r w:rsidRPr="00020BAE">
          <w:rPr>
            <w:bCs/>
            <w:sz w:val="28"/>
            <w:szCs w:val="28"/>
            <w:lang w:val="uk-UA"/>
          </w:rPr>
          <w:t>сільська рада</w:t>
        </w:r>
      </w:ins>
    </w:p>
    <w:p w:rsidR="00A03565" w:rsidRPr="00020BAE" w:rsidRDefault="00AB6437" w:rsidP="00A03565">
      <w:pPr>
        <w:spacing w:before="100" w:beforeAutospacing="1" w:after="100" w:afterAutospacing="1"/>
        <w:rPr>
          <w:ins w:id="1347" w:author="Користувач" w:date="2018-12-17T17:20:00Z"/>
          <w:sz w:val="28"/>
          <w:szCs w:val="28"/>
          <w:lang w:val="uk-UA"/>
          <w:rPrChange w:id="1348" w:author="Користувач" w:date="2018-12-18T11:35:00Z">
            <w:rPr>
              <w:ins w:id="1349" w:author="Користувач" w:date="2018-12-17T17:20:00Z"/>
              <w:sz w:val="28"/>
              <w:szCs w:val="28"/>
            </w:rPr>
          </w:rPrChange>
        </w:rPr>
      </w:pPr>
      <w:ins w:id="1350" w:author="Користувач" w:date="2018-12-17T17:20:00Z">
        <w:r w:rsidRPr="00AB6437">
          <w:rPr>
            <w:b/>
            <w:bCs/>
            <w:sz w:val="28"/>
            <w:szCs w:val="28"/>
            <w:lang w:val="uk-UA"/>
            <w:rPrChange w:id="1351" w:author="Користувач" w:date="2018-12-18T11:35:00Z">
              <w:rPr>
                <w:b/>
                <w:bCs/>
                <w:sz w:val="28"/>
                <w:szCs w:val="28"/>
              </w:rPr>
            </w:rPrChange>
          </w:rPr>
          <w:t> ВИРІШИЛА:</w:t>
        </w:r>
        <w:r w:rsidRPr="00AB6437">
          <w:rPr>
            <w:sz w:val="28"/>
            <w:szCs w:val="28"/>
            <w:lang w:val="uk-UA"/>
            <w:rPrChange w:id="1352" w:author="Користувач" w:date="2018-12-18T11:35:00Z">
              <w:rPr>
                <w:sz w:val="28"/>
                <w:szCs w:val="28"/>
              </w:rPr>
            </w:rPrChange>
          </w:rPr>
          <w:t>                                                                                              </w:t>
        </w:r>
      </w:ins>
    </w:p>
    <w:p w:rsidR="00000000" w:rsidRDefault="00AB6437">
      <w:pPr>
        <w:pStyle w:val="a3"/>
        <w:numPr>
          <w:ilvl w:val="0"/>
          <w:numId w:val="26"/>
        </w:numPr>
        <w:rPr>
          <w:ins w:id="1353" w:author="Користувач" w:date="2018-12-17T17:25:00Z"/>
          <w:sz w:val="28"/>
          <w:szCs w:val="28"/>
          <w:lang w:val="uk-UA"/>
          <w:rPrChange w:id="1354" w:author="Користувач" w:date="2018-12-18T11:35:00Z">
            <w:rPr>
              <w:ins w:id="1355" w:author="Користувач" w:date="2018-12-17T17:25:00Z"/>
              <w:lang w:val="uk-UA"/>
            </w:rPr>
          </w:rPrChange>
        </w:rPr>
        <w:pPrChange w:id="1356" w:author="Користувач" w:date="2018-12-17T17:25:00Z">
          <w:pPr/>
        </w:pPrChange>
      </w:pPr>
      <w:ins w:id="1357" w:author="Користувач" w:date="2018-12-17T17:20:00Z">
        <w:r w:rsidRPr="00AB6437">
          <w:rPr>
            <w:sz w:val="28"/>
            <w:szCs w:val="28"/>
            <w:lang w:val="uk-UA"/>
            <w:rPrChange w:id="1358" w:author="Користувач" w:date="2018-12-18T11:35:00Z">
              <w:rPr>
                <w:lang w:val="uk-UA"/>
              </w:rPr>
            </w:rPrChange>
          </w:rPr>
          <w:t xml:space="preserve">Внести зміни до рішення № 170-УІ-УІІ від 25.04.2018 року «Про затвердження Програми  соціально-економічного розвитку  Студениківської сільської ради -  об’єднаної територіальної громади  на 2018 рік» </w:t>
        </w:r>
      </w:ins>
      <w:ins w:id="1359" w:author="Користувач" w:date="2018-12-17T17:22:00Z">
        <w:r w:rsidRPr="00AB6437">
          <w:rPr>
            <w:sz w:val="28"/>
            <w:szCs w:val="28"/>
            <w:lang w:val="uk-UA"/>
            <w:rPrChange w:id="1360" w:author="Користувач" w:date="2018-12-18T11:35:00Z">
              <w:rPr>
                <w:lang w:val="uk-UA"/>
              </w:rPr>
            </w:rPrChange>
          </w:rPr>
          <w:t xml:space="preserve">в частині ФІНАНСОВЕ ЗАБЕЗПЕЧЕННЯ РЕАЛІЗАЦІЇ ПРОГРАМИ, додавши пункти </w:t>
        </w:r>
      </w:ins>
      <w:ins w:id="1361" w:author="Користувач" w:date="2018-12-17T17:24:00Z">
        <w:r w:rsidRPr="00AB6437">
          <w:rPr>
            <w:sz w:val="28"/>
            <w:szCs w:val="28"/>
            <w:lang w:val="uk-UA"/>
            <w:rPrChange w:id="1362" w:author="Користувач" w:date="2018-12-18T11:35:00Z">
              <w:rPr>
                <w:lang w:val="uk-UA"/>
              </w:rPr>
            </w:rPrChange>
          </w:rPr>
          <w:t xml:space="preserve">: </w:t>
        </w:r>
      </w:ins>
      <w:ins w:id="1363" w:author="Користувач" w:date="2018-12-17T17:23:00Z">
        <w:r w:rsidRPr="00AB6437">
          <w:rPr>
            <w:sz w:val="28"/>
            <w:szCs w:val="28"/>
            <w:lang w:val="uk-UA"/>
            <w:rPrChange w:id="1364" w:author="Користувач" w:date="2018-12-18T11:35:00Z">
              <w:rPr>
                <w:lang w:val="uk-UA"/>
              </w:rPr>
            </w:rPrChange>
          </w:rPr>
          <w:t xml:space="preserve">«придбання спецодягу, ГДС для місцевої </w:t>
        </w:r>
      </w:ins>
      <w:ins w:id="1365" w:author="Користувач" w:date="2018-12-17T17:24:00Z">
        <w:r w:rsidRPr="00AB6437">
          <w:rPr>
            <w:sz w:val="28"/>
            <w:szCs w:val="28"/>
            <w:lang w:val="uk-UA"/>
            <w:rPrChange w:id="1366" w:author="Користувач" w:date="2018-12-18T11:35:00Z">
              <w:rPr>
                <w:lang w:val="uk-UA"/>
              </w:rPr>
            </w:rPrChange>
          </w:rPr>
          <w:t xml:space="preserve">пожежної охорони» </w:t>
        </w:r>
      </w:ins>
      <w:ins w:id="1367" w:author="Користувач" w:date="2018-12-17T17:20:00Z">
        <w:r w:rsidRPr="00AB6437">
          <w:rPr>
            <w:sz w:val="28"/>
            <w:szCs w:val="28"/>
            <w:lang w:val="uk-UA"/>
            <w:rPrChange w:id="1368" w:author="Користувач" w:date="2018-12-18T11:35:00Z">
              <w:rPr>
                <w:lang w:val="uk-UA"/>
              </w:rPr>
            </w:rPrChange>
          </w:rPr>
          <w:t xml:space="preserve"> </w:t>
        </w:r>
      </w:ins>
      <w:ins w:id="1369" w:author="Користувач" w:date="2018-12-17T17:24:00Z">
        <w:r w:rsidRPr="00AB6437">
          <w:rPr>
            <w:sz w:val="28"/>
            <w:szCs w:val="28"/>
            <w:lang w:val="uk-UA"/>
            <w:rPrChange w:id="1370" w:author="Користувач" w:date="2018-12-18T11:35:00Z">
              <w:rPr>
                <w:lang w:val="uk-UA"/>
              </w:rPr>
            </w:rPrChange>
          </w:rPr>
          <w:t xml:space="preserve">та «Придбання сценічних костюмів </w:t>
        </w:r>
      </w:ins>
      <w:ins w:id="1371" w:author="Користувач" w:date="2018-12-17T17:25:00Z">
        <w:r w:rsidRPr="00AB6437">
          <w:rPr>
            <w:sz w:val="28"/>
            <w:szCs w:val="28"/>
            <w:lang w:val="uk-UA"/>
            <w:rPrChange w:id="1372" w:author="Користувач" w:date="2018-12-18T11:35:00Z">
              <w:rPr>
                <w:lang w:val="uk-UA"/>
              </w:rPr>
            </w:rPrChange>
          </w:rPr>
          <w:t>для будинків культури</w:t>
        </w:r>
      </w:ins>
      <w:ins w:id="1373" w:author="Користувач" w:date="2018-12-17T17:27:00Z">
        <w:r w:rsidR="0064238B" w:rsidRPr="00020BAE">
          <w:rPr>
            <w:sz w:val="28"/>
            <w:szCs w:val="28"/>
            <w:lang w:val="uk-UA"/>
          </w:rPr>
          <w:t>»</w:t>
        </w:r>
      </w:ins>
      <w:ins w:id="1374" w:author="Користувач" w:date="2018-12-17T17:25:00Z">
        <w:r w:rsidR="005A5A8E" w:rsidRPr="00020BAE">
          <w:rPr>
            <w:sz w:val="28"/>
            <w:szCs w:val="28"/>
            <w:lang w:val="uk-UA"/>
          </w:rPr>
          <w:t xml:space="preserve">, </w:t>
        </w:r>
      </w:ins>
      <w:ins w:id="1375" w:author="Користувач" w:date="2018-12-17T17:35:00Z">
        <w:r w:rsidR="005A5A8E" w:rsidRPr="00020BAE">
          <w:rPr>
            <w:sz w:val="28"/>
            <w:szCs w:val="28"/>
            <w:lang w:val="uk-UA"/>
          </w:rPr>
          <w:t>«виготовлення ПКД на капітальний ремонт будинку культури</w:t>
        </w:r>
      </w:ins>
      <w:ins w:id="1376" w:author="Користувач" w:date="2018-12-17T17:36:00Z">
        <w:r w:rsidR="005A5A8E" w:rsidRPr="00020BAE">
          <w:rPr>
            <w:sz w:val="28"/>
            <w:szCs w:val="28"/>
            <w:lang w:val="uk-UA"/>
          </w:rPr>
          <w:t xml:space="preserve"> </w:t>
        </w:r>
      </w:ins>
      <w:ins w:id="1377" w:author="Користувач" w:date="2018-12-17T17:35:00Z">
        <w:r w:rsidR="005A5A8E" w:rsidRPr="00020BAE">
          <w:rPr>
            <w:sz w:val="28"/>
            <w:szCs w:val="28"/>
            <w:lang w:val="uk-UA"/>
          </w:rPr>
          <w:t>в с. Студеник</w:t>
        </w:r>
      </w:ins>
      <w:ins w:id="1378" w:author="Користувач" w:date="2018-12-17T17:36:00Z">
        <w:r w:rsidR="005A5A8E" w:rsidRPr="00020BAE">
          <w:rPr>
            <w:sz w:val="28"/>
            <w:szCs w:val="28"/>
            <w:lang w:val="uk-UA"/>
          </w:rPr>
          <w:t>и»</w:t>
        </w:r>
      </w:ins>
      <w:ins w:id="1379" w:author="Користувач" w:date="2018-12-17T17:35:00Z">
        <w:r w:rsidR="005A5A8E" w:rsidRPr="00020BAE">
          <w:rPr>
            <w:sz w:val="28"/>
            <w:szCs w:val="28"/>
            <w:lang w:val="uk-UA"/>
          </w:rPr>
          <w:t xml:space="preserve"> </w:t>
        </w:r>
      </w:ins>
      <w:ins w:id="1380" w:author="Користувач" w:date="2018-12-17T17:36:00Z">
        <w:r w:rsidR="005A5A8E" w:rsidRPr="00020BAE">
          <w:rPr>
            <w:sz w:val="28"/>
            <w:szCs w:val="28"/>
            <w:lang w:val="uk-UA"/>
          </w:rPr>
          <w:t>та «реконструкція стадіону в с</w:t>
        </w:r>
      </w:ins>
      <w:ins w:id="1381" w:author="Користувач" w:date="2018-12-17T17:25:00Z">
        <w:r w:rsidRPr="00AB6437">
          <w:rPr>
            <w:sz w:val="28"/>
            <w:szCs w:val="28"/>
            <w:lang w:val="uk-UA"/>
            <w:rPrChange w:id="1382" w:author="Користувач" w:date="2018-12-18T11:35:00Z">
              <w:rPr>
                <w:lang w:val="uk-UA"/>
              </w:rPr>
            </w:rPrChange>
          </w:rPr>
          <w:t>.</w:t>
        </w:r>
      </w:ins>
      <w:ins w:id="1383" w:author="Користувач" w:date="2018-12-17T17:36:00Z">
        <w:r w:rsidR="005A5A8E" w:rsidRPr="00020BAE">
          <w:rPr>
            <w:sz w:val="28"/>
            <w:szCs w:val="28"/>
            <w:lang w:val="uk-UA"/>
          </w:rPr>
          <w:t xml:space="preserve"> Переяславське </w:t>
        </w:r>
      </w:ins>
      <w:ins w:id="1384" w:author="Користувач" w:date="2018-12-17T17:37:00Z">
        <w:r w:rsidR="005A5A8E" w:rsidRPr="00020BAE">
          <w:rPr>
            <w:sz w:val="28"/>
            <w:szCs w:val="28"/>
            <w:lang w:val="uk-UA"/>
          </w:rPr>
          <w:t xml:space="preserve">в т. ч закупівля вуличних тренажерів </w:t>
        </w:r>
      </w:ins>
      <w:ins w:id="1385" w:author="Користувач" w:date="2018-12-17T17:36:00Z">
        <w:r w:rsidR="005A5A8E" w:rsidRPr="00020BAE">
          <w:rPr>
            <w:sz w:val="28"/>
            <w:szCs w:val="28"/>
            <w:lang w:val="uk-UA"/>
          </w:rPr>
          <w:t>(за результатами конкурсу грандів на розвиток благоустрою</w:t>
        </w:r>
      </w:ins>
      <w:ins w:id="1386" w:author="Користувач" w:date="2018-12-17T17:37:00Z">
        <w:r w:rsidR="005A5A8E" w:rsidRPr="00020BAE">
          <w:rPr>
            <w:sz w:val="28"/>
            <w:szCs w:val="28"/>
            <w:lang w:val="uk-UA"/>
          </w:rPr>
          <w:t>)»</w:t>
        </w:r>
      </w:ins>
      <w:ins w:id="1387" w:author="Користувач" w:date="2018-12-17T17:36:00Z">
        <w:r w:rsidR="005A5A8E" w:rsidRPr="00020BAE">
          <w:rPr>
            <w:sz w:val="28"/>
            <w:szCs w:val="28"/>
            <w:lang w:val="uk-UA"/>
          </w:rPr>
          <w:t xml:space="preserve"> </w:t>
        </w:r>
      </w:ins>
      <w:ins w:id="1388" w:author="Користувач" w:date="2018-12-17T17:38:00Z">
        <w:r w:rsidR="005A5A8E" w:rsidRPr="00020BAE">
          <w:rPr>
            <w:sz w:val="28"/>
            <w:szCs w:val="28"/>
            <w:lang w:val="uk-UA"/>
          </w:rPr>
          <w:t>за рахунок коштів місцевого бюджету  .</w:t>
        </w:r>
      </w:ins>
    </w:p>
    <w:p w:rsidR="00000000" w:rsidRDefault="00AB6437">
      <w:pPr>
        <w:pStyle w:val="a3"/>
        <w:numPr>
          <w:ilvl w:val="0"/>
          <w:numId w:val="26"/>
        </w:numPr>
        <w:rPr>
          <w:ins w:id="1389" w:author="Користувач" w:date="2018-12-17T17:27:00Z"/>
          <w:sz w:val="28"/>
          <w:szCs w:val="28"/>
          <w:lang w:val="uk-UA"/>
          <w:rPrChange w:id="1390" w:author="Користувач" w:date="2018-12-18T11:35:00Z">
            <w:rPr>
              <w:ins w:id="1391" w:author="Користувач" w:date="2018-12-17T17:27:00Z"/>
              <w:lang w:val="uk-UA"/>
            </w:rPr>
          </w:rPrChange>
        </w:rPr>
        <w:pPrChange w:id="1392" w:author="Користувач" w:date="2018-12-17T17:27:00Z">
          <w:pPr/>
        </w:pPrChange>
      </w:pPr>
      <w:ins w:id="1393" w:author="Користувач" w:date="2018-12-17T17:25:00Z">
        <w:r w:rsidRPr="00AB6437">
          <w:rPr>
            <w:sz w:val="28"/>
            <w:szCs w:val="28"/>
            <w:lang w:val="uk-UA"/>
            <w:rPrChange w:id="1394" w:author="Користувач" w:date="2018-12-18T11:35:00Z">
              <w:rPr>
                <w:b/>
                <w:sz w:val="28"/>
                <w:szCs w:val="28"/>
                <w:lang w:val="uk-UA"/>
              </w:rPr>
            </w:rPrChange>
          </w:rPr>
          <w:t>Контроль за виконанням рішення по</w:t>
        </w:r>
      </w:ins>
      <w:ins w:id="1395" w:author="Користувач" w:date="2018-12-17T17:26:00Z">
        <w:r w:rsidRPr="00AB6437">
          <w:rPr>
            <w:sz w:val="28"/>
            <w:szCs w:val="28"/>
            <w:lang w:val="uk-UA"/>
            <w:rPrChange w:id="1396" w:author="Користувач" w:date="2018-12-18T11:35:00Z">
              <w:rPr>
                <w:lang w:val="uk-UA"/>
              </w:rPr>
            </w:rPrChange>
          </w:rPr>
          <w:t>к</w:t>
        </w:r>
      </w:ins>
      <w:ins w:id="1397" w:author="Користувач" w:date="2018-12-17T17:25:00Z">
        <w:r w:rsidRPr="00AB6437">
          <w:rPr>
            <w:sz w:val="28"/>
            <w:szCs w:val="28"/>
            <w:lang w:val="uk-UA"/>
            <w:rPrChange w:id="1398" w:author="Користувач" w:date="2018-12-18T11:35:00Z">
              <w:rPr>
                <w:lang w:val="uk-UA"/>
              </w:rPr>
            </w:rPrChange>
          </w:rPr>
          <w:t xml:space="preserve">ласти на </w:t>
        </w:r>
      </w:ins>
      <w:ins w:id="1399" w:author="Користувач" w:date="2018-12-17T17:26:00Z">
        <w:r w:rsidRPr="00AB6437">
          <w:rPr>
            <w:sz w:val="28"/>
            <w:szCs w:val="28"/>
            <w:lang w:val="uk-UA"/>
            <w:rPrChange w:id="1400" w:author="Користувач" w:date="2018-12-18T11:35:00Z">
              <w:rPr>
                <w:lang w:val="uk-UA"/>
              </w:rPr>
            </w:rPrChange>
          </w:rPr>
          <w:t xml:space="preserve">постійну комісію з  </w:t>
        </w:r>
      </w:ins>
      <w:ins w:id="1401" w:author="Користувач" w:date="2018-12-17T17:27:00Z">
        <w:r w:rsidRPr="00AB6437">
          <w:rPr>
            <w:sz w:val="28"/>
            <w:szCs w:val="28"/>
            <w:lang w:val="uk-UA" w:eastAsia="uk-UA"/>
            <w:rPrChange w:id="1402" w:author="Користувач" w:date="2018-12-18T11:35:00Z">
              <w:rPr>
                <w:lang w:val="uk-UA" w:eastAsia="uk-UA"/>
              </w:rPr>
            </w:rPrChange>
          </w:rPr>
          <w:t xml:space="preserve">питань </w:t>
        </w:r>
        <w:r w:rsidRPr="00AB6437">
          <w:rPr>
            <w:sz w:val="28"/>
            <w:szCs w:val="28"/>
            <w:lang w:val="uk-UA"/>
            <w:rPrChange w:id="1403" w:author="Користувач" w:date="2018-12-18T11:35:00Z">
              <w:rPr>
                <w:lang w:val="uk-UA"/>
              </w:rPr>
            </w:rPrChange>
          </w:rPr>
          <w:t>інвестицій, підприємництва, інфраструктури, транспорту, житлово-комунального господарства та комунальної власності.</w:t>
        </w:r>
      </w:ins>
    </w:p>
    <w:p w:rsidR="00000000" w:rsidRDefault="00BC46EE">
      <w:pPr>
        <w:pStyle w:val="a3"/>
        <w:rPr>
          <w:ins w:id="1404" w:author="Користувач" w:date="2018-12-17T17:27:00Z"/>
          <w:sz w:val="28"/>
          <w:szCs w:val="28"/>
          <w:lang w:val="uk-UA"/>
        </w:rPr>
        <w:pPrChange w:id="1405" w:author="Користувач" w:date="2018-12-17T17:27:00Z">
          <w:pPr/>
        </w:pPrChange>
      </w:pPr>
    </w:p>
    <w:p w:rsidR="00000000" w:rsidRDefault="00BC46EE">
      <w:pPr>
        <w:pStyle w:val="a3"/>
        <w:rPr>
          <w:ins w:id="1406" w:author="Користувач" w:date="2018-12-17T17:27:00Z"/>
          <w:sz w:val="28"/>
          <w:szCs w:val="28"/>
          <w:lang w:val="uk-UA"/>
        </w:rPr>
        <w:pPrChange w:id="1407" w:author="Користувач" w:date="2018-12-17T17:27:00Z">
          <w:pPr/>
        </w:pPrChange>
      </w:pPr>
    </w:p>
    <w:p w:rsidR="00000000" w:rsidRDefault="0064238B">
      <w:pPr>
        <w:pStyle w:val="a3"/>
        <w:rPr>
          <w:ins w:id="1408" w:author="Користувач" w:date="2018-12-17T17:27:00Z"/>
          <w:sz w:val="28"/>
          <w:szCs w:val="28"/>
          <w:lang w:val="uk-UA"/>
        </w:rPr>
        <w:pPrChange w:id="1409" w:author="Користувач" w:date="2018-12-17T17:27:00Z">
          <w:pPr/>
        </w:pPrChange>
      </w:pPr>
      <w:ins w:id="1410" w:author="Користувач" w:date="2018-12-17T17:27:00Z">
        <w:r w:rsidRPr="00020BAE">
          <w:rPr>
            <w:sz w:val="28"/>
            <w:szCs w:val="28"/>
            <w:lang w:val="uk-UA"/>
          </w:rPr>
          <w:t xml:space="preserve">       Сільський голова:                                        М.О. Лях</w:t>
        </w:r>
      </w:ins>
    </w:p>
    <w:p w:rsidR="00000000" w:rsidRDefault="00BC46EE">
      <w:pPr>
        <w:pStyle w:val="a3"/>
        <w:rPr>
          <w:ins w:id="1411" w:author="Користувач" w:date="2018-12-17T17:27:00Z"/>
          <w:sz w:val="28"/>
          <w:szCs w:val="28"/>
          <w:lang w:val="uk-UA"/>
        </w:rPr>
        <w:pPrChange w:id="1412" w:author="Користувач" w:date="2018-12-17T17:27:00Z">
          <w:pPr/>
        </w:pPrChange>
      </w:pPr>
    </w:p>
    <w:p w:rsidR="00000000" w:rsidRDefault="005A5A8E">
      <w:pPr>
        <w:pStyle w:val="a3"/>
        <w:rPr>
          <w:ins w:id="1413" w:author="Користувач" w:date="2018-12-17T17:27:00Z"/>
          <w:b/>
          <w:sz w:val="28"/>
          <w:szCs w:val="28"/>
          <w:lang w:val="uk-UA"/>
        </w:rPr>
        <w:pPrChange w:id="1414" w:author="Користувач" w:date="2018-12-17T17:27:00Z">
          <w:pPr/>
        </w:pPrChange>
      </w:pPr>
      <w:ins w:id="1415" w:author="Користувач" w:date="2018-12-17T17:27:00Z">
        <w:r w:rsidRPr="00020BAE">
          <w:rPr>
            <w:b/>
            <w:sz w:val="28"/>
            <w:szCs w:val="28"/>
            <w:lang w:val="uk-UA"/>
          </w:rPr>
          <w:t>с</w:t>
        </w:r>
        <w:r w:rsidR="0064238B" w:rsidRPr="00020BAE">
          <w:rPr>
            <w:b/>
            <w:sz w:val="28"/>
            <w:szCs w:val="28"/>
            <w:lang w:val="uk-UA"/>
          </w:rPr>
          <w:t>. Студеники</w:t>
        </w:r>
      </w:ins>
    </w:p>
    <w:p w:rsidR="00000000" w:rsidRDefault="0064238B">
      <w:pPr>
        <w:pStyle w:val="a3"/>
        <w:rPr>
          <w:ins w:id="1416" w:author="Користувач" w:date="2018-12-17T17:39:00Z"/>
          <w:b/>
          <w:sz w:val="28"/>
          <w:szCs w:val="28"/>
          <w:lang w:val="uk-UA"/>
        </w:rPr>
        <w:pPrChange w:id="1417" w:author="Користувач" w:date="2018-12-17T17:27:00Z">
          <w:pPr/>
        </w:pPrChange>
      </w:pPr>
      <w:ins w:id="1418" w:author="Користувач" w:date="2018-12-17T17:27:00Z">
        <w:r w:rsidRPr="00020BAE">
          <w:rPr>
            <w:b/>
            <w:sz w:val="28"/>
            <w:szCs w:val="28"/>
            <w:lang w:val="uk-UA"/>
          </w:rPr>
          <w:t>№</w:t>
        </w:r>
      </w:ins>
      <w:ins w:id="1419" w:author="Користувач" w:date="2018-12-17T17:39:00Z">
        <w:r w:rsidR="005A5A8E" w:rsidRPr="00020BAE">
          <w:rPr>
            <w:b/>
            <w:sz w:val="28"/>
            <w:szCs w:val="28"/>
            <w:lang w:val="uk-UA"/>
          </w:rPr>
          <w:t>459-ХУІ-УІІ</w:t>
        </w:r>
      </w:ins>
    </w:p>
    <w:p w:rsidR="00BC46EE" w:rsidRDefault="005A5A8E">
      <w:pPr>
        <w:pStyle w:val="a3"/>
        <w:rPr>
          <w:b/>
          <w:sz w:val="28"/>
          <w:szCs w:val="28"/>
          <w:lang w:val="uk-UA"/>
          <w:rPrChange w:id="1420" w:author="Користувач" w:date="2018-12-18T11:35:00Z">
            <w:rPr>
              <w:b/>
              <w:lang w:val="uk-UA"/>
            </w:rPr>
          </w:rPrChange>
        </w:rPr>
        <w:pPrChange w:id="1421" w:author="Користувач" w:date="2018-12-17T17:27:00Z">
          <w:pPr/>
        </w:pPrChange>
      </w:pPr>
      <w:ins w:id="1422" w:author="Користувач" w:date="2018-12-17T17:39:00Z">
        <w:r w:rsidRPr="00020BAE">
          <w:rPr>
            <w:b/>
            <w:sz w:val="28"/>
            <w:szCs w:val="28"/>
            <w:lang w:val="uk-UA"/>
          </w:rPr>
          <w:t>20.11.2018</w:t>
        </w:r>
      </w:ins>
    </w:p>
    <w:sectPr w:rsidR="00BC46EE" w:rsidSect="00883FEE">
      <w:pgSz w:w="11906" w:h="16838"/>
      <w:pgMar w:top="907" w:right="851" w:bottom="907" w:left="1418" w:header="709" w:footer="709" w:gutter="0"/>
      <w:cols w:space="708"/>
      <w:docGrid w:linePitch="360"/>
      <w:sectPrChange w:id="1423" w:author="Користувач" w:date="2018-12-19T15:55:00Z">
        <w:sectPr w:rsidR="00BC46EE" w:rsidSect="00883FEE">
          <w:pgMar w:top="709" w:right="850" w:bottom="709" w:left="1417" w:header="708" w:footer="708"/>
        </w:sectPr>
      </w:sectPrChang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73E63"/>
    <w:multiLevelType w:val="multilevel"/>
    <w:tmpl w:val="411087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nsid w:val="0AF45CDF"/>
    <w:multiLevelType w:val="multilevel"/>
    <w:tmpl w:val="5AF4C6B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1C0B2C"/>
    <w:multiLevelType w:val="multilevel"/>
    <w:tmpl w:val="B66E3A0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FD7102"/>
    <w:multiLevelType w:val="hybridMultilevel"/>
    <w:tmpl w:val="A6A6DE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806F69"/>
    <w:multiLevelType w:val="hybridMultilevel"/>
    <w:tmpl w:val="027EF3E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2AC1441"/>
    <w:multiLevelType w:val="hybridMultilevel"/>
    <w:tmpl w:val="B19073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136D7555"/>
    <w:multiLevelType w:val="multilevel"/>
    <w:tmpl w:val="22E033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nsid w:val="16D04CEA"/>
    <w:multiLevelType w:val="multilevel"/>
    <w:tmpl w:val="C0B4481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95221A9"/>
    <w:multiLevelType w:val="hybridMultilevel"/>
    <w:tmpl w:val="36CA516C"/>
    <w:lvl w:ilvl="0" w:tplc="093EDC7C">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9">
    <w:nsid w:val="1F66433D"/>
    <w:multiLevelType w:val="hybridMultilevel"/>
    <w:tmpl w:val="C6C02C7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3014251B"/>
    <w:multiLevelType w:val="hybridMultilevel"/>
    <w:tmpl w:val="A992EDF8"/>
    <w:lvl w:ilvl="0" w:tplc="DCF89B92">
      <w:start w:val="1"/>
      <w:numFmt w:val="decimal"/>
      <w:lvlText w:val="%1."/>
      <w:lvlJc w:val="left"/>
      <w:pPr>
        <w:ind w:left="720" w:hanging="360"/>
      </w:pPr>
      <w:rPr>
        <w:rFonts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32687884"/>
    <w:multiLevelType w:val="multilevel"/>
    <w:tmpl w:val="542CAE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nsid w:val="36E36462"/>
    <w:multiLevelType w:val="hybridMultilevel"/>
    <w:tmpl w:val="9C088BD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3F992092"/>
    <w:multiLevelType w:val="multilevel"/>
    <w:tmpl w:val="4EC670CA"/>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9C41C26"/>
    <w:multiLevelType w:val="hybridMultilevel"/>
    <w:tmpl w:val="4F608E4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4C5E675C"/>
    <w:multiLevelType w:val="multilevel"/>
    <w:tmpl w:val="F67A34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DAE404E"/>
    <w:multiLevelType w:val="hybridMultilevel"/>
    <w:tmpl w:val="63F2D8C4"/>
    <w:lvl w:ilvl="0" w:tplc="51245470">
      <w:start w:val="1"/>
      <w:numFmt w:val="decimal"/>
      <w:lvlText w:val="%1."/>
      <w:lvlJc w:val="left"/>
      <w:pPr>
        <w:ind w:left="720" w:hanging="360"/>
      </w:pPr>
      <w:rPr>
        <w:rFonts w:eastAsiaTheme="minorHAnsi" w:hint="default"/>
        <w:lang w:val="ru-RU"/>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556B2C0E"/>
    <w:multiLevelType w:val="multilevel"/>
    <w:tmpl w:val="AAF2786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68213E7"/>
    <w:multiLevelType w:val="hybridMultilevel"/>
    <w:tmpl w:val="9D0076F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574A69B8"/>
    <w:multiLevelType w:val="multilevel"/>
    <w:tmpl w:val="0AF830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nsid w:val="57E8273D"/>
    <w:multiLevelType w:val="multilevel"/>
    <w:tmpl w:val="0E342B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AFD7789"/>
    <w:multiLevelType w:val="multilevel"/>
    <w:tmpl w:val="3F7C020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F530921"/>
    <w:multiLevelType w:val="hybridMultilevel"/>
    <w:tmpl w:val="4C84F276"/>
    <w:lvl w:ilvl="0" w:tplc="51E0662E">
      <w:start w:val="1"/>
      <w:numFmt w:val="decimal"/>
      <w:lvlText w:val="%1."/>
      <w:lvlJc w:val="left"/>
      <w:pPr>
        <w:tabs>
          <w:tab w:val="num" w:pos="1515"/>
        </w:tabs>
        <w:ind w:left="1515" w:hanging="9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71F50D3E"/>
    <w:multiLevelType w:val="hybridMultilevel"/>
    <w:tmpl w:val="6BF03402"/>
    <w:lvl w:ilvl="0" w:tplc="18F4881E">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4">
    <w:nsid w:val="722B1AC1"/>
    <w:multiLevelType w:val="hybridMultilevel"/>
    <w:tmpl w:val="050ACD9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743150EA"/>
    <w:multiLevelType w:val="multilevel"/>
    <w:tmpl w:val="37C876C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77682E0B"/>
    <w:multiLevelType w:val="hybridMultilevel"/>
    <w:tmpl w:val="F3B4D2F0"/>
    <w:lvl w:ilvl="0" w:tplc="A894A1FC">
      <w:start w:val="47"/>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5"/>
  </w:num>
  <w:num w:numId="2">
    <w:abstractNumId w:val="25"/>
  </w:num>
  <w:num w:numId="3">
    <w:abstractNumId w:val="9"/>
  </w:num>
  <w:num w:numId="4">
    <w:abstractNumId w:val="11"/>
  </w:num>
  <w:num w:numId="5">
    <w:abstractNumId w:val="6"/>
  </w:num>
  <w:num w:numId="6">
    <w:abstractNumId w:val="19"/>
  </w:num>
  <w:num w:numId="7">
    <w:abstractNumId w:val="0"/>
  </w:num>
  <w:num w:numId="8">
    <w:abstractNumId w:val="23"/>
  </w:num>
  <w:num w:numId="9">
    <w:abstractNumId w:val="8"/>
  </w:num>
  <w:num w:numId="10">
    <w:abstractNumId w:val="12"/>
  </w:num>
  <w:num w:numId="11">
    <w:abstractNumId w:val="16"/>
  </w:num>
  <w:num w:numId="12">
    <w:abstractNumId w:val="26"/>
  </w:num>
  <w:num w:numId="13">
    <w:abstractNumId w:val="3"/>
  </w:num>
  <w:num w:numId="14">
    <w:abstractNumId w:val="13"/>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5"/>
  </w:num>
  <w:num w:numId="18">
    <w:abstractNumId w:val="7"/>
  </w:num>
  <w:num w:numId="19">
    <w:abstractNumId w:val="21"/>
  </w:num>
  <w:num w:numId="20">
    <w:abstractNumId w:val="1"/>
  </w:num>
  <w:num w:numId="21">
    <w:abstractNumId w:val="2"/>
  </w:num>
  <w:num w:numId="22">
    <w:abstractNumId w:val="17"/>
  </w:num>
  <w:num w:numId="23">
    <w:abstractNumId w:val="24"/>
  </w:num>
  <w:num w:numId="24">
    <w:abstractNumId w:val="10"/>
  </w:num>
  <w:num w:numId="25">
    <w:abstractNumId w:val="14"/>
  </w:num>
  <w:num w:numId="26">
    <w:abstractNumId w:val="18"/>
  </w:num>
  <w:num w:numId="27">
    <w:abstractNumId w:val="4"/>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Користувач">
    <w15:presenceInfo w15:providerId="None" w15:userId="Користувач"/>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trackRevisions/>
  <w:documentProtection w:edit="trackedChanges" w:enforcement="1"/>
  <w:defaultTabStop w:val="708"/>
  <w:hyphenationZone w:val="425"/>
  <w:characterSpacingControl w:val="doNotCompress"/>
  <w:compat/>
  <w:rsids>
    <w:rsidRoot w:val="00E770C5"/>
    <w:rsid w:val="00020BAE"/>
    <w:rsid w:val="00080164"/>
    <w:rsid w:val="0009144E"/>
    <w:rsid w:val="00091557"/>
    <w:rsid w:val="000E150E"/>
    <w:rsid w:val="000E47F0"/>
    <w:rsid w:val="00101666"/>
    <w:rsid w:val="00112928"/>
    <w:rsid w:val="00134F0D"/>
    <w:rsid w:val="0014575D"/>
    <w:rsid w:val="001C5973"/>
    <w:rsid w:val="001F505F"/>
    <w:rsid w:val="002030FE"/>
    <w:rsid w:val="0027045A"/>
    <w:rsid w:val="002A6ADD"/>
    <w:rsid w:val="002C2669"/>
    <w:rsid w:val="002E06F9"/>
    <w:rsid w:val="002F4331"/>
    <w:rsid w:val="00311582"/>
    <w:rsid w:val="003200BF"/>
    <w:rsid w:val="003345D9"/>
    <w:rsid w:val="00356522"/>
    <w:rsid w:val="003626D3"/>
    <w:rsid w:val="003A1AB8"/>
    <w:rsid w:val="003A63F3"/>
    <w:rsid w:val="003C3446"/>
    <w:rsid w:val="003D58D6"/>
    <w:rsid w:val="003D6584"/>
    <w:rsid w:val="003F1715"/>
    <w:rsid w:val="00403EBF"/>
    <w:rsid w:val="00447954"/>
    <w:rsid w:val="00451CD5"/>
    <w:rsid w:val="00471AA3"/>
    <w:rsid w:val="004A2EA6"/>
    <w:rsid w:val="004B27C3"/>
    <w:rsid w:val="004C1AED"/>
    <w:rsid w:val="004C2043"/>
    <w:rsid w:val="004D21D7"/>
    <w:rsid w:val="004E6B34"/>
    <w:rsid w:val="004F58ED"/>
    <w:rsid w:val="00504EE9"/>
    <w:rsid w:val="005434CD"/>
    <w:rsid w:val="005A5A8E"/>
    <w:rsid w:val="005D7DD4"/>
    <w:rsid w:val="005F4CCC"/>
    <w:rsid w:val="00603C8C"/>
    <w:rsid w:val="00627E91"/>
    <w:rsid w:val="0064238B"/>
    <w:rsid w:val="006562C4"/>
    <w:rsid w:val="00666428"/>
    <w:rsid w:val="006874FD"/>
    <w:rsid w:val="006B7CAB"/>
    <w:rsid w:val="006D3746"/>
    <w:rsid w:val="00700F22"/>
    <w:rsid w:val="0071495C"/>
    <w:rsid w:val="0072551C"/>
    <w:rsid w:val="00730DF9"/>
    <w:rsid w:val="00736F36"/>
    <w:rsid w:val="00745E03"/>
    <w:rsid w:val="007466F5"/>
    <w:rsid w:val="007B5177"/>
    <w:rsid w:val="007F5E53"/>
    <w:rsid w:val="007F71D7"/>
    <w:rsid w:val="00805E4A"/>
    <w:rsid w:val="00821563"/>
    <w:rsid w:val="00822BCE"/>
    <w:rsid w:val="00824FF6"/>
    <w:rsid w:val="00832D75"/>
    <w:rsid w:val="0085116C"/>
    <w:rsid w:val="00872545"/>
    <w:rsid w:val="00875429"/>
    <w:rsid w:val="00883FE8"/>
    <w:rsid w:val="00883FEE"/>
    <w:rsid w:val="008A0FF0"/>
    <w:rsid w:val="008F1192"/>
    <w:rsid w:val="009276D1"/>
    <w:rsid w:val="009B0C72"/>
    <w:rsid w:val="009C72CF"/>
    <w:rsid w:val="009F0B0A"/>
    <w:rsid w:val="00A03565"/>
    <w:rsid w:val="00A20533"/>
    <w:rsid w:val="00A7298F"/>
    <w:rsid w:val="00A7785C"/>
    <w:rsid w:val="00AB6437"/>
    <w:rsid w:val="00AC1546"/>
    <w:rsid w:val="00AE4901"/>
    <w:rsid w:val="00B34044"/>
    <w:rsid w:val="00B91CFB"/>
    <w:rsid w:val="00BC46EE"/>
    <w:rsid w:val="00BE1305"/>
    <w:rsid w:val="00C225EA"/>
    <w:rsid w:val="00C34DF7"/>
    <w:rsid w:val="00C62B22"/>
    <w:rsid w:val="00C63FA1"/>
    <w:rsid w:val="00C73D0E"/>
    <w:rsid w:val="00C84AAE"/>
    <w:rsid w:val="00CD2C7B"/>
    <w:rsid w:val="00CF0EAA"/>
    <w:rsid w:val="00D51CD7"/>
    <w:rsid w:val="00D61EB6"/>
    <w:rsid w:val="00D63E7B"/>
    <w:rsid w:val="00DD1285"/>
    <w:rsid w:val="00DD2EE6"/>
    <w:rsid w:val="00DE2CDC"/>
    <w:rsid w:val="00DF7EFB"/>
    <w:rsid w:val="00E17C43"/>
    <w:rsid w:val="00E24DB5"/>
    <w:rsid w:val="00E71ABB"/>
    <w:rsid w:val="00E770C5"/>
    <w:rsid w:val="00E84936"/>
    <w:rsid w:val="00E95898"/>
    <w:rsid w:val="00EA7473"/>
    <w:rsid w:val="00F20AAC"/>
    <w:rsid w:val="00F2586D"/>
    <w:rsid w:val="00F310CC"/>
    <w:rsid w:val="00F4719E"/>
    <w:rsid w:val="00F5481C"/>
    <w:rsid w:val="00F57E13"/>
    <w:rsid w:val="00F864EC"/>
    <w:rsid w:val="00FA5F3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70C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70C5"/>
    <w:pPr>
      <w:ind w:left="720"/>
      <w:contextualSpacing/>
    </w:pPr>
  </w:style>
  <w:style w:type="paragraph" w:styleId="a4">
    <w:name w:val="No Spacing"/>
    <w:uiPriority w:val="1"/>
    <w:qFormat/>
    <w:rsid w:val="002A6ADD"/>
    <w:pPr>
      <w:spacing w:after="0" w:line="240" w:lineRule="auto"/>
    </w:pPr>
    <w:rPr>
      <w:rFonts w:ascii="Calibri" w:eastAsia="Times New Roman" w:hAnsi="Calibri" w:cs="Times New Roman"/>
      <w:lang w:eastAsia="uk-UA"/>
    </w:rPr>
  </w:style>
  <w:style w:type="paragraph" w:customStyle="1" w:styleId="1">
    <w:name w:val="Обычный1"/>
    <w:rsid w:val="00736F36"/>
    <w:pPr>
      <w:widowControl w:val="0"/>
      <w:spacing w:after="0" w:line="240" w:lineRule="auto"/>
    </w:pPr>
    <w:rPr>
      <w:rFonts w:ascii="Times New Roman" w:eastAsia="Times New Roman" w:hAnsi="Times New Roman" w:cs="Times New Roman"/>
      <w:snapToGrid w:val="0"/>
      <w:sz w:val="20"/>
      <w:szCs w:val="20"/>
      <w:lang w:val="en-US" w:eastAsia="ru-RU"/>
    </w:rPr>
  </w:style>
  <w:style w:type="character" w:customStyle="1" w:styleId="apple-converted-space">
    <w:name w:val="apple-converted-space"/>
    <w:rsid w:val="00736F36"/>
  </w:style>
  <w:style w:type="paragraph" w:styleId="a5">
    <w:name w:val="Normal (Web)"/>
    <w:basedOn w:val="a"/>
    <w:uiPriority w:val="99"/>
    <w:rsid w:val="00736F36"/>
    <w:pPr>
      <w:spacing w:before="100" w:beforeAutospacing="1" w:after="100" w:afterAutospacing="1"/>
    </w:pPr>
    <w:rPr>
      <w:rFonts w:eastAsia="Batang"/>
      <w:lang w:eastAsia="ko-KR"/>
    </w:rPr>
  </w:style>
  <w:style w:type="character" w:styleId="a6">
    <w:name w:val="Strong"/>
    <w:basedOn w:val="a0"/>
    <w:qFormat/>
    <w:rsid w:val="00736F36"/>
    <w:rPr>
      <w:b/>
      <w:bCs/>
    </w:rPr>
  </w:style>
  <w:style w:type="character" w:customStyle="1" w:styleId="docdata">
    <w:name w:val="docdata"/>
    <w:aliases w:val="docy,v5,2828,baiaagaaboqcaaadqgkaaavqcqaaaaaaaaaaaaaaaaaaaaaaaaaaaaaaaaaaaaaaaaaaaaaaaaaaaaaaaaaaaaaaaaaaaaaaaaaaaaaaaaaaaaaaaaaaaaaaaaaaaaaaaaaaaaaaaaaaaaaaaaaaaaaaaaaaaaaaaaaaaaaaaaaaaaaaaaaaaaaaaaaaaaaaaaaaaaaaaaaaaaaaaaaaaaaaaaaaaaaaaaaaaaa"/>
    <w:basedOn w:val="a0"/>
    <w:uiPriority w:val="99"/>
    <w:rsid w:val="00736F36"/>
  </w:style>
  <w:style w:type="paragraph" w:customStyle="1" w:styleId="5125">
    <w:name w:val="5125"/>
    <w:aliases w:val="baiaagaaboqcaaadoxiaaavjegaaaaaaaaaaaaaaaaaaaaaaaaaaaaaaaaaaaaaaaaaaaaaaaaaaaaaaaaaaaaaaaaaaaaaaaaaaaaaaaaaaaaaaaaaaaaaaaaaaaaaaaaaaaaaaaaaaaaaaaaaaaaaaaaaaaaaaaaaaaaaaaaaaaaaaaaaaaaaaaaaaaaaaaaaaaaaaaaaaaaaaaaaaaaaaaaaaaaaaaaaaaaaa"/>
    <w:basedOn w:val="a"/>
    <w:uiPriority w:val="99"/>
    <w:rsid w:val="00736F36"/>
    <w:pPr>
      <w:spacing w:before="100" w:beforeAutospacing="1" w:after="100" w:afterAutospacing="1"/>
    </w:pPr>
    <w:rPr>
      <w:rFonts w:ascii="Calibri" w:eastAsia="Calibri" w:hAnsi="Calibri" w:cs="Calibri"/>
    </w:rPr>
  </w:style>
  <w:style w:type="paragraph" w:customStyle="1" w:styleId="1903">
    <w:name w:val="1903"/>
    <w:aliases w:val="baiaagaaboqcaaadpquaaawzbqaaaaaaaaaaaaaaaaaaaaaaaaaaaaaaaaaaaaaaaaaaaaaaaaaaaaaaaaaaaaaaaaaaaaaaaaaaaaaaaaaaaaaaaaaaaaaaaaaaaaaaaaaaaaaaaaaaaaaaaaaaaaaaaaaaaaaaaaaaaaaaaaaaaaaaaaaaaaaaaaaaaaaaaaaaaaaaaaaaaaaaaaaaaaaaaaaaaaaaaaaaaaaa"/>
    <w:basedOn w:val="a"/>
    <w:uiPriority w:val="99"/>
    <w:rsid w:val="00736F36"/>
    <w:pPr>
      <w:spacing w:before="100" w:beforeAutospacing="1" w:after="100" w:afterAutospacing="1"/>
    </w:pPr>
    <w:rPr>
      <w:rFonts w:ascii="Calibri" w:eastAsia="Calibri" w:hAnsi="Calibri" w:cs="Calibri"/>
    </w:rPr>
  </w:style>
  <w:style w:type="paragraph" w:styleId="a7">
    <w:name w:val="Balloon Text"/>
    <w:basedOn w:val="a"/>
    <w:link w:val="a8"/>
    <w:uiPriority w:val="99"/>
    <w:semiHidden/>
    <w:unhideWhenUsed/>
    <w:rsid w:val="00832D75"/>
    <w:rPr>
      <w:rFonts w:ascii="Segoe UI" w:hAnsi="Segoe UI" w:cs="Segoe UI"/>
      <w:sz w:val="18"/>
      <w:szCs w:val="18"/>
    </w:rPr>
  </w:style>
  <w:style w:type="character" w:customStyle="1" w:styleId="a8">
    <w:name w:val="Текст выноски Знак"/>
    <w:basedOn w:val="a0"/>
    <w:link w:val="a7"/>
    <w:uiPriority w:val="99"/>
    <w:semiHidden/>
    <w:rsid w:val="00832D75"/>
    <w:rPr>
      <w:rFonts w:ascii="Segoe UI" w:eastAsia="Times New Roman" w:hAnsi="Segoe UI" w:cs="Segoe UI"/>
      <w:sz w:val="18"/>
      <w:szCs w:val="18"/>
      <w:lang w:val="ru-RU" w:eastAsia="ru-RU"/>
    </w:rPr>
  </w:style>
  <w:style w:type="character" w:customStyle="1" w:styleId="rvts96">
    <w:name w:val="rvts96"/>
    <w:basedOn w:val="a0"/>
    <w:uiPriority w:val="99"/>
    <w:rsid w:val="00EA7473"/>
    <w:rPr>
      <w:rFonts w:ascii="Times New Roman" w:hAnsi="Times New Roman" w:cs="Times New Roman" w:hint="default"/>
    </w:rPr>
  </w:style>
  <w:style w:type="paragraph" w:styleId="a9">
    <w:name w:val="Revision"/>
    <w:hidden/>
    <w:uiPriority w:val="99"/>
    <w:semiHidden/>
    <w:rsid w:val="00603C8C"/>
    <w:pPr>
      <w:spacing w:after="0" w:line="240" w:lineRule="auto"/>
    </w:pPr>
    <w:rPr>
      <w:rFonts w:ascii="Times New Roman" w:eastAsia="Times New Roman" w:hAnsi="Times New Roman" w:cs="Times New Roman"/>
      <w:sz w:val="24"/>
      <w:szCs w:val="24"/>
      <w:lang w:val="ru-RU" w:eastAsia="ru-RU"/>
    </w:rPr>
  </w:style>
  <w:style w:type="character" w:styleId="aa">
    <w:name w:val="annotation reference"/>
    <w:basedOn w:val="a0"/>
    <w:uiPriority w:val="99"/>
    <w:semiHidden/>
    <w:unhideWhenUsed/>
    <w:rsid w:val="00F5481C"/>
    <w:rPr>
      <w:sz w:val="16"/>
      <w:szCs w:val="16"/>
    </w:rPr>
  </w:style>
  <w:style w:type="paragraph" w:styleId="ab">
    <w:name w:val="annotation text"/>
    <w:basedOn w:val="a"/>
    <w:link w:val="ac"/>
    <w:uiPriority w:val="99"/>
    <w:semiHidden/>
    <w:unhideWhenUsed/>
    <w:rsid w:val="00F5481C"/>
    <w:rPr>
      <w:sz w:val="20"/>
      <w:szCs w:val="20"/>
    </w:rPr>
  </w:style>
  <w:style w:type="character" w:customStyle="1" w:styleId="ac">
    <w:name w:val="Текст примечания Знак"/>
    <w:basedOn w:val="a0"/>
    <w:link w:val="ab"/>
    <w:uiPriority w:val="99"/>
    <w:semiHidden/>
    <w:rsid w:val="00F5481C"/>
    <w:rPr>
      <w:rFonts w:ascii="Times New Roman" w:eastAsia="Times New Roman" w:hAnsi="Times New Roman" w:cs="Times New Roman"/>
      <w:sz w:val="20"/>
      <w:szCs w:val="20"/>
      <w:lang w:val="ru-RU" w:eastAsia="ru-RU"/>
    </w:rPr>
  </w:style>
  <w:style w:type="paragraph" w:styleId="ad">
    <w:name w:val="annotation subject"/>
    <w:basedOn w:val="ab"/>
    <w:next w:val="ab"/>
    <w:link w:val="ae"/>
    <w:uiPriority w:val="99"/>
    <w:semiHidden/>
    <w:unhideWhenUsed/>
    <w:rsid w:val="00F5481C"/>
    <w:rPr>
      <w:b/>
      <w:bCs/>
    </w:rPr>
  </w:style>
  <w:style w:type="character" w:customStyle="1" w:styleId="ae">
    <w:name w:val="Тема примечания Знак"/>
    <w:basedOn w:val="ac"/>
    <w:link w:val="ad"/>
    <w:uiPriority w:val="99"/>
    <w:semiHidden/>
    <w:rsid w:val="00F5481C"/>
    <w:rPr>
      <w:b/>
      <w:bCs/>
    </w:rPr>
  </w:style>
</w:styles>
</file>

<file path=word/webSettings.xml><?xml version="1.0" encoding="utf-8"?>
<w:webSettings xmlns:r="http://schemas.openxmlformats.org/officeDocument/2006/relationships" xmlns:w="http://schemas.openxmlformats.org/wordprocessingml/2006/main">
  <w:divs>
    <w:div w:id="494029944">
      <w:bodyDiv w:val="1"/>
      <w:marLeft w:val="0"/>
      <w:marRight w:val="0"/>
      <w:marTop w:val="0"/>
      <w:marBottom w:val="0"/>
      <w:divBdr>
        <w:top w:val="none" w:sz="0" w:space="0" w:color="auto"/>
        <w:left w:val="none" w:sz="0" w:space="0" w:color="auto"/>
        <w:bottom w:val="none" w:sz="0" w:space="0" w:color="auto"/>
        <w:right w:val="none" w:sz="0" w:space="0" w:color="auto"/>
      </w:divBdr>
      <w:divsChild>
        <w:div w:id="41174034">
          <w:marLeft w:val="0"/>
          <w:marRight w:val="0"/>
          <w:marTop w:val="0"/>
          <w:marBottom w:val="0"/>
          <w:divBdr>
            <w:top w:val="none" w:sz="0" w:space="0" w:color="auto"/>
            <w:left w:val="none" w:sz="0" w:space="0" w:color="auto"/>
            <w:bottom w:val="none" w:sz="0" w:space="0" w:color="auto"/>
            <w:right w:val="none" w:sz="0" w:space="0" w:color="auto"/>
          </w:divBdr>
        </w:div>
        <w:div w:id="105850428">
          <w:marLeft w:val="0"/>
          <w:marRight w:val="0"/>
          <w:marTop w:val="0"/>
          <w:marBottom w:val="0"/>
          <w:divBdr>
            <w:top w:val="none" w:sz="0" w:space="0" w:color="auto"/>
            <w:left w:val="none" w:sz="0" w:space="0" w:color="auto"/>
            <w:bottom w:val="none" w:sz="0" w:space="0" w:color="auto"/>
            <w:right w:val="none" w:sz="0" w:space="0" w:color="auto"/>
          </w:divBdr>
        </w:div>
        <w:div w:id="181480361">
          <w:marLeft w:val="0"/>
          <w:marRight w:val="0"/>
          <w:marTop w:val="0"/>
          <w:marBottom w:val="0"/>
          <w:divBdr>
            <w:top w:val="none" w:sz="0" w:space="0" w:color="auto"/>
            <w:left w:val="none" w:sz="0" w:space="0" w:color="auto"/>
            <w:bottom w:val="none" w:sz="0" w:space="0" w:color="auto"/>
            <w:right w:val="none" w:sz="0" w:space="0" w:color="auto"/>
          </w:divBdr>
        </w:div>
        <w:div w:id="208154298">
          <w:marLeft w:val="0"/>
          <w:marRight w:val="0"/>
          <w:marTop w:val="0"/>
          <w:marBottom w:val="0"/>
          <w:divBdr>
            <w:top w:val="none" w:sz="0" w:space="0" w:color="auto"/>
            <w:left w:val="none" w:sz="0" w:space="0" w:color="auto"/>
            <w:bottom w:val="none" w:sz="0" w:space="0" w:color="auto"/>
            <w:right w:val="none" w:sz="0" w:space="0" w:color="auto"/>
          </w:divBdr>
        </w:div>
        <w:div w:id="454108022">
          <w:marLeft w:val="0"/>
          <w:marRight w:val="0"/>
          <w:marTop w:val="0"/>
          <w:marBottom w:val="0"/>
          <w:divBdr>
            <w:top w:val="none" w:sz="0" w:space="0" w:color="auto"/>
            <w:left w:val="none" w:sz="0" w:space="0" w:color="auto"/>
            <w:bottom w:val="none" w:sz="0" w:space="0" w:color="auto"/>
            <w:right w:val="none" w:sz="0" w:space="0" w:color="auto"/>
          </w:divBdr>
        </w:div>
        <w:div w:id="484516115">
          <w:marLeft w:val="0"/>
          <w:marRight w:val="0"/>
          <w:marTop w:val="0"/>
          <w:marBottom w:val="0"/>
          <w:divBdr>
            <w:top w:val="none" w:sz="0" w:space="0" w:color="auto"/>
            <w:left w:val="none" w:sz="0" w:space="0" w:color="auto"/>
            <w:bottom w:val="none" w:sz="0" w:space="0" w:color="auto"/>
            <w:right w:val="none" w:sz="0" w:space="0" w:color="auto"/>
          </w:divBdr>
        </w:div>
        <w:div w:id="495341079">
          <w:marLeft w:val="0"/>
          <w:marRight w:val="0"/>
          <w:marTop w:val="0"/>
          <w:marBottom w:val="0"/>
          <w:divBdr>
            <w:top w:val="none" w:sz="0" w:space="0" w:color="auto"/>
            <w:left w:val="none" w:sz="0" w:space="0" w:color="auto"/>
            <w:bottom w:val="none" w:sz="0" w:space="0" w:color="auto"/>
            <w:right w:val="none" w:sz="0" w:space="0" w:color="auto"/>
          </w:divBdr>
        </w:div>
        <w:div w:id="532115164">
          <w:marLeft w:val="0"/>
          <w:marRight w:val="0"/>
          <w:marTop w:val="0"/>
          <w:marBottom w:val="0"/>
          <w:divBdr>
            <w:top w:val="none" w:sz="0" w:space="0" w:color="auto"/>
            <w:left w:val="none" w:sz="0" w:space="0" w:color="auto"/>
            <w:bottom w:val="none" w:sz="0" w:space="0" w:color="auto"/>
            <w:right w:val="none" w:sz="0" w:space="0" w:color="auto"/>
          </w:divBdr>
        </w:div>
        <w:div w:id="590898004">
          <w:marLeft w:val="0"/>
          <w:marRight w:val="0"/>
          <w:marTop w:val="0"/>
          <w:marBottom w:val="0"/>
          <w:divBdr>
            <w:top w:val="none" w:sz="0" w:space="0" w:color="auto"/>
            <w:left w:val="none" w:sz="0" w:space="0" w:color="auto"/>
            <w:bottom w:val="none" w:sz="0" w:space="0" w:color="auto"/>
            <w:right w:val="none" w:sz="0" w:space="0" w:color="auto"/>
          </w:divBdr>
        </w:div>
        <w:div w:id="613288050">
          <w:marLeft w:val="0"/>
          <w:marRight w:val="0"/>
          <w:marTop w:val="0"/>
          <w:marBottom w:val="0"/>
          <w:divBdr>
            <w:top w:val="none" w:sz="0" w:space="0" w:color="auto"/>
            <w:left w:val="none" w:sz="0" w:space="0" w:color="auto"/>
            <w:bottom w:val="none" w:sz="0" w:space="0" w:color="auto"/>
            <w:right w:val="none" w:sz="0" w:space="0" w:color="auto"/>
          </w:divBdr>
        </w:div>
        <w:div w:id="761528464">
          <w:marLeft w:val="0"/>
          <w:marRight w:val="0"/>
          <w:marTop w:val="0"/>
          <w:marBottom w:val="0"/>
          <w:divBdr>
            <w:top w:val="none" w:sz="0" w:space="0" w:color="auto"/>
            <w:left w:val="none" w:sz="0" w:space="0" w:color="auto"/>
            <w:bottom w:val="none" w:sz="0" w:space="0" w:color="auto"/>
            <w:right w:val="none" w:sz="0" w:space="0" w:color="auto"/>
          </w:divBdr>
        </w:div>
        <w:div w:id="831717492">
          <w:marLeft w:val="0"/>
          <w:marRight w:val="0"/>
          <w:marTop w:val="0"/>
          <w:marBottom w:val="0"/>
          <w:divBdr>
            <w:top w:val="none" w:sz="0" w:space="0" w:color="auto"/>
            <w:left w:val="none" w:sz="0" w:space="0" w:color="auto"/>
            <w:bottom w:val="none" w:sz="0" w:space="0" w:color="auto"/>
            <w:right w:val="none" w:sz="0" w:space="0" w:color="auto"/>
          </w:divBdr>
        </w:div>
        <w:div w:id="887955548">
          <w:marLeft w:val="0"/>
          <w:marRight w:val="0"/>
          <w:marTop w:val="0"/>
          <w:marBottom w:val="0"/>
          <w:divBdr>
            <w:top w:val="none" w:sz="0" w:space="0" w:color="auto"/>
            <w:left w:val="none" w:sz="0" w:space="0" w:color="auto"/>
            <w:bottom w:val="none" w:sz="0" w:space="0" w:color="auto"/>
            <w:right w:val="none" w:sz="0" w:space="0" w:color="auto"/>
          </w:divBdr>
        </w:div>
        <w:div w:id="988482783">
          <w:marLeft w:val="0"/>
          <w:marRight w:val="0"/>
          <w:marTop w:val="0"/>
          <w:marBottom w:val="0"/>
          <w:divBdr>
            <w:top w:val="none" w:sz="0" w:space="0" w:color="auto"/>
            <w:left w:val="none" w:sz="0" w:space="0" w:color="auto"/>
            <w:bottom w:val="none" w:sz="0" w:space="0" w:color="auto"/>
            <w:right w:val="none" w:sz="0" w:space="0" w:color="auto"/>
          </w:divBdr>
        </w:div>
        <w:div w:id="1010260767">
          <w:marLeft w:val="0"/>
          <w:marRight w:val="0"/>
          <w:marTop w:val="0"/>
          <w:marBottom w:val="0"/>
          <w:divBdr>
            <w:top w:val="none" w:sz="0" w:space="0" w:color="auto"/>
            <w:left w:val="none" w:sz="0" w:space="0" w:color="auto"/>
            <w:bottom w:val="none" w:sz="0" w:space="0" w:color="auto"/>
            <w:right w:val="none" w:sz="0" w:space="0" w:color="auto"/>
          </w:divBdr>
        </w:div>
        <w:div w:id="1052267518">
          <w:marLeft w:val="0"/>
          <w:marRight w:val="0"/>
          <w:marTop w:val="0"/>
          <w:marBottom w:val="0"/>
          <w:divBdr>
            <w:top w:val="none" w:sz="0" w:space="0" w:color="auto"/>
            <w:left w:val="none" w:sz="0" w:space="0" w:color="auto"/>
            <w:bottom w:val="none" w:sz="0" w:space="0" w:color="auto"/>
            <w:right w:val="none" w:sz="0" w:space="0" w:color="auto"/>
          </w:divBdr>
        </w:div>
        <w:div w:id="1088815211">
          <w:marLeft w:val="0"/>
          <w:marRight w:val="0"/>
          <w:marTop w:val="0"/>
          <w:marBottom w:val="0"/>
          <w:divBdr>
            <w:top w:val="none" w:sz="0" w:space="0" w:color="auto"/>
            <w:left w:val="none" w:sz="0" w:space="0" w:color="auto"/>
            <w:bottom w:val="none" w:sz="0" w:space="0" w:color="auto"/>
            <w:right w:val="none" w:sz="0" w:space="0" w:color="auto"/>
          </w:divBdr>
        </w:div>
        <w:div w:id="1233203184">
          <w:marLeft w:val="0"/>
          <w:marRight w:val="0"/>
          <w:marTop w:val="0"/>
          <w:marBottom w:val="0"/>
          <w:divBdr>
            <w:top w:val="none" w:sz="0" w:space="0" w:color="auto"/>
            <w:left w:val="none" w:sz="0" w:space="0" w:color="auto"/>
            <w:bottom w:val="none" w:sz="0" w:space="0" w:color="auto"/>
            <w:right w:val="none" w:sz="0" w:space="0" w:color="auto"/>
          </w:divBdr>
        </w:div>
        <w:div w:id="1281106981">
          <w:marLeft w:val="0"/>
          <w:marRight w:val="0"/>
          <w:marTop w:val="0"/>
          <w:marBottom w:val="0"/>
          <w:divBdr>
            <w:top w:val="none" w:sz="0" w:space="0" w:color="auto"/>
            <w:left w:val="none" w:sz="0" w:space="0" w:color="auto"/>
            <w:bottom w:val="none" w:sz="0" w:space="0" w:color="auto"/>
            <w:right w:val="none" w:sz="0" w:space="0" w:color="auto"/>
          </w:divBdr>
        </w:div>
        <w:div w:id="1345665149">
          <w:marLeft w:val="0"/>
          <w:marRight w:val="0"/>
          <w:marTop w:val="0"/>
          <w:marBottom w:val="0"/>
          <w:divBdr>
            <w:top w:val="none" w:sz="0" w:space="0" w:color="auto"/>
            <w:left w:val="none" w:sz="0" w:space="0" w:color="auto"/>
            <w:bottom w:val="none" w:sz="0" w:space="0" w:color="auto"/>
            <w:right w:val="none" w:sz="0" w:space="0" w:color="auto"/>
          </w:divBdr>
        </w:div>
        <w:div w:id="1510831351">
          <w:marLeft w:val="0"/>
          <w:marRight w:val="0"/>
          <w:marTop w:val="0"/>
          <w:marBottom w:val="0"/>
          <w:divBdr>
            <w:top w:val="none" w:sz="0" w:space="0" w:color="auto"/>
            <w:left w:val="none" w:sz="0" w:space="0" w:color="auto"/>
            <w:bottom w:val="none" w:sz="0" w:space="0" w:color="auto"/>
            <w:right w:val="none" w:sz="0" w:space="0" w:color="auto"/>
          </w:divBdr>
        </w:div>
        <w:div w:id="1532110802">
          <w:marLeft w:val="0"/>
          <w:marRight w:val="0"/>
          <w:marTop w:val="0"/>
          <w:marBottom w:val="0"/>
          <w:divBdr>
            <w:top w:val="none" w:sz="0" w:space="0" w:color="auto"/>
            <w:left w:val="none" w:sz="0" w:space="0" w:color="auto"/>
            <w:bottom w:val="none" w:sz="0" w:space="0" w:color="auto"/>
            <w:right w:val="none" w:sz="0" w:space="0" w:color="auto"/>
          </w:divBdr>
        </w:div>
        <w:div w:id="1608730306">
          <w:marLeft w:val="0"/>
          <w:marRight w:val="0"/>
          <w:marTop w:val="0"/>
          <w:marBottom w:val="0"/>
          <w:divBdr>
            <w:top w:val="none" w:sz="0" w:space="0" w:color="auto"/>
            <w:left w:val="none" w:sz="0" w:space="0" w:color="auto"/>
            <w:bottom w:val="none" w:sz="0" w:space="0" w:color="auto"/>
            <w:right w:val="none" w:sz="0" w:space="0" w:color="auto"/>
          </w:divBdr>
        </w:div>
        <w:div w:id="1629626190">
          <w:marLeft w:val="0"/>
          <w:marRight w:val="0"/>
          <w:marTop w:val="0"/>
          <w:marBottom w:val="0"/>
          <w:divBdr>
            <w:top w:val="none" w:sz="0" w:space="0" w:color="auto"/>
            <w:left w:val="none" w:sz="0" w:space="0" w:color="auto"/>
            <w:bottom w:val="none" w:sz="0" w:space="0" w:color="auto"/>
            <w:right w:val="none" w:sz="0" w:space="0" w:color="auto"/>
          </w:divBdr>
        </w:div>
        <w:div w:id="1666666533">
          <w:marLeft w:val="0"/>
          <w:marRight w:val="0"/>
          <w:marTop w:val="0"/>
          <w:marBottom w:val="0"/>
          <w:divBdr>
            <w:top w:val="none" w:sz="0" w:space="0" w:color="auto"/>
            <w:left w:val="none" w:sz="0" w:space="0" w:color="auto"/>
            <w:bottom w:val="none" w:sz="0" w:space="0" w:color="auto"/>
            <w:right w:val="none" w:sz="0" w:space="0" w:color="auto"/>
          </w:divBdr>
        </w:div>
        <w:div w:id="1734231147">
          <w:marLeft w:val="0"/>
          <w:marRight w:val="0"/>
          <w:marTop w:val="0"/>
          <w:marBottom w:val="0"/>
          <w:divBdr>
            <w:top w:val="none" w:sz="0" w:space="0" w:color="auto"/>
            <w:left w:val="none" w:sz="0" w:space="0" w:color="auto"/>
            <w:bottom w:val="none" w:sz="0" w:space="0" w:color="auto"/>
            <w:right w:val="none" w:sz="0" w:space="0" w:color="auto"/>
          </w:divBdr>
        </w:div>
        <w:div w:id="1853638976">
          <w:marLeft w:val="0"/>
          <w:marRight w:val="0"/>
          <w:marTop w:val="0"/>
          <w:marBottom w:val="0"/>
          <w:divBdr>
            <w:top w:val="none" w:sz="0" w:space="0" w:color="auto"/>
            <w:left w:val="none" w:sz="0" w:space="0" w:color="auto"/>
            <w:bottom w:val="none" w:sz="0" w:space="0" w:color="auto"/>
            <w:right w:val="none" w:sz="0" w:space="0" w:color="auto"/>
          </w:divBdr>
        </w:div>
        <w:div w:id="1976254659">
          <w:marLeft w:val="0"/>
          <w:marRight w:val="0"/>
          <w:marTop w:val="0"/>
          <w:marBottom w:val="0"/>
          <w:divBdr>
            <w:top w:val="none" w:sz="0" w:space="0" w:color="auto"/>
            <w:left w:val="none" w:sz="0" w:space="0" w:color="auto"/>
            <w:bottom w:val="none" w:sz="0" w:space="0" w:color="auto"/>
            <w:right w:val="none" w:sz="0" w:space="0" w:color="auto"/>
          </w:divBdr>
        </w:div>
        <w:div w:id="2055808001">
          <w:marLeft w:val="0"/>
          <w:marRight w:val="0"/>
          <w:marTop w:val="0"/>
          <w:marBottom w:val="0"/>
          <w:divBdr>
            <w:top w:val="none" w:sz="0" w:space="0" w:color="auto"/>
            <w:left w:val="none" w:sz="0" w:space="0" w:color="auto"/>
            <w:bottom w:val="none" w:sz="0" w:space="0" w:color="auto"/>
            <w:right w:val="none" w:sz="0" w:space="0" w:color="auto"/>
          </w:divBdr>
        </w:div>
      </w:divsChild>
    </w:div>
    <w:div w:id="1053193280">
      <w:bodyDiv w:val="1"/>
      <w:marLeft w:val="0"/>
      <w:marRight w:val="0"/>
      <w:marTop w:val="0"/>
      <w:marBottom w:val="0"/>
      <w:divBdr>
        <w:top w:val="none" w:sz="0" w:space="0" w:color="auto"/>
        <w:left w:val="none" w:sz="0" w:space="0" w:color="auto"/>
        <w:bottom w:val="none" w:sz="0" w:space="0" w:color="auto"/>
        <w:right w:val="none" w:sz="0" w:space="0" w:color="auto"/>
      </w:divBdr>
      <w:divsChild>
        <w:div w:id="52893630">
          <w:marLeft w:val="0"/>
          <w:marRight w:val="0"/>
          <w:marTop w:val="0"/>
          <w:marBottom w:val="0"/>
          <w:divBdr>
            <w:top w:val="none" w:sz="0" w:space="0" w:color="auto"/>
            <w:left w:val="none" w:sz="0" w:space="0" w:color="auto"/>
            <w:bottom w:val="none" w:sz="0" w:space="0" w:color="auto"/>
            <w:right w:val="none" w:sz="0" w:space="0" w:color="auto"/>
          </w:divBdr>
        </w:div>
        <w:div w:id="68423719">
          <w:marLeft w:val="0"/>
          <w:marRight w:val="0"/>
          <w:marTop w:val="0"/>
          <w:marBottom w:val="0"/>
          <w:divBdr>
            <w:top w:val="none" w:sz="0" w:space="0" w:color="auto"/>
            <w:left w:val="none" w:sz="0" w:space="0" w:color="auto"/>
            <w:bottom w:val="none" w:sz="0" w:space="0" w:color="auto"/>
            <w:right w:val="none" w:sz="0" w:space="0" w:color="auto"/>
          </w:divBdr>
        </w:div>
        <w:div w:id="159927324">
          <w:marLeft w:val="0"/>
          <w:marRight w:val="0"/>
          <w:marTop w:val="0"/>
          <w:marBottom w:val="0"/>
          <w:divBdr>
            <w:top w:val="none" w:sz="0" w:space="0" w:color="auto"/>
            <w:left w:val="none" w:sz="0" w:space="0" w:color="auto"/>
            <w:bottom w:val="none" w:sz="0" w:space="0" w:color="auto"/>
            <w:right w:val="none" w:sz="0" w:space="0" w:color="auto"/>
          </w:divBdr>
        </w:div>
        <w:div w:id="179006409">
          <w:marLeft w:val="0"/>
          <w:marRight w:val="0"/>
          <w:marTop w:val="0"/>
          <w:marBottom w:val="0"/>
          <w:divBdr>
            <w:top w:val="none" w:sz="0" w:space="0" w:color="auto"/>
            <w:left w:val="none" w:sz="0" w:space="0" w:color="auto"/>
            <w:bottom w:val="none" w:sz="0" w:space="0" w:color="auto"/>
            <w:right w:val="none" w:sz="0" w:space="0" w:color="auto"/>
          </w:divBdr>
        </w:div>
        <w:div w:id="341444179">
          <w:marLeft w:val="0"/>
          <w:marRight w:val="0"/>
          <w:marTop w:val="0"/>
          <w:marBottom w:val="0"/>
          <w:divBdr>
            <w:top w:val="none" w:sz="0" w:space="0" w:color="auto"/>
            <w:left w:val="none" w:sz="0" w:space="0" w:color="auto"/>
            <w:bottom w:val="none" w:sz="0" w:space="0" w:color="auto"/>
            <w:right w:val="none" w:sz="0" w:space="0" w:color="auto"/>
          </w:divBdr>
        </w:div>
        <w:div w:id="358362917">
          <w:marLeft w:val="0"/>
          <w:marRight w:val="0"/>
          <w:marTop w:val="0"/>
          <w:marBottom w:val="0"/>
          <w:divBdr>
            <w:top w:val="none" w:sz="0" w:space="0" w:color="auto"/>
            <w:left w:val="none" w:sz="0" w:space="0" w:color="auto"/>
            <w:bottom w:val="none" w:sz="0" w:space="0" w:color="auto"/>
            <w:right w:val="none" w:sz="0" w:space="0" w:color="auto"/>
          </w:divBdr>
        </w:div>
        <w:div w:id="373040706">
          <w:marLeft w:val="0"/>
          <w:marRight w:val="0"/>
          <w:marTop w:val="0"/>
          <w:marBottom w:val="0"/>
          <w:divBdr>
            <w:top w:val="none" w:sz="0" w:space="0" w:color="auto"/>
            <w:left w:val="none" w:sz="0" w:space="0" w:color="auto"/>
            <w:bottom w:val="none" w:sz="0" w:space="0" w:color="auto"/>
            <w:right w:val="none" w:sz="0" w:space="0" w:color="auto"/>
          </w:divBdr>
        </w:div>
        <w:div w:id="455493517">
          <w:marLeft w:val="0"/>
          <w:marRight w:val="0"/>
          <w:marTop w:val="0"/>
          <w:marBottom w:val="0"/>
          <w:divBdr>
            <w:top w:val="none" w:sz="0" w:space="0" w:color="auto"/>
            <w:left w:val="none" w:sz="0" w:space="0" w:color="auto"/>
            <w:bottom w:val="none" w:sz="0" w:space="0" w:color="auto"/>
            <w:right w:val="none" w:sz="0" w:space="0" w:color="auto"/>
          </w:divBdr>
        </w:div>
        <w:div w:id="469789444">
          <w:marLeft w:val="0"/>
          <w:marRight w:val="0"/>
          <w:marTop w:val="0"/>
          <w:marBottom w:val="0"/>
          <w:divBdr>
            <w:top w:val="none" w:sz="0" w:space="0" w:color="auto"/>
            <w:left w:val="none" w:sz="0" w:space="0" w:color="auto"/>
            <w:bottom w:val="none" w:sz="0" w:space="0" w:color="auto"/>
            <w:right w:val="none" w:sz="0" w:space="0" w:color="auto"/>
          </w:divBdr>
        </w:div>
        <w:div w:id="511842772">
          <w:marLeft w:val="0"/>
          <w:marRight w:val="0"/>
          <w:marTop w:val="0"/>
          <w:marBottom w:val="0"/>
          <w:divBdr>
            <w:top w:val="none" w:sz="0" w:space="0" w:color="auto"/>
            <w:left w:val="none" w:sz="0" w:space="0" w:color="auto"/>
            <w:bottom w:val="none" w:sz="0" w:space="0" w:color="auto"/>
            <w:right w:val="none" w:sz="0" w:space="0" w:color="auto"/>
          </w:divBdr>
        </w:div>
        <w:div w:id="586964527">
          <w:marLeft w:val="0"/>
          <w:marRight w:val="0"/>
          <w:marTop w:val="0"/>
          <w:marBottom w:val="0"/>
          <w:divBdr>
            <w:top w:val="none" w:sz="0" w:space="0" w:color="auto"/>
            <w:left w:val="none" w:sz="0" w:space="0" w:color="auto"/>
            <w:bottom w:val="none" w:sz="0" w:space="0" w:color="auto"/>
            <w:right w:val="none" w:sz="0" w:space="0" w:color="auto"/>
          </w:divBdr>
        </w:div>
        <w:div w:id="590509914">
          <w:marLeft w:val="0"/>
          <w:marRight w:val="0"/>
          <w:marTop w:val="0"/>
          <w:marBottom w:val="0"/>
          <w:divBdr>
            <w:top w:val="none" w:sz="0" w:space="0" w:color="auto"/>
            <w:left w:val="none" w:sz="0" w:space="0" w:color="auto"/>
            <w:bottom w:val="none" w:sz="0" w:space="0" w:color="auto"/>
            <w:right w:val="none" w:sz="0" w:space="0" w:color="auto"/>
          </w:divBdr>
        </w:div>
        <w:div w:id="643898048">
          <w:marLeft w:val="0"/>
          <w:marRight w:val="0"/>
          <w:marTop w:val="0"/>
          <w:marBottom w:val="0"/>
          <w:divBdr>
            <w:top w:val="none" w:sz="0" w:space="0" w:color="auto"/>
            <w:left w:val="none" w:sz="0" w:space="0" w:color="auto"/>
            <w:bottom w:val="none" w:sz="0" w:space="0" w:color="auto"/>
            <w:right w:val="none" w:sz="0" w:space="0" w:color="auto"/>
          </w:divBdr>
        </w:div>
        <w:div w:id="723409940">
          <w:marLeft w:val="0"/>
          <w:marRight w:val="0"/>
          <w:marTop w:val="0"/>
          <w:marBottom w:val="0"/>
          <w:divBdr>
            <w:top w:val="none" w:sz="0" w:space="0" w:color="auto"/>
            <w:left w:val="none" w:sz="0" w:space="0" w:color="auto"/>
            <w:bottom w:val="none" w:sz="0" w:space="0" w:color="auto"/>
            <w:right w:val="none" w:sz="0" w:space="0" w:color="auto"/>
          </w:divBdr>
        </w:div>
        <w:div w:id="728115628">
          <w:marLeft w:val="0"/>
          <w:marRight w:val="0"/>
          <w:marTop w:val="0"/>
          <w:marBottom w:val="0"/>
          <w:divBdr>
            <w:top w:val="none" w:sz="0" w:space="0" w:color="auto"/>
            <w:left w:val="none" w:sz="0" w:space="0" w:color="auto"/>
            <w:bottom w:val="none" w:sz="0" w:space="0" w:color="auto"/>
            <w:right w:val="none" w:sz="0" w:space="0" w:color="auto"/>
          </w:divBdr>
        </w:div>
        <w:div w:id="730929966">
          <w:marLeft w:val="0"/>
          <w:marRight w:val="0"/>
          <w:marTop w:val="0"/>
          <w:marBottom w:val="0"/>
          <w:divBdr>
            <w:top w:val="none" w:sz="0" w:space="0" w:color="auto"/>
            <w:left w:val="none" w:sz="0" w:space="0" w:color="auto"/>
            <w:bottom w:val="none" w:sz="0" w:space="0" w:color="auto"/>
            <w:right w:val="none" w:sz="0" w:space="0" w:color="auto"/>
          </w:divBdr>
        </w:div>
        <w:div w:id="735320316">
          <w:marLeft w:val="0"/>
          <w:marRight w:val="0"/>
          <w:marTop w:val="0"/>
          <w:marBottom w:val="0"/>
          <w:divBdr>
            <w:top w:val="none" w:sz="0" w:space="0" w:color="auto"/>
            <w:left w:val="none" w:sz="0" w:space="0" w:color="auto"/>
            <w:bottom w:val="none" w:sz="0" w:space="0" w:color="auto"/>
            <w:right w:val="none" w:sz="0" w:space="0" w:color="auto"/>
          </w:divBdr>
        </w:div>
        <w:div w:id="776755574">
          <w:marLeft w:val="0"/>
          <w:marRight w:val="0"/>
          <w:marTop w:val="0"/>
          <w:marBottom w:val="0"/>
          <w:divBdr>
            <w:top w:val="none" w:sz="0" w:space="0" w:color="auto"/>
            <w:left w:val="none" w:sz="0" w:space="0" w:color="auto"/>
            <w:bottom w:val="none" w:sz="0" w:space="0" w:color="auto"/>
            <w:right w:val="none" w:sz="0" w:space="0" w:color="auto"/>
          </w:divBdr>
        </w:div>
        <w:div w:id="797994240">
          <w:marLeft w:val="0"/>
          <w:marRight w:val="0"/>
          <w:marTop w:val="0"/>
          <w:marBottom w:val="0"/>
          <w:divBdr>
            <w:top w:val="none" w:sz="0" w:space="0" w:color="auto"/>
            <w:left w:val="none" w:sz="0" w:space="0" w:color="auto"/>
            <w:bottom w:val="none" w:sz="0" w:space="0" w:color="auto"/>
            <w:right w:val="none" w:sz="0" w:space="0" w:color="auto"/>
          </w:divBdr>
        </w:div>
        <w:div w:id="839004293">
          <w:marLeft w:val="0"/>
          <w:marRight w:val="0"/>
          <w:marTop w:val="0"/>
          <w:marBottom w:val="0"/>
          <w:divBdr>
            <w:top w:val="none" w:sz="0" w:space="0" w:color="auto"/>
            <w:left w:val="none" w:sz="0" w:space="0" w:color="auto"/>
            <w:bottom w:val="none" w:sz="0" w:space="0" w:color="auto"/>
            <w:right w:val="none" w:sz="0" w:space="0" w:color="auto"/>
          </w:divBdr>
        </w:div>
        <w:div w:id="882408071">
          <w:marLeft w:val="0"/>
          <w:marRight w:val="0"/>
          <w:marTop w:val="0"/>
          <w:marBottom w:val="0"/>
          <w:divBdr>
            <w:top w:val="none" w:sz="0" w:space="0" w:color="auto"/>
            <w:left w:val="none" w:sz="0" w:space="0" w:color="auto"/>
            <w:bottom w:val="none" w:sz="0" w:space="0" w:color="auto"/>
            <w:right w:val="none" w:sz="0" w:space="0" w:color="auto"/>
          </w:divBdr>
        </w:div>
        <w:div w:id="925654974">
          <w:marLeft w:val="0"/>
          <w:marRight w:val="0"/>
          <w:marTop w:val="0"/>
          <w:marBottom w:val="0"/>
          <w:divBdr>
            <w:top w:val="none" w:sz="0" w:space="0" w:color="auto"/>
            <w:left w:val="none" w:sz="0" w:space="0" w:color="auto"/>
            <w:bottom w:val="none" w:sz="0" w:space="0" w:color="auto"/>
            <w:right w:val="none" w:sz="0" w:space="0" w:color="auto"/>
          </w:divBdr>
        </w:div>
        <w:div w:id="926814749">
          <w:marLeft w:val="0"/>
          <w:marRight w:val="0"/>
          <w:marTop w:val="0"/>
          <w:marBottom w:val="0"/>
          <w:divBdr>
            <w:top w:val="none" w:sz="0" w:space="0" w:color="auto"/>
            <w:left w:val="none" w:sz="0" w:space="0" w:color="auto"/>
            <w:bottom w:val="none" w:sz="0" w:space="0" w:color="auto"/>
            <w:right w:val="none" w:sz="0" w:space="0" w:color="auto"/>
          </w:divBdr>
        </w:div>
        <w:div w:id="931549821">
          <w:marLeft w:val="0"/>
          <w:marRight w:val="0"/>
          <w:marTop w:val="0"/>
          <w:marBottom w:val="0"/>
          <w:divBdr>
            <w:top w:val="none" w:sz="0" w:space="0" w:color="auto"/>
            <w:left w:val="none" w:sz="0" w:space="0" w:color="auto"/>
            <w:bottom w:val="none" w:sz="0" w:space="0" w:color="auto"/>
            <w:right w:val="none" w:sz="0" w:space="0" w:color="auto"/>
          </w:divBdr>
        </w:div>
        <w:div w:id="1038555329">
          <w:marLeft w:val="0"/>
          <w:marRight w:val="0"/>
          <w:marTop w:val="0"/>
          <w:marBottom w:val="0"/>
          <w:divBdr>
            <w:top w:val="none" w:sz="0" w:space="0" w:color="auto"/>
            <w:left w:val="none" w:sz="0" w:space="0" w:color="auto"/>
            <w:bottom w:val="none" w:sz="0" w:space="0" w:color="auto"/>
            <w:right w:val="none" w:sz="0" w:space="0" w:color="auto"/>
          </w:divBdr>
        </w:div>
        <w:div w:id="1052726277">
          <w:marLeft w:val="0"/>
          <w:marRight w:val="0"/>
          <w:marTop w:val="0"/>
          <w:marBottom w:val="0"/>
          <w:divBdr>
            <w:top w:val="none" w:sz="0" w:space="0" w:color="auto"/>
            <w:left w:val="none" w:sz="0" w:space="0" w:color="auto"/>
            <w:bottom w:val="none" w:sz="0" w:space="0" w:color="auto"/>
            <w:right w:val="none" w:sz="0" w:space="0" w:color="auto"/>
          </w:divBdr>
        </w:div>
        <w:div w:id="1105228030">
          <w:marLeft w:val="0"/>
          <w:marRight w:val="0"/>
          <w:marTop w:val="0"/>
          <w:marBottom w:val="0"/>
          <w:divBdr>
            <w:top w:val="none" w:sz="0" w:space="0" w:color="auto"/>
            <w:left w:val="none" w:sz="0" w:space="0" w:color="auto"/>
            <w:bottom w:val="none" w:sz="0" w:space="0" w:color="auto"/>
            <w:right w:val="none" w:sz="0" w:space="0" w:color="auto"/>
          </w:divBdr>
        </w:div>
        <w:div w:id="1112357210">
          <w:marLeft w:val="0"/>
          <w:marRight w:val="0"/>
          <w:marTop w:val="0"/>
          <w:marBottom w:val="0"/>
          <w:divBdr>
            <w:top w:val="none" w:sz="0" w:space="0" w:color="auto"/>
            <w:left w:val="none" w:sz="0" w:space="0" w:color="auto"/>
            <w:bottom w:val="none" w:sz="0" w:space="0" w:color="auto"/>
            <w:right w:val="none" w:sz="0" w:space="0" w:color="auto"/>
          </w:divBdr>
        </w:div>
        <w:div w:id="1153719023">
          <w:marLeft w:val="0"/>
          <w:marRight w:val="0"/>
          <w:marTop w:val="0"/>
          <w:marBottom w:val="0"/>
          <w:divBdr>
            <w:top w:val="none" w:sz="0" w:space="0" w:color="auto"/>
            <w:left w:val="none" w:sz="0" w:space="0" w:color="auto"/>
            <w:bottom w:val="none" w:sz="0" w:space="0" w:color="auto"/>
            <w:right w:val="none" w:sz="0" w:space="0" w:color="auto"/>
          </w:divBdr>
        </w:div>
        <w:div w:id="1192302923">
          <w:marLeft w:val="0"/>
          <w:marRight w:val="0"/>
          <w:marTop w:val="0"/>
          <w:marBottom w:val="0"/>
          <w:divBdr>
            <w:top w:val="none" w:sz="0" w:space="0" w:color="auto"/>
            <w:left w:val="none" w:sz="0" w:space="0" w:color="auto"/>
            <w:bottom w:val="none" w:sz="0" w:space="0" w:color="auto"/>
            <w:right w:val="none" w:sz="0" w:space="0" w:color="auto"/>
          </w:divBdr>
        </w:div>
        <w:div w:id="1231044253">
          <w:marLeft w:val="0"/>
          <w:marRight w:val="0"/>
          <w:marTop w:val="0"/>
          <w:marBottom w:val="0"/>
          <w:divBdr>
            <w:top w:val="none" w:sz="0" w:space="0" w:color="auto"/>
            <w:left w:val="none" w:sz="0" w:space="0" w:color="auto"/>
            <w:bottom w:val="none" w:sz="0" w:space="0" w:color="auto"/>
            <w:right w:val="none" w:sz="0" w:space="0" w:color="auto"/>
          </w:divBdr>
        </w:div>
        <w:div w:id="1243489985">
          <w:marLeft w:val="0"/>
          <w:marRight w:val="0"/>
          <w:marTop w:val="0"/>
          <w:marBottom w:val="0"/>
          <w:divBdr>
            <w:top w:val="none" w:sz="0" w:space="0" w:color="auto"/>
            <w:left w:val="none" w:sz="0" w:space="0" w:color="auto"/>
            <w:bottom w:val="none" w:sz="0" w:space="0" w:color="auto"/>
            <w:right w:val="none" w:sz="0" w:space="0" w:color="auto"/>
          </w:divBdr>
        </w:div>
        <w:div w:id="1335062906">
          <w:marLeft w:val="0"/>
          <w:marRight w:val="0"/>
          <w:marTop w:val="0"/>
          <w:marBottom w:val="0"/>
          <w:divBdr>
            <w:top w:val="none" w:sz="0" w:space="0" w:color="auto"/>
            <w:left w:val="none" w:sz="0" w:space="0" w:color="auto"/>
            <w:bottom w:val="none" w:sz="0" w:space="0" w:color="auto"/>
            <w:right w:val="none" w:sz="0" w:space="0" w:color="auto"/>
          </w:divBdr>
        </w:div>
        <w:div w:id="1372028788">
          <w:marLeft w:val="0"/>
          <w:marRight w:val="0"/>
          <w:marTop w:val="0"/>
          <w:marBottom w:val="0"/>
          <w:divBdr>
            <w:top w:val="none" w:sz="0" w:space="0" w:color="auto"/>
            <w:left w:val="none" w:sz="0" w:space="0" w:color="auto"/>
            <w:bottom w:val="none" w:sz="0" w:space="0" w:color="auto"/>
            <w:right w:val="none" w:sz="0" w:space="0" w:color="auto"/>
          </w:divBdr>
        </w:div>
        <w:div w:id="1399280447">
          <w:marLeft w:val="0"/>
          <w:marRight w:val="0"/>
          <w:marTop w:val="0"/>
          <w:marBottom w:val="0"/>
          <w:divBdr>
            <w:top w:val="none" w:sz="0" w:space="0" w:color="auto"/>
            <w:left w:val="none" w:sz="0" w:space="0" w:color="auto"/>
            <w:bottom w:val="none" w:sz="0" w:space="0" w:color="auto"/>
            <w:right w:val="none" w:sz="0" w:space="0" w:color="auto"/>
          </w:divBdr>
        </w:div>
        <w:div w:id="1402866288">
          <w:marLeft w:val="0"/>
          <w:marRight w:val="0"/>
          <w:marTop w:val="0"/>
          <w:marBottom w:val="0"/>
          <w:divBdr>
            <w:top w:val="none" w:sz="0" w:space="0" w:color="auto"/>
            <w:left w:val="none" w:sz="0" w:space="0" w:color="auto"/>
            <w:bottom w:val="none" w:sz="0" w:space="0" w:color="auto"/>
            <w:right w:val="none" w:sz="0" w:space="0" w:color="auto"/>
          </w:divBdr>
        </w:div>
        <w:div w:id="1476991333">
          <w:marLeft w:val="0"/>
          <w:marRight w:val="0"/>
          <w:marTop w:val="0"/>
          <w:marBottom w:val="0"/>
          <w:divBdr>
            <w:top w:val="none" w:sz="0" w:space="0" w:color="auto"/>
            <w:left w:val="none" w:sz="0" w:space="0" w:color="auto"/>
            <w:bottom w:val="none" w:sz="0" w:space="0" w:color="auto"/>
            <w:right w:val="none" w:sz="0" w:space="0" w:color="auto"/>
          </w:divBdr>
        </w:div>
        <w:div w:id="1485706508">
          <w:marLeft w:val="0"/>
          <w:marRight w:val="0"/>
          <w:marTop w:val="0"/>
          <w:marBottom w:val="0"/>
          <w:divBdr>
            <w:top w:val="none" w:sz="0" w:space="0" w:color="auto"/>
            <w:left w:val="none" w:sz="0" w:space="0" w:color="auto"/>
            <w:bottom w:val="none" w:sz="0" w:space="0" w:color="auto"/>
            <w:right w:val="none" w:sz="0" w:space="0" w:color="auto"/>
          </w:divBdr>
        </w:div>
        <w:div w:id="1489780929">
          <w:marLeft w:val="0"/>
          <w:marRight w:val="0"/>
          <w:marTop w:val="0"/>
          <w:marBottom w:val="0"/>
          <w:divBdr>
            <w:top w:val="none" w:sz="0" w:space="0" w:color="auto"/>
            <w:left w:val="none" w:sz="0" w:space="0" w:color="auto"/>
            <w:bottom w:val="none" w:sz="0" w:space="0" w:color="auto"/>
            <w:right w:val="none" w:sz="0" w:space="0" w:color="auto"/>
          </w:divBdr>
        </w:div>
        <w:div w:id="1501192485">
          <w:marLeft w:val="0"/>
          <w:marRight w:val="0"/>
          <w:marTop w:val="0"/>
          <w:marBottom w:val="0"/>
          <w:divBdr>
            <w:top w:val="none" w:sz="0" w:space="0" w:color="auto"/>
            <w:left w:val="none" w:sz="0" w:space="0" w:color="auto"/>
            <w:bottom w:val="none" w:sz="0" w:space="0" w:color="auto"/>
            <w:right w:val="none" w:sz="0" w:space="0" w:color="auto"/>
          </w:divBdr>
        </w:div>
        <w:div w:id="1547640028">
          <w:marLeft w:val="0"/>
          <w:marRight w:val="0"/>
          <w:marTop w:val="0"/>
          <w:marBottom w:val="0"/>
          <w:divBdr>
            <w:top w:val="none" w:sz="0" w:space="0" w:color="auto"/>
            <w:left w:val="none" w:sz="0" w:space="0" w:color="auto"/>
            <w:bottom w:val="none" w:sz="0" w:space="0" w:color="auto"/>
            <w:right w:val="none" w:sz="0" w:space="0" w:color="auto"/>
          </w:divBdr>
        </w:div>
        <w:div w:id="1600522546">
          <w:marLeft w:val="0"/>
          <w:marRight w:val="0"/>
          <w:marTop w:val="0"/>
          <w:marBottom w:val="0"/>
          <w:divBdr>
            <w:top w:val="none" w:sz="0" w:space="0" w:color="auto"/>
            <w:left w:val="none" w:sz="0" w:space="0" w:color="auto"/>
            <w:bottom w:val="none" w:sz="0" w:space="0" w:color="auto"/>
            <w:right w:val="none" w:sz="0" w:space="0" w:color="auto"/>
          </w:divBdr>
        </w:div>
        <w:div w:id="1678195423">
          <w:marLeft w:val="0"/>
          <w:marRight w:val="0"/>
          <w:marTop w:val="0"/>
          <w:marBottom w:val="0"/>
          <w:divBdr>
            <w:top w:val="none" w:sz="0" w:space="0" w:color="auto"/>
            <w:left w:val="none" w:sz="0" w:space="0" w:color="auto"/>
            <w:bottom w:val="none" w:sz="0" w:space="0" w:color="auto"/>
            <w:right w:val="none" w:sz="0" w:space="0" w:color="auto"/>
          </w:divBdr>
        </w:div>
        <w:div w:id="1690182292">
          <w:marLeft w:val="0"/>
          <w:marRight w:val="0"/>
          <w:marTop w:val="0"/>
          <w:marBottom w:val="0"/>
          <w:divBdr>
            <w:top w:val="none" w:sz="0" w:space="0" w:color="auto"/>
            <w:left w:val="none" w:sz="0" w:space="0" w:color="auto"/>
            <w:bottom w:val="none" w:sz="0" w:space="0" w:color="auto"/>
            <w:right w:val="none" w:sz="0" w:space="0" w:color="auto"/>
          </w:divBdr>
        </w:div>
        <w:div w:id="1727873450">
          <w:marLeft w:val="0"/>
          <w:marRight w:val="0"/>
          <w:marTop w:val="0"/>
          <w:marBottom w:val="0"/>
          <w:divBdr>
            <w:top w:val="none" w:sz="0" w:space="0" w:color="auto"/>
            <w:left w:val="none" w:sz="0" w:space="0" w:color="auto"/>
            <w:bottom w:val="none" w:sz="0" w:space="0" w:color="auto"/>
            <w:right w:val="none" w:sz="0" w:space="0" w:color="auto"/>
          </w:divBdr>
        </w:div>
        <w:div w:id="1792745436">
          <w:marLeft w:val="0"/>
          <w:marRight w:val="0"/>
          <w:marTop w:val="0"/>
          <w:marBottom w:val="0"/>
          <w:divBdr>
            <w:top w:val="none" w:sz="0" w:space="0" w:color="auto"/>
            <w:left w:val="none" w:sz="0" w:space="0" w:color="auto"/>
            <w:bottom w:val="none" w:sz="0" w:space="0" w:color="auto"/>
            <w:right w:val="none" w:sz="0" w:space="0" w:color="auto"/>
          </w:divBdr>
        </w:div>
        <w:div w:id="1871993828">
          <w:marLeft w:val="0"/>
          <w:marRight w:val="0"/>
          <w:marTop w:val="0"/>
          <w:marBottom w:val="0"/>
          <w:divBdr>
            <w:top w:val="none" w:sz="0" w:space="0" w:color="auto"/>
            <w:left w:val="none" w:sz="0" w:space="0" w:color="auto"/>
            <w:bottom w:val="none" w:sz="0" w:space="0" w:color="auto"/>
            <w:right w:val="none" w:sz="0" w:space="0" w:color="auto"/>
          </w:divBdr>
        </w:div>
        <w:div w:id="1937327003">
          <w:marLeft w:val="0"/>
          <w:marRight w:val="0"/>
          <w:marTop w:val="0"/>
          <w:marBottom w:val="0"/>
          <w:divBdr>
            <w:top w:val="none" w:sz="0" w:space="0" w:color="auto"/>
            <w:left w:val="none" w:sz="0" w:space="0" w:color="auto"/>
            <w:bottom w:val="none" w:sz="0" w:space="0" w:color="auto"/>
            <w:right w:val="none" w:sz="0" w:space="0" w:color="auto"/>
          </w:divBdr>
        </w:div>
        <w:div w:id="2009626864">
          <w:marLeft w:val="0"/>
          <w:marRight w:val="0"/>
          <w:marTop w:val="0"/>
          <w:marBottom w:val="0"/>
          <w:divBdr>
            <w:top w:val="none" w:sz="0" w:space="0" w:color="auto"/>
            <w:left w:val="none" w:sz="0" w:space="0" w:color="auto"/>
            <w:bottom w:val="none" w:sz="0" w:space="0" w:color="auto"/>
            <w:right w:val="none" w:sz="0" w:space="0" w:color="auto"/>
          </w:divBdr>
        </w:div>
        <w:div w:id="2032415526">
          <w:marLeft w:val="0"/>
          <w:marRight w:val="0"/>
          <w:marTop w:val="0"/>
          <w:marBottom w:val="0"/>
          <w:divBdr>
            <w:top w:val="none" w:sz="0" w:space="0" w:color="auto"/>
            <w:left w:val="none" w:sz="0" w:space="0" w:color="auto"/>
            <w:bottom w:val="none" w:sz="0" w:space="0" w:color="auto"/>
            <w:right w:val="none" w:sz="0" w:space="0" w:color="auto"/>
          </w:divBdr>
        </w:div>
        <w:div w:id="2064401415">
          <w:marLeft w:val="0"/>
          <w:marRight w:val="0"/>
          <w:marTop w:val="0"/>
          <w:marBottom w:val="0"/>
          <w:divBdr>
            <w:top w:val="none" w:sz="0" w:space="0" w:color="auto"/>
            <w:left w:val="none" w:sz="0" w:space="0" w:color="auto"/>
            <w:bottom w:val="none" w:sz="0" w:space="0" w:color="auto"/>
            <w:right w:val="none" w:sz="0" w:space="0" w:color="auto"/>
          </w:divBdr>
        </w:div>
        <w:div w:id="2123723257">
          <w:marLeft w:val="0"/>
          <w:marRight w:val="0"/>
          <w:marTop w:val="0"/>
          <w:marBottom w:val="0"/>
          <w:divBdr>
            <w:top w:val="none" w:sz="0" w:space="0" w:color="auto"/>
            <w:left w:val="none" w:sz="0" w:space="0" w:color="auto"/>
            <w:bottom w:val="none" w:sz="0" w:space="0" w:color="auto"/>
            <w:right w:val="none" w:sz="0" w:space="0" w:color="auto"/>
          </w:divBdr>
        </w:div>
      </w:divsChild>
    </w:div>
    <w:div w:id="1821267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http://0" TargetMode="Externa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B8E38-4293-4FBA-B48B-272E9F156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97748</Words>
  <Characters>55717</Characters>
  <Application>Microsoft Office Word</Application>
  <DocSecurity>0</DocSecurity>
  <Lines>464</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153159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g</cp:lastModifiedBy>
  <cp:revision>6</cp:revision>
  <cp:lastPrinted>2019-05-30T08:01:00Z</cp:lastPrinted>
  <dcterms:created xsi:type="dcterms:W3CDTF">2019-09-05T15:48:00Z</dcterms:created>
  <dcterms:modified xsi:type="dcterms:W3CDTF">2019-09-05T15:53:00Z</dcterms:modified>
</cp:coreProperties>
</file>