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E47" w:rsidRDefault="002A3E47" w:rsidP="002A3E4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E47" w:rsidRDefault="002A3E47" w:rsidP="002A3E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</w:p>
    <w:p w:rsidR="002A3E47" w:rsidRDefault="002A3E47" w:rsidP="002A3E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Романівська селищна рада</w:t>
      </w:r>
    </w:p>
    <w:p w:rsidR="002A3E47" w:rsidRDefault="002A3E47" w:rsidP="002A3E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Житомирського  району</w:t>
      </w:r>
    </w:p>
    <w:p w:rsidR="002A3E47" w:rsidRDefault="002A3E47" w:rsidP="002A3E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Житомирської області</w:t>
      </w:r>
    </w:p>
    <w:p w:rsidR="002A3E47" w:rsidRDefault="002A3E47" w:rsidP="002A3E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  Р І Ш Е Н Н Я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№         ПРОЕКТ</w:t>
      </w:r>
    </w:p>
    <w:p w:rsidR="002A3E47" w:rsidRDefault="002A3E47" w:rsidP="002A3E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(2</w:t>
      </w:r>
      <w:r w:rsidR="00102510">
        <w:rPr>
          <w:rFonts w:ascii="Times New Roman" w:eastAsia="Calibri" w:hAnsi="Times New Roman" w:cs="Times New Roman"/>
          <w:sz w:val="28"/>
          <w:szCs w:val="28"/>
          <w:lang w:val="en-US" w:eastAsia="uk-UA"/>
        </w:rPr>
        <w:t>1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сесія восьмого скликання )     </w:t>
      </w:r>
    </w:p>
    <w:p w:rsidR="002A3E47" w:rsidRDefault="002A3E47" w:rsidP="002A3E4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</w:p>
    <w:p w:rsidR="002A3E47" w:rsidRDefault="002A3E47" w:rsidP="002A3E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 25 лютого 2022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 Романів</w:t>
      </w:r>
    </w:p>
    <w:p w:rsidR="002A3E47" w:rsidRDefault="002A3E47" w:rsidP="002A3E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E47" w:rsidRDefault="002A3E47" w:rsidP="002A3E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затвердження на посаду </w:t>
      </w:r>
    </w:p>
    <w:p w:rsidR="00453F97" w:rsidRDefault="00453F97" w:rsidP="002A3E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2A3E47">
        <w:rPr>
          <w:rFonts w:ascii="Times New Roman" w:hAnsi="Times New Roman" w:cs="Times New Roman"/>
          <w:b/>
          <w:sz w:val="28"/>
          <w:szCs w:val="28"/>
        </w:rPr>
        <w:t xml:space="preserve">еруючого справами  </w:t>
      </w:r>
      <w:r>
        <w:rPr>
          <w:rFonts w:ascii="Times New Roman" w:hAnsi="Times New Roman" w:cs="Times New Roman"/>
          <w:b/>
          <w:sz w:val="28"/>
          <w:szCs w:val="28"/>
        </w:rPr>
        <w:t>виконавчого</w:t>
      </w:r>
    </w:p>
    <w:p w:rsidR="002A3E47" w:rsidRDefault="00453F97" w:rsidP="002A3E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комітету </w:t>
      </w:r>
      <w:r w:rsidR="002A3E47">
        <w:rPr>
          <w:rFonts w:ascii="Times New Roman" w:hAnsi="Times New Roman" w:cs="Times New Roman"/>
          <w:b/>
          <w:sz w:val="28"/>
          <w:szCs w:val="28"/>
        </w:rPr>
        <w:t>Романівської селищної ради</w:t>
      </w:r>
    </w:p>
    <w:p w:rsidR="002A3E47" w:rsidRDefault="002A3E47" w:rsidP="002A3E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3E47" w:rsidRDefault="002A3E47" w:rsidP="00453F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Відповідно  до </w:t>
      </w:r>
      <w:r w:rsidR="00453F9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п.5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ч.</w:t>
      </w:r>
      <w:r w:rsidR="00453F9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1 ст.9, ст. 26, ч.3 ст.51,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ст.59  Закону України «Про місцеве самоврядування в Україні», ст.</w:t>
      </w:r>
      <w:r w:rsidR="00453F9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Закону України «Про </w:t>
      </w:r>
      <w:r w:rsidR="00453F9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службу в органах місцевого самоврядування», розглянувши пропозицію </w:t>
      </w:r>
      <w:proofErr w:type="spellStart"/>
      <w:r w:rsidR="00453F9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Романівського</w:t>
      </w:r>
      <w:proofErr w:type="spellEnd"/>
      <w:r w:rsidR="00453F9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селищного голови, </w:t>
      </w:r>
      <w:proofErr w:type="spellStart"/>
      <w:r w:rsidR="00633F7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Романівська</w:t>
      </w:r>
      <w:proofErr w:type="spellEnd"/>
      <w:r w:rsidR="00633F77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селищна рада </w:t>
      </w:r>
    </w:p>
    <w:p w:rsidR="00453F97" w:rsidRPr="00453F97" w:rsidRDefault="00453F97" w:rsidP="00453F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3E47" w:rsidRDefault="002A3E47" w:rsidP="002A3E4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53F97" w:rsidRPr="00453F97" w:rsidRDefault="002A3E47" w:rsidP="00453F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53F97">
        <w:rPr>
          <w:rFonts w:ascii="Times New Roman" w:hAnsi="Times New Roman" w:cs="Times New Roman"/>
          <w:sz w:val="28"/>
          <w:szCs w:val="28"/>
        </w:rPr>
        <w:t xml:space="preserve">Затвердити Свиридюк Ларису Алімівну на посаду </w:t>
      </w:r>
      <w:r w:rsidR="00633F77">
        <w:rPr>
          <w:rFonts w:ascii="Times New Roman" w:hAnsi="Times New Roman" w:cs="Times New Roman"/>
          <w:sz w:val="28"/>
          <w:szCs w:val="28"/>
        </w:rPr>
        <w:t>керуючого справами</w:t>
      </w:r>
      <w:r w:rsidR="00453F97" w:rsidRPr="00453F97">
        <w:rPr>
          <w:rFonts w:ascii="Times New Roman" w:hAnsi="Times New Roman" w:cs="Times New Roman"/>
          <w:sz w:val="28"/>
          <w:szCs w:val="28"/>
        </w:rPr>
        <w:t xml:space="preserve"> </w:t>
      </w:r>
      <w:r w:rsidR="00453F97">
        <w:rPr>
          <w:rFonts w:ascii="Times New Roman" w:hAnsi="Times New Roman" w:cs="Times New Roman"/>
          <w:sz w:val="28"/>
          <w:szCs w:val="28"/>
        </w:rPr>
        <w:t xml:space="preserve">виконавчого </w:t>
      </w:r>
      <w:r w:rsidR="00453F97" w:rsidRPr="00453F97">
        <w:rPr>
          <w:rFonts w:ascii="Times New Roman" w:hAnsi="Times New Roman" w:cs="Times New Roman"/>
          <w:sz w:val="28"/>
          <w:szCs w:val="28"/>
        </w:rPr>
        <w:t xml:space="preserve">комітету </w:t>
      </w:r>
      <w:proofErr w:type="spellStart"/>
      <w:r w:rsidR="00453F97" w:rsidRPr="00453F97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="00453F97" w:rsidRPr="00453F97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453F97">
        <w:rPr>
          <w:rFonts w:ascii="Times New Roman" w:hAnsi="Times New Roman" w:cs="Times New Roman"/>
          <w:sz w:val="28"/>
          <w:szCs w:val="28"/>
        </w:rPr>
        <w:t>.</w:t>
      </w:r>
    </w:p>
    <w:p w:rsidR="002A3E47" w:rsidRDefault="002A3E47" w:rsidP="002A3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3E47" w:rsidDel="00BD12B2" w:rsidRDefault="002A3E47" w:rsidP="002A3E47">
      <w:pPr>
        <w:spacing w:after="0" w:line="240" w:lineRule="auto"/>
        <w:ind w:firstLine="708"/>
        <w:jc w:val="both"/>
        <w:rPr>
          <w:del w:id="1" w:author="rada" w:date="2022-02-10T18:53:00Z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53F97">
        <w:rPr>
          <w:rFonts w:ascii="Times New Roman" w:hAnsi="Times New Roman" w:cs="Times New Roman"/>
          <w:sz w:val="28"/>
          <w:szCs w:val="28"/>
        </w:rPr>
        <w:t>Припинити</w:t>
      </w:r>
      <w:r w:rsidR="00BD12B2">
        <w:rPr>
          <w:rFonts w:ascii="Times New Roman" w:hAnsi="Times New Roman" w:cs="Times New Roman"/>
          <w:sz w:val="28"/>
          <w:szCs w:val="28"/>
        </w:rPr>
        <w:t xml:space="preserve"> достроково</w:t>
      </w:r>
      <w:r w:rsidR="00453F97">
        <w:rPr>
          <w:rFonts w:ascii="Times New Roman" w:hAnsi="Times New Roman" w:cs="Times New Roman"/>
          <w:sz w:val="28"/>
          <w:szCs w:val="28"/>
        </w:rPr>
        <w:t xml:space="preserve"> повноваження старости Ясногородського старостинського округу </w:t>
      </w:r>
      <w:proofErr w:type="spellStart"/>
      <w:r w:rsidR="00453F97">
        <w:rPr>
          <w:rFonts w:ascii="Times New Roman" w:hAnsi="Times New Roman" w:cs="Times New Roman"/>
          <w:sz w:val="28"/>
          <w:szCs w:val="28"/>
        </w:rPr>
        <w:t>Свиридюк</w:t>
      </w:r>
      <w:proofErr w:type="spellEnd"/>
      <w:r w:rsidR="00453F97">
        <w:rPr>
          <w:rFonts w:ascii="Times New Roman" w:hAnsi="Times New Roman" w:cs="Times New Roman"/>
          <w:sz w:val="28"/>
          <w:szCs w:val="28"/>
        </w:rPr>
        <w:t xml:space="preserve"> Лариси </w:t>
      </w:r>
      <w:proofErr w:type="spellStart"/>
      <w:r w:rsidR="00453F97">
        <w:rPr>
          <w:rFonts w:ascii="Times New Roman" w:hAnsi="Times New Roman" w:cs="Times New Roman"/>
          <w:sz w:val="28"/>
          <w:szCs w:val="28"/>
        </w:rPr>
        <w:t>Алімівни</w:t>
      </w:r>
      <w:proofErr w:type="spellEnd"/>
      <w:r w:rsidR="00453F97">
        <w:rPr>
          <w:rFonts w:ascii="Times New Roman" w:hAnsi="Times New Roman" w:cs="Times New Roman"/>
          <w:sz w:val="28"/>
          <w:szCs w:val="28"/>
        </w:rPr>
        <w:t xml:space="preserve"> у</w:t>
      </w:r>
      <w:r w:rsidR="001825BF">
        <w:rPr>
          <w:rFonts w:ascii="Times New Roman" w:hAnsi="Times New Roman" w:cs="Times New Roman"/>
          <w:sz w:val="28"/>
          <w:szCs w:val="28"/>
        </w:rPr>
        <w:t xml:space="preserve"> зв</w:t>
      </w:r>
      <w:r w:rsidR="00633F77">
        <w:rPr>
          <w:rFonts w:ascii="Times New Roman" w:hAnsi="Times New Roman" w:cs="Times New Roman"/>
          <w:sz w:val="28"/>
          <w:szCs w:val="28"/>
        </w:rPr>
        <w:t>’</w:t>
      </w:r>
      <w:r w:rsidR="001825BF">
        <w:rPr>
          <w:rFonts w:ascii="Times New Roman" w:hAnsi="Times New Roman" w:cs="Times New Roman"/>
          <w:sz w:val="28"/>
          <w:szCs w:val="28"/>
        </w:rPr>
        <w:t>яз</w:t>
      </w:r>
      <w:r w:rsidR="00BD12B2">
        <w:rPr>
          <w:rFonts w:ascii="Times New Roman" w:hAnsi="Times New Roman" w:cs="Times New Roman"/>
          <w:sz w:val="28"/>
          <w:szCs w:val="28"/>
        </w:rPr>
        <w:t xml:space="preserve">ку з </w:t>
      </w:r>
      <w:r w:rsidR="001825BF">
        <w:rPr>
          <w:rFonts w:ascii="Times New Roman" w:hAnsi="Times New Roman" w:cs="Times New Roman"/>
          <w:sz w:val="28"/>
          <w:szCs w:val="28"/>
        </w:rPr>
        <w:t>затвердженням на іншу посаду</w:t>
      </w:r>
      <w:r w:rsidR="00BD12B2">
        <w:rPr>
          <w:rFonts w:ascii="Times New Roman" w:hAnsi="Times New Roman" w:cs="Times New Roman"/>
          <w:sz w:val="28"/>
          <w:szCs w:val="28"/>
        </w:rPr>
        <w:t>.</w:t>
      </w:r>
    </w:p>
    <w:p w:rsidR="002A3E47" w:rsidRDefault="002A3E47" w:rsidP="002A3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3E47" w:rsidRDefault="002A3E47" w:rsidP="002A3E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 Контроль за виконанням рішення покласти на постійну комісію з питань законності, р</w:t>
      </w:r>
      <w:r w:rsidR="00BD12B2">
        <w:rPr>
          <w:rFonts w:ascii="Times New Roman" w:hAnsi="Times New Roman" w:cs="Times New Roman"/>
          <w:sz w:val="28"/>
          <w:szCs w:val="28"/>
        </w:rPr>
        <w:t>егламенту та депутатської етики</w:t>
      </w:r>
    </w:p>
    <w:p w:rsidR="002A3E47" w:rsidRDefault="002A3E47" w:rsidP="002A3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2B2" w:rsidRDefault="00BD12B2" w:rsidP="002A3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E47" w:rsidRDefault="002A3E47" w:rsidP="002A3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 голова                                        Володимир САВЧЕНКО</w:t>
      </w:r>
    </w:p>
    <w:p w:rsidR="002A3E47" w:rsidRDefault="002A3E47" w:rsidP="002A3E47"/>
    <w:p w:rsidR="00BA0B17" w:rsidRDefault="00BA0B17"/>
    <w:sectPr w:rsidR="00BA0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19"/>
    <w:rsid w:val="00102510"/>
    <w:rsid w:val="001825BF"/>
    <w:rsid w:val="002A3E47"/>
    <w:rsid w:val="00453F97"/>
    <w:rsid w:val="00471F19"/>
    <w:rsid w:val="00633F77"/>
    <w:rsid w:val="00BA0B17"/>
    <w:rsid w:val="00BD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47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E4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47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E4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8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Тетяна</cp:lastModifiedBy>
  <cp:revision>3</cp:revision>
  <dcterms:created xsi:type="dcterms:W3CDTF">2022-02-11T07:01:00Z</dcterms:created>
  <dcterms:modified xsi:type="dcterms:W3CDTF">2022-02-22T06:03:00Z</dcterms:modified>
</cp:coreProperties>
</file>