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6FD" w:rsidRDefault="00FC46FD" w:rsidP="00FC46FD">
      <w:pPr>
        <w:jc w:val="center"/>
        <w:rPr>
          <w:b/>
        </w:rPr>
      </w:pPr>
      <w:r w:rsidRPr="00A35663">
        <w:rPr>
          <w:b/>
        </w:rPr>
        <w:object w:dxaOrig="821" w:dyaOrig="10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3.25pt" o:ole="" fillcolor="window">
            <v:imagedata r:id="rId5" o:title=""/>
          </v:shape>
          <o:OLEObject Type="Embed" ProgID="Word.Picture.8" ShapeID="_x0000_i1025" DrawAspect="Content" ObjectID="_1706620253" r:id="rId6"/>
        </w:object>
      </w:r>
    </w:p>
    <w:p w:rsidR="00FC46FD" w:rsidRPr="00FC46FD" w:rsidRDefault="00FC46FD" w:rsidP="00FC46FD">
      <w:pPr>
        <w:jc w:val="center"/>
        <w:rPr>
          <w:rFonts w:ascii="Times New Roman" w:hAnsi="Times New Roman" w:cs="Times New Roman"/>
          <w:b/>
          <w:caps/>
          <w:sz w:val="28"/>
          <w:szCs w:val="28"/>
        </w:rPr>
      </w:pPr>
      <w:r w:rsidRPr="00FC46FD">
        <w:rPr>
          <w:rFonts w:ascii="Times New Roman" w:hAnsi="Times New Roman" w:cs="Times New Roman"/>
          <w:b/>
          <w:caps/>
          <w:sz w:val="28"/>
          <w:szCs w:val="28"/>
        </w:rPr>
        <w:t>Україна</w:t>
      </w:r>
    </w:p>
    <w:p w:rsidR="00FC46FD" w:rsidRPr="00FC46FD" w:rsidRDefault="00FC46FD" w:rsidP="00FC46FD">
      <w:pPr>
        <w:tabs>
          <w:tab w:val="left" w:pos="709"/>
        </w:tabs>
        <w:spacing w:before="120"/>
        <w:jc w:val="center"/>
        <w:rPr>
          <w:rFonts w:ascii="Times New Roman" w:hAnsi="Times New Roman" w:cs="Times New Roman"/>
          <w:b/>
          <w:caps/>
          <w:sz w:val="28"/>
          <w:szCs w:val="28"/>
        </w:rPr>
      </w:pPr>
      <w:r w:rsidRPr="00FC46FD">
        <w:rPr>
          <w:rFonts w:ascii="Times New Roman" w:hAnsi="Times New Roman" w:cs="Times New Roman"/>
          <w:b/>
          <w:sz w:val="28"/>
          <w:szCs w:val="28"/>
        </w:rPr>
        <w:t>ВАЛКІВСЬКА МІСЬКА РАДА</w:t>
      </w:r>
    </w:p>
    <w:p w:rsidR="00FC46FD" w:rsidRPr="00FC46FD" w:rsidRDefault="00FC46FD" w:rsidP="00FC46FD">
      <w:pPr>
        <w:tabs>
          <w:tab w:val="left" w:pos="709"/>
        </w:tabs>
        <w:jc w:val="center"/>
        <w:rPr>
          <w:rFonts w:ascii="Times New Roman" w:hAnsi="Times New Roman" w:cs="Times New Roman"/>
          <w:b/>
          <w:caps/>
          <w:sz w:val="28"/>
          <w:szCs w:val="28"/>
          <w:lang w:val="uk-UA"/>
        </w:rPr>
      </w:pPr>
      <w:r w:rsidRPr="00FC46FD">
        <w:rPr>
          <w:rFonts w:ascii="Times New Roman" w:hAnsi="Times New Roman" w:cs="Times New Roman"/>
          <w:b/>
          <w:sz w:val="28"/>
          <w:szCs w:val="28"/>
        </w:rPr>
        <w:t>БОГОДУХІВСЬКОГО РАЙОНУ ХАРКІВСЬКОЇ ОБЛАСТІ</w:t>
      </w:r>
    </w:p>
    <w:p w:rsidR="00FC46FD" w:rsidRPr="00FC46FD" w:rsidRDefault="00FC46FD" w:rsidP="00FC46FD">
      <w:pPr>
        <w:jc w:val="center"/>
        <w:rPr>
          <w:rFonts w:ascii="Times New Roman" w:hAnsi="Times New Roman" w:cs="Times New Roman"/>
          <w:b/>
          <w:sz w:val="28"/>
          <w:szCs w:val="28"/>
          <w:lang w:val="uk-UA"/>
        </w:rPr>
      </w:pPr>
      <w:r w:rsidRPr="00FC46FD">
        <w:rPr>
          <w:rFonts w:ascii="Times New Roman" w:hAnsi="Times New Roman" w:cs="Times New Roman"/>
          <w:b/>
          <w:sz w:val="28"/>
          <w:szCs w:val="28"/>
        </w:rPr>
        <w:t>ХХІ</w:t>
      </w:r>
      <w:r w:rsidRPr="00FC46FD">
        <w:rPr>
          <w:rFonts w:ascii="Times New Roman" w:hAnsi="Times New Roman" w:cs="Times New Roman"/>
          <w:b/>
          <w:sz w:val="28"/>
          <w:szCs w:val="28"/>
          <w:lang w:val="en-US"/>
        </w:rPr>
        <w:t>I</w:t>
      </w:r>
      <w:r w:rsidRPr="00FC46FD">
        <w:rPr>
          <w:rFonts w:ascii="Times New Roman" w:hAnsi="Times New Roman" w:cs="Times New Roman"/>
          <w:b/>
          <w:sz w:val="28"/>
          <w:szCs w:val="28"/>
        </w:rPr>
        <w:t xml:space="preserve"> сесія </w:t>
      </w:r>
      <w:r w:rsidRPr="00FC46FD">
        <w:rPr>
          <w:rFonts w:ascii="Times New Roman" w:hAnsi="Times New Roman" w:cs="Times New Roman"/>
          <w:b/>
          <w:sz w:val="28"/>
          <w:szCs w:val="28"/>
          <w:lang w:val="en-US"/>
        </w:rPr>
        <w:t>VIII</w:t>
      </w:r>
      <w:r w:rsidRPr="00FC46FD">
        <w:rPr>
          <w:rFonts w:ascii="Times New Roman" w:hAnsi="Times New Roman" w:cs="Times New Roman"/>
          <w:b/>
          <w:sz w:val="28"/>
          <w:szCs w:val="28"/>
        </w:rPr>
        <w:t xml:space="preserve"> скликання </w:t>
      </w:r>
    </w:p>
    <w:p w:rsidR="008E416E" w:rsidRPr="00FC46FD" w:rsidRDefault="00FC46FD" w:rsidP="00FC46FD">
      <w:pPr>
        <w:jc w:val="center"/>
        <w:rPr>
          <w:rFonts w:ascii="Times New Roman" w:hAnsi="Times New Roman" w:cs="Times New Roman"/>
          <w:b/>
          <w:sz w:val="28"/>
          <w:szCs w:val="28"/>
          <w:lang w:val="uk-UA"/>
        </w:rPr>
      </w:pPr>
      <w:r w:rsidRPr="00FC46FD">
        <w:rPr>
          <w:rFonts w:ascii="Times New Roman" w:hAnsi="Times New Roman" w:cs="Times New Roman"/>
          <w:b/>
          <w:sz w:val="28"/>
          <w:szCs w:val="28"/>
        </w:rPr>
        <w:t>ПРОЄКТ РІШЕННЯ</w:t>
      </w:r>
    </w:p>
    <w:p w:rsidR="008E416E" w:rsidRDefault="008E416E">
      <w:pPr>
        <w:spacing w:after="0" w:line="240" w:lineRule="auto"/>
        <w:jc w:val="center"/>
        <w:rPr>
          <w:rFonts w:ascii="Times New Roman" w:hAnsi="Times New Roman" w:cs="Times New Roman"/>
          <w:b/>
          <w:bCs/>
          <w:sz w:val="28"/>
          <w:szCs w:val="28"/>
          <w:lang w:val="uk-UA" w:eastAsia="ru-RU"/>
        </w:rPr>
      </w:pPr>
    </w:p>
    <w:p w:rsidR="008E416E" w:rsidRDefault="008E416E">
      <w:pPr>
        <w:spacing w:after="0" w:line="240" w:lineRule="auto"/>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від  2</w:t>
      </w:r>
      <w:r w:rsidR="005302DC">
        <w:rPr>
          <w:rFonts w:ascii="Times New Roman" w:hAnsi="Times New Roman" w:cs="Times New Roman"/>
          <w:b/>
          <w:bCs/>
          <w:sz w:val="28"/>
          <w:szCs w:val="28"/>
          <w:lang w:val="uk-UA" w:eastAsia="ru-RU"/>
        </w:rPr>
        <w:t>5</w:t>
      </w:r>
      <w:bookmarkStart w:id="0" w:name="_GoBack"/>
      <w:bookmarkEnd w:id="0"/>
      <w:r>
        <w:rPr>
          <w:rFonts w:ascii="Times New Roman" w:hAnsi="Times New Roman" w:cs="Times New Roman"/>
          <w:b/>
          <w:bCs/>
          <w:sz w:val="28"/>
          <w:szCs w:val="28"/>
          <w:lang w:val="uk-UA" w:eastAsia="ru-RU"/>
        </w:rPr>
        <w:t xml:space="preserve"> </w:t>
      </w:r>
      <w:r w:rsidR="00297163">
        <w:rPr>
          <w:rFonts w:ascii="Times New Roman" w:hAnsi="Times New Roman" w:cs="Times New Roman"/>
          <w:b/>
          <w:bCs/>
          <w:sz w:val="28"/>
          <w:szCs w:val="28"/>
          <w:lang w:val="uk-UA" w:eastAsia="ru-RU"/>
        </w:rPr>
        <w:t>лютого</w:t>
      </w:r>
      <w:r>
        <w:rPr>
          <w:rFonts w:ascii="Times New Roman" w:hAnsi="Times New Roman" w:cs="Times New Roman"/>
          <w:b/>
          <w:bCs/>
          <w:sz w:val="28"/>
          <w:szCs w:val="28"/>
          <w:lang w:val="uk-UA" w:eastAsia="ru-RU"/>
        </w:rPr>
        <w:t xml:space="preserve"> 202</w:t>
      </w:r>
      <w:r w:rsidR="00297163">
        <w:rPr>
          <w:rFonts w:ascii="Times New Roman" w:hAnsi="Times New Roman" w:cs="Times New Roman"/>
          <w:b/>
          <w:bCs/>
          <w:sz w:val="28"/>
          <w:szCs w:val="28"/>
          <w:lang w:val="uk-UA" w:eastAsia="ru-RU"/>
        </w:rPr>
        <w:t>2</w:t>
      </w:r>
      <w:r>
        <w:rPr>
          <w:rFonts w:ascii="Times New Roman" w:hAnsi="Times New Roman" w:cs="Times New Roman"/>
          <w:b/>
          <w:bCs/>
          <w:sz w:val="28"/>
          <w:szCs w:val="28"/>
          <w:lang w:val="uk-UA" w:eastAsia="ru-RU"/>
        </w:rPr>
        <w:t xml:space="preserve"> року                                                                        № </w:t>
      </w:r>
    </w:p>
    <w:p w:rsidR="008E416E" w:rsidRDefault="008E416E">
      <w:pPr>
        <w:spacing w:after="0" w:line="240" w:lineRule="auto"/>
        <w:rPr>
          <w:rFonts w:ascii="Times New Roman" w:hAnsi="Times New Roman" w:cs="Times New Roman"/>
          <w:sz w:val="28"/>
          <w:szCs w:val="28"/>
          <w:lang w:val="uk-UA" w:eastAsia="ru-RU"/>
        </w:rPr>
      </w:pPr>
    </w:p>
    <w:p w:rsidR="008E416E" w:rsidRDefault="008E416E">
      <w:pPr>
        <w:spacing w:after="0" w:line="240" w:lineRule="auto"/>
        <w:jc w:val="both"/>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 xml:space="preserve">Про затвердження </w:t>
      </w:r>
      <w:bookmarkStart w:id="1" w:name="_Hlk58721563"/>
      <w:r>
        <w:rPr>
          <w:rFonts w:ascii="Times New Roman" w:hAnsi="Times New Roman" w:cs="Times New Roman"/>
          <w:b/>
          <w:bCs/>
          <w:sz w:val="28"/>
          <w:szCs w:val="28"/>
          <w:lang w:val="uk-UA" w:eastAsia="ru-RU"/>
        </w:rPr>
        <w:t xml:space="preserve">програми </w:t>
      </w:r>
    </w:p>
    <w:p w:rsidR="008E416E" w:rsidRDefault="008E416E">
      <w:pPr>
        <w:spacing w:after="0" w:line="240" w:lineRule="auto"/>
        <w:jc w:val="both"/>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 xml:space="preserve">фінансової підтримки </w:t>
      </w:r>
    </w:p>
    <w:p w:rsidR="008E416E" w:rsidRDefault="008E416E">
      <w:pPr>
        <w:spacing w:after="0" w:line="240" w:lineRule="auto"/>
        <w:jc w:val="both"/>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 xml:space="preserve">та розвитку комунального </w:t>
      </w:r>
    </w:p>
    <w:p w:rsidR="008E416E" w:rsidRDefault="008E416E">
      <w:pPr>
        <w:spacing w:after="0" w:line="240" w:lineRule="auto"/>
        <w:jc w:val="both"/>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 xml:space="preserve">некомерційного підприємства </w:t>
      </w:r>
    </w:p>
    <w:p w:rsidR="00FC46FD" w:rsidRDefault="008E416E">
      <w:pPr>
        <w:spacing w:after="0" w:line="240" w:lineRule="auto"/>
        <w:jc w:val="both"/>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 xml:space="preserve">«Валківська центральна районна лікарня» </w:t>
      </w:r>
    </w:p>
    <w:p w:rsidR="008E416E" w:rsidRDefault="008E416E">
      <w:pPr>
        <w:spacing w:after="0" w:line="240" w:lineRule="auto"/>
        <w:jc w:val="both"/>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на 202</w:t>
      </w:r>
      <w:r w:rsidR="00297163">
        <w:rPr>
          <w:rFonts w:ascii="Times New Roman" w:hAnsi="Times New Roman" w:cs="Times New Roman"/>
          <w:b/>
          <w:bCs/>
          <w:sz w:val="28"/>
          <w:szCs w:val="28"/>
          <w:lang w:val="uk-UA" w:eastAsia="ru-RU"/>
        </w:rPr>
        <w:t>2</w:t>
      </w:r>
      <w:r w:rsidR="00FC46FD">
        <w:rPr>
          <w:rFonts w:ascii="Times New Roman" w:hAnsi="Times New Roman" w:cs="Times New Roman"/>
          <w:b/>
          <w:bCs/>
          <w:sz w:val="28"/>
          <w:szCs w:val="28"/>
          <w:lang w:val="uk-UA" w:eastAsia="ru-RU"/>
        </w:rPr>
        <w:t xml:space="preserve"> рік</w:t>
      </w:r>
    </w:p>
    <w:bookmarkEnd w:id="1"/>
    <w:p w:rsidR="008E416E" w:rsidRDefault="008E416E">
      <w:pPr>
        <w:spacing w:after="0" w:line="240" w:lineRule="auto"/>
        <w:jc w:val="both"/>
        <w:rPr>
          <w:rFonts w:ascii="Times New Roman" w:hAnsi="Times New Roman" w:cs="Times New Roman"/>
          <w:sz w:val="28"/>
          <w:szCs w:val="28"/>
          <w:lang w:val="uk-UA" w:eastAsia="ru-RU"/>
        </w:rPr>
      </w:pPr>
    </w:p>
    <w:p w:rsidR="008E416E" w:rsidRDefault="008E416E">
      <w:pPr>
        <w:spacing w:after="0" w:line="240" w:lineRule="auto"/>
        <w:jc w:val="both"/>
        <w:rPr>
          <w:rFonts w:ascii="Times New Roman" w:hAnsi="Times New Roman" w:cs="Times New Roman"/>
          <w:b/>
          <w:bCs/>
          <w:sz w:val="28"/>
          <w:szCs w:val="28"/>
          <w:lang w:val="uk-UA" w:eastAsia="ru-RU"/>
        </w:rPr>
      </w:pPr>
      <w:r>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ab/>
      </w:r>
      <w:r w:rsidR="00DF1AB9">
        <w:rPr>
          <w:rFonts w:ascii="Times New Roman" w:hAnsi="Times New Roman" w:cs="Times New Roman"/>
          <w:sz w:val="28"/>
          <w:szCs w:val="28"/>
          <w:lang w:val="uk-UA" w:eastAsia="ru-RU"/>
        </w:rPr>
        <w:t xml:space="preserve">Керуючись статтями </w:t>
      </w:r>
      <w:r>
        <w:rPr>
          <w:rFonts w:ascii="Times New Roman" w:hAnsi="Times New Roman" w:cs="Times New Roman"/>
          <w:sz w:val="28"/>
          <w:szCs w:val="28"/>
          <w:lang w:val="uk-UA" w:eastAsia="ru-RU"/>
        </w:rPr>
        <w:t>26</w:t>
      </w:r>
      <w:r w:rsidR="00DF1AB9">
        <w:rPr>
          <w:rFonts w:ascii="Times New Roman" w:hAnsi="Times New Roman" w:cs="Times New Roman"/>
          <w:sz w:val="28"/>
          <w:szCs w:val="28"/>
          <w:lang w:val="uk-UA" w:eastAsia="ru-RU"/>
        </w:rPr>
        <w:t>, 42, 59</w:t>
      </w:r>
      <w:r>
        <w:rPr>
          <w:rFonts w:ascii="Times New Roman" w:hAnsi="Times New Roman" w:cs="Times New Roman"/>
          <w:sz w:val="28"/>
          <w:szCs w:val="28"/>
          <w:lang w:val="uk-UA" w:eastAsia="ru-RU"/>
        </w:rPr>
        <w:t xml:space="preserve"> Закону України «Про місцеве самоврядування в Україні», розглянувши</w:t>
      </w:r>
      <w:r>
        <w:rPr>
          <w:rFonts w:ascii="Times New Roman" w:hAnsi="Times New Roman" w:cs="Times New Roman"/>
          <w:b/>
          <w:bCs/>
          <w:sz w:val="28"/>
          <w:szCs w:val="28"/>
          <w:lang w:val="uk-UA" w:eastAsia="ru-RU"/>
        </w:rPr>
        <w:t xml:space="preserve"> </w:t>
      </w:r>
      <w:r w:rsidR="00DF1AB9">
        <w:rPr>
          <w:rFonts w:ascii="Times New Roman" w:hAnsi="Times New Roman" w:cs="Times New Roman"/>
          <w:sz w:val="28"/>
          <w:szCs w:val="28"/>
          <w:lang w:val="uk-UA" w:eastAsia="ru-RU"/>
        </w:rPr>
        <w:t>П</w:t>
      </w:r>
      <w:r>
        <w:rPr>
          <w:rFonts w:ascii="Times New Roman" w:hAnsi="Times New Roman" w:cs="Times New Roman"/>
          <w:sz w:val="28"/>
          <w:szCs w:val="28"/>
          <w:lang w:val="uk-UA" w:eastAsia="ru-RU"/>
        </w:rPr>
        <w:t>рограму фінансової підтримки та розвитку комунального некомерційного підприємства «Валківська центральна районна лікарня» на 202</w:t>
      </w:r>
      <w:r w:rsidR="00297163">
        <w:rPr>
          <w:rFonts w:ascii="Times New Roman" w:hAnsi="Times New Roman" w:cs="Times New Roman"/>
          <w:sz w:val="28"/>
          <w:szCs w:val="28"/>
          <w:lang w:val="uk-UA" w:eastAsia="ru-RU"/>
        </w:rPr>
        <w:t>2</w:t>
      </w:r>
      <w:r w:rsidR="00DF1AB9">
        <w:rPr>
          <w:rFonts w:ascii="Times New Roman" w:hAnsi="Times New Roman" w:cs="Times New Roman"/>
          <w:sz w:val="28"/>
          <w:szCs w:val="28"/>
          <w:lang w:val="uk-UA" w:eastAsia="ru-RU"/>
        </w:rPr>
        <w:t xml:space="preserve"> рік, врахувавши</w:t>
      </w:r>
      <w:r>
        <w:rPr>
          <w:rFonts w:ascii="Times New Roman" w:hAnsi="Times New Roman" w:cs="Times New Roman"/>
          <w:sz w:val="28"/>
          <w:szCs w:val="28"/>
          <w:lang w:val="uk-UA" w:eastAsia="ru-RU"/>
        </w:rPr>
        <w:t xml:space="preserve"> висновки постійної комісії</w:t>
      </w:r>
      <w:r w:rsidR="00DF1AB9">
        <w:rPr>
          <w:rFonts w:ascii="Times New Roman" w:hAnsi="Times New Roman" w:cs="Times New Roman"/>
          <w:sz w:val="28"/>
          <w:szCs w:val="28"/>
          <w:lang w:val="uk-UA" w:eastAsia="ru-RU"/>
        </w:rPr>
        <w:t xml:space="preserve"> міської ради</w:t>
      </w:r>
      <w:r>
        <w:rPr>
          <w:rFonts w:ascii="Times New Roman" w:hAnsi="Times New Roman" w:cs="Times New Roman"/>
          <w:sz w:val="28"/>
          <w:szCs w:val="28"/>
          <w:lang w:val="uk-UA" w:eastAsia="ru-RU"/>
        </w:rPr>
        <w:t xml:space="preserve"> з питань </w:t>
      </w:r>
      <w:r>
        <w:rPr>
          <w:rFonts w:ascii="Times New Roman" w:hAnsi="Times New Roman" w:cs="Times New Roman"/>
          <w:color w:val="222222"/>
          <w:sz w:val="28"/>
          <w:szCs w:val="28"/>
          <w:lang w:val="uk-UA" w:eastAsia="ru-RU"/>
        </w:rPr>
        <w:t>охорони здоров’я, соціального захисту населення, освіти, культури, молоді, фізкультури і спорту, регламенту та депутатської етики</w:t>
      </w:r>
      <w:r w:rsidR="00DF1AB9">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 xml:space="preserve"> Валківська міська рада </w:t>
      </w:r>
      <w:r>
        <w:rPr>
          <w:rFonts w:ascii="Times New Roman" w:hAnsi="Times New Roman" w:cs="Times New Roman"/>
          <w:b/>
          <w:bCs/>
          <w:sz w:val="28"/>
          <w:szCs w:val="28"/>
          <w:lang w:val="uk-UA" w:eastAsia="ru-RU"/>
        </w:rPr>
        <w:t>в и р і ш и л а:</w:t>
      </w:r>
    </w:p>
    <w:p w:rsidR="00DF1AB9" w:rsidRDefault="00DF1AB9">
      <w:pPr>
        <w:spacing w:after="0" w:line="240" w:lineRule="auto"/>
        <w:jc w:val="both"/>
        <w:rPr>
          <w:rFonts w:ascii="Times New Roman" w:hAnsi="Times New Roman" w:cs="Times New Roman"/>
          <w:sz w:val="28"/>
          <w:szCs w:val="28"/>
          <w:lang w:val="uk-UA" w:eastAsia="ru-RU"/>
        </w:rPr>
      </w:pPr>
    </w:p>
    <w:p w:rsidR="008E416E" w:rsidRPr="00DF1AB9" w:rsidRDefault="008E416E">
      <w:pPr>
        <w:pStyle w:val="a3"/>
        <w:numPr>
          <w:ilvl w:val="0"/>
          <w:numId w:val="2"/>
        </w:numPr>
        <w:spacing w:after="0" w:line="240" w:lineRule="auto"/>
        <w:ind w:left="0" w:firstLine="360"/>
        <w:jc w:val="both"/>
        <w:rPr>
          <w:rFonts w:ascii="Times New Roman" w:hAnsi="Times New Roman" w:cs="Times New Roman"/>
          <w:b/>
          <w:bCs/>
          <w:sz w:val="28"/>
          <w:szCs w:val="28"/>
          <w:lang w:val="uk-UA" w:eastAsia="ru-RU"/>
        </w:rPr>
      </w:pPr>
      <w:r>
        <w:rPr>
          <w:rFonts w:ascii="Times New Roman" w:hAnsi="Times New Roman" w:cs="Times New Roman"/>
          <w:sz w:val="28"/>
          <w:szCs w:val="28"/>
          <w:lang w:eastAsia="ru-RU"/>
        </w:rPr>
        <w:t xml:space="preserve">Затвердити </w:t>
      </w:r>
      <w:r w:rsidR="00DF1AB9">
        <w:rPr>
          <w:rFonts w:ascii="Times New Roman" w:hAnsi="Times New Roman" w:cs="Times New Roman"/>
          <w:sz w:val="28"/>
          <w:szCs w:val="28"/>
          <w:lang w:val="uk-UA" w:eastAsia="ru-RU"/>
        </w:rPr>
        <w:t>П</w:t>
      </w:r>
      <w:r>
        <w:rPr>
          <w:rFonts w:ascii="Times New Roman" w:hAnsi="Times New Roman" w:cs="Times New Roman"/>
          <w:sz w:val="28"/>
          <w:szCs w:val="28"/>
          <w:lang w:val="uk-UA" w:eastAsia="ru-RU"/>
        </w:rPr>
        <w:t>рограму фінансової підтримки та розвитку комунального некомерційного підприємства «Валківська центральна районна лікарня» на 202</w:t>
      </w:r>
      <w:r w:rsidR="00297163">
        <w:rPr>
          <w:rFonts w:ascii="Times New Roman" w:hAnsi="Times New Roman" w:cs="Times New Roman"/>
          <w:sz w:val="28"/>
          <w:szCs w:val="28"/>
          <w:lang w:val="uk-UA" w:eastAsia="ru-RU"/>
        </w:rPr>
        <w:t>2</w:t>
      </w:r>
      <w:r>
        <w:rPr>
          <w:rFonts w:ascii="Times New Roman" w:hAnsi="Times New Roman" w:cs="Times New Roman"/>
          <w:sz w:val="28"/>
          <w:szCs w:val="28"/>
          <w:lang w:val="uk-UA" w:eastAsia="ru-RU"/>
        </w:rPr>
        <w:t xml:space="preserve"> рік</w:t>
      </w:r>
      <w:r>
        <w:rPr>
          <w:rFonts w:ascii="Times New Roman" w:hAnsi="Times New Roman" w:cs="Times New Roman"/>
          <w:sz w:val="28"/>
          <w:szCs w:val="28"/>
          <w:lang w:eastAsia="ru-RU"/>
        </w:rPr>
        <w:t>( додається ).</w:t>
      </w:r>
    </w:p>
    <w:p w:rsidR="00DF1AB9" w:rsidRDefault="00DF1AB9" w:rsidP="00DF1AB9">
      <w:pPr>
        <w:pStyle w:val="a3"/>
        <w:spacing w:after="0" w:line="240" w:lineRule="auto"/>
        <w:ind w:left="0"/>
        <w:jc w:val="both"/>
        <w:rPr>
          <w:rFonts w:ascii="Times New Roman" w:hAnsi="Times New Roman" w:cs="Times New Roman"/>
          <w:b/>
          <w:bCs/>
          <w:sz w:val="28"/>
          <w:szCs w:val="28"/>
          <w:lang w:val="uk-UA" w:eastAsia="ru-RU"/>
        </w:rPr>
      </w:pPr>
    </w:p>
    <w:p w:rsidR="008E416E" w:rsidRDefault="008E416E">
      <w:pPr>
        <w:pStyle w:val="a3"/>
        <w:numPr>
          <w:ilvl w:val="0"/>
          <w:numId w:val="2"/>
        </w:numPr>
        <w:spacing w:after="0" w:line="240" w:lineRule="auto"/>
        <w:ind w:left="0" w:firstLine="360"/>
        <w:jc w:val="both"/>
        <w:rPr>
          <w:rFonts w:ascii="Times New Roman" w:hAnsi="Times New Roman" w:cs="Times New Roman"/>
          <w:sz w:val="28"/>
          <w:szCs w:val="28"/>
          <w:lang w:val="uk-UA" w:eastAsia="ru-RU"/>
        </w:rPr>
      </w:pPr>
      <w:r>
        <w:rPr>
          <w:rFonts w:ascii="Times New Roman" w:hAnsi="Times New Roman" w:cs="Times New Roman"/>
          <w:sz w:val="28"/>
          <w:szCs w:val="28"/>
          <w:lang w:eastAsia="ru-RU"/>
        </w:rPr>
        <w:t xml:space="preserve">Контроль за </w:t>
      </w:r>
      <w:r w:rsidR="00DF1AB9">
        <w:rPr>
          <w:rFonts w:ascii="Times New Roman" w:hAnsi="Times New Roman" w:cs="Times New Roman"/>
          <w:sz w:val="28"/>
          <w:szCs w:val="28"/>
          <w:lang w:eastAsia="ru-RU"/>
        </w:rPr>
        <w:t>виконанням дано</w:t>
      </w:r>
      <w:r w:rsidR="00DF1AB9">
        <w:rPr>
          <w:rFonts w:ascii="Times New Roman" w:hAnsi="Times New Roman" w:cs="Times New Roman"/>
          <w:sz w:val="28"/>
          <w:szCs w:val="28"/>
          <w:lang w:val="uk-UA" w:eastAsia="ru-RU"/>
        </w:rPr>
        <w:t>го рішення</w:t>
      </w:r>
      <w:r w:rsidR="00DF1AB9">
        <w:rPr>
          <w:rFonts w:ascii="Times New Roman" w:hAnsi="Times New Roman" w:cs="Times New Roman"/>
          <w:sz w:val="28"/>
          <w:szCs w:val="28"/>
          <w:lang w:eastAsia="ru-RU"/>
        </w:rPr>
        <w:t xml:space="preserve"> покласти на</w:t>
      </w:r>
      <w:r>
        <w:rPr>
          <w:rFonts w:ascii="Times New Roman" w:hAnsi="Times New Roman" w:cs="Times New Roman"/>
          <w:sz w:val="28"/>
          <w:szCs w:val="28"/>
          <w:lang w:val="uk-UA" w:eastAsia="ru-RU"/>
        </w:rPr>
        <w:t xml:space="preserve"> </w:t>
      </w:r>
      <w:r>
        <w:rPr>
          <w:rFonts w:ascii="Times New Roman" w:hAnsi="Times New Roman" w:cs="Times New Roman"/>
          <w:sz w:val="28"/>
          <w:szCs w:val="28"/>
          <w:lang w:eastAsia="ru-RU"/>
        </w:rPr>
        <w:t xml:space="preserve">постійну комісію </w:t>
      </w:r>
      <w:r>
        <w:rPr>
          <w:rFonts w:ascii="Times New Roman" w:hAnsi="Times New Roman" w:cs="Times New Roman"/>
          <w:sz w:val="28"/>
          <w:szCs w:val="28"/>
          <w:lang w:val="uk-UA" w:eastAsia="ru-RU"/>
        </w:rPr>
        <w:t xml:space="preserve">міської ради </w:t>
      </w:r>
      <w:r w:rsidR="00DF1AB9">
        <w:rPr>
          <w:rFonts w:ascii="Times New Roman" w:hAnsi="Times New Roman" w:cs="Times New Roman"/>
          <w:sz w:val="28"/>
          <w:szCs w:val="28"/>
          <w:lang w:val="uk-UA" w:eastAsia="ru-RU"/>
        </w:rPr>
        <w:t xml:space="preserve">з </w:t>
      </w:r>
      <w:r>
        <w:rPr>
          <w:rFonts w:ascii="Times New Roman" w:hAnsi="Times New Roman" w:cs="Times New Roman"/>
          <w:sz w:val="28"/>
          <w:szCs w:val="28"/>
          <w:lang w:eastAsia="ru-RU"/>
        </w:rPr>
        <w:t>питань</w:t>
      </w:r>
      <w:r>
        <w:rPr>
          <w:rFonts w:ascii="Times New Roman" w:hAnsi="Times New Roman" w:cs="Times New Roman"/>
          <w:color w:val="222222"/>
          <w:sz w:val="28"/>
          <w:szCs w:val="28"/>
          <w:lang w:val="uk-UA" w:eastAsia="ru-RU"/>
        </w:rPr>
        <w:t xml:space="preserve"> охорони здоров’я, соціального захисту населення, освіти, культури, молоді, фізкультури і спорту, регламенту та депутатської етики </w:t>
      </w:r>
      <w:r>
        <w:rPr>
          <w:rFonts w:ascii="Times New Roman" w:hAnsi="Times New Roman" w:cs="Times New Roman"/>
          <w:sz w:val="28"/>
          <w:szCs w:val="28"/>
          <w:lang w:val="uk-UA" w:eastAsia="ru-RU"/>
        </w:rPr>
        <w:t>(Віталій ОНОША).</w:t>
      </w:r>
    </w:p>
    <w:p w:rsidR="008E416E" w:rsidRDefault="008E416E">
      <w:pPr>
        <w:tabs>
          <w:tab w:val="num" w:pos="0"/>
        </w:tabs>
        <w:spacing w:after="0" w:line="240" w:lineRule="auto"/>
        <w:jc w:val="both"/>
        <w:rPr>
          <w:rFonts w:ascii="Times New Roman" w:hAnsi="Times New Roman" w:cs="Times New Roman"/>
          <w:sz w:val="28"/>
          <w:szCs w:val="28"/>
          <w:lang w:eastAsia="ru-RU"/>
        </w:rPr>
      </w:pPr>
    </w:p>
    <w:p w:rsidR="008E416E" w:rsidRPr="00DF1AB9" w:rsidRDefault="008E416E">
      <w:pPr>
        <w:tabs>
          <w:tab w:val="num" w:pos="0"/>
        </w:tabs>
        <w:spacing w:after="0" w:line="240" w:lineRule="auto"/>
        <w:jc w:val="both"/>
        <w:rPr>
          <w:rFonts w:ascii="Times New Roman" w:hAnsi="Times New Roman" w:cs="Times New Roman"/>
          <w:sz w:val="28"/>
          <w:szCs w:val="28"/>
          <w:lang w:val="uk-UA" w:eastAsia="ru-RU"/>
        </w:rPr>
      </w:pPr>
    </w:p>
    <w:p w:rsidR="008E416E" w:rsidRPr="00421234" w:rsidRDefault="008E416E">
      <w:pPr>
        <w:spacing w:after="120" w:line="240" w:lineRule="auto"/>
        <w:rPr>
          <w:rFonts w:ascii="Times New Roman" w:hAnsi="Times New Roman" w:cs="Times New Roman"/>
          <w:bCs/>
          <w:sz w:val="28"/>
          <w:szCs w:val="28"/>
          <w:lang w:val="uk-UA" w:eastAsia="ru-RU"/>
        </w:rPr>
      </w:pPr>
      <w:r w:rsidRPr="00421234">
        <w:rPr>
          <w:rFonts w:ascii="Times New Roman" w:hAnsi="Times New Roman" w:cs="Times New Roman"/>
          <w:bCs/>
          <w:sz w:val="28"/>
          <w:szCs w:val="28"/>
          <w:lang w:val="uk-UA" w:eastAsia="ru-RU"/>
        </w:rPr>
        <w:t>Міський голова                                         Валерій СКРИПНІЧЕНКО</w:t>
      </w:r>
    </w:p>
    <w:p w:rsidR="008E416E" w:rsidRDefault="008E416E">
      <w:pPr>
        <w:spacing w:after="120" w:line="240" w:lineRule="auto"/>
        <w:rPr>
          <w:rFonts w:ascii="Times New Roman" w:hAnsi="Times New Roman" w:cs="Times New Roman"/>
          <w:b/>
          <w:bCs/>
          <w:sz w:val="28"/>
          <w:szCs w:val="28"/>
          <w:lang w:val="uk-UA" w:eastAsia="ru-RU"/>
        </w:rPr>
      </w:pPr>
    </w:p>
    <w:p w:rsidR="008E416E" w:rsidRDefault="008E416E">
      <w:pPr>
        <w:spacing w:after="120" w:line="240" w:lineRule="auto"/>
        <w:rPr>
          <w:rFonts w:ascii="Times New Roman" w:hAnsi="Times New Roman" w:cs="Times New Roman"/>
          <w:b/>
          <w:bCs/>
          <w:sz w:val="28"/>
          <w:szCs w:val="28"/>
          <w:lang w:val="uk-UA" w:eastAsia="ru-RU"/>
        </w:rPr>
      </w:pPr>
    </w:p>
    <w:p w:rsidR="008E416E" w:rsidRDefault="008E416E" w:rsidP="00DF1AB9">
      <w:pPr>
        <w:pStyle w:val="a4"/>
        <w:tabs>
          <w:tab w:val="left" w:pos="0"/>
        </w:tabs>
        <w:ind w:right="567"/>
        <w:rPr>
          <w:rFonts w:ascii="Times New Roman" w:hAnsi="Times New Roman" w:cs="Times New Roman"/>
          <w:b/>
          <w:bCs/>
          <w:sz w:val="28"/>
          <w:szCs w:val="28"/>
          <w:lang w:val="uk-UA"/>
        </w:rPr>
      </w:pPr>
    </w:p>
    <w:p w:rsidR="00FC46FD" w:rsidRDefault="00FC46FD">
      <w:pPr>
        <w:spacing w:after="0"/>
        <w:ind w:left="5400"/>
        <w:rPr>
          <w:rFonts w:ascii="Times New Roman" w:hAnsi="Times New Roman" w:cs="Times New Roman"/>
          <w:i/>
          <w:iCs/>
          <w:sz w:val="28"/>
          <w:szCs w:val="28"/>
          <w:lang w:val="uk-UA"/>
        </w:rPr>
      </w:pPr>
    </w:p>
    <w:p w:rsidR="008E416E" w:rsidRDefault="008E416E">
      <w:pPr>
        <w:spacing w:after="0"/>
        <w:ind w:left="5400"/>
        <w:rPr>
          <w:rFonts w:ascii="Times New Roman" w:hAnsi="Times New Roman" w:cs="Times New Roman"/>
          <w:i/>
          <w:iCs/>
          <w:sz w:val="28"/>
          <w:szCs w:val="28"/>
          <w:lang w:val="uk-UA"/>
        </w:rPr>
      </w:pPr>
      <w:r>
        <w:rPr>
          <w:rFonts w:ascii="Times New Roman" w:hAnsi="Times New Roman" w:cs="Times New Roman"/>
          <w:i/>
          <w:iCs/>
          <w:sz w:val="28"/>
          <w:szCs w:val="28"/>
          <w:lang w:val="uk-UA"/>
        </w:rPr>
        <w:lastRenderedPageBreak/>
        <w:t>ЗАТВЕРДЖЕНО</w:t>
      </w:r>
    </w:p>
    <w:p w:rsidR="008E416E" w:rsidRDefault="008E416E">
      <w:pPr>
        <w:spacing w:after="0"/>
        <w:ind w:left="5400"/>
        <w:rPr>
          <w:rFonts w:ascii="Times New Roman" w:hAnsi="Times New Roman" w:cs="Times New Roman"/>
          <w:i/>
          <w:iCs/>
          <w:sz w:val="28"/>
          <w:szCs w:val="28"/>
          <w:lang w:val="uk-UA"/>
        </w:rPr>
      </w:pPr>
      <w:r>
        <w:rPr>
          <w:rFonts w:ascii="Times New Roman" w:hAnsi="Times New Roman" w:cs="Times New Roman"/>
          <w:i/>
          <w:iCs/>
          <w:sz w:val="28"/>
          <w:szCs w:val="28"/>
          <w:lang w:val="uk-UA"/>
        </w:rPr>
        <w:t xml:space="preserve">рішенням </w:t>
      </w:r>
      <w:r w:rsidR="00297163">
        <w:rPr>
          <w:rFonts w:ascii="Times New Roman" w:hAnsi="Times New Roman" w:cs="Times New Roman"/>
          <w:i/>
          <w:iCs/>
          <w:sz w:val="28"/>
          <w:szCs w:val="28"/>
          <w:lang w:val="uk-UA"/>
        </w:rPr>
        <w:t>ХХ</w:t>
      </w:r>
      <w:r w:rsidR="00297163">
        <w:rPr>
          <w:rFonts w:ascii="Times New Roman" w:hAnsi="Times New Roman" w:cs="Times New Roman"/>
          <w:i/>
          <w:iCs/>
          <w:sz w:val="28"/>
          <w:szCs w:val="28"/>
          <w:lang w:val="en-US"/>
        </w:rPr>
        <w:t>I</w:t>
      </w:r>
      <w:r w:rsidR="00AF132B">
        <w:rPr>
          <w:rFonts w:ascii="Times New Roman" w:hAnsi="Times New Roman" w:cs="Times New Roman"/>
          <w:i/>
          <w:iCs/>
          <w:sz w:val="28"/>
          <w:szCs w:val="28"/>
          <w:lang w:val="en-US"/>
        </w:rPr>
        <w:t>I</w:t>
      </w:r>
      <w:r>
        <w:rPr>
          <w:rFonts w:ascii="Times New Roman" w:hAnsi="Times New Roman" w:cs="Times New Roman"/>
          <w:i/>
          <w:iCs/>
          <w:sz w:val="28"/>
          <w:szCs w:val="28"/>
          <w:lang w:val="uk-UA"/>
        </w:rPr>
        <w:t xml:space="preserve"> сесії                                                            Валківської міської ради                                                                       </w:t>
      </w:r>
      <w:r>
        <w:rPr>
          <w:rFonts w:ascii="Times New Roman" w:hAnsi="Times New Roman" w:cs="Times New Roman"/>
          <w:i/>
          <w:iCs/>
          <w:sz w:val="28"/>
          <w:szCs w:val="28"/>
          <w:lang w:val="en-GB"/>
        </w:rPr>
        <w:t>V</w:t>
      </w:r>
      <w:r>
        <w:rPr>
          <w:rFonts w:ascii="Times New Roman" w:hAnsi="Times New Roman" w:cs="Times New Roman"/>
          <w:i/>
          <w:iCs/>
          <w:sz w:val="28"/>
          <w:szCs w:val="28"/>
          <w:lang w:val="en-US"/>
        </w:rPr>
        <w:t>I</w:t>
      </w:r>
      <w:r>
        <w:rPr>
          <w:rFonts w:ascii="Times New Roman" w:hAnsi="Times New Roman" w:cs="Times New Roman"/>
          <w:i/>
          <w:iCs/>
          <w:sz w:val="28"/>
          <w:szCs w:val="28"/>
          <w:lang w:val="uk-UA"/>
        </w:rPr>
        <w:t>ІІ скликання</w:t>
      </w:r>
    </w:p>
    <w:p w:rsidR="008E416E" w:rsidRDefault="008E416E">
      <w:pPr>
        <w:spacing w:after="0"/>
        <w:ind w:left="5400"/>
        <w:rPr>
          <w:rFonts w:ascii="Times New Roman" w:hAnsi="Times New Roman" w:cs="Times New Roman"/>
          <w:i/>
          <w:iCs/>
          <w:sz w:val="28"/>
          <w:szCs w:val="28"/>
          <w:lang w:val="uk-UA"/>
        </w:rPr>
      </w:pPr>
      <w:r>
        <w:rPr>
          <w:rFonts w:ascii="Times New Roman" w:hAnsi="Times New Roman" w:cs="Times New Roman"/>
          <w:i/>
          <w:iCs/>
          <w:sz w:val="28"/>
          <w:szCs w:val="28"/>
          <w:lang w:val="uk-UA"/>
        </w:rPr>
        <w:t xml:space="preserve"> від 2</w:t>
      </w:r>
      <w:r w:rsidR="00297163">
        <w:rPr>
          <w:rFonts w:ascii="Times New Roman" w:hAnsi="Times New Roman" w:cs="Times New Roman"/>
          <w:i/>
          <w:iCs/>
          <w:sz w:val="28"/>
          <w:szCs w:val="28"/>
          <w:lang w:val="uk-UA"/>
        </w:rPr>
        <w:t>4</w:t>
      </w:r>
      <w:r w:rsidR="005177F9">
        <w:rPr>
          <w:rFonts w:ascii="Times New Roman" w:hAnsi="Times New Roman" w:cs="Times New Roman"/>
          <w:i/>
          <w:iCs/>
          <w:sz w:val="28"/>
          <w:szCs w:val="28"/>
          <w:lang w:val="uk-UA"/>
        </w:rPr>
        <w:t xml:space="preserve"> </w:t>
      </w:r>
      <w:r w:rsidR="00297163">
        <w:rPr>
          <w:rFonts w:ascii="Times New Roman" w:hAnsi="Times New Roman" w:cs="Times New Roman"/>
          <w:i/>
          <w:iCs/>
          <w:sz w:val="28"/>
          <w:szCs w:val="28"/>
          <w:lang w:val="uk-UA"/>
        </w:rPr>
        <w:t>лютого</w:t>
      </w:r>
      <w:r>
        <w:rPr>
          <w:rFonts w:ascii="Times New Roman" w:hAnsi="Times New Roman" w:cs="Times New Roman"/>
          <w:i/>
          <w:iCs/>
          <w:sz w:val="28"/>
          <w:szCs w:val="28"/>
          <w:lang w:val="uk-UA"/>
        </w:rPr>
        <w:t xml:space="preserve"> 202</w:t>
      </w:r>
      <w:r w:rsidR="00297163">
        <w:rPr>
          <w:rFonts w:ascii="Times New Roman" w:hAnsi="Times New Roman" w:cs="Times New Roman"/>
          <w:i/>
          <w:iCs/>
          <w:sz w:val="28"/>
          <w:szCs w:val="28"/>
          <w:lang w:val="uk-UA"/>
        </w:rPr>
        <w:t xml:space="preserve">2 року № </w:t>
      </w:r>
    </w:p>
    <w:p w:rsidR="008E416E" w:rsidRDefault="008E416E">
      <w:pPr>
        <w:spacing w:after="0"/>
        <w:ind w:left="5400"/>
        <w:jc w:val="center"/>
        <w:rPr>
          <w:rFonts w:ascii="Times New Roman" w:hAnsi="Times New Roman" w:cs="Times New Roman"/>
          <w:i/>
          <w:iCs/>
          <w:sz w:val="28"/>
          <w:szCs w:val="28"/>
          <w:lang w:val="uk-UA"/>
        </w:rPr>
      </w:pPr>
      <w:r>
        <w:rPr>
          <w:rFonts w:ascii="Times New Roman" w:hAnsi="Times New Roman" w:cs="Times New Roman"/>
          <w:i/>
          <w:iCs/>
          <w:sz w:val="28"/>
          <w:szCs w:val="28"/>
          <w:lang w:val="uk-UA"/>
        </w:rPr>
        <w:t xml:space="preserve">                           </w:t>
      </w:r>
    </w:p>
    <w:p w:rsidR="008E416E" w:rsidRDefault="008E416E">
      <w:pPr>
        <w:pStyle w:val="a4"/>
        <w:tabs>
          <w:tab w:val="left" w:pos="0"/>
        </w:tabs>
        <w:ind w:right="567"/>
        <w:jc w:val="center"/>
        <w:rPr>
          <w:rFonts w:ascii="Times New Roman" w:hAnsi="Times New Roman" w:cs="Times New Roman"/>
          <w:b/>
          <w:bCs/>
          <w:sz w:val="32"/>
          <w:szCs w:val="32"/>
          <w:lang w:val="uk-UA"/>
        </w:rPr>
      </w:pPr>
    </w:p>
    <w:p w:rsidR="008E416E" w:rsidRDefault="008E416E">
      <w:pPr>
        <w:pStyle w:val="a4"/>
        <w:tabs>
          <w:tab w:val="left" w:pos="0"/>
        </w:tabs>
        <w:ind w:right="567"/>
        <w:jc w:val="center"/>
        <w:rPr>
          <w:rFonts w:ascii="Times New Roman" w:hAnsi="Times New Roman" w:cs="Times New Roman"/>
          <w:b/>
          <w:bCs/>
          <w:sz w:val="32"/>
          <w:szCs w:val="32"/>
          <w:lang w:val="uk-UA"/>
        </w:rPr>
      </w:pPr>
    </w:p>
    <w:p w:rsidR="008E416E" w:rsidRDefault="008E416E">
      <w:pPr>
        <w:pStyle w:val="a4"/>
        <w:tabs>
          <w:tab w:val="left" w:pos="0"/>
        </w:tabs>
        <w:ind w:right="567"/>
        <w:jc w:val="center"/>
        <w:rPr>
          <w:rFonts w:ascii="Times New Roman" w:hAnsi="Times New Roman" w:cs="Times New Roman"/>
          <w:b/>
          <w:bCs/>
          <w:sz w:val="32"/>
          <w:szCs w:val="32"/>
          <w:lang w:val="uk-UA"/>
        </w:rPr>
      </w:pPr>
    </w:p>
    <w:p w:rsidR="008E416E" w:rsidRDefault="008E416E">
      <w:pPr>
        <w:pStyle w:val="a4"/>
        <w:tabs>
          <w:tab w:val="left" w:pos="0"/>
        </w:tabs>
        <w:ind w:right="567"/>
        <w:jc w:val="center"/>
        <w:rPr>
          <w:rFonts w:ascii="Times New Roman" w:hAnsi="Times New Roman" w:cs="Times New Roman"/>
          <w:b/>
          <w:bCs/>
          <w:sz w:val="32"/>
          <w:szCs w:val="32"/>
          <w:lang w:val="uk-UA"/>
        </w:rPr>
      </w:pPr>
    </w:p>
    <w:p w:rsidR="008E416E" w:rsidRDefault="008E416E">
      <w:pPr>
        <w:pStyle w:val="a4"/>
        <w:tabs>
          <w:tab w:val="left" w:pos="0"/>
        </w:tabs>
        <w:ind w:right="567"/>
        <w:jc w:val="center"/>
        <w:rPr>
          <w:rFonts w:ascii="Times New Roman" w:hAnsi="Times New Roman" w:cs="Times New Roman"/>
          <w:b/>
          <w:bCs/>
          <w:sz w:val="32"/>
          <w:szCs w:val="32"/>
          <w:lang w:val="uk-UA"/>
        </w:rPr>
      </w:pPr>
    </w:p>
    <w:p w:rsidR="008E416E" w:rsidRDefault="008E416E">
      <w:pPr>
        <w:pStyle w:val="a4"/>
        <w:tabs>
          <w:tab w:val="left" w:pos="0"/>
        </w:tabs>
        <w:ind w:right="567"/>
        <w:jc w:val="center"/>
        <w:rPr>
          <w:rFonts w:ascii="Times New Roman" w:hAnsi="Times New Roman" w:cs="Times New Roman"/>
          <w:b/>
          <w:bCs/>
          <w:sz w:val="32"/>
          <w:szCs w:val="32"/>
          <w:lang w:val="uk-UA"/>
        </w:rPr>
      </w:pPr>
    </w:p>
    <w:p w:rsidR="008E416E" w:rsidRDefault="008E416E">
      <w:pPr>
        <w:pStyle w:val="a4"/>
        <w:tabs>
          <w:tab w:val="left" w:pos="0"/>
        </w:tabs>
        <w:ind w:right="567"/>
        <w:jc w:val="center"/>
        <w:rPr>
          <w:rFonts w:ascii="Times New Roman" w:hAnsi="Times New Roman" w:cs="Times New Roman"/>
          <w:b/>
          <w:bCs/>
          <w:sz w:val="32"/>
          <w:szCs w:val="32"/>
          <w:lang w:val="uk-UA"/>
        </w:rPr>
      </w:pPr>
    </w:p>
    <w:p w:rsidR="008E416E" w:rsidRDefault="008E416E">
      <w:pPr>
        <w:pStyle w:val="a4"/>
        <w:tabs>
          <w:tab w:val="left" w:pos="0"/>
        </w:tabs>
        <w:ind w:right="567"/>
        <w:jc w:val="center"/>
        <w:rPr>
          <w:rFonts w:ascii="Times New Roman" w:hAnsi="Times New Roman" w:cs="Times New Roman"/>
          <w:b/>
          <w:bCs/>
          <w:sz w:val="32"/>
          <w:szCs w:val="32"/>
          <w:lang w:val="uk-UA"/>
        </w:rPr>
      </w:pPr>
    </w:p>
    <w:p w:rsidR="008E416E" w:rsidRDefault="008E416E">
      <w:pPr>
        <w:pStyle w:val="a4"/>
        <w:tabs>
          <w:tab w:val="left" w:pos="0"/>
        </w:tabs>
        <w:ind w:right="567"/>
        <w:jc w:val="center"/>
        <w:rPr>
          <w:rFonts w:ascii="Times New Roman" w:hAnsi="Times New Roman" w:cs="Times New Roman"/>
          <w:b/>
          <w:bCs/>
          <w:sz w:val="32"/>
          <w:szCs w:val="32"/>
          <w:lang w:val="uk-UA"/>
        </w:rPr>
      </w:pPr>
      <w:r>
        <w:rPr>
          <w:rFonts w:ascii="Times New Roman" w:hAnsi="Times New Roman" w:cs="Times New Roman"/>
          <w:b/>
          <w:bCs/>
          <w:sz w:val="32"/>
          <w:szCs w:val="32"/>
          <w:lang w:val="uk-UA"/>
        </w:rPr>
        <w:t>ПРОГРАМА</w:t>
      </w:r>
    </w:p>
    <w:p w:rsidR="008E416E" w:rsidRDefault="008E416E">
      <w:pPr>
        <w:pStyle w:val="a4"/>
        <w:tabs>
          <w:tab w:val="left" w:pos="0"/>
        </w:tabs>
        <w:ind w:right="567"/>
        <w:jc w:val="center"/>
        <w:rPr>
          <w:rFonts w:ascii="Times New Roman" w:hAnsi="Times New Roman" w:cs="Times New Roman"/>
          <w:b/>
          <w:bCs/>
          <w:sz w:val="32"/>
          <w:szCs w:val="32"/>
          <w:lang w:val="uk-UA"/>
        </w:rPr>
      </w:pPr>
    </w:p>
    <w:p w:rsidR="008E416E" w:rsidRDefault="008E416E">
      <w:pPr>
        <w:pStyle w:val="a4"/>
        <w:tabs>
          <w:tab w:val="left" w:pos="0"/>
        </w:tabs>
        <w:ind w:left="720" w:right="567"/>
        <w:jc w:val="center"/>
        <w:rPr>
          <w:rFonts w:ascii="Times New Roman" w:hAnsi="Times New Roman" w:cs="Times New Roman"/>
          <w:b/>
          <w:bCs/>
          <w:sz w:val="32"/>
          <w:szCs w:val="32"/>
          <w:lang w:val="uk-UA"/>
        </w:rPr>
      </w:pPr>
      <w:r>
        <w:rPr>
          <w:rFonts w:ascii="Times New Roman" w:hAnsi="Times New Roman" w:cs="Times New Roman"/>
          <w:b/>
          <w:bCs/>
          <w:sz w:val="32"/>
          <w:szCs w:val="32"/>
          <w:lang w:val="uk-UA"/>
        </w:rPr>
        <w:t>ФІНАНСОВОЇ ПІДТРИМКИ ТА РОЗВИТКУ КОМУНАЛЬНОГО НЕКОМЕРЦІЙНОГО ПІДПРИЄМСТВА</w:t>
      </w:r>
    </w:p>
    <w:p w:rsidR="008E416E" w:rsidRDefault="008E416E">
      <w:pPr>
        <w:pStyle w:val="a4"/>
        <w:tabs>
          <w:tab w:val="left" w:pos="0"/>
        </w:tabs>
        <w:ind w:left="720" w:right="567"/>
        <w:jc w:val="center"/>
        <w:rPr>
          <w:rFonts w:ascii="Times New Roman" w:hAnsi="Times New Roman" w:cs="Times New Roman"/>
          <w:b/>
          <w:bCs/>
          <w:sz w:val="32"/>
          <w:szCs w:val="32"/>
          <w:lang w:val="uk-UA"/>
        </w:rPr>
      </w:pPr>
    </w:p>
    <w:p w:rsidR="008E416E" w:rsidRDefault="008E416E">
      <w:pPr>
        <w:pStyle w:val="a4"/>
        <w:tabs>
          <w:tab w:val="left" w:pos="0"/>
        </w:tabs>
        <w:ind w:right="567"/>
        <w:jc w:val="center"/>
        <w:rPr>
          <w:rFonts w:ascii="Times New Roman" w:hAnsi="Times New Roman" w:cs="Times New Roman"/>
          <w:b/>
          <w:bCs/>
          <w:sz w:val="32"/>
          <w:szCs w:val="32"/>
          <w:lang w:val="uk-UA"/>
        </w:rPr>
      </w:pPr>
      <w:r>
        <w:rPr>
          <w:rFonts w:ascii="Times New Roman" w:hAnsi="Times New Roman" w:cs="Times New Roman"/>
          <w:b/>
          <w:bCs/>
          <w:sz w:val="32"/>
          <w:szCs w:val="32"/>
          <w:lang w:val="uk-UA"/>
        </w:rPr>
        <w:t>«ВАЛКІВСЬКА  ЦЕНТРАЛЬНА РАЙОННА ЛІКАРНЯ»</w:t>
      </w:r>
    </w:p>
    <w:p w:rsidR="008E416E" w:rsidRDefault="008E416E">
      <w:pPr>
        <w:pStyle w:val="a4"/>
        <w:tabs>
          <w:tab w:val="left" w:pos="0"/>
        </w:tabs>
        <w:ind w:right="567"/>
        <w:jc w:val="center"/>
        <w:rPr>
          <w:rFonts w:ascii="Times New Roman" w:hAnsi="Times New Roman" w:cs="Times New Roman"/>
          <w:b/>
          <w:bCs/>
          <w:sz w:val="32"/>
          <w:szCs w:val="32"/>
          <w:lang w:val="uk-UA"/>
        </w:rPr>
      </w:pPr>
    </w:p>
    <w:p w:rsidR="008E416E" w:rsidRDefault="008E416E" w:rsidP="00421234">
      <w:pPr>
        <w:pStyle w:val="a4"/>
        <w:tabs>
          <w:tab w:val="left" w:pos="0"/>
        </w:tabs>
        <w:ind w:right="567"/>
        <w:jc w:val="center"/>
        <w:rPr>
          <w:rFonts w:ascii="Times New Roman" w:hAnsi="Times New Roman" w:cs="Times New Roman"/>
          <w:b/>
          <w:bCs/>
          <w:sz w:val="32"/>
          <w:szCs w:val="32"/>
          <w:lang w:val="uk-UA"/>
        </w:rPr>
      </w:pPr>
      <w:r>
        <w:rPr>
          <w:rFonts w:ascii="Times New Roman" w:hAnsi="Times New Roman" w:cs="Times New Roman"/>
          <w:b/>
          <w:bCs/>
          <w:sz w:val="32"/>
          <w:szCs w:val="32"/>
          <w:lang w:val="uk-UA"/>
        </w:rPr>
        <w:t>НА 202</w:t>
      </w:r>
      <w:r w:rsidR="006601B8">
        <w:rPr>
          <w:rFonts w:ascii="Times New Roman" w:hAnsi="Times New Roman" w:cs="Times New Roman"/>
          <w:b/>
          <w:bCs/>
          <w:sz w:val="32"/>
          <w:szCs w:val="32"/>
          <w:lang w:val="uk-UA"/>
        </w:rPr>
        <w:t>2</w:t>
      </w:r>
      <w:r>
        <w:rPr>
          <w:rFonts w:ascii="Times New Roman" w:hAnsi="Times New Roman" w:cs="Times New Roman"/>
          <w:b/>
          <w:bCs/>
          <w:sz w:val="32"/>
          <w:szCs w:val="32"/>
          <w:lang w:val="uk-UA"/>
        </w:rPr>
        <w:t xml:space="preserve"> Р</w:t>
      </w:r>
      <w:r w:rsidR="006601B8">
        <w:rPr>
          <w:rFonts w:ascii="Times New Roman" w:hAnsi="Times New Roman" w:cs="Times New Roman"/>
          <w:b/>
          <w:bCs/>
          <w:sz w:val="32"/>
          <w:szCs w:val="32"/>
          <w:lang w:val="uk-UA"/>
        </w:rPr>
        <w:t>І</w:t>
      </w:r>
      <w:r w:rsidR="00421234">
        <w:rPr>
          <w:rFonts w:ascii="Times New Roman" w:hAnsi="Times New Roman" w:cs="Times New Roman"/>
          <w:b/>
          <w:bCs/>
          <w:sz w:val="32"/>
          <w:szCs w:val="32"/>
          <w:lang w:val="uk-UA"/>
        </w:rPr>
        <w:t>К</w:t>
      </w:r>
    </w:p>
    <w:p w:rsidR="008E416E" w:rsidRDefault="008E416E">
      <w:pPr>
        <w:pStyle w:val="a4"/>
        <w:tabs>
          <w:tab w:val="left" w:pos="0"/>
        </w:tabs>
        <w:ind w:left="1080" w:right="567"/>
        <w:rPr>
          <w:rFonts w:ascii="Times New Roman" w:hAnsi="Times New Roman" w:cs="Times New Roman"/>
          <w:b/>
          <w:bCs/>
          <w:sz w:val="28"/>
          <w:szCs w:val="28"/>
          <w:lang w:val="uk-UA"/>
        </w:rPr>
      </w:pPr>
    </w:p>
    <w:p w:rsidR="008E416E" w:rsidRDefault="008E416E">
      <w:pPr>
        <w:pStyle w:val="a4"/>
        <w:tabs>
          <w:tab w:val="left" w:pos="0"/>
        </w:tabs>
        <w:ind w:right="567"/>
        <w:rPr>
          <w:rFonts w:ascii="Times New Roman" w:hAnsi="Times New Roman" w:cs="Times New Roman"/>
          <w:b/>
          <w:bCs/>
          <w:sz w:val="28"/>
          <w:szCs w:val="28"/>
          <w:lang w:val="uk-UA"/>
        </w:rPr>
      </w:pPr>
    </w:p>
    <w:p w:rsidR="008E416E" w:rsidRDefault="008E416E">
      <w:pPr>
        <w:pStyle w:val="a4"/>
        <w:tabs>
          <w:tab w:val="left" w:pos="0"/>
        </w:tabs>
        <w:ind w:right="567"/>
        <w:rPr>
          <w:rFonts w:ascii="Times New Roman" w:hAnsi="Times New Roman" w:cs="Times New Roman"/>
          <w:b/>
          <w:bCs/>
          <w:sz w:val="28"/>
          <w:szCs w:val="28"/>
          <w:lang w:val="uk-UA"/>
        </w:rPr>
      </w:pPr>
    </w:p>
    <w:p w:rsidR="008E416E" w:rsidRDefault="008E416E">
      <w:pPr>
        <w:pStyle w:val="a4"/>
        <w:tabs>
          <w:tab w:val="left" w:pos="0"/>
        </w:tabs>
        <w:ind w:right="567"/>
        <w:rPr>
          <w:rFonts w:ascii="Times New Roman" w:hAnsi="Times New Roman" w:cs="Times New Roman"/>
          <w:b/>
          <w:bCs/>
          <w:sz w:val="28"/>
          <w:szCs w:val="28"/>
          <w:lang w:val="uk-UA"/>
        </w:rPr>
      </w:pPr>
    </w:p>
    <w:p w:rsidR="008E416E" w:rsidRDefault="008E416E">
      <w:pPr>
        <w:pStyle w:val="a4"/>
        <w:tabs>
          <w:tab w:val="left" w:pos="0"/>
        </w:tabs>
        <w:ind w:right="567"/>
        <w:rPr>
          <w:rFonts w:ascii="Times New Roman" w:hAnsi="Times New Roman" w:cs="Times New Roman"/>
          <w:b/>
          <w:bCs/>
          <w:sz w:val="28"/>
          <w:szCs w:val="28"/>
          <w:lang w:val="uk-UA"/>
        </w:rPr>
      </w:pPr>
    </w:p>
    <w:p w:rsidR="008E416E" w:rsidRDefault="008E416E">
      <w:pPr>
        <w:pStyle w:val="a4"/>
        <w:tabs>
          <w:tab w:val="left" w:pos="0"/>
        </w:tabs>
        <w:ind w:right="567"/>
        <w:rPr>
          <w:rFonts w:ascii="Times New Roman" w:hAnsi="Times New Roman" w:cs="Times New Roman"/>
          <w:b/>
          <w:bCs/>
          <w:sz w:val="28"/>
          <w:szCs w:val="28"/>
          <w:lang w:val="uk-UA"/>
        </w:rPr>
      </w:pPr>
    </w:p>
    <w:p w:rsidR="008E416E" w:rsidRDefault="008E416E">
      <w:pPr>
        <w:pStyle w:val="a4"/>
        <w:tabs>
          <w:tab w:val="left" w:pos="0"/>
        </w:tabs>
        <w:ind w:right="567"/>
        <w:rPr>
          <w:rFonts w:ascii="Times New Roman" w:hAnsi="Times New Roman" w:cs="Times New Roman"/>
          <w:b/>
          <w:bCs/>
          <w:sz w:val="28"/>
          <w:szCs w:val="28"/>
          <w:lang w:val="uk-UA"/>
        </w:rPr>
      </w:pPr>
    </w:p>
    <w:p w:rsidR="008E416E" w:rsidRDefault="008E416E">
      <w:pPr>
        <w:pStyle w:val="a4"/>
        <w:tabs>
          <w:tab w:val="left" w:pos="0"/>
        </w:tabs>
        <w:ind w:right="567"/>
        <w:rPr>
          <w:rFonts w:ascii="Times New Roman" w:hAnsi="Times New Roman" w:cs="Times New Roman"/>
          <w:b/>
          <w:bCs/>
          <w:sz w:val="28"/>
          <w:szCs w:val="28"/>
          <w:lang w:val="uk-UA"/>
        </w:rPr>
      </w:pPr>
    </w:p>
    <w:p w:rsidR="008E416E" w:rsidRDefault="008E416E">
      <w:pPr>
        <w:pStyle w:val="a4"/>
        <w:tabs>
          <w:tab w:val="left" w:pos="0"/>
        </w:tabs>
        <w:ind w:right="567"/>
        <w:rPr>
          <w:rFonts w:ascii="Times New Roman" w:hAnsi="Times New Roman" w:cs="Times New Roman"/>
          <w:b/>
          <w:bCs/>
          <w:sz w:val="28"/>
          <w:szCs w:val="28"/>
          <w:lang w:val="uk-UA"/>
        </w:rPr>
      </w:pPr>
    </w:p>
    <w:p w:rsidR="008E416E" w:rsidRDefault="008E416E">
      <w:pPr>
        <w:pStyle w:val="a4"/>
        <w:tabs>
          <w:tab w:val="left" w:pos="0"/>
        </w:tabs>
        <w:ind w:right="567"/>
        <w:rPr>
          <w:rFonts w:ascii="Times New Roman" w:hAnsi="Times New Roman" w:cs="Times New Roman"/>
          <w:b/>
          <w:bCs/>
          <w:sz w:val="28"/>
          <w:szCs w:val="28"/>
          <w:lang w:val="uk-UA"/>
        </w:rPr>
      </w:pPr>
    </w:p>
    <w:p w:rsidR="008E416E" w:rsidRDefault="008E416E">
      <w:pPr>
        <w:pStyle w:val="a4"/>
        <w:tabs>
          <w:tab w:val="left" w:pos="0"/>
        </w:tabs>
        <w:ind w:right="567"/>
        <w:rPr>
          <w:rFonts w:ascii="Times New Roman" w:hAnsi="Times New Roman" w:cs="Times New Roman"/>
          <w:b/>
          <w:bCs/>
          <w:sz w:val="28"/>
          <w:szCs w:val="28"/>
          <w:lang w:val="uk-UA"/>
        </w:rPr>
      </w:pPr>
    </w:p>
    <w:p w:rsidR="008E416E" w:rsidRDefault="008E416E">
      <w:pPr>
        <w:pStyle w:val="a4"/>
        <w:numPr>
          <w:ilvl w:val="0"/>
          <w:numId w:val="3"/>
        </w:numPr>
        <w:tabs>
          <w:tab w:val="left" w:pos="0"/>
        </w:tabs>
        <w:ind w:right="567"/>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ВАЛКИ –</w:t>
      </w:r>
    </w:p>
    <w:p w:rsidR="008E416E" w:rsidRDefault="008E416E">
      <w:pPr>
        <w:pStyle w:val="a4"/>
        <w:tabs>
          <w:tab w:val="left" w:pos="0"/>
        </w:tabs>
        <w:ind w:left="720" w:right="567"/>
        <w:rPr>
          <w:rFonts w:ascii="Times New Roman" w:hAnsi="Times New Roman" w:cs="Times New Roman"/>
          <w:b/>
          <w:bCs/>
          <w:sz w:val="28"/>
          <w:szCs w:val="28"/>
          <w:lang w:val="uk-UA"/>
        </w:rPr>
      </w:pPr>
    </w:p>
    <w:p w:rsidR="008E416E" w:rsidRDefault="008E416E">
      <w:pPr>
        <w:pStyle w:val="a4"/>
        <w:tabs>
          <w:tab w:val="left" w:pos="0"/>
        </w:tabs>
        <w:ind w:right="567"/>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202</w:t>
      </w:r>
      <w:r w:rsidR="00297163">
        <w:rPr>
          <w:rFonts w:ascii="Times New Roman" w:hAnsi="Times New Roman" w:cs="Times New Roman"/>
          <w:b/>
          <w:bCs/>
          <w:sz w:val="28"/>
          <w:szCs w:val="28"/>
          <w:lang w:val="uk-UA"/>
        </w:rPr>
        <w:t>2</w:t>
      </w:r>
      <w:r>
        <w:rPr>
          <w:rFonts w:ascii="Times New Roman" w:hAnsi="Times New Roman" w:cs="Times New Roman"/>
          <w:b/>
          <w:bCs/>
          <w:sz w:val="28"/>
          <w:szCs w:val="28"/>
          <w:lang w:val="uk-UA"/>
        </w:rPr>
        <w:t>р.</w:t>
      </w:r>
    </w:p>
    <w:p w:rsidR="008E416E" w:rsidRDefault="008E416E">
      <w:pPr>
        <w:pStyle w:val="a4"/>
        <w:tabs>
          <w:tab w:val="left" w:pos="0"/>
        </w:tabs>
        <w:ind w:right="567"/>
        <w:jc w:val="center"/>
        <w:rPr>
          <w:rFonts w:ascii="Times New Roman" w:hAnsi="Times New Roman" w:cs="Times New Roman"/>
          <w:b/>
          <w:bCs/>
          <w:sz w:val="28"/>
          <w:szCs w:val="28"/>
          <w:lang w:val="uk-UA"/>
        </w:rPr>
      </w:pPr>
    </w:p>
    <w:p w:rsidR="00FC46FD" w:rsidRDefault="00FC46FD">
      <w:pPr>
        <w:pStyle w:val="a4"/>
        <w:tabs>
          <w:tab w:val="left" w:pos="0"/>
        </w:tabs>
        <w:ind w:right="567"/>
        <w:jc w:val="center"/>
        <w:rPr>
          <w:rFonts w:ascii="Times New Roman" w:hAnsi="Times New Roman" w:cs="Times New Roman"/>
          <w:b/>
          <w:bCs/>
          <w:sz w:val="28"/>
          <w:szCs w:val="28"/>
          <w:lang w:val="uk-UA"/>
        </w:rPr>
      </w:pPr>
    </w:p>
    <w:p w:rsidR="00FC46FD" w:rsidRDefault="00FC46FD">
      <w:pPr>
        <w:pStyle w:val="a4"/>
        <w:tabs>
          <w:tab w:val="left" w:pos="0"/>
        </w:tabs>
        <w:ind w:right="567"/>
        <w:jc w:val="center"/>
        <w:rPr>
          <w:rFonts w:ascii="Times New Roman" w:hAnsi="Times New Roman" w:cs="Times New Roman"/>
          <w:b/>
          <w:bCs/>
          <w:sz w:val="28"/>
          <w:szCs w:val="28"/>
          <w:lang w:val="uk-UA"/>
        </w:rPr>
      </w:pPr>
    </w:p>
    <w:p w:rsidR="00FC46FD" w:rsidRDefault="00FC46FD">
      <w:pPr>
        <w:pStyle w:val="a4"/>
        <w:tabs>
          <w:tab w:val="left" w:pos="0"/>
        </w:tabs>
        <w:ind w:right="567"/>
        <w:jc w:val="center"/>
        <w:rPr>
          <w:rFonts w:ascii="Times New Roman" w:hAnsi="Times New Roman" w:cs="Times New Roman"/>
          <w:b/>
          <w:bCs/>
          <w:sz w:val="28"/>
          <w:szCs w:val="28"/>
          <w:lang w:val="uk-UA"/>
        </w:rPr>
      </w:pPr>
    </w:p>
    <w:p w:rsidR="00FC46FD" w:rsidRDefault="00FC46FD">
      <w:pPr>
        <w:pStyle w:val="a4"/>
        <w:tabs>
          <w:tab w:val="left" w:pos="0"/>
        </w:tabs>
        <w:ind w:right="567"/>
        <w:jc w:val="center"/>
        <w:rPr>
          <w:rFonts w:ascii="Times New Roman" w:hAnsi="Times New Roman" w:cs="Times New Roman"/>
          <w:b/>
          <w:bCs/>
          <w:sz w:val="28"/>
          <w:szCs w:val="28"/>
          <w:lang w:val="uk-UA"/>
        </w:rPr>
      </w:pPr>
    </w:p>
    <w:p w:rsidR="00FC46FD" w:rsidRDefault="00FC46FD">
      <w:pPr>
        <w:pStyle w:val="a4"/>
        <w:tabs>
          <w:tab w:val="left" w:pos="0"/>
        </w:tabs>
        <w:ind w:right="567"/>
        <w:jc w:val="center"/>
        <w:rPr>
          <w:rFonts w:ascii="Times New Roman" w:hAnsi="Times New Roman" w:cs="Times New Roman"/>
          <w:b/>
          <w:bCs/>
          <w:sz w:val="28"/>
          <w:szCs w:val="28"/>
          <w:lang w:val="uk-UA"/>
        </w:rPr>
      </w:pPr>
    </w:p>
    <w:p w:rsidR="00FC46FD" w:rsidRDefault="00FC46FD">
      <w:pPr>
        <w:pStyle w:val="a4"/>
        <w:tabs>
          <w:tab w:val="left" w:pos="0"/>
        </w:tabs>
        <w:ind w:right="567"/>
        <w:jc w:val="center"/>
        <w:rPr>
          <w:rFonts w:ascii="Times New Roman" w:hAnsi="Times New Roman" w:cs="Times New Roman"/>
          <w:b/>
          <w:bCs/>
          <w:sz w:val="28"/>
          <w:szCs w:val="28"/>
          <w:lang w:val="uk-UA"/>
        </w:rPr>
      </w:pPr>
    </w:p>
    <w:p w:rsidR="008E416E" w:rsidRDefault="008E416E">
      <w:pPr>
        <w:pStyle w:val="a4"/>
        <w:tabs>
          <w:tab w:val="left" w:pos="0"/>
        </w:tabs>
        <w:ind w:left="360" w:right="567"/>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ЗМІСТ</w:t>
      </w:r>
    </w:p>
    <w:p w:rsidR="008E416E" w:rsidRDefault="008E416E">
      <w:pPr>
        <w:pStyle w:val="a4"/>
        <w:tabs>
          <w:tab w:val="left" w:pos="0"/>
        </w:tabs>
        <w:ind w:left="360" w:right="567"/>
        <w:jc w:val="center"/>
        <w:rPr>
          <w:rFonts w:ascii="Times New Roman" w:hAnsi="Times New Roman" w:cs="Times New Roman"/>
          <w:b/>
          <w:bCs/>
          <w:sz w:val="28"/>
          <w:szCs w:val="28"/>
          <w:lang w:val="uk-UA"/>
        </w:rPr>
      </w:pPr>
    </w:p>
    <w:p w:rsidR="008E416E" w:rsidRDefault="008E416E">
      <w:pPr>
        <w:pStyle w:val="a4"/>
        <w:numPr>
          <w:ilvl w:val="1"/>
          <w:numId w:val="3"/>
        </w:numPr>
        <w:tabs>
          <w:tab w:val="left" w:pos="0"/>
        </w:tabs>
        <w:ind w:right="567"/>
        <w:rPr>
          <w:rFonts w:ascii="Times New Roman" w:hAnsi="Times New Roman" w:cs="Times New Roman"/>
          <w:sz w:val="28"/>
          <w:szCs w:val="28"/>
          <w:lang w:val="uk-UA"/>
        </w:rPr>
      </w:pPr>
      <w:r>
        <w:rPr>
          <w:rFonts w:ascii="Times New Roman" w:hAnsi="Times New Roman" w:cs="Times New Roman"/>
          <w:sz w:val="28"/>
          <w:szCs w:val="28"/>
          <w:lang w:val="uk-UA"/>
        </w:rPr>
        <w:t>Визначення проблеми, на розв’язання якої спрямована Програма</w:t>
      </w:r>
    </w:p>
    <w:p w:rsidR="008E416E" w:rsidRDefault="008E416E">
      <w:pPr>
        <w:pStyle w:val="a4"/>
        <w:numPr>
          <w:ilvl w:val="1"/>
          <w:numId w:val="3"/>
        </w:numPr>
        <w:tabs>
          <w:tab w:val="left" w:pos="0"/>
        </w:tabs>
        <w:ind w:right="567"/>
        <w:rPr>
          <w:rFonts w:ascii="Times New Roman" w:hAnsi="Times New Roman" w:cs="Times New Roman"/>
          <w:sz w:val="28"/>
          <w:szCs w:val="28"/>
          <w:lang w:val="uk-UA"/>
        </w:rPr>
      </w:pPr>
      <w:r>
        <w:rPr>
          <w:rFonts w:ascii="Times New Roman" w:hAnsi="Times New Roman" w:cs="Times New Roman"/>
          <w:sz w:val="28"/>
          <w:szCs w:val="28"/>
          <w:lang w:val="uk-UA"/>
        </w:rPr>
        <w:t>Мета Програми</w:t>
      </w:r>
    </w:p>
    <w:p w:rsidR="008E416E" w:rsidRDefault="008E416E">
      <w:pPr>
        <w:pStyle w:val="a4"/>
        <w:numPr>
          <w:ilvl w:val="1"/>
          <w:numId w:val="3"/>
        </w:numPr>
        <w:tabs>
          <w:tab w:val="left" w:pos="0"/>
        </w:tabs>
        <w:ind w:right="567"/>
        <w:rPr>
          <w:rFonts w:ascii="Times New Roman" w:hAnsi="Times New Roman" w:cs="Times New Roman"/>
          <w:sz w:val="28"/>
          <w:szCs w:val="28"/>
          <w:lang w:val="uk-UA"/>
        </w:rPr>
      </w:pPr>
      <w:r>
        <w:rPr>
          <w:rFonts w:ascii="Times New Roman" w:hAnsi="Times New Roman" w:cs="Times New Roman"/>
          <w:sz w:val="28"/>
          <w:szCs w:val="28"/>
          <w:lang w:val="uk-UA"/>
        </w:rPr>
        <w:t>Напрями та завдання Програми</w:t>
      </w:r>
    </w:p>
    <w:p w:rsidR="008E416E" w:rsidRDefault="008E416E">
      <w:pPr>
        <w:pStyle w:val="a4"/>
        <w:numPr>
          <w:ilvl w:val="1"/>
          <w:numId w:val="3"/>
        </w:numPr>
        <w:tabs>
          <w:tab w:val="left" w:pos="0"/>
        </w:tabs>
        <w:ind w:right="567"/>
        <w:rPr>
          <w:rFonts w:ascii="Times New Roman" w:hAnsi="Times New Roman" w:cs="Times New Roman"/>
          <w:sz w:val="28"/>
          <w:szCs w:val="28"/>
          <w:lang w:val="uk-UA"/>
        </w:rPr>
      </w:pPr>
      <w:r>
        <w:rPr>
          <w:rFonts w:ascii="Times New Roman" w:hAnsi="Times New Roman" w:cs="Times New Roman"/>
          <w:sz w:val="28"/>
          <w:szCs w:val="28"/>
          <w:lang w:val="uk-UA"/>
        </w:rPr>
        <w:t>Очікувані результати</w:t>
      </w:r>
    </w:p>
    <w:p w:rsidR="008E416E" w:rsidRDefault="008E416E">
      <w:pPr>
        <w:pStyle w:val="a4"/>
        <w:numPr>
          <w:ilvl w:val="1"/>
          <w:numId w:val="3"/>
        </w:numPr>
        <w:tabs>
          <w:tab w:val="left" w:pos="0"/>
        </w:tabs>
        <w:ind w:right="567"/>
        <w:rPr>
          <w:rFonts w:ascii="Times New Roman" w:hAnsi="Times New Roman" w:cs="Times New Roman"/>
          <w:sz w:val="28"/>
          <w:szCs w:val="28"/>
          <w:lang w:val="uk-UA"/>
        </w:rPr>
      </w:pPr>
      <w:r>
        <w:rPr>
          <w:rFonts w:ascii="Times New Roman" w:hAnsi="Times New Roman" w:cs="Times New Roman"/>
          <w:sz w:val="28"/>
          <w:szCs w:val="28"/>
          <w:lang w:val="uk-UA"/>
        </w:rPr>
        <w:t>Обсяги та джерела фінансування Програми</w:t>
      </w:r>
    </w:p>
    <w:p w:rsidR="008E416E" w:rsidRDefault="008E416E">
      <w:pPr>
        <w:pStyle w:val="a4"/>
        <w:numPr>
          <w:ilvl w:val="1"/>
          <w:numId w:val="3"/>
        </w:numPr>
        <w:tabs>
          <w:tab w:val="left" w:pos="0"/>
        </w:tabs>
        <w:ind w:right="567"/>
        <w:rPr>
          <w:rFonts w:ascii="Times New Roman" w:hAnsi="Times New Roman" w:cs="Times New Roman"/>
          <w:sz w:val="28"/>
          <w:szCs w:val="28"/>
          <w:lang w:val="uk-UA"/>
        </w:rPr>
      </w:pPr>
      <w:r>
        <w:rPr>
          <w:rFonts w:ascii="Times New Roman" w:hAnsi="Times New Roman" w:cs="Times New Roman"/>
          <w:sz w:val="28"/>
          <w:szCs w:val="28"/>
          <w:lang w:val="uk-UA"/>
        </w:rPr>
        <w:t>Координація та контроль за виконанням Програми</w:t>
      </w:r>
    </w:p>
    <w:p w:rsidR="008E416E" w:rsidRDefault="008E416E">
      <w:pPr>
        <w:pStyle w:val="a4"/>
        <w:tabs>
          <w:tab w:val="left" w:pos="0"/>
        </w:tabs>
        <w:ind w:right="567"/>
        <w:rPr>
          <w:rFonts w:ascii="Times New Roman" w:hAnsi="Times New Roman" w:cs="Times New Roman"/>
          <w:b/>
          <w:bCs/>
          <w:sz w:val="28"/>
          <w:szCs w:val="28"/>
          <w:lang w:val="uk-UA"/>
        </w:rPr>
      </w:pPr>
    </w:p>
    <w:p w:rsidR="008E416E" w:rsidRDefault="008E416E">
      <w:pPr>
        <w:pStyle w:val="a4"/>
        <w:tabs>
          <w:tab w:val="left" w:pos="0"/>
        </w:tabs>
        <w:ind w:right="567"/>
        <w:rPr>
          <w:rFonts w:ascii="Times New Roman" w:hAnsi="Times New Roman" w:cs="Times New Roman"/>
          <w:b/>
          <w:bCs/>
          <w:sz w:val="28"/>
          <w:szCs w:val="28"/>
          <w:lang w:val="uk-UA"/>
        </w:rPr>
      </w:pPr>
    </w:p>
    <w:p w:rsidR="008E416E" w:rsidRDefault="008E416E">
      <w:pPr>
        <w:pStyle w:val="a4"/>
        <w:tabs>
          <w:tab w:val="left" w:pos="0"/>
        </w:tabs>
        <w:ind w:right="567"/>
        <w:rPr>
          <w:rFonts w:ascii="Times New Roman" w:hAnsi="Times New Roman" w:cs="Times New Roman"/>
          <w:b/>
          <w:bCs/>
          <w:sz w:val="28"/>
          <w:szCs w:val="28"/>
          <w:lang w:val="uk-UA"/>
        </w:rPr>
      </w:pPr>
    </w:p>
    <w:p w:rsidR="008E416E" w:rsidRDefault="008E416E">
      <w:pPr>
        <w:pStyle w:val="a4"/>
        <w:tabs>
          <w:tab w:val="left" w:pos="0"/>
        </w:tabs>
        <w:ind w:left="360" w:right="567"/>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ПАСПОРТ</w:t>
      </w:r>
    </w:p>
    <w:p w:rsidR="008E416E" w:rsidRDefault="008E416E">
      <w:pPr>
        <w:pStyle w:val="a4"/>
        <w:tabs>
          <w:tab w:val="left" w:pos="0"/>
        </w:tabs>
        <w:ind w:left="360" w:right="567"/>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районної Програми фінансової підтримки та розвитку</w:t>
      </w:r>
    </w:p>
    <w:p w:rsidR="008E416E" w:rsidRDefault="008E416E">
      <w:pPr>
        <w:pStyle w:val="a4"/>
        <w:tabs>
          <w:tab w:val="left" w:pos="0"/>
        </w:tabs>
        <w:ind w:left="360" w:right="567"/>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Комунального некомерційного підприємства «Валківська  центральна районна лікарня»  на 202</w:t>
      </w:r>
      <w:r w:rsidR="00297163">
        <w:rPr>
          <w:rFonts w:ascii="Times New Roman" w:hAnsi="Times New Roman" w:cs="Times New Roman"/>
          <w:b/>
          <w:bCs/>
          <w:sz w:val="28"/>
          <w:szCs w:val="28"/>
          <w:lang w:val="uk-UA"/>
        </w:rPr>
        <w:t xml:space="preserve">2 </w:t>
      </w:r>
      <w:r>
        <w:rPr>
          <w:rFonts w:ascii="Times New Roman" w:hAnsi="Times New Roman" w:cs="Times New Roman"/>
          <w:b/>
          <w:bCs/>
          <w:sz w:val="28"/>
          <w:szCs w:val="28"/>
          <w:lang w:val="uk-UA"/>
        </w:rPr>
        <w:t>р</w:t>
      </w:r>
      <w:r w:rsidR="00094724">
        <w:rPr>
          <w:rFonts w:ascii="Times New Roman" w:hAnsi="Times New Roman" w:cs="Times New Roman"/>
          <w:b/>
          <w:bCs/>
          <w:sz w:val="28"/>
          <w:szCs w:val="28"/>
          <w:lang w:val="uk-UA"/>
        </w:rPr>
        <w:t>і</w:t>
      </w:r>
      <w:r>
        <w:rPr>
          <w:rFonts w:ascii="Times New Roman" w:hAnsi="Times New Roman" w:cs="Times New Roman"/>
          <w:b/>
          <w:bCs/>
          <w:sz w:val="28"/>
          <w:szCs w:val="28"/>
          <w:lang w:val="uk-UA"/>
        </w:rPr>
        <w:t>к</w:t>
      </w:r>
    </w:p>
    <w:p w:rsidR="008E416E" w:rsidRDefault="008E416E">
      <w:pPr>
        <w:pStyle w:val="a4"/>
        <w:tabs>
          <w:tab w:val="left" w:pos="0"/>
        </w:tabs>
        <w:ind w:left="360" w:right="567"/>
        <w:rPr>
          <w:rFonts w:ascii="Times New Roman" w:hAnsi="Times New Roman" w:cs="Times New Roman"/>
          <w:b/>
          <w:bCs/>
          <w:sz w:val="28"/>
          <w:szCs w:val="28"/>
          <w:lang w:val="uk-UA"/>
        </w:rPr>
      </w:pPr>
    </w:p>
    <w:p w:rsidR="008E416E" w:rsidRDefault="008E416E">
      <w:pPr>
        <w:pStyle w:val="a4"/>
        <w:tabs>
          <w:tab w:val="left" w:pos="0"/>
        </w:tabs>
        <w:ind w:left="360" w:right="567"/>
        <w:jc w:val="both"/>
        <w:rPr>
          <w:rFonts w:ascii="Times New Roman" w:hAnsi="Times New Roman" w:cs="Times New Roman"/>
          <w:sz w:val="28"/>
          <w:szCs w:val="28"/>
        </w:rPr>
      </w:pPr>
      <w:r>
        <w:rPr>
          <w:rFonts w:ascii="Times New Roman" w:hAnsi="Times New Roman" w:cs="Times New Roman"/>
          <w:sz w:val="28"/>
          <w:szCs w:val="28"/>
          <w:lang w:val="uk-UA"/>
        </w:rPr>
        <w:t>1.</w:t>
      </w:r>
      <w:r>
        <w:rPr>
          <w:rFonts w:ascii="Times New Roman" w:hAnsi="Times New Roman" w:cs="Times New Roman"/>
          <w:sz w:val="28"/>
          <w:szCs w:val="28"/>
          <w:lang w:val="uk-UA"/>
        </w:rPr>
        <w:tab/>
        <w:t>Ініціатор розроблення Програми:</w:t>
      </w:r>
      <w:r>
        <w:rPr>
          <w:rFonts w:ascii="Times New Roman" w:hAnsi="Times New Roman" w:cs="Times New Roman"/>
          <w:sz w:val="28"/>
          <w:szCs w:val="28"/>
          <w:lang w:val="uk-UA"/>
        </w:rPr>
        <w:tab/>
        <w:t>Комунальне некомерційне підприємство «Валківська центральна районна лікарня»</w:t>
      </w:r>
    </w:p>
    <w:p w:rsidR="008E416E" w:rsidRDefault="008E416E">
      <w:pPr>
        <w:pStyle w:val="a4"/>
        <w:tabs>
          <w:tab w:val="left" w:pos="0"/>
        </w:tabs>
        <w:ind w:left="360" w:right="567"/>
        <w:jc w:val="both"/>
        <w:rPr>
          <w:rFonts w:ascii="Times New Roman" w:hAnsi="Times New Roman" w:cs="Times New Roman"/>
          <w:sz w:val="28"/>
          <w:szCs w:val="28"/>
          <w:lang w:val="uk-UA"/>
        </w:rPr>
      </w:pPr>
      <w:r>
        <w:rPr>
          <w:rFonts w:ascii="Times New Roman" w:hAnsi="Times New Roman" w:cs="Times New Roman"/>
          <w:sz w:val="28"/>
          <w:szCs w:val="28"/>
          <w:lang w:val="uk-UA"/>
        </w:rPr>
        <w:t>2.</w:t>
      </w:r>
      <w:r>
        <w:rPr>
          <w:rFonts w:ascii="Times New Roman" w:hAnsi="Times New Roman" w:cs="Times New Roman"/>
          <w:sz w:val="28"/>
          <w:szCs w:val="28"/>
          <w:lang w:val="uk-UA"/>
        </w:rPr>
        <w:tab/>
        <w:t>Розробник Програми:</w:t>
      </w:r>
      <w:r>
        <w:rPr>
          <w:rFonts w:ascii="Times New Roman" w:hAnsi="Times New Roman" w:cs="Times New Roman"/>
          <w:sz w:val="28"/>
          <w:szCs w:val="28"/>
          <w:lang w:val="uk-UA"/>
        </w:rPr>
        <w:tab/>
        <w:t>Комунальне некомерційне підприємство «Валківська центральна районна лікарня»</w:t>
      </w:r>
    </w:p>
    <w:p w:rsidR="008E416E" w:rsidRDefault="005177F9">
      <w:pPr>
        <w:pStyle w:val="a4"/>
        <w:tabs>
          <w:tab w:val="left" w:pos="0"/>
        </w:tabs>
        <w:ind w:left="360" w:right="567"/>
        <w:jc w:val="both"/>
        <w:rPr>
          <w:rFonts w:ascii="Times New Roman" w:hAnsi="Times New Roman" w:cs="Times New Roman"/>
          <w:sz w:val="28"/>
          <w:szCs w:val="28"/>
          <w:lang w:val="uk-UA"/>
        </w:rPr>
      </w:pPr>
      <w:r>
        <w:rPr>
          <w:rFonts w:ascii="Times New Roman" w:hAnsi="Times New Roman" w:cs="Times New Roman"/>
          <w:sz w:val="28"/>
          <w:szCs w:val="28"/>
          <w:lang w:val="uk-UA"/>
        </w:rPr>
        <w:t>3. Від</w:t>
      </w:r>
      <w:r w:rsidR="008E416E">
        <w:rPr>
          <w:rFonts w:ascii="Times New Roman" w:hAnsi="Times New Roman" w:cs="Times New Roman"/>
          <w:sz w:val="28"/>
          <w:szCs w:val="28"/>
          <w:lang w:val="uk-UA"/>
        </w:rPr>
        <w:t>повідальні виконавці:  Комунальне некомерційне підприємство «Валківська центральна районна лікарня»</w:t>
      </w: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t>4</w:t>
      </w:r>
      <w:r>
        <w:rPr>
          <w:rFonts w:ascii="Times New Roman" w:hAnsi="Times New Roman" w:cs="Times New Roman"/>
          <w:sz w:val="28"/>
          <w:szCs w:val="28"/>
          <w:lang w:val="uk-UA"/>
        </w:rPr>
        <w:t>. Учасники Програми Харкі</w:t>
      </w:r>
      <w:r w:rsidR="00421234">
        <w:rPr>
          <w:rFonts w:ascii="Times New Roman" w:hAnsi="Times New Roman" w:cs="Times New Roman"/>
          <w:sz w:val="28"/>
          <w:szCs w:val="28"/>
          <w:lang w:val="uk-UA"/>
        </w:rPr>
        <w:t xml:space="preserve">вська обласна рада, Валківська </w:t>
      </w:r>
      <w:r>
        <w:rPr>
          <w:rFonts w:ascii="Times New Roman" w:hAnsi="Times New Roman" w:cs="Times New Roman"/>
          <w:sz w:val="28"/>
          <w:szCs w:val="28"/>
          <w:lang w:val="uk-UA"/>
        </w:rPr>
        <w:t>міська рада</w:t>
      </w:r>
    </w:p>
    <w:p w:rsidR="008E416E" w:rsidRDefault="008E416E">
      <w:pPr>
        <w:pStyle w:val="a4"/>
        <w:tabs>
          <w:tab w:val="left" w:pos="0"/>
        </w:tabs>
        <w:ind w:left="360" w:right="567"/>
        <w:rPr>
          <w:rFonts w:ascii="Times New Roman" w:hAnsi="Times New Roman" w:cs="Times New Roman"/>
          <w:sz w:val="28"/>
          <w:szCs w:val="28"/>
          <w:lang w:val="uk-UA"/>
        </w:rPr>
      </w:pPr>
      <w:r>
        <w:rPr>
          <w:rFonts w:ascii="Times New Roman" w:hAnsi="Times New Roman" w:cs="Times New Roman"/>
          <w:sz w:val="28"/>
          <w:szCs w:val="28"/>
        </w:rPr>
        <w:t>5</w:t>
      </w:r>
      <w:r>
        <w:rPr>
          <w:rFonts w:ascii="Times New Roman" w:hAnsi="Times New Roman" w:cs="Times New Roman"/>
          <w:sz w:val="28"/>
          <w:szCs w:val="28"/>
          <w:lang w:val="uk-UA"/>
        </w:rPr>
        <w:t>.</w:t>
      </w:r>
      <w:r>
        <w:rPr>
          <w:rFonts w:ascii="Times New Roman" w:hAnsi="Times New Roman" w:cs="Times New Roman"/>
          <w:sz w:val="28"/>
          <w:szCs w:val="28"/>
          <w:lang w:val="uk-UA"/>
        </w:rPr>
        <w:tab/>
        <w:t>Термін реалізації</w:t>
      </w:r>
      <w:r w:rsidR="0029716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Програми – 202</w:t>
      </w:r>
      <w:r w:rsidR="00297163">
        <w:rPr>
          <w:rFonts w:ascii="Times New Roman" w:hAnsi="Times New Roman" w:cs="Times New Roman"/>
          <w:sz w:val="28"/>
          <w:szCs w:val="28"/>
          <w:lang w:val="uk-UA"/>
        </w:rPr>
        <w:t>2</w:t>
      </w:r>
      <w:r w:rsidR="006601B8">
        <w:rPr>
          <w:rFonts w:ascii="Times New Roman" w:hAnsi="Times New Roman" w:cs="Times New Roman"/>
          <w:sz w:val="28"/>
          <w:szCs w:val="28"/>
          <w:lang w:val="uk-UA"/>
        </w:rPr>
        <w:t xml:space="preserve"> </w:t>
      </w:r>
      <w:r>
        <w:rPr>
          <w:rFonts w:ascii="Times New Roman" w:hAnsi="Times New Roman" w:cs="Times New Roman"/>
          <w:sz w:val="28"/>
          <w:szCs w:val="28"/>
          <w:lang w:val="uk-UA"/>
        </w:rPr>
        <w:t>р</w:t>
      </w:r>
      <w:r w:rsidR="006601B8">
        <w:rPr>
          <w:rFonts w:ascii="Times New Roman" w:hAnsi="Times New Roman" w:cs="Times New Roman"/>
          <w:sz w:val="28"/>
          <w:szCs w:val="28"/>
          <w:lang w:val="uk-UA"/>
        </w:rPr>
        <w:t>і</w:t>
      </w:r>
      <w:r>
        <w:rPr>
          <w:rFonts w:ascii="Times New Roman" w:hAnsi="Times New Roman" w:cs="Times New Roman"/>
          <w:sz w:val="28"/>
          <w:szCs w:val="28"/>
          <w:lang w:val="uk-UA"/>
        </w:rPr>
        <w:t>к</w:t>
      </w:r>
      <w:r w:rsidR="00297163">
        <w:rPr>
          <w:rFonts w:ascii="Times New Roman" w:hAnsi="Times New Roman" w:cs="Times New Roman"/>
          <w:sz w:val="28"/>
          <w:szCs w:val="28"/>
          <w:lang w:val="uk-UA"/>
        </w:rPr>
        <w:t>.</w:t>
      </w:r>
      <w:r>
        <w:rPr>
          <w:rFonts w:ascii="Times New Roman" w:hAnsi="Times New Roman" w:cs="Times New Roman"/>
          <w:sz w:val="28"/>
          <w:szCs w:val="28"/>
          <w:lang w:val="uk-UA"/>
        </w:rPr>
        <w:tab/>
      </w:r>
    </w:p>
    <w:p w:rsidR="008E416E" w:rsidRDefault="008E416E">
      <w:pPr>
        <w:pStyle w:val="a4"/>
        <w:tabs>
          <w:tab w:val="left" w:pos="0"/>
        </w:tabs>
        <w:ind w:left="360" w:right="567"/>
        <w:rPr>
          <w:rFonts w:ascii="Times New Roman" w:hAnsi="Times New Roman" w:cs="Times New Roman"/>
          <w:sz w:val="28"/>
          <w:szCs w:val="28"/>
          <w:lang w:val="uk-UA"/>
        </w:rPr>
      </w:pPr>
    </w:p>
    <w:p w:rsidR="008E416E" w:rsidRDefault="008E416E">
      <w:pPr>
        <w:pStyle w:val="a4"/>
        <w:numPr>
          <w:ilvl w:val="1"/>
          <w:numId w:val="3"/>
        </w:numPr>
        <w:tabs>
          <w:tab w:val="left" w:pos="0"/>
        </w:tabs>
        <w:ind w:right="567"/>
        <w:rPr>
          <w:rFonts w:ascii="Times New Roman" w:hAnsi="Times New Roman" w:cs="Times New Roman"/>
          <w:sz w:val="28"/>
          <w:szCs w:val="28"/>
          <w:lang w:val="uk-UA"/>
        </w:rPr>
      </w:pPr>
      <w:r>
        <w:rPr>
          <w:rFonts w:ascii="Times New Roman" w:hAnsi="Times New Roman" w:cs="Times New Roman"/>
          <w:sz w:val="28"/>
          <w:szCs w:val="28"/>
          <w:lang w:val="uk-UA"/>
        </w:rPr>
        <w:t xml:space="preserve">Загальний обсяг фінансових ресурсів необхідних для реалізації Програми   -  </w:t>
      </w:r>
      <w:r w:rsidR="00297163">
        <w:rPr>
          <w:rFonts w:ascii="Times New Roman" w:hAnsi="Times New Roman" w:cs="Times New Roman"/>
          <w:sz w:val="28"/>
          <w:szCs w:val="28"/>
          <w:lang w:val="uk-UA"/>
        </w:rPr>
        <w:t xml:space="preserve">     </w:t>
      </w:r>
      <w:r w:rsidR="00C9255F">
        <w:rPr>
          <w:rFonts w:ascii="Times New Roman" w:hAnsi="Times New Roman" w:cs="Times New Roman"/>
          <w:sz w:val="28"/>
          <w:szCs w:val="28"/>
          <w:lang w:val="uk-UA"/>
        </w:rPr>
        <w:t>6700</w:t>
      </w:r>
      <w:r w:rsidR="00DF0B55" w:rsidRPr="00DF0B55">
        <w:rPr>
          <w:rFonts w:ascii="Times New Roman" w:hAnsi="Times New Roman" w:cs="Times New Roman"/>
          <w:sz w:val="28"/>
          <w:szCs w:val="28"/>
        </w:rPr>
        <w:t>0.00</w:t>
      </w:r>
      <w:r w:rsidR="00421234">
        <w:rPr>
          <w:rFonts w:ascii="Times New Roman" w:hAnsi="Times New Roman" w:cs="Times New Roman"/>
          <w:sz w:val="28"/>
          <w:szCs w:val="28"/>
          <w:lang w:val="uk-UA"/>
        </w:rPr>
        <w:t xml:space="preserve"> </w:t>
      </w:r>
      <w:r>
        <w:rPr>
          <w:rFonts w:ascii="Times New Roman" w:hAnsi="Times New Roman" w:cs="Times New Roman"/>
          <w:sz w:val="28"/>
          <w:szCs w:val="28"/>
          <w:lang w:val="uk-UA"/>
        </w:rPr>
        <w:t>тис. грн.</w:t>
      </w:r>
    </w:p>
    <w:p w:rsidR="008E416E" w:rsidRDefault="008E416E">
      <w:pPr>
        <w:pStyle w:val="a4"/>
        <w:tabs>
          <w:tab w:val="left" w:pos="0"/>
        </w:tabs>
        <w:ind w:left="360" w:right="567"/>
        <w:rPr>
          <w:rFonts w:ascii="Times New Roman" w:hAnsi="Times New Roman" w:cs="Times New Roman"/>
          <w:sz w:val="28"/>
          <w:szCs w:val="28"/>
          <w:lang w:val="uk-UA"/>
        </w:rPr>
      </w:pPr>
      <w:r>
        <w:rPr>
          <w:rFonts w:ascii="Times New Roman" w:hAnsi="Times New Roman" w:cs="Times New Roman"/>
          <w:sz w:val="28"/>
          <w:szCs w:val="28"/>
          <w:lang w:val="uk-UA"/>
        </w:rPr>
        <w:t>у тому числі:</w:t>
      </w:r>
    </w:p>
    <w:p w:rsidR="008E416E" w:rsidRDefault="008E416E">
      <w:pPr>
        <w:pStyle w:val="a4"/>
        <w:tabs>
          <w:tab w:val="left" w:pos="0"/>
        </w:tabs>
        <w:ind w:right="567"/>
        <w:rPr>
          <w:rFonts w:ascii="Times New Roman" w:hAnsi="Times New Roman" w:cs="Times New Roman"/>
          <w:sz w:val="28"/>
          <w:szCs w:val="28"/>
          <w:lang w:val="uk-UA"/>
        </w:rPr>
      </w:pPr>
      <w:r>
        <w:rPr>
          <w:rFonts w:ascii="Times New Roman" w:hAnsi="Times New Roman" w:cs="Times New Roman"/>
          <w:sz w:val="28"/>
          <w:szCs w:val="28"/>
          <w:lang w:val="uk-UA"/>
        </w:rPr>
        <w:t>7.1</w:t>
      </w:r>
      <w:r>
        <w:rPr>
          <w:rFonts w:ascii="Times New Roman" w:hAnsi="Times New Roman" w:cs="Times New Roman"/>
          <w:sz w:val="28"/>
          <w:szCs w:val="28"/>
          <w:lang w:val="uk-UA"/>
        </w:rPr>
        <w:tab/>
        <w:t>Коштів міського бюджету</w:t>
      </w:r>
      <w:r>
        <w:rPr>
          <w:rFonts w:ascii="Times New Roman" w:hAnsi="Times New Roman" w:cs="Times New Roman"/>
          <w:sz w:val="28"/>
          <w:szCs w:val="28"/>
          <w:lang w:val="uk-UA"/>
        </w:rPr>
        <w:tab/>
        <w:t xml:space="preserve">- </w:t>
      </w:r>
      <w:r w:rsidR="00297163">
        <w:rPr>
          <w:rFonts w:ascii="Times New Roman" w:hAnsi="Times New Roman" w:cs="Times New Roman"/>
          <w:sz w:val="28"/>
          <w:szCs w:val="28"/>
          <w:lang w:val="uk-UA"/>
        </w:rPr>
        <w:t xml:space="preserve">  </w:t>
      </w:r>
      <w:r w:rsidR="00C9255F">
        <w:rPr>
          <w:rFonts w:ascii="Times New Roman" w:hAnsi="Times New Roman" w:cs="Times New Roman"/>
          <w:sz w:val="28"/>
          <w:szCs w:val="28"/>
          <w:lang w:val="uk-UA"/>
        </w:rPr>
        <w:t>4600</w:t>
      </w:r>
      <w:r w:rsidR="00DF0B55" w:rsidRPr="00DF0B55">
        <w:rPr>
          <w:rFonts w:ascii="Times New Roman" w:hAnsi="Times New Roman" w:cs="Times New Roman"/>
          <w:sz w:val="28"/>
          <w:szCs w:val="28"/>
        </w:rPr>
        <w:t>0.00</w:t>
      </w:r>
      <w:r w:rsidR="0029716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тис. грн. </w:t>
      </w:r>
    </w:p>
    <w:p w:rsidR="008E416E" w:rsidRDefault="008E416E">
      <w:pPr>
        <w:pStyle w:val="a4"/>
        <w:tabs>
          <w:tab w:val="left" w:pos="0"/>
        </w:tabs>
        <w:ind w:right="567"/>
        <w:rPr>
          <w:rFonts w:ascii="Times New Roman" w:hAnsi="Times New Roman" w:cs="Times New Roman"/>
          <w:sz w:val="28"/>
          <w:szCs w:val="28"/>
          <w:lang w:val="uk-UA"/>
        </w:rPr>
      </w:pPr>
      <w:r>
        <w:rPr>
          <w:rFonts w:ascii="Times New Roman" w:hAnsi="Times New Roman" w:cs="Times New Roman"/>
          <w:sz w:val="28"/>
          <w:szCs w:val="28"/>
          <w:lang w:val="uk-UA"/>
        </w:rPr>
        <w:t xml:space="preserve">7.2 </w:t>
      </w:r>
      <w:r w:rsidR="00297163">
        <w:rPr>
          <w:rFonts w:ascii="Times New Roman" w:hAnsi="Times New Roman" w:cs="Times New Roman"/>
          <w:sz w:val="28"/>
          <w:szCs w:val="28"/>
          <w:lang w:val="uk-UA"/>
        </w:rPr>
        <w:t xml:space="preserve">    </w:t>
      </w:r>
      <w:r>
        <w:rPr>
          <w:rFonts w:ascii="Times New Roman" w:hAnsi="Times New Roman" w:cs="Times New Roman"/>
          <w:sz w:val="28"/>
          <w:szCs w:val="28"/>
          <w:lang w:val="uk-UA"/>
        </w:rPr>
        <w:t>Коштів обласного бюджету -</w:t>
      </w:r>
      <w:r w:rsidR="00297163">
        <w:rPr>
          <w:rFonts w:ascii="Times New Roman" w:hAnsi="Times New Roman" w:cs="Times New Roman"/>
          <w:sz w:val="28"/>
          <w:szCs w:val="28"/>
          <w:lang w:val="uk-UA"/>
        </w:rPr>
        <w:t xml:space="preserve">    </w:t>
      </w:r>
      <w:r w:rsidR="00C9255F">
        <w:rPr>
          <w:rFonts w:ascii="Times New Roman" w:hAnsi="Times New Roman" w:cs="Times New Roman"/>
          <w:sz w:val="28"/>
          <w:szCs w:val="28"/>
          <w:lang w:val="uk-UA"/>
        </w:rPr>
        <w:t>210</w:t>
      </w:r>
      <w:r w:rsidR="00DF0B55" w:rsidRPr="00DF0B55">
        <w:rPr>
          <w:rFonts w:ascii="Times New Roman" w:hAnsi="Times New Roman" w:cs="Times New Roman"/>
          <w:sz w:val="28"/>
          <w:szCs w:val="28"/>
        </w:rPr>
        <w:t>00.00</w:t>
      </w:r>
      <w:r w:rsidR="00297163">
        <w:rPr>
          <w:rFonts w:ascii="Times New Roman" w:hAnsi="Times New Roman" w:cs="Times New Roman"/>
          <w:sz w:val="28"/>
          <w:szCs w:val="28"/>
          <w:lang w:val="uk-UA"/>
        </w:rPr>
        <w:t xml:space="preserve">  тис. грн.</w:t>
      </w:r>
    </w:p>
    <w:p w:rsidR="008E416E" w:rsidRDefault="008E416E">
      <w:pPr>
        <w:pStyle w:val="a4"/>
        <w:tabs>
          <w:tab w:val="left" w:pos="0"/>
        </w:tabs>
        <w:ind w:right="567"/>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8E416E" w:rsidRDefault="008E416E">
      <w:pPr>
        <w:pStyle w:val="a4"/>
        <w:tabs>
          <w:tab w:val="left" w:pos="0"/>
        </w:tabs>
        <w:ind w:left="360" w:right="567"/>
        <w:rPr>
          <w:rFonts w:ascii="Times New Roman" w:hAnsi="Times New Roman" w:cs="Times New Roman"/>
          <w:sz w:val="28"/>
          <w:szCs w:val="28"/>
          <w:lang w:val="uk-UA"/>
        </w:rPr>
      </w:pPr>
    </w:p>
    <w:p w:rsidR="008E416E" w:rsidRDefault="008E416E">
      <w:pPr>
        <w:pStyle w:val="a4"/>
        <w:tabs>
          <w:tab w:val="left" w:pos="0"/>
        </w:tabs>
        <w:ind w:left="360" w:right="567"/>
        <w:rPr>
          <w:rFonts w:ascii="Times New Roman" w:hAnsi="Times New Roman" w:cs="Times New Roman"/>
          <w:sz w:val="28"/>
          <w:szCs w:val="28"/>
          <w:lang w:val="uk-UA"/>
        </w:rPr>
      </w:pPr>
    </w:p>
    <w:p w:rsidR="008E416E" w:rsidRDefault="008E416E" w:rsidP="00421234">
      <w:pPr>
        <w:pStyle w:val="a4"/>
        <w:tabs>
          <w:tab w:val="left" w:pos="0"/>
        </w:tabs>
        <w:ind w:left="360" w:right="567"/>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І. Визначення проблеми, на розв’язання якої спрямована Програма</w:t>
      </w:r>
    </w:p>
    <w:p w:rsidR="008E416E" w:rsidRDefault="008E416E">
      <w:pPr>
        <w:pStyle w:val="a4"/>
        <w:tabs>
          <w:tab w:val="left" w:pos="0"/>
        </w:tabs>
        <w:ind w:left="360" w:right="567"/>
        <w:rPr>
          <w:rFonts w:ascii="Times New Roman" w:hAnsi="Times New Roman" w:cs="Times New Roman"/>
          <w:b/>
          <w:bCs/>
          <w:sz w:val="28"/>
          <w:szCs w:val="28"/>
          <w:lang w:val="uk-UA"/>
        </w:rPr>
      </w:pP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ab/>
        <w:t>Комунальне некомерційне підприємство «Валківська центральна районна лікарня» (далі — КНП «Валківська  ЦРЛ») створене за рішенням тридцять восьмої сесії Валківської районної ради сьомого скликання від 05 вересня 2019 року «Про реорганізацію комунального закладу охорони здоров’я «Валківська центральна районна лікарня» шляхом перетворення у Комунальне некомерційне підприємство «Валківська центральна районна лікарня».</w:t>
      </w: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t>Підприємство  є  самостійним  господарюючим  суб’єктом  із  статусом комунального  некомерційного  підприємства,  здійснює  господарську некомерційну діяльність, яка не передбачає отримання прибутку та спрямована на досягнення,  збереження,  зміцнення  здоров’я  населення.    Підприємство  має самостійний баланс, здійснює фінансові операції  через розрахунковий  рахунок  в Валківському  управлінні державної казначейської служби України  в  Харківській області та розрахункові рахунки в установах банків.</w:t>
      </w: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ab/>
        <w:t>Доступність,  якість,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   Значною складовою  у забезпеченні  висококваліфікованої медичної допомоги населенню є амбулаторна  та  стаціонарна  допомога.   Зростання  захворюваності  і  смертності серед  дорослого  населення  від  туберкульозу,  онкології,  серцево -судинних захворювань,  бронхолегеневої  патології,  цирозу  печінки,  ускладнень  виразкової хвороби  шлунка,  збільшення  післяопераційних  ускладнень  потребує  пошуку нових  ресурсів,  використання  високих  технологій,  удосконалення принципів практичної медицини в поліклінічних умовах та умовах стаціонарних відділень закладу.</w:t>
      </w: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ab/>
        <w:t>Актуальність  програми  комунального  некомерційного підприємств</w:t>
      </w:r>
      <w:r w:rsidR="008C5301">
        <w:rPr>
          <w:rFonts w:ascii="Times New Roman" w:hAnsi="Times New Roman" w:cs="Times New Roman"/>
          <w:sz w:val="28"/>
          <w:szCs w:val="28"/>
          <w:lang w:val="uk-UA"/>
        </w:rPr>
        <w:t>а КНП «Валківська  ЦРЛ» на  2022</w:t>
      </w:r>
      <w:r>
        <w:rPr>
          <w:rFonts w:ascii="Times New Roman" w:hAnsi="Times New Roman" w:cs="Times New Roman"/>
          <w:sz w:val="28"/>
          <w:szCs w:val="28"/>
          <w:lang w:val="uk-UA"/>
        </w:rPr>
        <w:t xml:space="preserve">  рік  зумовлена:</w:t>
      </w:r>
    </w:p>
    <w:p w:rsidR="00421234"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необхідністю  поліпшення  якості  надання  медичної  допомоги</w:t>
      </w:r>
      <w:r w:rsidR="00421234">
        <w:rPr>
          <w:rFonts w:ascii="Times New Roman" w:hAnsi="Times New Roman" w:cs="Times New Roman"/>
          <w:sz w:val="28"/>
          <w:szCs w:val="28"/>
          <w:lang w:val="uk-UA"/>
        </w:rPr>
        <w:t xml:space="preserve">  населенню Валківської міської територіальної громади</w:t>
      </w:r>
      <w:r>
        <w:rPr>
          <w:rFonts w:ascii="Times New Roman" w:hAnsi="Times New Roman" w:cs="Times New Roman"/>
          <w:sz w:val="28"/>
          <w:szCs w:val="28"/>
          <w:lang w:val="uk-UA"/>
        </w:rPr>
        <w:t>;</w:t>
      </w: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поліпшення  матеріально-технічної  бази;  підвищення престижу  праці  медичних  працівників  та  покращення  їх  соціального  і економічного  становища;  забезпечення  надання  планової  та  ургентної висококваліфікованої лікувально-діагностичної допомоги дорослому і дитячому населенню району.</w:t>
      </w: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ab/>
        <w:t>КНП «Валківська ЦРЛ</w:t>
      </w:r>
      <w:r w:rsidR="00421234">
        <w:rPr>
          <w:rFonts w:ascii="Times New Roman" w:hAnsi="Times New Roman" w:cs="Times New Roman"/>
          <w:sz w:val="28"/>
          <w:szCs w:val="28"/>
          <w:lang w:val="uk-UA"/>
        </w:rPr>
        <w:t>»</w:t>
      </w:r>
      <w:r>
        <w:rPr>
          <w:rFonts w:ascii="Times New Roman" w:hAnsi="Times New Roman" w:cs="Times New Roman"/>
          <w:sz w:val="28"/>
          <w:szCs w:val="28"/>
          <w:lang w:val="uk-UA"/>
        </w:rPr>
        <w:t xml:space="preserve">  має  поліклінічні  та  стаціонарні  підрозді</w:t>
      </w:r>
      <w:r w:rsidR="00426B6B">
        <w:rPr>
          <w:rFonts w:ascii="Times New Roman" w:hAnsi="Times New Roman" w:cs="Times New Roman"/>
          <w:sz w:val="28"/>
          <w:szCs w:val="28"/>
          <w:lang w:val="uk-UA"/>
        </w:rPr>
        <w:t>ли.  За  даними  звіту  за  2021</w:t>
      </w:r>
      <w:r>
        <w:rPr>
          <w:rFonts w:ascii="Times New Roman" w:hAnsi="Times New Roman" w:cs="Times New Roman"/>
          <w:sz w:val="28"/>
          <w:szCs w:val="28"/>
          <w:lang w:val="uk-UA"/>
        </w:rPr>
        <w:t xml:space="preserve"> рік   амбулаторно-поліклінічним</w:t>
      </w:r>
      <w:r w:rsidR="00426B6B">
        <w:rPr>
          <w:rFonts w:ascii="Times New Roman" w:hAnsi="Times New Roman" w:cs="Times New Roman"/>
          <w:sz w:val="28"/>
          <w:szCs w:val="28"/>
          <w:lang w:val="uk-UA"/>
        </w:rPr>
        <w:t>и підрозділами проведено  140411</w:t>
      </w:r>
      <w:r>
        <w:rPr>
          <w:rFonts w:ascii="Times New Roman" w:hAnsi="Times New Roman" w:cs="Times New Roman"/>
          <w:sz w:val="28"/>
          <w:szCs w:val="28"/>
          <w:lang w:val="uk-UA"/>
        </w:rPr>
        <w:t xml:space="preserve">  відвідувань. Стаціонарна  допомога  нада</w:t>
      </w:r>
      <w:r w:rsidR="00426B6B">
        <w:rPr>
          <w:rFonts w:ascii="Times New Roman" w:hAnsi="Times New Roman" w:cs="Times New Roman"/>
          <w:sz w:val="28"/>
          <w:szCs w:val="28"/>
          <w:lang w:val="uk-UA"/>
        </w:rPr>
        <w:t>ється  на  150  ліжках</w:t>
      </w:r>
      <w:r w:rsidR="008C5301">
        <w:rPr>
          <w:rFonts w:ascii="Times New Roman" w:hAnsi="Times New Roman" w:cs="Times New Roman"/>
          <w:sz w:val="28"/>
          <w:szCs w:val="28"/>
          <w:lang w:val="uk-UA"/>
        </w:rPr>
        <w:t>.  За 2021 рік проліковано  3781</w:t>
      </w:r>
      <w:r>
        <w:rPr>
          <w:rFonts w:ascii="Times New Roman" w:hAnsi="Times New Roman" w:cs="Times New Roman"/>
          <w:sz w:val="28"/>
          <w:szCs w:val="28"/>
          <w:lang w:val="uk-UA"/>
        </w:rPr>
        <w:t xml:space="preserve">  </w:t>
      </w:r>
      <w:r w:rsidR="008C5301">
        <w:rPr>
          <w:rFonts w:ascii="Times New Roman" w:hAnsi="Times New Roman" w:cs="Times New Roman"/>
          <w:sz w:val="28"/>
          <w:szCs w:val="28"/>
          <w:lang w:val="uk-UA"/>
        </w:rPr>
        <w:t>осіб,  проведено  532</w:t>
      </w:r>
      <w:r>
        <w:rPr>
          <w:rFonts w:ascii="Times New Roman" w:hAnsi="Times New Roman" w:cs="Times New Roman"/>
          <w:sz w:val="28"/>
          <w:szCs w:val="28"/>
          <w:lang w:val="uk-UA"/>
        </w:rPr>
        <w:t xml:space="preserve">  оперативні втручань.</w:t>
      </w: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ab/>
        <w:t>За  останні  роки  покращилось  матеріально  –  технічне  та  медикаментозне забезпечення.  Однак  залишається   ряд  проблем,  а  саме:  зберігається  ріст смертності на фоні зниження народжуваності, що в цілому погіршує демографічні показники  та  зменшує  природний  приріст  населення;  зберігається  ріст поширеності  хронічних  неінфекційних  захворювань  за  рахунок  хвороб  системи кровообігу,  а  саме  артеріальної  гіпертензії,  ішемічної  хвороби  серця, цереброваскулярних  хвороб,  злоякісних  новоутворень,  хвороб  ендокринної системи та шлунково  –  кишкового  тракту.</w:t>
      </w: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Зберігається тенденція до погіршення стану  здоров’я  серед  молоді,  росту  соціально  небезпечних  хвороб ,  у  тому  числі туберкульозу,  ВІЛ/СНІДу. Зниження престижу професії приводить до </w:t>
      </w:r>
      <w:r>
        <w:rPr>
          <w:rFonts w:ascii="Times New Roman" w:hAnsi="Times New Roman" w:cs="Times New Roman"/>
          <w:sz w:val="28"/>
          <w:szCs w:val="28"/>
          <w:lang w:val="uk-UA"/>
        </w:rPr>
        <w:lastRenderedPageBreak/>
        <w:t>збільшення навантаження  на  лікарів,  що  погіршує  якість  та  своєчасність  надання  медичної допомоги.</w:t>
      </w: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w:t>
      </w:r>
      <w:r w:rsidR="00B57C53">
        <w:rPr>
          <w:rFonts w:ascii="Times New Roman" w:hAnsi="Times New Roman" w:cs="Times New Roman"/>
          <w:sz w:val="28"/>
          <w:szCs w:val="28"/>
          <w:lang w:val="uk-UA"/>
        </w:rPr>
        <w:t>вересня</w:t>
      </w:r>
      <w:r>
        <w:rPr>
          <w:rFonts w:ascii="Times New Roman" w:hAnsi="Times New Roman" w:cs="Times New Roman"/>
          <w:sz w:val="28"/>
          <w:szCs w:val="28"/>
          <w:lang w:val="uk-UA"/>
        </w:rPr>
        <w:t xml:space="preserve"> 202</w:t>
      </w:r>
      <w:r w:rsidR="00B57C53">
        <w:rPr>
          <w:rFonts w:ascii="Times New Roman" w:hAnsi="Times New Roman" w:cs="Times New Roman"/>
          <w:sz w:val="28"/>
          <w:szCs w:val="28"/>
          <w:lang w:val="uk-UA"/>
        </w:rPr>
        <w:t>1</w:t>
      </w:r>
      <w:r>
        <w:rPr>
          <w:rFonts w:ascii="Times New Roman" w:hAnsi="Times New Roman" w:cs="Times New Roman"/>
          <w:sz w:val="28"/>
          <w:szCs w:val="28"/>
          <w:lang w:val="uk-UA"/>
        </w:rPr>
        <w:t xml:space="preserve"> року лікарня визначена, як опорна лікарня для лікування хворих з підозрою та підтвердженими випадками захворюван</w:t>
      </w:r>
      <w:r w:rsidR="005177F9">
        <w:rPr>
          <w:rFonts w:ascii="Times New Roman" w:hAnsi="Times New Roman" w:cs="Times New Roman"/>
          <w:sz w:val="28"/>
          <w:szCs w:val="28"/>
          <w:lang w:val="uk-UA"/>
        </w:rPr>
        <w:t>н</w:t>
      </w:r>
      <w:r>
        <w:rPr>
          <w:rFonts w:ascii="Times New Roman" w:hAnsi="Times New Roman" w:cs="Times New Roman"/>
          <w:sz w:val="28"/>
          <w:szCs w:val="28"/>
          <w:lang w:val="uk-UA"/>
        </w:rPr>
        <w:t>я на C</w:t>
      </w:r>
      <w:r>
        <w:rPr>
          <w:rFonts w:ascii="Times New Roman" w:hAnsi="Times New Roman" w:cs="Times New Roman"/>
          <w:sz w:val="28"/>
          <w:szCs w:val="28"/>
          <w:lang w:val="en-US"/>
        </w:rPr>
        <w:t>O</w:t>
      </w:r>
      <w:r>
        <w:rPr>
          <w:rFonts w:ascii="Times New Roman" w:hAnsi="Times New Roman" w:cs="Times New Roman"/>
          <w:sz w:val="28"/>
          <w:szCs w:val="28"/>
          <w:lang w:val="uk-UA"/>
        </w:rPr>
        <w:t xml:space="preserve">VID-19. Протягом </w:t>
      </w:r>
      <w:r w:rsidR="00B57C53">
        <w:rPr>
          <w:rFonts w:ascii="Times New Roman" w:hAnsi="Times New Roman" w:cs="Times New Roman"/>
          <w:sz w:val="28"/>
          <w:szCs w:val="28"/>
          <w:lang w:val="uk-UA"/>
        </w:rPr>
        <w:t>2021</w:t>
      </w:r>
      <w:r>
        <w:rPr>
          <w:rFonts w:ascii="Times New Roman" w:hAnsi="Times New Roman" w:cs="Times New Roman"/>
          <w:sz w:val="28"/>
          <w:szCs w:val="28"/>
          <w:lang w:val="uk-UA"/>
        </w:rPr>
        <w:t xml:space="preserve"> року проліковано </w:t>
      </w:r>
      <w:r w:rsidR="001B3D14">
        <w:rPr>
          <w:rFonts w:ascii="Times New Roman" w:hAnsi="Times New Roman" w:cs="Times New Roman"/>
          <w:sz w:val="28"/>
          <w:szCs w:val="28"/>
          <w:lang w:val="uk-UA"/>
        </w:rPr>
        <w:t>879</w:t>
      </w:r>
      <w:r>
        <w:rPr>
          <w:rFonts w:ascii="Times New Roman" w:hAnsi="Times New Roman" w:cs="Times New Roman"/>
          <w:sz w:val="28"/>
          <w:szCs w:val="28"/>
          <w:lang w:val="uk-UA"/>
        </w:rPr>
        <w:t xml:space="preserve"> пацієнтів, з підтвердженим захворюванням на короно вірусну хворобу. Однією з потреб – це кисне забезпечення лікарні. Протягом вересня-</w:t>
      </w:r>
      <w:r w:rsidR="0059162A">
        <w:rPr>
          <w:rFonts w:ascii="Times New Roman" w:hAnsi="Times New Roman" w:cs="Times New Roman"/>
          <w:sz w:val="28"/>
          <w:szCs w:val="28"/>
          <w:lang w:val="uk-UA"/>
        </w:rPr>
        <w:t>грудня</w:t>
      </w:r>
      <w:r>
        <w:rPr>
          <w:rFonts w:ascii="Times New Roman" w:hAnsi="Times New Roman" w:cs="Times New Roman"/>
          <w:sz w:val="28"/>
          <w:szCs w:val="28"/>
          <w:lang w:val="uk-UA"/>
        </w:rPr>
        <w:t xml:space="preserve"> дана ситуація була критичної із-за різкого збільшення потоку хворих, які потребували кисневої терапії.</w:t>
      </w: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Негайного вирішення даної проблеми є придбання кисневої ємкості, її встановлення та внесення змін в проект кисне забезпечення лікарні.</w:t>
      </w: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 Щорічно  галузь  охорони  здоров’я  недофінансовується  до  потреби.  Не  є виключенням  і  наш  заклад.  Основною  проблемою,  на  яку  буде  спрямована Програма  –  проблема  фінансового  характеру   –  нестача  коштів  на  оплату поточних  та  капітальних  видатків.  Дефіцит  фінансового  ресурсу  унеможливить подальшу  роботу  КНП «Валківська ЦРЛ»,  в  тому числі:  утримання  кваліфікованого персоналу,  забезпечення  виплати  заробітної  плати  в  повному  обсязі,  проведення закупівлі  матеріалів,  медикаментів  та  продуктів  для  харчування  стаціонарних хворих, покращення матеріально -  технічної бази, тощо.</w:t>
      </w: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Отже,  без  належної  фінансової  підтримки міського бюджету, функціонування  підприємства буде неможливим. Беручи  до  уваги  необхідність  надання  вчасної  та   якісної  медичної допомоги,  виникає  вкрай  необхідна  потреба  у  наданні КНП «Валківська ЦРЛ» додаткової фінансової підтримки з бюджетів різних рівнів.</w:t>
      </w:r>
    </w:p>
    <w:p w:rsidR="008E416E" w:rsidRDefault="008E416E">
      <w:pPr>
        <w:pStyle w:val="a4"/>
        <w:tabs>
          <w:tab w:val="left" w:pos="0"/>
        </w:tabs>
        <w:ind w:right="567"/>
        <w:jc w:val="both"/>
        <w:rPr>
          <w:rFonts w:ascii="Times New Roman" w:hAnsi="Times New Roman" w:cs="Times New Roman"/>
          <w:b/>
          <w:bCs/>
          <w:sz w:val="28"/>
          <w:szCs w:val="28"/>
          <w:lang w:val="uk-UA"/>
        </w:rPr>
      </w:pPr>
    </w:p>
    <w:p w:rsidR="008E416E" w:rsidRDefault="008E416E" w:rsidP="00421234">
      <w:pPr>
        <w:pStyle w:val="a4"/>
        <w:tabs>
          <w:tab w:val="left" w:pos="0"/>
        </w:tabs>
        <w:ind w:right="567"/>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ІІ. Мета Програми</w:t>
      </w:r>
    </w:p>
    <w:p w:rsidR="008E416E" w:rsidRDefault="008E416E">
      <w:pPr>
        <w:pStyle w:val="a4"/>
        <w:tabs>
          <w:tab w:val="left" w:pos="0"/>
        </w:tabs>
        <w:ind w:left="360" w:right="567"/>
        <w:rPr>
          <w:rFonts w:ascii="Times New Roman" w:hAnsi="Times New Roman" w:cs="Times New Roman"/>
          <w:b/>
          <w:bCs/>
          <w:sz w:val="28"/>
          <w:szCs w:val="28"/>
          <w:lang w:val="uk-UA"/>
        </w:rPr>
      </w:pP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Метою Програми є налагодження ефективного функціонування системи надання населенню доступної і високоякісної вторинної (спеціалізованої) медичної допомоги, а також забезпечення розвитку та стабільної роботи відповідно до функціональних призначень щодо надання населенню належних медичних послуг. </w:t>
      </w: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ab/>
        <w:t>Значну увагу приділятиметься механізмам залучення кваліфікованих кадрів у медичну галузь, забезпеченню належного рівня оплати їхньої праці, стимулюванню освоєння ними сучасних лікувальних методів та технологій для надання якісної медичної допомоги, підвищенню контролю за якістю надання медичних послуг громадянам.</w:t>
      </w:r>
    </w:p>
    <w:p w:rsidR="008E416E" w:rsidRDefault="008E416E">
      <w:pPr>
        <w:pStyle w:val="a4"/>
        <w:tabs>
          <w:tab w:val="left" w:pos="0"/>
        </w:tabs>
        <w:ind w:right="567"/>
        <w:rPr>
          <w:rFonts w:ascii="Times New Roman" w:hAnsi="Times New Roman" w:cs="Times New Roman"/>
          <w:b/>
          <w:bCs/>
          <w:sz w:val="28"/>
          <w:szCs w:val="28"/>
          <w:lang w:val="uk-UA"/>
        </w:rPr>
      </w:pPr>
    </w:p>
    <w:p w:rsidR="008E416E" w:rsidRDefault="008E416E">
      <w:pPr>
        <w:pStyle w:val="a4"/>
        <w:tabs>
          <w:tab w:val="left" w:pos="0"/>
        </w:tabs>
        <w:ind w:left="360" w:right="567"/>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ІІІ. Напрями та завдання Програми</w:t>
      </w:r>
    </w:p>
    <w:p w:rsidR="008E416E" w:rsidRDefault="008E416E">
      <w:pPr>
        <w:pStyle w:val="a4"/>
        <w:tabs>
          <w:tab w:val="left" w:pos="0"/>
        </w:tabs>
        <w:ind w:left="360" w:right="567"/>
        <w:rPr>
          <w:rFonts w:ascii="Times New Roman" w:hAnsi="Times New Roman" w:cs="Times New Roman"/>
          <w:sz w:val="28"/>
          <w:szCs w:val="28"/>
          <w:lang w:val="uk-UA"/>
        </w:rPr>
      </w:pPr>
      <w:r>
        <w:rPr>
          <w:rFonts w:ascii="Times New Roman" w:hAnsi="Times New Roman" w:cs="Times New Roman"/>
          <w:sz w:val="28"/>
          <w:szCs w:val="28"/>
          <w:lang w:val="uk-UA"/>
        </w:rPr>
        <w:t>Програмою визначено такі основні завдання:</w:t>
      </w:r>
    </w:p>
    <w:p w:rsidR="008E416E" w:rsidRDefault="008E416E">
      <w:pPr>
        <w:pStyle w:val="a4"/>
        <w:tabs>
          <w:tab w:val="left" w:pos="0"/>
        </w:tabs>
        <w:ind w:right="567"/>
        <w:rPr>
          <w:rFonts w:ascii="Times New Roman" w:hAnsi="Times New Roman" w:cs="Times New Roman"/>
          <w:sz w:val="28"/>
          <w:szCs w:val="28"/>
          <w:lang w:val="uk-UA"/>
        </w:rPr>
      </w:pP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здійснення медичної практики для безпосереднього забезпечення медичного обслуговування населення, шляхом надання йому </w:t>
      </w:r>
      <w:r>
        <w:rPr>
          <w:rFonts w:ascii="Times New Roman" w:hAnsi="Times New Roman" w:cs="Times New Roman"/>
          <w:sz w:val="28"/>
          <w:szCs w:val="28"/>
          <w:lang w:val="uk-UA"/>
        </w:rPr>
        <w:lastRenderedPageBreak/>
        <w:t>кваліфікованої планової стаціонарної та спеціалізованої амбулаторно-поліклінічної допомоги;</w:t>
      </w: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удосконалення лікувального процесу, шляхом розширення спектру надання медичних послуг населенню району;</w:t>
      </w: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 створення та оновлення інформаційної бази даних пролікованих хворих у медичному підприємстві, введення в практику електронного документообігу;</w:t>
      </w: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т.ч.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rsidR="008E416E" w:rsidRDefault="008E416E">
      <w:pPr>
        <w:pStyle w:val="a4"/>
        <w:tabs>
          <w:tab w:val="left" w:pos="0"/>
        </w:tabs>
        <w:ind w:left="360" w:right="567"/>
        <w:jc w:val="both"/>
        <w:rPr>
          <w:rFonts w:ascii="Times New Roman" w:hAnsi="Times New Roman" w:cs="Times New Roman"/>
          <w:sz w:val="28"/>
          <w:szCs w:val="28"/>
          <w:lang w:val="uk-UA"/>
        </w:rPr>
      </w:pPr>
      <w:r>
        <w:rPr>
          <w:rFonts w:ascii="Times New Roman" w:hAnsi="Times New Roman" w:cs="Times New Roman"/>
          <w:sz w:val="28"/>
          <w:szCs w:val="28"/>
          <w:lang w:val="uk-UA"/>
        </w:rPr>
        <w:t>- модернізація та розширення системи кис</w:t>
      </w:r>
      <w:r w:rsidR="0059162A">
        <w:rPr>
          <w:rFonts w:ascii="Times New Roman" w:hAnsi="Times New Roman" w:cs="Times New Roman"/>
          <w:sz w:val="28"/>
          <w:szCs w:val="28"/>
          <w:lang w:val="uk-UA"/>
        </w:rPr>
        <w:t>н</w:t>
      </w:r>
      <w:r>
        <w:rPr>
          <w:rFonts w:ascii="Times New Roman" w:hAnsi="Times New Roman" w:cs="Times New Roman"/>
          <w:sz w:val="28"/>
          <w:szCs w:val="28"/>
          <w:lang w:val="uk-UA"/>
        </w:rPr>
        <w:t>е</w:t>
      </w:r>
      <w:r w:rsidR="0059162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постачання, розширення точок доступу.  </w:t>
      </w:r>
    </w:p>
    <w:p w:rsidR="008E416E" w:rsidRDefault="008E416E">
      <w:pPr>
        <w:pStyle w:val="a4"/>
        <w:tabs>
          <w:tab w:val="left" w:pos="0"/>
        </w:tabs>
        <w:ind w:left="360" w:right="567"/>
        <w:jc w:val="both"/>
        <w:rPr>
          <w:rFonts w:ascii="Times New Roman" w:hAnsi="Times New Roman" w:cs="Times New Roman"/>
          <w:sz w:val="28"/>
          <w:szCs w:val="28"/>
          <w:lang w:val="uk-UA"/>
        </w:rPr>
      </w:pPr>
      <w:r>
        <w:rPr>
          <w:rFonts w:ascii="Times New Roman" w:hAnsi="Times New Roman" w:cs="Times New Roman"/>
          <w:sz w:val="28"/>
          <w:szCs w:val="28"/>
          <w:lang w:val="uk-UA"/>
        </w:rPr>
        <w:t>- проведення перепідготовки, удосконалення та підвищен</w:t>
      </w:r>
      <w:r w:rsidR="00421234">
        <w:rPr>
          <w:rFonts w:ascii="Times New Roman" w:hAnsi="Times New Roman" w:cs="Times New Roman"/>
          <w:sz w:val="28"/>
          <w:szCs w:val="28"/>
          <w:lang w:val="uk-UA"/>
        </w:rPr>
        <w:t>ня кваліфікації медичних кадрів.</w:t>
      </w:r>
    </w:p>
    <w:p w:rsidR="008E416E" w:rsidRDefault="008E416E">
      <w:pPr>
        <w:pStyle w:val="a4"/>
        <w:tabs>
          <w:tab w:val="left" w:pos="0"/>
        </w:tabs>
        <w:ind w:left="360" w:right="567"/>
        <w:jc w:val="both"/>
        <w:rPr>
          <w:rFonts w:ascii="Times New Roman" w:hAnsi="Times New Roman" w:cs="Times New Roman"/>
          <w:b/>
          <w:bCs/>
          <w:sz w:val="28"/>
          <w:szCs w:val="28"/>
          <w:lang w:val="uk-UA"/>
        </w:rPr>
      </w:pPr>
    </w:p>
    <w:p w:rsidR="008E416E" w:rsidRDefault="008E416E">
      <w:pPr>
        <w:pStyle w:val="a4"/>
        <w:tabs>
          <w:tab w:val="left" w:pos="0"/>
        </w:tabs>
        <w:ind w:left="360" w:right="567"/>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IV. Очікувані результати</w:t>
      </w:r>
    </w:p>
    <w:p w:rsidR="008E416E" w:rsidRDefault="008E416E">
      <w:pPr>
        <w:pStyle w:val="a4"/>
        <w:tabs>
          <w:tab w:val="left" w:pos="0"/>
        </w:tabs>
        <w:ind w:left="360" w:right="567"/>
        <w:rPr>
          <w:rFonts w:ascii="Times New Roman" w:hAnsi="Times New Roman" w:cs="Times New Roman"/>
          <w:b/>
          <w:bCs/>
          <w:sz w:val="28"/>
          <w:szCs w:val="28"/>
          <w:lang w:val="uk-UA"/>
        </w:rPr>
      </w:pPr>
    </w:p>
    <w:p w:rsidR="008E416E" w:rsidRDefault="008E416E">
      <w:pPr>
        <w:pStyle w:val="a4"/>
        <w:tabs>
          <w:tab w:val="left" w:pos="0"/>
        </w:tabs>
        <w:ind w:left="360" w:right="567"/>
        <w:jc w:val="both"/>
        <w:rPr>
          <w:rFonts w:ascii="Times New Roman" w:hAnsi="Times New Roman" w:cs="Times New Roman"/>
          <w:sz w:val="28"/>
          <w:szCs w:val="28"/>
          <w:lang w:val="uk-UA"/>
        </w:rPr>
      </w:pPr>
      <w:r>
        <w:rPr>
          <w:rFonts w:ascii="Times New Roman" w:hAnsi="Times New Roman" w:cs="Times New Roman"/>
          <w:sz w:val="28"/>
          <w:szCs w:val="28"/>
          <w:lang w:val="uk-UA"/>
        </w:rPr>
        <w:t>Виконання заходів Програми сприятиме:</w:t>
      </w:r>
    </w:p>
    <w:p w:rsidR="008E416E" w:rsidRDefault="008E416E">
      <w:pPr>
        <w:pStyle w:val="a4"/>
        <w:tabs>
          <w:tab w:val="left" w:pos="0"/>
        </w:tabs>
        <w:ind w:left="360" w:right="567"/>
        <w:jc w:val="both"/>
        <w:rPr>
          <w:rFonts w:ascii="Times New Roman" w:hAnsi="Times New Roman" w:cs="Times New Roman"/>
          <w:sz w:val="28"/>
          <w:szCs w:val="28"/>
          <w:lang w:val="uk-UA"/>
        </w:rPr>
      </w:pPr>
    </w:p>
    <w:p w:rsidR="008E416E" w:rsidRDefault="007946DC">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забезпеченню вчасного </w:t>
      </w:r>
      <w:r w:rsidR="008E416E">
        <w:rPr>
          <w:rFonts w:ascii="Times New Roman" w:hAnsi="Times New Roman" w:cs="Times New Roman"/>
          <w:sz w:val="28"/>
          <w:szCs w:val="28"/>
          <w:lang w:val="uk-UA"/>
        </w:rPr>
        <w:t>та  безперебійного  медичного  обслуговування населення;</w:t>
      </w:r>
    </w:p>
    <w:p w:rsidR="008E416E" w:rsidRDefault="008E416E">
      <w:pPr>
        <w:pStyle w:val="a4"/>
        <w:tabs>
          <w:tab w:val="left" w:pos="0"/>
        </w:tabs>
        <w:ind w:left="360" w:right="567"/>
        <w:jc w:val="both"/>
        <w:rPr>
          <w:rFonts w:ascii="Times New Roman" w:hAnsi="Times New Roman" w:cs="Times New Roman"/>
          <w:sz w:val="28"/>
          <w:szCs w:val="28"/>
          <w:lang w:val="uk-UA"/>
        </w:rPr>
      </w:pPr>
    </w:p>
    <w:p w:rsidR="008E416E" w:rsidRDefault="007946DC">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  покращенню якості та</w:t>
      </w:r>
      <w:r w:rsidR="008E416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ефективності надання лікувально </w:t>
      </w:r>
      <w:r w:rsidR="008E416E">
        <w:rPr>
          <w:rFonts w:ascii="Times New Roman" w:hAnsi="Times New Roman" w:cs="Times New Roman"/>
          <w:sz w:val="28"/>
          <w:szCs w:val="28"/>
          <w:lang w:val="uk-UA"/>
        </w:rPr>
        <w:t>-профілактичної допомоги;</w:t>
      </w:r>
    </w:p>
    <w:p w:rsidR="008E416E" w:rsidRDefault="008E416E">
      <w:pPr>
        <w:pStyle w:val="a4"/>
        <w:tabs>
          <w:tab w:val="left" w:pos="0"/>
        </w:tabs>
        <w:ind w:right="567"/>
        <w:jc w:val="both"/>
        <w:rPr>
          <w:rFonts w:ascii="Times New Roman" w:hAnsi="Times New Roman" w:cs="Times New Roman"/>
          <w:sz w:val="28"/>
          <w:szCs w:val="28"/>
          <w:lang w:val="uk-UA"/>
        </w:rPr>
      </w:pP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  зниженню рівня захворюваності  та смертності населення;</w:t>
      </w:r>
    </w:p>
    <w:p w:rsidR="008E416E" w:rsidRDefault="008E416E">
      <w:pPr>
        <w:pStyle w:val="a4"/>
        <w:tabs>
          <w:tab w:val="left" w:pos="0"/>
        </w:tabs>
        <w:ind w:right="567"/>
        <w:jc w:val="both"/>
        <w:rPr>
          <w:rFonts w:ascii="Times New Roman" w:hAnsi="Times New Roman" w:cs="Times New Roman"/>
          <w:sz w:val="28"/>
          <w:szCs w:val="28"/>
          <w:lang w:val="uk-UA"/>
        </w:rPr>
      </w:pP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  покращенню матеріально-технічної бази підприємства;</w:t>
      </w:r>
    </w:p>
    <w:p w:rsidR="008E416E" w:rsidRDefault="008E416E">
      <w:pPr>
        <w:pStyle w:val="a4"/>
        <w:tabs>
          <w:tab w:val="left" w:pos="0"/>
        </w:tabs>
        <w:ind w:right="567"/>
        <w:jc w:val="both"/>
        <w:rPr>
          <w:rFonts w:ascii="Times New Roman" w:hAnsi="Times New Roman" w:cs="Times New Roman"/>
          <w:sz w:val="28"/>
          <w:szCs w:val="28"/>
          <w:lang w:val="uk-UA"/>
        </w:rPr>
      </w:pP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  підвищенню  укомплектованості  закладу  кваліфікованими  медичними кадрами;</w:t>
      </w:r>
    </w:p>
    <w:p w:rsidR="008E416E" w:rsidRDefault="008E416E">
      <w:pPr>
        <w:pStyle w:val="a4"/>
        <w:tabs>
          <w:tab w:val="left" w:pos="0"/>
        </w:tabs>
        <w:ind w:left="360" w:right="567"/>
        <w:jc w:val="both"/>
        <w:rPr>
          <w:rFonts w:ascii="Times New Roman" w:hAnsi="Times New Roman" w:cs="Times New Roman"/>
          <w:sz w:val="28"/>
          <w:szCs w:val="28"/>
          <w:lang w:val="uk-UA"/>
        </w:rPr>
      </w:pP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  забезпеченню  своєчасності  розрахунків  та  недопущення  виникнення заборгованості підприємства.</w:t>
      </w:r>
    </w:p>
    <w:p w:rsidR="008E416E" w:rsidRDefault="008E416E">
      <w:pPr>
        <w:pStyle w:val="a4"/>
        <w:tabs>
          <w:tab w:val="left" w:pos="0"/>
        </w:tabs>
        <w:ind w:left="360" w:right="567"/>
        <w:rPr>
          <w:rFonts w:ascii="Times New Roman" w:hAnsi="Times New Roman" w:cs="Times New Roman"/>
          <w:b/>
          <w:bCs/>
          <w:sz w:val="28"/>
          <w:szCs w:val="28"/>
          <w:lang w:val="uk-UA"/>
        </w:rPr>
      </w:pPr>
    </w:p>
    <w:p w:rsidR="008E416E" w:rsidRDefault="008E416E">
      <w:pPr>
        <w:pStyle w:val="a4"/>
        <w:tabs>
          <w:tab w:val="left" w:pos="0"/>
        </w:tabs>
        <w:ind w:left="360" w:right="567"/>
        <w:rPr>
          <w:rFonts w:ascii="Times New Roman" w:hAnsi="Times New Roman" w:cs="Times New Roman"/>
          <w:b/>
          <w:bCs/>
          <w:sz w:val="28"/>
          <w:szCs w:val="28"/>
          <w:lang w:val="uk-UA"/>
        </w:rPr>
      </w:pPr>
    </w:p>
    <w:p w:rsidR="008E416E" w:rsidRDefault="008E416E">
      <w:pPr>
        <w:pStyle w:val="a4"/>
        <w:tabs>
          <w:tab w:val="left" w:pos="0"/>
        </w:tabs>
        <w:ind w:left="360" w:right="567"/>
        <w:rPr>
          <w:rFonts w:ascii="Times New Roman" w:hAnsi="Times New Roman" w:cs="Times New Roman"/>
          <w:b/>
          <w:bCs/>
          <w:sz w:val="28"/>
          <w:szCs w:val="28"/>
          <w:lang w:val="uk-UA"/>
        </w:rPr>
      </w:pPr>
    </w:p>
    <w:p w:rsidR="008E416E" w:rsidRDefault="008E416E">
      <w:pPr>
        <w:pStyle w:val="a4"/>
        <w:tabs>
          <w:tab w:val="left" w:pos="0"/>
        </w:tabs>
        <w:ind w:left="360" w:right="567"/>
        <w:rPr>
          <w:rFonts w:ascii="Times New Roman" w:hAnsi="Times New Roman" w:cs="Times New Roman"/>
          <w:b/>
          <w:bCs/>
          <w:sz w:val="28"/>
          <w:szCs w:val="28"/>
          <w:lang w:val="uk-UA"/>
        </w:rPr>
      </w:pPr>
    </w:p>
    <w:p w:rsidR="008E416E" w:rsidRDefault="008E416E">
      <w:pPr>
        <w:pStyle w:val="a4"/>
        <w:tabs>
          <w:tab w:val="left" w:pos="0"/>
        </w:tabs>
        <w:ind w:left="360" w:right="567"/>
        <w:rPr>
          <w:rFonts w:ascii="Times New Roman" w:hAnsi="Times New Roman" w:cs="Times New Roman"/>
          <w:b/>
          <w:bCs/>
          <w:sz w:val="28"/>
          <w:szCs w:val="28"/>
          <w:lang w:val="uk-UA"/>
        </w:rPr>
      </w:pPr>
    </w:p>
    <w:p w:rsidR="008E416E" w:rsidRDefault="008E416E" w:rsidP="00421234">
      <w:pPr>
        <w:pStyle w:val="a4"/>
        <w:tabs>
          <w:tab w:val="left" w:pos="0"/>
        </w:tabs>
        <w:ind w:left="360" w:right="567"/>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V. Обсяги та джерела фінансування Програми</w:t>
      </w:r>
    </w:p>
    <w:p w:rsidR="008E416E" w:rsidRDefault="008E416E">
      <w:pPr>
        <w:pStyle w:val="a4"/>
        <w:tabs>
          <w:tab w:val="left" w:pos="0"/>
        </w:tabs>
        <w:ind w:left="360" w:right="567"/>
        <w:jc w:val="both"/>
        <w:rPr>
          <w:rFonts w:ascii="Times New Roman" w:hAnsi="Times New Roman" w:cs="Times New Roman"/>
          <w:sz w:val="28"/>
          <w:szCs w:val="28"/>
          <w:lang w:val="uk-UA"/>
        </w:rPr>
      </w:pP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t>Фінансове забезпечення Програми здійснюється відповідно до законодавства України за рахунок коштів міського бюджету та коштів державного та обласного бюджетів.</w:t>
      </w: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sz w:val="28"/>
          <w:szCs w:val="28"/>
          <w:lang w:val="uk-UA"/>
        </w:rPr>
        <w:tab/>
        <w:t>Кошти, отримані за результатами діяльності, використовуються Підприємством на виконання запланованих заходів Програми. Обсяги фінансування Програми шляхом надання фінансової підтримки на 202</w:t>
      </w:r>
      <w:r w:rsidR="0059162A">
        <w:rPr>
          <w:rFonts w:ascii="Times New Roman" w:hAnsi="Times New Roman" w:cs="Times New Roman"/>
          <w:sz w:val="28"/>
          <w:szCs w:val="28"/>
          <w:lang w:val="uk-UA"/>
        </w:rPr>
        <w:t xml:space="preserve">2 </w:t>
      </w:r>
      <w:r>
        <w:rPr>
          <w:rFonts w:ascii="Times New Roman" w:hAnsi="Times New Roman" w:cs="Times New Roman"/>
          <w:sz w:val="28"/>
          <w:szCs w:val="28"/>
          <w:lang w:val="uk-UA"/>
        </w:rPr>
        <w:t>рік наведені в додатку № 1. Підприємство має бути включено до мережі головного розпорядника бюджетних коштів та використовувати виділені кошти згідно з планом використання.</w:t>
      </w:r>
    </w:p>
    <w:p w:rsidR="008E416E" w:rsidRDefault="008E416E">
      <w:pPr>
        <w:pStyle w:val="a4"/>
        <w:tabs>
          <w:tab w:val="left" w:pos="0"/>
        </w:tabs>
        <w:ind w:right="567"/>
        <w:rPr>
          <w:rFonts w:ascii="Times New Roman" w:hAnsi="Times New Roman" w:cs="Times New Roman"/>
          <w:b/>
          <w:bCs/>
          <w:sz w:val="28"/>
          <w:szCs w:val="28"/>
          <w:lang w:val="uk-UA"/>
        </w:rPr>
      </w:pPr>
    </w:p>
    <w:p w:rsidR="008E416E" w:rsidRDefault="008E416E" w:rsidP="00421234">
      <w:pPr>
        <w:pStyle w:val="a4"/>
        <w:tabs>
          <w:tab w:val="left" w:pos="0"/>
        </w:tabs>
        <w:ind w:left="360" w:right="567"/>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VI. Координація та контроль за виконанням Програми</w:t>
      </w:r>
    </w:p>
    <w:p w:rsidR="008E416E" w:rsidRDefault="008E416E">
      <w:pPr>
        <w:pStyle w:val="a4"/>
        <w:tabs>
          <w:tab w:val="left" w:pos="0"/>
        </w:tabs>
        <w:ind w:right="567"/>
        <w:rPr>
          <w:rFonts w:ascii="Times New Roman" w:hAnsi="Times New Roman" w:cs="Times New Roman"/>
          <w:b/>
          <w:bCs/>
          <w:sz w:val="28"/>
          <w:szCs w:val="28"/>
          <w:lang w:val="uk-UA"/>
        </w:rPr>
      </w:pPr>
    </w:p>
    <w:p w:rsidR="008E416E" w:rsidRDefault="008E416E">
      <w:pPr>
        <w:pStyle w:val="a4"/>
        <w:tabs>
          <w:tab w:val="left" w:pos="0"/>
        </w:tabs>
        <w:ind w:right="567"/>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 xml:space="preserve">Організацію та координацію виконання заходів Програми здійснює КНП «Валківська центральна районна лікарня» спільно з </w:t>
      </w:r>
      <w:r w:rsidR="00421234">
        <w:rPr>
          <w:rFonts w:ascii="Times New Roman" w:hAnsi="Times New Roman" w:cs="Times New Roman"/>
          <w:sz w:val="28"/>
          <w:szCs w:val="28"/>
          <w:lang w:val="uk-UA"/>
        </w:rPr>
        <w:t>міською радою</w:t>
      </w:r>
      <w:r>
        <w:rPr>
          <w:rFonts w:ascii="Times New Roman" w:hAnsi="Times New Roman" w:cs="Times New Roman"/>
          <w:sz w:val="28"/>
          <w:szCs w:val="28"/>
          <w:lang w:val="uk-UA"/>
        </w:rPr>
        <w:t>, а контроль за виконанням Програми – постійна комісія міської ради з</w:t>
      </w:r>
      <w:r w:rsidR="00421234">
        <w:rPr>
          <w:rFonts w:ascii="Times New Roman" w:hAnsi="Times New Roman" w:cs="Times New Roman"/>
          <w:sz w:val="28"/>
          <w:szCs w:val="28"/>
          <w:lang w:val="uk-UA"/>
        </w:rPr>
        <w:t xml:space="preserve"> </w:t>
      </w:r>
      <w:r w:rsidR="00421234" w:rsidRPr="00421234">
        <w:rPr>
          <w:rFonts w:ascii="Times New Roman" w:hAnsi="Times New Roman" w:cs="Times New Roman"/>
          <w:sz w:val="28"/>
          <w:szCs w:val="28"/>
          <w:lang w:val="uk-UA"/>
        </w:rPr>
        <w:t>питань</w:t>
      </w:r>
      <w:r w:rsidR="00421234">
        <w:rPr>
          <w:rFonts w:ascii="Times New Roman" w:hAnsi="Times New Roman" w:cs="Times New Roman"/>
          <w:color w:val="222222"/>
          <w:sz w:val="28"/>
          <w:szCs w:val="28"/>
          <w:lang w:val="uk-UA"/>
        </w:rPr>
        <w:t xml:space="preserve"> охорони здоров’я, соціального захисту населення, освіти, культури, молоді, фізкультури і спорту, регламенту та депутатської етики</w:t>
      </w:r>
      <w:r w:rsidR="00421234">
        <w:rPr>
          <w:rFonts w:ascii="Times New Roman" w:hAnsi="Times New Roman" w:cs="Times New Roman"/>
          <w:sz w:val="28"/>
          <w:szCs w:val="28"/>
          <w:lang w:val="uk-UA"/>
        </w:rPr>
        <w:t>.</w:t>
      </w:r>
    </w:p>
    <w:p w:rsidR="008E416E" w:rsidRDefault="008E416E">
      <w:pPr>
        <w:pStyle w:val="a4"/>
        <w:tabs>
          <w:tab w:val="left" w:pos="0"/>
        </w:tabs>
        <w:ind w:right="567"/>
        <w:rPr>
          <w:rFonts w:ascii="Times New Roman" w:hAnsi="Times New Roman" w:cs="Times New Roman"/>
          <w:sz w:val="28"/>
          <w:szCs w:val="28"/>
          <w:lang w:val="uk-UA"/>
        </w:rPr>
      </w:pPr>
    </w:p>
    <w:p w:rsidR="008E416E" w:rsidRDefault="008E416E">
      <w:pPr>
        <w:pStyle w:val="a4"/>
        <w:jc w:val="both"/>
        <w:rPr>
          <w:rFonts w:ascii="Times New Roman" w:hAnsi="Times New Roman" w:cs="Times New Roman"/>
          <w:color w:val="FF0000"/>
          <w:sz w:val="28"/>
          <w:szCs w:val="28"/>
          <w:lang w:val="uk-UA"/>
        </w:rPr>
      </w:pPr>
      <w:r>
        <w:rPr>
          <w:rFonts w:ascii="Times New Roman" w:hAnsi="Times New Roman" w:cs="Times New Roman"/>
          <w:color w:val="FF0000"/>
          <w:sz w:val="28"/>
          <w:szCs w:val="28"/>
          <w:lang w:val="uk-UA"/>
        </w:rPr>
        <w:tab/>
      </w:r>
    </w:p>
    <w:p w:rsidR="008E416E" w:rsidRDefault="008E416E">
      <w:pPr>
        <w:pStyle w:val="a4"/>
        <w:jc w:val="both"/>
        <w:rPr>
          <w:rFonts w:ascii="Times New Roman" w:hAnsi="Times New Roman" w:cs="Times New Roman"/>
          <w:color w:val="FF0000"/>
          <w:sz w:val="28"/>
          <w:szCs w:val="28"/>
          <w:lang w:val="uk-UA"/>
        </w:rPr>
      </w:pPr>
      <w:r>
        <w:rPr>
          <w:rFonts w:ascii="Times New Roman" w:hAnsi="Times New Roman" w:cs="Times New Roman"/>
          <w:color w:val="FF0000"/>
          <w:sz w:val="28"/>
          <w:szCs w:val="28"/>
          <w:lang w:val="uk-UA"/>
        </w:rPr>
        <w:tab/>
      </w:r>
      <w:r>
        <w:rPr>
          <w:rFonts w:ascii="Times New Roman" w:hAnsi="Times New Roman" w:cs="Times New Roman"/>
          <w:color w:val="FF0000"/>
          <w:sz w:val="28"/>
          <w:szCs w:val="28"/>
          <w:lang w:val="uk-UA"/>
        </w:rPr>
        <w:tab/>
      </w:r>
    </w:p>
    <w:p w:rsidR="008E416E" w:rsidRDefault="008E416E">
      <w:pPr>
        <w:pStyle w:val="a4"/>
        <w:jc w:val="both"/>
        <w:rPr>
          <w:rFonts w:ascii="Times New Roman" w:hAnsi="Times New Roman" w:cs="Times New Roman"/>
          <w:color w:val="FF0000"/>
          <w:sz w:val="28"/>
          <w:szCs w:val="28"/>
          <w:lang w:val="uk-UA"/>
        </w:rPr>
      </w:pPr>
    </w:p>
    <w:p w:rsidR="008E416E" w:rsidRDefault="008E416E">
      <w:pPr>
        <w:pStyle w:val="a4"/>
        <w:jc w:val="both"/>
        <w:rPr>
          <w:rFonts w:ascii="Times New Roman" w:hAnsi="Times New Roman" w:cs="Times New Roman"/>
          <w:color w:val="FF0000"/>
          <w:sz w:val="28"/>
          <w:szCs w:val="28"/>
          <w:lang w:val="uk-UA"/>
        </w:rPr>
      </w:pPr>
    </w:p>
    <w:p w:rsidR="008E416E" w:rsidRDefault="008E416E">
      <w:pPr>
        <w:pStyle w:val="a4"/>
        <w:jc w:val="both"/>
        <w:rPr>
          <w:rFonts w:ascii="Times New Roman" w:hAnsi="Times New Roman" w:cs="Times New Roman"/>
          <w:color w:val="FF0000"/>
          <w:sz w:val="28"/>
          <w:szCs w:val="28"/>
          <w:lang w:val="uk-UA"/>
        </w:rPr>
      </w:pPr>
    </w:p>
    <w:p w:rsidR="008E416E" w:rsidRDefault="008E416E">
      <w:pPr>
        <w:pStyle w:val="a4"/>
        <w:jc w:val="both"/>
        <w:rPr>
          <w:rFonts w:ascii="Times New Roman" w:hAnsi="Times New Roman" w:cs="Times New Roman"/>
          <w:color w:val="FF0000"/>
          <w:sz w:val="28"/>
          <w:szCs w:val="28"/>
          <w:lang w:val="uk-UA"/>
        </w:rPr>
      </w:pPr>
    </w:p>
    <w:p w:rsidR="008E416E" w:rsidRDefault="008E416E">
      <w:pPr>
        <w:pStyle w:val="a4"/>
        <w:jc w:val="both"/>
        <w:rPr>
          <w:rFonts w:ascii="Times New Roman" w:hAnsi="Times New Roman" w:cs="Times New Roman"/>
          <w:color w:val="FF0000"/>
          <w:sz w:val="28"/>
          <w:szCs w:val="28"/>
          <w:lang w:val="uk-UA"/>
        </w:rPr>
      </w:pPr>
    </w:p>
    <w:p w:rsidR="008E416E" w:rsidRDefault="008E416E">
      <w:pPr>
        <w:pStyle w:val="a4"/>
        <w:jc w:val="both"/>
        <w:rPr>
          <w:rFonts w:ascii="Times New Roman" w:hAnsi="Times New Roman" w:cs="Times New Roman"/>
          <w:color w:val="FF0000"/>
          <w:sz w:val="28"/>
          <w:szCs w:val="28"/>
          <w:lang w:val="uk-UA"/>
        </w:rPr>
      </w:pPr>
    </w:p>
    <w:p w:rsidR="008E416E" w:rsidRDefault="008E416E">
      <w:pPr>
        <w:pStyle w:val="a4"/>
        <w:jc w:val="both"/>
        <w:rPr>
          <w:rFonts w:ascii="Times New Roman" w:hAnsi="Times New Roman" w:cs="Times New Roman"/>
          <w:color w:val="FF0000"/>
          <w:sz w:val="28"/>
          <w:szCs w:val="28"/>
          <w:lang w:val="uk-UA"/>
        </w:rPr>
      </w:pPr>
    </w:p>
    <w:p w:rsidR="008E416E" w:rsidRDefault="008E416E">
      <w:pPr>
        <w:pStyle w:val="a4"/>
        <w:jc w:val="both"/>
        <w:rPr>
          <w:rFonts w:ascii="Times New Roman" w:hAnsi="Times New Roman" w:cs="Times New Roman"/>
          <w:color w:val="FF0000"/>
          <w:sz w:val="28"/>
          <w:szCs w:val="28"/>
          <w:lang w:val="uk-UA"/>
        </w:rPr>
      </w:pPr>
    </w:p>
    <w:p w:rsidR="008E416E" w:rsidRDefault="008E416E">
      <w:pPr>
        <w:pStyle w:val="a4"/>
        <w:jc w:val="both"/>
        <w:rPr>
          <w:rFonts w:ascii="Times New Roman" w:hAnsi="Times New Roman" w:cs="Times New Roman"/>
          <w:color w:val="FF0000"/>
          <w:sz w:val="28"/>
          <w:szCs w:val="28"/>
          <w:lang w:val="uk-UA"/>
        </w:rPr>
      </w:pPr>
    </w:p>
    <w:p w:rsidR="008E416E" w:rsidRDefault="008E416E">
      <w:pPr>
        <w:pStyle w:val="a4"/>
        <w:jc w:val="both"/>
        <w:rPr>
          <w:rFonts w:ascii="Times New Roman" w:hAnsi="Times New Roman" w:cs="Times New Roman"/>
          <w:color w:val="FF0000"/>
          <w:sz w:val="28"/>
          <w:szCs w:val="28"/>
          <w:lang w:val="uk-UA"/>
        </w:rPr>
      </w:pPr>
    </w:p>
    <w:p w:rsidR="008E416E" w:rsidRDefault="008E416E">
      <w:pPr>
        <w:pStyle w:val="a4"/>
        <w:jc w:val="both"/>
        <w:rPr>
          <w:rFonts w:ascii="Times New Roman" w:hAnsi="Times New Roman" w:cs="Times New Roman"/>
          <w:color w:val="FF0000"/>
          <w:sz w:val="28"/>
          <w:szCs w:val="28"/>
          <w:lang w:val="uk-UA"/>
        </w:rPr>
      </w:pPr>
    </w:p>
    <w:p w:rsidR="008E416E" w:rsidRDefault="008E416E">
      <w:pPr>
        <w:pStyle w:val="a4"/>
        <w:jc w:val="both"/>
        <w:rPr>
          <w:rFonts w:ascii="Times New Roman" w:hAnsi="Times New Roman" w:cs="Times New Roman"/>
          <w:color w:val="FF0000"/>
          <w:sz w:val="28"/>
          <w:szCs w:val="28"/>
          <w:lang w:val="uk-UA"/>
        </w:rPr>
      </w:pPr>
    </w:p>
    <w:p w:rsidR="008E416E" w:rsidRDefault="008E416E">
      <w:pPr>
        <w:pStyle w:val="a4"/>
        <w:jc w:val="both"/>
        <w:rPr>
          <w:rFonts w:ascii="Times New Roman" w:hAnsi="Times New Roman" w:cs="Times New Roman"/>
          <w:color w:val="FF0000"/>
          <w:sz w:val="28"/>
          <w:szCs w:val="28"/>
          <w:lang w:val="uk-UA"/>
        </w:rPr>
      </w:pPr>
    </w:p>
    <w:p w:rsidR="008E416E" w:rsidRDefault="008E416E">
      <w:pPr>
        <w:pStyle w:val="a4"/>
        <w:jc w:val="both"/>
        <w:rPr>
          <w:rFonts w:ascii="Times New Roman" w:hAnsi="Times New Roman" w:cs="Times New Roman"/>
          <w:color w:val="FF0000"/>
          <w:sz w:val="28"/>
          <w:szCs w:val="28"/>
          <w:lang w:val="uk-UA"/>
        </w:rPr>
      </w:pPr>
    </w:p>
    <w:p w:rsidR="008E416E" w:rsidRDefault="008E416E">
      <w:pPr>
        <w:pStyle w:val="a4"/>
        <w:jc w:val="both"/>
        <w:rPr>
          <w:rFonts w:ascii="Times New Roman" w:hAnsi="Times New Roman" w:cs="Times New Roman"/>
          <w:color w:val="FF0000"/>
          <w:sz w:val="28"/>
          <w:szCs w:val="28"/>
          <w:lang w:val="uk-UA"/>
        </w:rPr>
      </w:pPr>
    </w:p>
    <w:p w:rsidR="008E416E" w:rsidRDefault="008E416E">
      <w:pPr>
        <w:pStyle w:val="a4"/>
        <w:jc w:val="both"/>
        <w:rPr>
          <w:rFonts w:ascii="Times New Roman" w:hAnsi="Times New Roman" w:cs="Times New Roman"/>
          <w:color w:val="FF0000"/>
          <w:sz w:val="28"/>
          <w:szCs w:val="28"/>
          <w:lang w:val="uk-UA"/>
        </w:rPr>
      </w:pPr>
    </w:p>
    <w:p w:rsidR="008E416E" w:rsidRDefault="008E416E">
      <w:pPr>
        <w:pStyle w:val="a4"/>
        <w:jc w:val="both"/>
        <w:rPr>
          <w:rFonts w:ascii="Times New Roman" w:hAnsi="Times New Roman" w:cs="Times New Roman"/>
          <w:color w:val="FF0000"/>
          <w:sz w:val="28"/>
          <w:szCs w:val="28"/>
          <w:lang w:val="uk-UA"/>
        </w:rPr>
      </w:pPr>
    </w:p>
    <w:p w:rsidR="008E416E" w:rsidRDefault="008E416E">
      <w:pPr>
        <w:pStyle w:val="a4"/>
        <w:jc w:val="both"/>
        <w:rPr>
          <w:rFonts w:ascii="Times New Roman" w:hAnsi="Times New Roman" w:cs="Times New Roman"/>
          <w:color w:val="FF0000"/>
          <w:sz w:val="28"/>
          <w:szCs w:val="28"/>
          <w:lang w:val="uk-UA"/>
        </w:rPr>
      </w:pPr>
    </w:p>
    <w:p w:rsidR="008E416E" w:rsidRDefault="008E416E">
      <w:pPr>
        <w:pStyle w:val="a4"/>
        <w:jc w:val="both"/>
        <w:rPr>
          <w:rFonts w:ascii="Times New Roman" w:hAnsi="Times New Roman" w:cs="Times New Roman"/>
          <w:color w:val="FF0000"/>
          <w:sz w:val="28"/>
          <w:szCs w:val="28"/>
          <w:lang w:val="uk-UA"/>
        </w:rPr>
      </w:pPr>
    </w:p>
    <w:p w:rsidR="008E416E" w:rsidRDefault="008E416E">
      <w:pPr>
        <w:pStyle w:val="a4"/>
        <w:jc w:val="both"/>
        <w:rPr>
          <w:rFonts w:ascii="Times New Roman" w:hAnsi="Times New Roman" w:cs="Times New Roman"/>
          <w:color w:val="FF0000"/>
          <w:sz w:val="28"/>
          <w:szCs w:val="28"/>
          <w:lang w:val="uk-UA"/>
        </w:rPr>
      </w:pPr>
    </w:p>
    <w:p w:rsidR="008E416E" w:rsidRDefault="008E416E">
      <w:pPr>
        <w:pStyle w:val="a4"/>
        <w:jc w:val="both"/>
        <w:rPr>
          <w:rFonts w:ascii="Times New Roman" w:hAnsi="Times New Roman" w:cs="Times New Roman"/>
          <w:color w:val="FF0000"/>
          <w:sz w:val="28"/>
          <w:szCs w:val="28"/>
          <w:lang w:val="uk-UA"/>
        </w:rPr>
      </w:pPr>
    </w:p>
    <w:p w:rsidR="008E416E" w:rsidRDefault="008E416E">
      <w:pPr>
        <w:pStyle w:val="a4"/>
        <w:jc w:val="both"/>
        <w:rPr>
          <w:rFonts w:ascii="Times New Roman" w:hAnsi="Times New Roman" w:cs="Times New Roman"/>
          <w:color w:val="FF0000"/>
          <w:sz w:val="32"/>
          <w:szCs w:val="32"/>
          <w:lang w:val="uk-UA"/>
        </w:rPr>
      </w:pPr>
    </w:p>
    <w:p w:rsidR="008E416E" w:rsidRDefault="008E416E">
      <w:pPr>
        <w:pStyle w:val="a4"/>
        <w:jc w:val="right"/>
        <w:rPr>
          <w:rFonts w:ascii="Times New Roman" w:hAnsi="Times New Roman" w:cs="Times New Roman"/>
          <w:b/>
          <w:bCs/>
          <w:sz w:val="28"/>
          <w:szCs w:val="28"/>
          <w:lang w:val="uk-UA"/>
        </w:rPr>
      </w:pPr>
      <w:r>
        <w:rPr>
          <w:rFonts w:ascii="Times New Roman" w:hAnsi="Times New Roman" w:cs="Times New Roman"/>
          <w:b/>
          <w:bCs/>
          <w:sz w:val="28"/>
          <w:szCs w:val="28"/>
          <w:lang w:val="uk-UA"/>
        </w:rPr>
        <w:t>Додаток №1</w:t>
      </w:r>
    </w:p>
    <w:p w:rsidR="008E416E" w:rsidRDefault="008E416E">
      <w:pPr>
        <w:pStyle w:val="a4"/>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Заходи на виконання програми</w:t>
      </w:r>
    </w:p>
    <w:p w:rsidR="008E416E" w:rsidRDefault="008E416E">
      <w:pPr>
        <w:pStyle w:val="a4"/>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фінансової підтримки та розвитку комунального некомерційного підприємства</w:t>
      </w:r>
    </w:p>
    <w:p w:rsidR="008E416E" w:rsidRDefault="008E416E">
      <w:pPr>
        <w:pStyle w:val="a4"/>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 Валківська центральна районна лікарня»</w:t>
      </w:r>
    </w:p>
    <w:p w:rsidR="008E416E" w:rsidRDefault="008E416E">
      <w:pPr>
        <w:pStyle w:val="a4"/>
        <w:jc w:val="center"/>
        <w:rPr>
          <w:rFonts w:ascii="Times New Roman" w:hAnsi="Times New Roman" w:cs="Times New Roman"/>
          <w:b/>
          <w:bCs/>
          <w:sz w:val="28"/>
          <w:szCs w:val="28"/>
          <w:lang w:val="uk-UA"/>
        </w:rPr>
      </w:pPr>
    </w:p>
    <w:tbl>
      <w:tblPr>
        <w:tblW w:w="1017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2736"/>
        <w:gridCol w:w="2226"/>
        <w:gridCol w:w="1701"/>
        <w:gridCol w:w="1196"/>
        <w:gridCol w:w="1604"/>
      </w:tblGrid>
      <w:tr w:rsidR="008E416E" w:rsidRPr="00F111F6">
        <w:tc>
          <w:tcPr>
            <w:tcW w:w="709" w:type="dxa"/>
          </w:tcPr>
          <w:p w:rsidR="008E416E" w:rsidRPr="00F111F6" w:rsidRDefault="008E416E">
            <w:pPr>
              <w:pStyle w:val="a4"/>
              <w:jc w:val="center"/>
              <w:rPr>
                <w:rFonts w:ascii="Times New Roman" w:hAnsi="Times New Roman" w:cs="Times New Roman"/>
                <w:b/>
                <w:bCs/>
                <w:sz w:val="28"/>
                <w:szCs w:val="28"/>
                <w:lang w:val="uk-UA"/>
              </w:rPr>
            </w:pPr>
            <w:r w:rsidRPr="00F111F6">
              <w:rPr>
                <w:rFonts w:ascii="Times New Roman" w:hAnsi="Times New Roman" w:cs="Times New Roman"/>
                <w:b/>
                <w:bCs/>
                <w:sz w:val="28"/>
                <w:szCs w:val="28"/>
                <w:lang w:val="uk-UA"/>
              </w:rPr>
              <w:t>№ п</w:t>
            </w:r>
            <w:r w:rsidRPr="00F111F6">
              <w:rPr>
                <w:rFonts w:ascii="Times New Roman" w:hAnsi="Times New Roman" w:cs="Times New Roman"/>
                <w:b/>
                <w:bCs/>
                <w:sz w:val="28"/>
                <w:szCs w:val="28"/>
              </w:rPr>
              <w:t>/</w:t>
            </w:r>
            <w:r w:rsidRPr="00F111F6">
              <w:rPr>
                <w:rFonts w:ascii="Times New Roman" w:hAnsi="Times New Roman" w:cs="Times New Roman"/>
                <w:b/>
                <w:bCs/>
                <w:sz w:val="28"/>
                <w:szCs w:val="28"/>
                <w:lang w:val="uk-UA"/>
              </w:rPr>
              <w:t>п</w:t>
            </w:r>
          </w:p>
        </w:tc>
        <w:tc>
          <w:tcPr>
            <w:tcW w:w="2736" w:type="dxa"/>
          </w:tcPr>
          <w:p w:rsidR="008E416E" w:rsidRPr="00F111F6" w:rsidRDefault="008E416E">
            <w:pPr>
              <w:pStyle w:val="a4"/>
              <w:jc w:val="center"/>
              <w:rPr>
                <w:rFonts w:ascii="Times New Roman" w:hAnsi="Times New Roman" w:cs="Times New Roman"/>
                <w:b/>
                <w:bCs/>
                <w:sz w:val="28"/>
                <w:szCs w:val="28"/>
                <w:lang w:val="uk-UA"/>
              </w:rPr>
            </w:pPr>
            <w:r w:rsidRPr="00F111F6">
              <w:rPr>
                <w:rFonts w:ascii="Times New Roman" w:hAnsi="Times New Roman" w:cs="Times New Roman"/>
                <w:b/>
                <w:bCs/>
                <w:sz w:val="28"/>
                <w:szCs w:val="28"/>
                <w:lang w:val="uk-UA"/>
              </w:rPr>
              <w:t>Назва заходу</w:t>
            </w:r>
          </w:p>
        </w:tc>
        <w:tc>
          <w:tcPr>
            <w:tcW w:w="2226" w:type="dxa"/>
          </w:tcPr>
          <w:p w:rsidR="008E416E" w:rsidRPr="00F111F6" w:rsidRDefault="008E416E">
            <w:pPr>
              <w:pStyle w:val="a4"/>
              <w:jc w:val="center"/>
              <w:rPr>
                <w:rFonts w:ascii="Times New Roman" w:hAnsi="Times New Roman" w:cs="Times New Roman"/>
                <w:b/>
                <w:bCs/>
                <w:sz w:val="28"/>
                <w:szCs w:val="28"/>
                <w:lang w:val="uk-UA"/>
              </w:rPr>
            </w:pPr>
            <w:r w:rsidRPr="00F111F6">
              <w:rPr>
                <w:rFonts w:ascii="Times New Roman" w:hAnsi="Times New Roman" w:cs="Times New Roman"/>
                <w:b/>
                <w:bCs/>
                <w:sz w:val="28"/>
                <w:szCs w:val="28"/>
                <w:lang w:val="uk-UA"/>
              </w:rPr>
              <w:t xml:space="preserve">Виконавець </w:t>
            </w:r>
          </w:p>
        </w:tc>
        <w:tc>
          <w:tcPr>
            <w:tcW w:w="1701" w:type="dxa"/>
          </w:tcPr>
          <w:p w:rsidR="008E416E" w:rsidRPr="00F111F6" w:rsidRDefault="008E416E">
            <w:pPr>
              <w:pStyle w:val="a4"/>
              <w:jc w:val="center"/>
              <w:rPr>
                <w:rFonts w:ascii="Times New Roman" w:hAnsi="Times New Roman" w:cs="Times New Roman"/>
                <w:b/>
                <w:bCs/>
                <w:sz w:val="28"/>
                <w:szCs w:val="28"/>
                <w:lang w:val="uk-UA"/>
              </w:rPr>
            </w:pPr>
            <w:r w:rsidRPr="00F111F6">
              <w:rPr>
                <w:rFonts w:ascii="Times New Roman" w:hAnsi="Times New Roman" w:cs="Times New Roman"/>
                <w:b/>
                <w:bCs/>
                <w:sz w:val="28"/>
                <w:szCs w:val="28"/>
                <w:lang w:val="uk-UA"/>
              </w:rPr>
              <w:t>Обсяг фінансування (тис. грн.)</w:t>
            </w:r>
          </w:p>
        </w:tc>
        <w:tc>
          <w:tcPr>
            <w:tcW w:w="1196" w:type="dxa"/>
          </w:tcPr>
          <w:p w:rsidR="008E416E" w:rsidRPr="00F111F6" w:rsidRDefault="008E416E">
            <w:pPr>
              <w:pStyle w:val="a4"/>
              <w:jc w:val="center"/>
              <w:rPr>
                <w:rFonts w:ascii="Times New Roman" w:hAnsi="Times New Roman" w:cs="Times New Roman"/>
                <w:b/>
                <w:bCs/>
                <w:sz w:val="28"/>
                <w:szCs w:val="28"/>
                <w:lang w:val="uk-UA"/>
              </w:rPr>
            </w:pPr>
            <w:r w:rsidRPr="00F111F6">
              <w:rPr>
                <w:rFonts w:ascii="Times New Roman" w:hAnsi="Times New Roman" w:cs="Times New Roman"/>
                <w:b/>
                <w:bCs/>
                <w:sz w:val="28"/>
                <w:szCs w:val="28"/>
                <w:lang w:val="uk-UA"/>
              </w:rPr>
              <w:t>Термін виконання</w:t>
            </w:r>
          </w:p>
        </w:tc>
        <w:tc>
          <w:tcPr>
            <w:tcW w:w="1604" w:type="dxa"/>
          </w:tcPr>
          <w:p w:rsidR="008E416E" w:rsidRPr="00F111F6" w:rsidRDefault="008E416E">
            <w:pPr>
              <w:pStyle w:val="a4"/>
              <w:jc w:val="center"/>
              <w:rPr>
                <w:rFonts w:ascii="Times New Roman" w:hAnsi="Times New Roman" w:cs="Times New Roman"/>
                <w:b/>
                <w:bCs/>
                <w:sz w:val="28"/>
                <w:szCs w:val="28"/>
                <w:lang w:val="uk-UA"/>
              </w:rPr>
            </w:pPr>
            <w:r w:rsidRPr="00F111F6">
              <w:rPr>
                <w:rFonts w:ascii="Times New Roman" w:hAnsi="Times New Roman" w:cs="Times New Roman"/>
                <w:b/>
                <w:bCs/>
                <w:sz w:val="28"/>
                <w:szCs w:val="28"/>
                <w:lang w:val="uk-UA"/>
              </w:rPr>
              <w:t xml:space="preserve">Примітка </w:t>
            </w:r>
          </w:p>
        </w:tc>
      </w:tr>
      <w:tr w:rsidR="000877C9" w:rsidRPr="00F111F6">
        <w:tc>
          <w:tcPr>
            <w:tcW w:w="709" w:type="dxa"/>
          </w:tcPr>
          <w:p w:rsidR="000877C9" w:rsidRPr="00F111F6" w:rsidRDefault="000877C9">
            <w:pPr>
              <w:pStyle w:val="a4"/>
              <w:jc w:val="center"/>
              <w:rPr>
                <w:rFonts w:ascii="Times New Roman" w:hAnsi="Times New Roman" w:cs="Times New Roman"/>
                <w:sz w:val="28"/>
                <w:szCs w:val="28"/>
                <w:lang w:val="uk-UA"/>
              </w:rPr>
            </w:pPr>
            <w:r w:rsidRPr="00F111F6">
              <w:rPr>
                <w:rFonts w:ascii="Times New Roman" w:hAnsi="Times New Roman" w:cs="Times New Roman"/>
                <w:sz w:val="28"/>
                <w:szCs w:val="28"/>
                <w:lang w:val="uk-UA"/>
              </w:rPr>
              <w:t>1</w:t>
            </w:r>
          </w:p>
        </w:tc>
        <w:tc>
          <w:tcPr>
            <w:tcW w:w="2736" w:type="dxa"/>
          </w:tcPr>
          <w:p w:rsidR="000877C9" w:rsidRPr="00F111F6" w:rsidRDefault="000877C9">
            <w:pPr>
              <w:pStyle w:val="a4"/>
              <w:jc w:val="both"/>
              <w:rPr>
                <w:rFonts w:ascii="Times New Roman" w:hAnsi="Times New Roman" w:cs="Times New Roman"/>
                <w:lang w:val="uk-UA"/>
              </w:rPr>
            </w:pPr>
            <w:r w:rsidRPr="00F111F6">
              <w:rPr>
                <w:rFonts w:ascii="Times New Roman" w:hAnsi="Times New Roman" w:cs="Times New Roman"/>
                <w:lang w:val="uk-UA"/>
              </w:rPr>
              <w:t>Забезпечення  вчасного  та  безперебійного  медичного  обслуговування населення та стимулювання праці медичних працівників</w:t>
            </w:r>
          </w:p>
        </w:tc>
        <w:tc>
          <w:tcPr>
            <w:tcW w:w="2226" w:type="dxa"/>
          </w:tcPr>
          <w:p w:rsidR="000877C9" w:rsidRPr="00F111F6" w:rsidRDefault="000877C9">
            <w:pPr>
              <w:pStyle w:val="a4"/>
              <w:rPr>
                <w:rFonts w:ascii="Times New Roman" w:hAnsi="Times New Roman" w:cs="Times New Roman"/>
                <w:lang w:val="uk-UA"/>
              </w:rPr>
            </w:pPr>
            <w:r w:rsidRPr="00F111F6">
              <w:rPr>
                <w:rFonts w:ascii="Times New Roman" w:hAnsi="Times New Roman" w:cs="Times New Roman"/>
                <w:lang w:val="uk-UA"/>
              </w:rPr>
              <w:t>КНП « Валківська ЦРЛ »</w:t>
            </w:r>
          </w:p>
        </w:tc>
        <w:tc>
          <w:tcPr>
            <w:tcW w:w="1701" w:type="dxa"/>
          </w:tcPr>
          <w:p w:rsidR="000877C9" w:rsidRPr="00F111F6" w:rsidRDefault="000877C9">
            <w:pPr>
              <w:pStyle w:val="a4"/>
              <w:jc w:val="center"/>
              <w:rPr>
                <w:rFonts w:ascii="Times New Roman" w:hAnsi="Times New Roman" w:cs="Times New Roman"/>
                <w:sz w:val="28"/>
                <w:szCs w:val="28"/>
                <w:lang w:val="uk-UA"/>
              </w:rPr>
            </w:pPr>
            <w:r w:rsidRPr="00F111F6">
              <w:rPr>
                <w:rFonts w:ascii="Times New Roman" w:hAnsi="Times New Roman" w:cs="Times New Roman"/>
                <w:sz w:val="28"/>
                <w:szCs w:val="28"/>
                <w:lang w:val="uk-UA"/>
              </w:rPr>
              <w:t>3500,0</w:t>
            </w:r>
          </w:p>
        </w:tc>
        <w:tc>
          <w:tcPr>
            <w:tcW w:w="1196" w:type="dxa"/>
          </w:tcPr>
          <w:p w:rsidR="000877C9" w:rsidRPr="00F111F6" w:rsidRDefault="000877C9">
            <w:pPr>
              <w:pStyle w:val="a4"/>
              <w:jc w:val="center"/>
              <w:rPr>
                <w:rFonts w:ascii="Times New Roman" w:hAnsi="Times New Roman" w:cs="Times New Roman"/>
                <w:lang w:val="uk-UA"/>
              </w:rPr>
            </w:pPr>
            <w:r w:rsidRPr="00F111F6">
              <w:rPr>
                <w:rFonts w:ascii="Times New Roman" w:hAnsi="Times New Roman" w:cs="Times New Roman"/>
                <w:lang w:val="uk-UA"/>
              </w:rPr>
              <w:t>Протягом року</w:t>
            </w:r>
          </w:p>
          <w:p w:rsidR="000877C9" w:rsidRPr="00F111F6" w:rsidRDefault="000877C9">
            <w:pPr>
              <w:pStyle w:val="a4"/>
              <w:jc w:val="center"/>
              <w:rPr>
                <w:rFonts w:ascii="Times New Roman" w:hAnsi="Times New Roman" w:cs="Times New Roman"/>
                <w:lang w:val="uk-UA"/>
              </w:rPr>
            </w:pPr>
          </w:p>
        </w:tc>
        <w:tc>
          <w:tcPr>
            <w:tcW w:w="1604" w:type="dxa"/>
          </w:tcPr>
          <w:p w:rsidR="000877C9" w:rsidRPr="00421234" w:rsidRDefault="000877C9">
            <w:pPr>
              <w:rPr>
                <w:rFonts w:ascii="Times New Roman" w:hAnsi="Times New Roman" w:cs="Times New Roman"/>
              </w:rPr>
            </w:pPr>
            <w:r w:rsidRPr="00421234">
              <w:rPr>
                <w:rFonts w:ascii="Times New Roman" w:hAnsi="Times New Roman" w:cs="Times New Roman"/>
                <w:lang w:val="uk-UA"/>
              </w:rPr>
              <w:t>Міський бюджет</w:t>
            </w:r>
          </w:p>
        </w:tc>
      </w:tr>
      <w:tr w:rsidR="000877C9" w:rsidRPr="00F111F6" w:rsidTr="007946DC">
        <w:trPr>
          <w:trHeight w:val="1649"/>
        </w:trPr>
        <w:tc>
          <w:tcPr>
            <w:tcW w:w="709" w:type="dxa"/>
          </w:tcPr>
          <w:p w:rsidR="000877C9" w:rsidRPr="00F111F6" w:rsidRDefault="000877C9">
            <w:pPr>
              <w:pStyle w:val="a4"/>
              <w:jc w:val="center"/>
              <w:rPr>
                <w:rFonts w:ascii="Times New Roman" w:hAnsi="Times New Roman" w:cs="Times New Roman"/>
                <w:sz w:val="28"/>
                <w:szCs w:val="28"/>
                <w:lang w:val="uk-UA"/>
              </w:rPr>
            </w:pPr>
            <w:r w:rsidRPr="00F111F6">
              <w:rPr>
                <w:rFonts w:ascii="Times New Roman" w:hAnsi="Times New Roman" w:cs="Times New Roman"/>
                <w:sz w:val="28"/>
                <w:szCs w:val="28"/>
                <w:lang w:val="uk-UA"/>
              </w:rPr>
              <w:t>2</w:t>
            </w:r>
          </w:p>
        </w:tc>
        <w:tc>
          <w:tcPr>
            <w:tcW w:w="2736" w:type="dxa"/>
          </w:tcPr>
          <w:p w:rsidR="000877C9" w:rsidRPr="00F111F6" w:rsidRDefault="000877C9">
            <w:pPr>
              <w:pStyle w:val="a4"/>
              <w:jc w:val="both"/>
              <w:rPr>
                <w:rFonts w:ascii="Times New Roman" w:hAnsi="Times New Roman" w:cs="Times New Roman"/>
                <w:lang w:val="uk-UA"/>
              </w:rPr>
            </w:pPr>
            <w:r w:rsidRPr="00F111F6">
              <w:rPr>
                <w:rFonts w:ascii="Times New Roman" w:hAnsi="Times New Roman" w:cs="Times New Roman"/>
                <w:lang w:val="uk-UA"/>
              </w:rPr>
              <w:t xml:space="preserve">Медикаментозне забезпечення надання невідкладної ургентної медичної допомоги, в тому числі закупівля кисню медичного </w:t>
            </w:r>
          </w:p>
        </w:tc>
        <w:tc>
          <w:tcPr>
            <w:tcW w:w="2226" w:type="dxa"/>
          </w:tcPr>
          <w:p w:rsidR="000877C9" w:rsidRPr="00F111F6" w:rsidRDefault="000877C9">
            <w:pPr>
              <w:pStyle w:val="a4"/>
              <w:spacing w:after="160" w:line="259" w:lineRule="auto"/>
              <w:rPr>
                <w:rFonts w:ascii="Times New Roman" w:hAnsi="Times New Roman" w:cs="Times New Roman"/>
                <w:b/>
                <w:bCs/>
                <w:i/>
                <w:iCs/>
                <w:smallCaps/>
                <w:outline/>
                <w:lang w:val="uk-UA" w:eastAsia="en-US"/>
              </w:rPr>
            </w:pPr>
            <w:r w:rsidRPr="00F111F6">
              <w:rPr>
                <w:rFonts w:ascii="Times New Roman" w:hAnsi="Times New Roman" w:cs="Times New Roman"/>
                <w:lang w:val="uk-UA" w:eastAsia="en-US"/>
              </w:rPr>
              <w:t xml:space="preserve"> КНП « Валківська ЦРЛ »</w:t>
            </w:r>
          </w:p>
        </w:tc>
        <w:tc>
          <w:tcPr>
            <w:tcW w:w="1701" w:type="dxa"/>
          </w:tcPr>
          <w:p w:rsidR="000877C9" w:rsidRPr="00F111F6" w:rsidRDefault="000877C9" w:rsidP="00FC3AFD">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3400</w:t>
            </w:r>
            <w:r w:rsidRPr="00F111F6">
              <w:rPr>
                <w:rFonts w:ascii="Times New Roman" w:hAnsi="Times New Roman" w:cs="Times New Roman"/>
                <w:sz w:val="28"/>
                <w:szCs w:val="28"/>
                <w:lang w:val="uk-UA"/>
              </w:rPr>
              <w:t>,</w:t>
            </w:r>
            <w:r>
              <w:rPr>
                <w:rFonts w:ascii="Times New Roman" w:hAnsi="Times New Roman" w:cs="Times New Roman"/>
                <w:sz w:val="28"/>
                <w:szCs w:val="28"/>
                <w:lang w:val="uk-UA"/>
              </w:rPr>
              <w:t>0</w:t>
            </w:r>
          </w:p>
        </w:tc>
        <w:tc>
          <w:tcPr>
            <w:tcW w:w="1196" w:type="dxa"/>
          </w:tcPr>
          <w:p w:rsidR="000877C9" w:rsidRPr="00F111F6" w:rsidRDefault="000877C9">
            <w:pPr>
              <w:jc w:val="center"/>
              <w:rPr>
                <w:rFonts w:ascii="Times New Roman" w:hAnsi="Times New Roman" w:cs="Times New Roman"/>
                <w:sz w:val="24"/>
                <w:szCs w:val="24"/>
                <w:lang w:val="uk-UA"/>
              </w:rPr>
            </w:pPr>
            <w:r w:rsidRPr="00F111F6">
              <w:rPr>
                <w:rFonts w:ascii="Times New Roman" w:hAnsi="Times New Roman" w:cs="Times New Roman"/>
                <w:sz w:val="24"/>
                <w:szCs w:val="24"/>
                <w:lang w:val="uk-UA"/>
              </w:rPr>
              <w:t>202</w:t>
            </w:r>
            <w:r>
              <w:rPr>
                <w:rFonts w:ascii="Times New Roman" w:hAnsi="Times New Roman" w:cs="Times New Roman"/>
                <w:sz w:val="24"/>
                <w:szCs w:val="24"/>
                <w:lang w:val="uk-UA"/>
              </w:rPr>
              <w:t>2</w:t>
            </w:r>
            <w:r w:rsidRPr="00F111F6">
              <w:rPr>
                <w:rFonts w:ascii="Times New Roman" w:hAnsi="Times New Roman" w:cs="Times New Roman"/>
                <w:sz w:val="24"/>
                <w:szCs w:val="24"/>
                <w:lang w:val="uk-UA"/>
              </w:rPr>
              <w:t xml:space="preserve"> рік </w:t>
            </w:r>
          </w:p>
          <w:p w:rsidR="000877C9" w:rsidRPr="00F111F6" w:rsidRDefault="000877C9">
            <w:pPr>
              <w:jc w:val="center"/>
              <w:rPr>
                <w:rFonts w:ascii="Times New Roman" w:hAnsi="Times New Roman" w:cs="Times New Roman"/>
                <w:sz w:val="24"/>
                <w:szCs w:val="24"/>
                <w:lang w:val="uk-UA"/>
              </w:rPr>
            </w:pPr>
          </w:p>
          <w:p w:rsidR="000877C9" w:rsidRPr="00F111F6" w:rsidRDefault="000877C9">
            <w:pPr>
              <w:jc w:val="center"/>
              <w:rPr>
                <w:rFonts w:ascii="Times New Roman" w:hAnsi="Times New Roman" w:cs="Times New Roman"/>
                <w:b/>
                <w:bCs/>
                <w:i/>
                <w:iCs/>
                <w:smallCaps/>
                <w:outline/>
                <w:sz w:val="24"/>
                <w:szCs w:val="24"/>
                <w:lang w:val="uk-UA"/>
              </w:rPr>
            </w:pPr>
          </w:p>
        </w:tc>
        <w:tc>
          <w:tcPr>
            <w:tcW w:w="1604" w:type="dxa"/>
          </w:tcPr>
          <w:p w:rsidR="000877C9" w:rsidRPr="00421234" w:rsidRDefault="000877C9">
            <w:pPr>
              <w:rPr>
                <w:rFonts w:ascii="Times New Roman" w:hAnsi="Times New Roman" w:cs="Times New Roman"/>
              </w:rPr>
            </w:pPr>
            <w:r w:rsidRPr="00421234">
              <w:rPr>
                <w:rFonts w:ascii="Times New Roman" w:hAnsi="Times New Roman" w:cs="Times New Roman"/>
                <w:lang w:val="uk-UA"/>
              </w:rPr>
              <w:t>Міський бюджет</w:t>
            </w:r>
          </w:p>
        </w:tc>
      </w:tr>
      <w:tr w:rsidR="000877C9" w:rsidRPr="00F111F6">
        <w:tc>
          <w:tcPr>
            <w:tcW w:w="709" w:type="dxa"/>
          </w:tcPr>
          <w:p w:rsidR="000877C9" w:rsidRPr="00F111F6" w:rsidRDefault="000877C9">
            <w:pPr>
              <w:pStyle w:val="a4"/>
              <w:jc w:val="center"/>
              <w:rPr>
                <w:rFonts w:ascii="Times New Roman" w:hAnsi="Times New Roman" w:cs="Times New Roman"/>
                <w:sz w:val="28"/>
                <w:szCs w:val="28"/>
                <w:lang w:val="uk-UA"/>
              </w:rPr>
            </w:pPr>
            <w:r w:rsidRPr="00F111F6">
              <w:rPr>
                <w:rFonts w:ascii="Times New Roman" w:hAnsi="Times New Roman" w:cs="Times New Roman"/>
                <w:sz w:val="28"/>
                <w:szCs w:val="28"/>
                <w:lang w:val="uk-UA"/>
              </w:rPr>
              <w:t>3</w:t>
            </w:r>
          </w:p>
        </w:tc>
        <w:tc>
          <w:tcPr>
            <w:tcW w:w="2736" w:type="dxa"/>
          </w:tcPr>
          <w:p w:rsidR="000877C9" w:rsidRPr="00F111F6" w:rsidRDefault="000877C9">
            <w:pPr>
              <w:pStyle w:val="a4"/>
              <w:jc w:val="both"/>
              <w:rPr>
                <w:rFonts w:ascii="Times New Roman" w:hAnsi="Times New Roman" w:cs="Times New Roman"/>
                <w:lang w:val="uk-UA"/>
              </w:rPr>
            </w:pPr>
            <w:r w:rsidRPr="00FC3AFD">
              <w:rPr>
                <w:rFonts w:ascii="Times New Roman" w:hAnsi="Times New Roman" w:cs="Times New Roman"/>
                <w:lang w:val="uk-UA"/>
              </w:rPr>
              <w:t>Коригування</w:t>
            </w:r>
            <w:r w:rsidRPr="00F111F6">
              <w:rPr>
                <w:rFonts w:ascii="Times New Roman" w:hAnsi="Times New Roman" w:cs="Times New Roman"/>
                <w:lang w:val="uk-UA"/>
              </w:rPr>
              <w:t xml:space="preserve"> проектної документації кисне забезпечення лікарня</w:t>
            </w:r>
          </w:p>
        </w:tc>
        <w:tc>
          <w:tcPr>
            <w:tcW w:w="2226" w:type="dxa"/>
          </w:tcPr>
          <w:p w:rsidR="000877C9" w:rsidRPr="00F111F6" w:rsidRDefault="000877C9">
            <w:pPr>
              <w:rPr>
                <w:rFonts w:ascii="Times New Roman" w:hAnsi="Times New Roman" w:cs="Times New Roman"/>
                <w:b/>
                <w:bCs/>
                <w:i/>
                <w:iCs/>
                <w:smallCaps/>
                <w:outline/>
                <w:sz w:val="24"/>
                <w:szCs w:val="24"/>
              </w:rPr>
            </w:pPr>
            <w:r w:rsidRPr="00F111F6">
              <w:rPr>
                <w:rFonts w:ascii="Times New Roman" w:hAnsi="Times New Roman" w:cs="Times New Roman"/>
                <w:sz w:val="24"/>
                <w:szCs w:val="24"/>
                <w:lang w:val="uk-UA"/>
              </w:rPr>
              <w:t>КНП « Валківська ЦРЛ »</w:t>
            </w:r>
          </w:p>
        </w:tc>
        <w:tc>
          <w:tcPr>
            <w:tcW w:w="1701" w:type="dxa"/>
          </w:tcPr>
          <w:p w:rsidR="000877C9" w:rsidRPr="00F111F6" w:rsidRDefault="000877C9" w:rsidP="00916CFE">
            <w:pPr>
              <w:pStyle w:val="a4"/>
              <w:jc w:val="center"/>
              <w:rPr>
                <w:rFonts w:ascii="Times New Roman" w:hAnsi="Times New Roman" w:cs="Times New Roman"/>
                <w:sz w:val="28"/>
                <w:szCs w:val="28"/>
                <w:lang w:val="uk-UA"/>
              </w:rPr>
            </w:pPr>
            <w:r w:rsidRPr="00F111F6">
              <w:rPr>
                <w:rFonts w:ascii="Times New Roman" w:hAnsi="Times New Roman" w:cs="Times New Roman"/>
                <w:sz w:val="28"/>
                <w:szCs w:val="28"/>
                <w:lang w:val="uk-UA"/>
              </w:rPr>
              <w:t>1</w:t>
            </w:r>
            <w:r>
              <w:rPr>
                <w:rFonts w:ascii="Times New Roman" w:hAnsi="Times New Roman" w:cs="Times New Roman"/>
                <w:sz w:val="28"/>
                <w:szCs w:val="28"/>
                <w:lang w:val="uk-UA"/>
              </w:rPr>
              <w:t>000</w:t>
            </w:r>
            <w:r w:rsidRPr="00F111F6">
              <w:rPr>
                <w:rFonts w:ascii="Times New Roman" w:hAnsi="Times New Roman" w:cs="Times New Roman"/>
                <w:sz w:val="28"/>
                <w:szCs w:val="28"/>
                <w:lang w:val="uk-UA"/>
              </w:rPr>
              <w:t>,0</w:t>
            </w:r>
          </w:p>
        </w:tc>
        <w:tc>
          <w:tcPr>
            <w:tcW w:w="1196" w:type="dxa"/>
          </w:tcPr>
          <w:p w:rsidR="000877C9" w:rsidRPr="00F111F6" w:rsidRDefault="000877C9" w:rsidP="00FC3AFD">
            <w:pPr>
              <w:jc w:val="center"/>
              <w:rPr>
                <w:rFonts w:ascii="Times New Roman" w:hAnsi="Times New Roman" w:cs="Times New Roman"/>
                <w:b/>
                <w:bCs/>
                <w:i/>
                <w:iCs/>
                <w:smallCaps/>
                <w:outline/>
                <w:sz w:val="24"/>
                <w:szCs w:val="24"/>
              </w:rPr>
            </w:pPr>
            <w:r w:rsidRPr="00F111F6">
              <w:rPr>
                <w:rFonts w:ascii="Times New Roman" w:hAnsi="Times New Roman" w:cs="Times New Roman"/>
                <w:sz w:val="24"/>
                <w:szCs w:val="24"/>
                <w:lang w:val="uk-UA"/>
              </w:rPr>
              <w:t xml:space="preserve"> 202</w:t>
            </w:r>
            <w:r>
              <w:rPr>
                <w:rFonts w:ascii="Times New Roman" w:hAnsi="Times New Roman" w:cs="Times New Roman"/>
                <w:sz w:val="24"/>
                <w:szCs w:val="24"/>
                <w:lang w:val="uk-UA"/>
              </w:rPr>
              <w:t>2</w:t>
            </w:r>
            <w:r w:rsidRPr="00F111F6">
              <w:rPr>
                <w:rFonts w:ascii="Times New Roman" w:hAnsi="Times New Roman" w:cs="Times New Roman"/>
                <w:sz w:val="24"/>
                <w:szCs w:val="24"/>
                <w:lang w:val="uk-UA"/>
              </w:rPr>
              <w:t xml:space="preserve"> рік </w:t>
            </w:r>
          </w:p>
        </w:tc>
        <w:tc>
          <w:tcPr>
            <w:tcW w:w="1604" w:type="dxa"/>
          </w:tcPr>
          <w:p w:rsidR="000877C9" w:rsidRPr="00421234" w:rsidRDefault="000877C9">
            <w:pPr>
              <w:rPr>
                <w:rFonts w:ascii="Times New Roman" w:hAnsi="Times New Roman" w:cs="Times New Roman"/>
              </w:rPr>
            </w:pPr>
            <w:r w:rsidRPr="00421234">
              <w:rPr>
                <w:rFonts w:ascii="Times New Roman" w:hAnsi="Times New Roman" w:cs="Times New Roman"/>
                <w:lang w:val="uk-UA"/>
              </w:rPr>
              <w:t>Міський бюджет</w:t>
            </w:r>
          </w:p>
        </w:tc>
      </w:tr>
      <w:tr w:rsidR="000877C9" w:rsidRPr="00F111F6" w:rsidTr="007946DC">
        <w:trPr>
          <w:trHeight w:val="565"/>
        </w:trPr>
        <w:tc>
          <w:tcPr>
            <w:tcW w:w="709" w:type="dxa"/>
          </w:tcPr>
          <w:p w:rsidR="000877C9" w:rsidRDefault="000877C9">
            <w:pPr>
              <w:pStyle w:val="a4"/>
              <w:jc w:val="center"/>
              <w:rPr>
                <w:rFonts w:ascii="Times New Roman" w:hAnsi="Times New Roman" w:cs="Times New Roman"/>
                <w:sz w:val="28"/>
                <w:szCs w:val="28"/>
                <w:lang w:val="uk-UA"/>
              </w:rPr>
            </w:pPr>
          </w:p>
          <w:p w:rsidR="000877C9" w:rsidRPr="00F111F6" w:rsidRDefault="000877C9">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2736" w:type="dxa"/>
          </w:tcPr>
          <w:p w:rsidR="000877C9" w:rsidRPr="00FC3AFD" w:rsidRDefault="000877C9">
            <w:pPr>
              <w:pStyle w:val="a4"/>
              <w:jc w:val="both"/>
              <w:rPr>
                <w:rFonts w:ascii="Times New Roman" w:hAnsi="Times New Roman" w:cs="Times New Roman"/>
                <w:lang w:val="uk-UA"/>
              </w:rPr>
            </w:pPr>
            <w:r w:rsidRPr="00FC3AFD">
              <w:rPr>
                <w:rFonts w:ascii="Times New Roman" w:hAnsi="Times New Roman" w:cs="Times New Roman"/>
                <w:lang w:val="uk-UA"/>
              </w:rPr>
              <w:t>Реконструкція системи кисне постачання</w:t>
            </w:r>
          </w:p>
        </w:tc>
        <w:tc>
          <w:tcPr>
            <w:tcW w:w="2226" w:type="dxa"/>
          </w:tcPr>
          <w:p w:rsidR="000877C9" w:rsidRPr="00F111F6" w:rsidRDefault="000877C9">
            <w:pPr>
              <w:rPr>
                <w:rFonts w:ascii="Times New Roman" w:hAnsi="Times New Roman" w:cs="Times New Roman"/>
                <w:sz w:val="24"/>
                <w:szCs w:val="24"/>
                <w:lang w:val="uk-UA"/>
              </w:rPr>
            </w:pPr>
            <w:r w:rsidRPr="00F111F6">
              <w:rPr>
                <w:rFonts w:ascii="Times New Roman" w:hAnsi="Times New Roman" w:cs="Times New Roman"/>
                <w:sz w:val="24"/>
                <w:szCs w:val="24"/>
                <w:lang w:val="uk-UA"/>
              </w:rPr>
              <w:t>КНП « Валківська ЦРЛ »</w:t>
            </w:r>
          </w:p>
        </w:tc>
        <w:tc>
          <w:tcPr>
            <w:tcW w:w="1701" w:type="dxa"/>
          </w:tcPr>
          <w:p w:rsidR="000877C9" w:rsidRPr="00F111F6" w:rsidRDefault="000877C9">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4000,0</w:t>
            </w:r>
          </w:p>
        </w:tc>
        <w:tc>
          <w:tcPr>
            <w:tcW w:w="1196" w:type="dxa"/>
          </w:tcPr>
          <w:p w:rsidR="000877C9" w:rsidRPr="00F111F6" w:rsidRDefault="000877C9" w:rsidP="0059162A">
            <w:pPr>
              <w:jc w:val="center"/>
              <w:rPr>
                <w:rFonts w:ascii="Times New Roman" w:hAnsi="Times New Roman" w:cs="Times New Roman"/>
                <w:sz w:val="24"/>
                <w:szCs w:val="24"/>
                <w:lang w:val="uk-UA"/>
              </w:rPr>
            </w:pPr>
            <w:r w:rsidRPr="00F111F6">
              <w:rPr>
                <w:rFonts w:ascii="Times New Roman" w:hAnsi="Times New Roman" w:cs="Times New Roman"/>
                <w:sz w:val="24"/>
                <w:szCs w:val="24"/>
                <w:lang w:val="uk-UA"/>
              </w:rPr>
              <w:t>202</w:t>
            </w:r>
            <w:r>
              <w:rPr>
                <w:rFonts w:ascii="Times New Roman" w:hAnsi="Times New Roman" w:cs="Times New Roman"/>
                <w:sz w:val="24"/>
                <w:szCs w:val="24"/>
                <w:lang w:val="uk-UA"/>
              </w:rPr>
              <w:t>2</w:t>
            </w:r>
            <w:r w:rsidRPr="00F111F6">
              <w:rPr>
                <w:rFonts w:ascii="Times New Roman" w:hAnsi="Times New Roman" w:cs="Times New Roman"/>
                <w:sz w:val="24"/>
                <w:szCs w:val="24"/>
                <w:lang w:val="uk-UA"/>
              </w:rPr>
              <w:t xml:space="preserve"> рік</w:t>
            </w:r>
          </w:p>
        </w:tc>
        <w:tc>
          <w:tcPr>
            <w:tcW w:w="1604" w:type="dxa"/>
          </w:tcPr>
          <w:p w:rsidR="000877C9" w:rsidRPr="00421234" w:rsidRDefault="000877C9">
            <w:pPr>
              <w:rPr>
                <w:rFonts w:ascii="Times New Roman" w:hAnsi="Times New Roman" w:cs="Times New Roman"/>
              </w:rPr>
            </w:pPr>
            <w:r w:rsidRPr="00421234">
              <w:rPr>
                <w:rFonts w:ascii="Times New Roman" w:hAnsi="Times New Roman" w:cs="Times New Roman"/>
                <w:lang w:val="uk-UA"/>
              </w:rPr>
              <w:t>Міський бюджет</w:t>
            </w:r>
          </w:p>
        </w:tc>
      </w:tr>
      <w:tr w:rsidR="000877C9" w:rsidRPr="00F111F6">
        <w:tc>
          <w:tcPr>
            <w:tcW w:w="709" w:type="dxa"/>
          </w:tcPr>
          <w:p w:rsidR="000877C9" w:rsidRDefault="000877C9">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2736" w:type="dxa"/>
          </w:tcPr>
          <w:p w:rsidR="000877C9" w:rsidRPr="00FC3AFD" w:rsidRDefault="000877C9">
            <w:pPr>
              <w:pStyle w:val="a4"/>
              <w:jc w:val="both"/>
              <w:rPr>
                <w:rFonts w:ascii="Times New Roman" w:hAnsi="Times New Roman" w:cs="Times New Roman"/>
                <w:lang w:val="uk-UA"/>
              </w:rPr>
            </w:pPr>
            <w:r w:rsidRPr="00FC3AFD">
              <w:rPr>
                <w:rFonts w:ascii="Times New Roman" w:hAnsi="Times New Roman" w:cs="Times New Roman"/>
                <w:lang w:val="uk-UA"/>
              </w:rPr>
              <w:t>Виготовлення проектно-кошторисної документації на реконструкцію фасаду будівлі КНП  « Валківська центральна районна лікарня» для підвищення енергоефективності будівлі(теплова ізоляція будівлі)</w:t>
            </w:r>
          </w:p>
        </w:tc>
        <w:tc>
          <w:tcPr>
            <w:tcW w:w="2226" w:type="dxa"/>
          </w:tcPr>
          <w:p w:rsidR="000877C9" w:rsidRPr="00F111F6" w:rsidRDefault="000877C9">
            <w:pPr>
              <w:rPr>
                <w:rFonts w:ascii="Times New Roman" w:hAnsi="Times New Roman" w:cs="Times New Roman"/>
                <w:sz w:val="24"/>
                <w:szCs w:val="24"/>
                <w:lang w:val="uk-UA"/>
              </w:rPr>
            </w:pPr>
            <w:r w:rsidRPr="00F111F6">
              <w:rPr>
                <w:rFonts w:ascii="Times New Roman" w:hAnsi="Times New Roman" w:cs="Times New Roman"/>
                <w:sz w:val="24"/>
                <w:szCs w:val="24"/>
                <w:lang w:val="uk-UA"/>
              </w:rPr>
              <w:t>КНП « Валківська ЦРЛ »</w:t>
            </w:r>
          </w:p>
        </w:tc>
        <w:tc>
          <w:tcPr>
            <w:tcW w:w="1701" w:type="dxa"/>
          </w:tcPr>
          <w:p w:rsidR="000877C9" w:rsidRPr="00F111F6" w:rsidRDefault="000877C9">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300,00</w:t>
            </w:r>
          </w:p>
        </w:tc>
        <w:tc>
          <w:tcPr>
            <w:tcW w:w="1196" w:type="dxa"/>
          </w:tcPr>
          <w:p w:rsidR="000877C9" w:rsidRPr="00F111F6" w:rsidRDefault="000877C9" w:rsidP="0059162A">
            <w:pPr>
              <w:jc w:val="center"/>
              <w:rPr>
                <w:rFonts w:ascii="Times New Roman" w:hAnsi="Times New Roman" w:cs="Times New Roman"/>
                <w:sz w:val="24"/>
                <w:szCs w:val="24"/>
                <w:lang w:val="uk-UA"/>
              </w:rPr>
            </w:pPr>
            <w:r w:rsidRPr="00F111F6">
              <w:rPr>
                <w:rFonts w:ascii="Times New Roman" w:hAnsi="Times New Roman" w:cs="Times New Roman"/>
                <w:sz w:val="24"/>
                <w:szCs w:val="24"/>
                <w:lang w:val="uk-UA"/>
              </w:rPr>
              <w:t>202</w:t>
            </w:r>
            <w:r>
              <w:rPr>
                <w:rFonts w:ascii="Times New Roman" w:hAnsi="Times New Roman" w:cs="Times New Roman"/>
                <w:sz w:val="24"/>
                <w:szCs w:val="24"/>
                <w:lang w:val="uk-UA"/>
              </w:rPr>
              <w:t>2</w:t>
            </w:r>
            <w:r w:rsidRPr="00F111F6">
              <w:rPr>
                <w:rFonts w:ascii="Times New Roman" w:hAnsi="Times New Roman" w:cs="Times New Roman"/>
                <w:sz w:val="24"/>
                <w:szCs w:val="24"/>
                <w:lang w:val="uk-UA"/>
              </w:rPr>
              <w:t xml:space="preserve"> рік</w:t>
            </w:r>
          </w:p>
        </w:tc>
        <w:tc>
          <w:tcPr>
            <w:tcW w:w="1604" w:type="dxa"/>
          </w:tcPr>
          <w:p w:rsidR="000877C9" w:rsidRPr="00421234" w:rsidRDefault="000877C9">
            <w:pPr>
              <w:rPr>
                <w:rFonts w:ascii="Times New Roman" w:hAnsi="Times New Roman" w:cs="Times New Roman"/>
              </w:rPr>
            </w:pPr>
            <w:r w:rsidRPr="00421234">
              <w:rPr>
                <w:rFonts w:ascii="Times New Roman" w:hAnsi="Times New Roman" w:cs="Times New Roman"/>
                <w:lang w:val="uk-UA"/>
              </w:rPr>
              <w:t>Міський бюджет</w:t>
            </w:r>
          </w:p>
        </w:tc>
      </w:tr>
      <w:tr w:rsidR="00FC3AFD" w:rsidRPr="00FC3AFD">
        <w:tc>
          <w:tcPr>
            <w:tcW w:w="709" w:type="dxa"/>
          </w:tcPr>
          <w:p w:rsidR="00FC3AFD" w:rsidRDefault="00FC3AFD">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2736" w:type="dxa"/>
          </w:tcPr>
          <w:p w:rsidR="00FC3AFD" w:rsidRPr="00FC3AFD" w:rsidRDefault="00FC3AFD">
            <w:pPr>
              <w:pStyle w:val="a4"/>
              <w:jc w:val="both"/>
              <w:rPr>
                <w:rFonts w:ascii="Times New Roman" w:hAnsi="Times New Roman" w:cs="Times New Roman"/>
                <w:lang w:val="uk-UA"/>
              </w:rPr>
            </w:pPr>
            <w:r w:rsidRPr="00FC3AFD">
              <w:rPr>
                <w:rFonts w:ascii="Times New Roman" w:hAnsi="Times New Roman" w:cs="Times New Roman"/>
                <w:lang w:val="uk-UA"/>
              </w:rPr>
              <w:t>Проведення реконструкції фасаду будівлі КНП  « Валківська центральна районна лікарня» для підвищення енерго ефективності будівлі (теплова ізоляція будівлі)</w:t>
            </w:r>
          </w:p>
        </w:tc>
        <w:tc>
          <w:tcPr>
            <w:tcW w:w="2226" w:type="dxa"/>
          </w:tcPr>
          <w:p w:rsidR="00FC3AFD" w:rsidRPr="00F111F6" w:rsidRDefault="00FC3AFD">
            <w:pPr>
              <w:rPr>
                <w:rFonts w:ascii="Times New Roman" w:hAnsi="Times New Roman" w:cs="Times New Roman"/>
                <w:sz w:val="24"/>
                <w:szCs w:val="24"/>
                <w:lang w:val="uk-UA"/>
              </w:rPr>
            </w:pPr>
            <w:r w:rsidRPr="00F111F6">
              <w:rPr>
                <w:rFonts w:ascii="Times New Roman" w:hAnsi="Times New Roman" w:cs="Times New Roman"/>
                <w:sz w:val="24"/>
                <w:szCs w:val="24"/>
                <w:lang w:val="uk-UA"/>
              </w:rPr>
              <w:t>КНП « Валківська ЦРЛ »</w:t>
            </w:r>
          </w:p>
        </w:tc>
        <w:tc>
          <w:tcPr>
            <w:tcW w:w="1701" w:type="dxa"/>
          </w:tcPr>
          <w:p w:rsidR="00FC3AFD" w:rsidRDefault="00FC3AFD">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3500,00</w:t>
            </w:r>
          </w:p>
        </w:tc>
        <w:tc>
          <w:tcPr>
            <w:tcW w:w="1196" w:type="dxa"/>
          </w:tcPr>
          <w:p w:rsidR="00FC3AFD" w:rsidRPr="00F111F6" w:rsidRDefault="00FC3AFD" w:rsidP="0059162A">
            <w:pPr>
              <w:jc w:val="center"/>
              <w:rPr>
                <w:rFonts w:ascii="Times New Roman" w:hAnsi="Times New Roman" w:cs="Times New Roman"/>
                <w:sz w:val="24"/>
                <w:szCs w:val="24"/>
                <w:lang w:val="uk-UA"/>
              </w:rPr>
            </w:pPr>
            <w:r>
              <w:rPr>
                <w:rFonts w:ascii="Times New Roman" w:hAnsi="Times New Roman" w:cs="Times New Roman"/>
                <w:sz w:val="24"/>
                <w:szCs w:val="24"/>
                <w:lang w:val="uk-UA"/>
              </w:rPr>
              <w:t>2022рік</w:t>
            </w:r>
          </w:p>
        </w:tc>
        <w:tc>
          <w:tcPr>
            <w:tcW w:w="1604" w:type="dxa"/>
          </w:tcPr>
          <w:p w:rsidR="00FC3AFD" w:rsidRPr="00421234" w:rsidRDefault="000877C9">
            <w:pPr>
              <w:pStyle w:val="a4"/>
              <w:spacing w:after="160" w:line="259" w:lineRule="auto"/>
              <w:rPr>
                <w:rFonts w:ascii="Times New Roman" w:hAnsi="Times New Roman" w:cs="Times New Roman"/>
                <w:lang w:val="uk-UA" w:eastAsia="en-US"/>
              </w:rPr>
            </w:pPr>
            <w:r w:rsidRPr="00421234">
              <w:rPr>
                <w:rFonts w:ascii="Times New Roman" w:hAnsi="Times New Roman" w:cs="Times New Roman"/>
                <w:lang w:val="uk-UA"/>
              </w:rPr>
              <w:t>Міський бюджет</w:t>
            </w:r>
          </w:p>
        </w:tc>
      </w:tr>
      <w:tr w:rsidR="008E416E" w:rsidRPr="00F111F6" w:rsidTr="007946DC">
        <w:trPr>
          <w:trHeight w:val="1981"/>
        </w:trPr>
        <w:tc>
          <w:tcPr>
            <w:tcW w:w="709" w:type="dxa"/>
          </w:tcPr>
          <w:p w:rsidR="008E416E" w:rsidRPr="00F111F6" w:rsidRDefault="00FC3AFD">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7</w:t>
            </w:r>
          </w:p>
        </w:tc>
        <w:tc>
          <w:tcPr>
            <w:tcW w:w="2736" w:type="dxa"/>
          </w:tcPr>
          <w:p w:rsidR="008E416E" w:rsidRDefault="006601B8">
            <w:pPr>
              <w:pStyle w:val="a4"/>
              <w:jc w:val="both"/>
              <w:rPr>
                <w:rFonts w:ascii="Times New Roman" w:hAnsi="Times New Roman" w:cs="Times New Roman"/>
                <w:lang w:val="uk-UA"/>
              </w:rPr>
            </w:pPr>
            <w:r>
              <w:rPr>
                <w:rFonts w:ascii="Times New Roman" w:hAnsi="Times New Roman" w:cs="Times New Roman"/>
                <w:lang w:val="uk-UA"/>
              </w:rPr>
              <w:t>Ремонт амбулаторій</w:t>
            </w:r>
          </w:p>
          <w:p w:rsidR="006601B8" w:rsidRDefault="006601B8">
            <w:pPr>
              <w:pStyle w:val="a4"/>
              <w:jc w:val="both"/>
              <w:rPr>
                <w:rFonts w:ascii="Times New Roman" w:hAnsi="Times New Roman" w:cs="Times New Roman"/>
                <w:lang w:val="uk-UA"/>
              </w:rPr>
            </w:pPr>
            <w:r>
              <w:rPr>
                <w:rFonts w:ascii="Times New Roman" w:hAnsi="Times New Roman" w:cs="Times New Roman"/>
                <w:lang w:val="uk-UA"/>
              </w:rPr>
              <w:t>3 об’</w:t>
            </w:r>
            <w:r w:rsidRPr="006601B8">
              <w:rPr>
                <w:rFonts w:ascii="Times New Roman" w:hAnsi="Times New Roman" w:cs="Times New Roman"/>
              </w:rPr>
              <w:t xml:space="preserve">єкти – капітальний </w:t>
            </w:r>
            <w:r>
              <w:rPr>
                <w:rFonts w:ascii="Times New Roman" w:hAnsi="Times New Roman" w:cs="Times New Roman"/>
                <w:lang w:val="uk-UA"/>
              </w:rPr>
              <w:t>ремонт</w:t>
            </w:r>
          </w:p>
          <w:p w:rsidR="006601B8" w:rsidRPr="006601B8" w:rsidRDefault="006601B8">
            <w:pPr>
              <w:pStyle w:val="a4"/>
              <w:jc w:val="both"/>
              <w:rPr>
                <w:rFonts w:ascii="Times New Roman" w:hAnsi="Times New Roman" w:cs="Times New Roman"/>
                <w:lang w:val="uk-UA"/>
              </w:rPr>
            </w:pPr>
            <w:r>
              <w:rPr>
                <w:rFonts w:ascii="Times New Roman" w:hAnsi="Times New Roman" w:cs="Times New Roman"/>
                <w:lang w:val="uk-UA"/>
              </w:rPr>
              <w:t>1-об’</w:t>
            </w:r>
            <w:r w:rsidRPr="006601B8">
              <w:rPr>
                <w:rFonts w:ascii="Times New Roman" w:hAnsi="Times New Roman" w:cs="Times New Roman"/>
              </w:rPr>
              <w:t>єкт</w:t>
            </w:r>
            <w:r>
              <w:rPr>
                <w:rFonts w:ascii="Times New Roman" w:hAnsi="Times New Roman" w:cs="Times New Roman"/>
                <w:lang w:val="uk-UA"/>
              </w:rPr>
              <w:t xml:space="preserve"> – поточний ремонт</w:t>
            </w:r>
          </w:p>
        </w:tc>
        <w:tc>
          <w:tcPr>
            <w:tcW w:w="2226" w:type="dxa"/>
          </w:tcPr>
          <w:p w:rsidR="008E416E" w:rsidRPr="00F111F6" w:rsidRDefault="008E416E">
            <w:pPr>
              <w:rPr>
                <w:rFonts w:ascii="Times New Roman" w:hAnsi="Times New Roman" w:cs="Times New Roman"/>
                <w:b/>
                <w:bCs/>
                <w:i/>
                <w:iCs/>
                <w:smallCaps/>
                <w:outline/>
                <w:sz w:val="24"/>
                <w:szCs w:val="24"/>
                <w:lang w:val="uk-UA"/>
              </w:rPr>
            </w:pPr>
            <w:r w:rsidRPr="00F111F6">
              <w:rPr>
                <w:rFonts w:ascii="Times New Roman" w:hAnsi="Times New Roman" w:cs="Times New Roman"/>
                <w:sz w:val="24"/>
                <w:szCs w:val="24"/>
                <w:lang w:val="uk-UA"/>
              </w:rPr>
              <w:t>КНП « Валківська ЦРЛ »</w:t>
            </w:r>
          </w:p>
        </w:tc>
        <w:tc>
          <w:tcPr>
            <w:tcW w:w="1701" w:type="dxa"/>
          </w:tcPr>
          <w:p w:rsidR="008E416E" w:rsidRDefault="008E416E">
            <w:pPr>
              <w:pStyle w:val="a4"/>
              <w:jc w:val="center"/>
              <w:rPr>
                <w:rFonts w:ascii="Times New Roman" w:hAnsi="Times New Roman" w:cs="Times New Roman"/>
                <w:sz w:val="28"/>
                <w:szCs w:val="28"/>
                <w:lang w:val="uk-UA"/>
              </w:rPr>
            </w:pPr>
          </w:p>
          <w:p w:rsidR="006601B8" w:rsidRDefault="006601B8">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15000,00</w:t>
            </w:r>
          </w:p>
          <w:p w:rsidR="006601B8" w:rsidRPr="00F111F6" w:rsidRDefault="006601B8">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3000,00</w:t>
            </w:r>
          </w:p>
        </w:tc>
        <w:tc>
          <w:tcPr>
            <w:tcW w:w="1196" w:type="dxa"/>
          </w:tcPr>
          <w:p w:rsidR="008E416E" w:rsidRPr="00F111F6" w:rsidRDefault="008E416E">
            <w:pPr>
              <w:jc w:val="center"/>
              <w:rPr>
                <w:rFonts w:ascii="Times New Roman" w:hAnsi="Times New Roman" w:cs="Times New Roman"/>
                <w:b/>
                <w:bCs/>
                <w:i/>
                <w:iCs/>
                <w:smallCaps/>
                <w:outline/>
                <w:sz w:val="24"/>
                <w:szCs w:val="24"/>
                <w:lang w:val="uk-UA"/>
              </w:rPr>
            </w:pPr>
            <w:r w:rsidRPr="00F111F6">
              <w:rPr>
                <w:rFonts w:ascii="Times New Roman" w:hAnsi="Times New Roman" w:cs="Times New Roman"/>
                <w:sz w:val="24"/>
                <w:szCs w:val="24"/>
                <w:lang w:val="uk-UA"/>
              </w:rPr>
              <w:t>202</w:t>
            </w:r>
            <w:r w:rsidR="0059162A">
              <w:rPr>
                <w:rFonts w:ascii="Times New Roman" w:hAnsi="Times New Roman" w:cs="Times New Roman"/>
                <w:sz w:val="24"/>
                <w:szCs w:val="24"/>
                <w:lang w:val="uk-UA"/>
              </w:rPr>
              <w:t>2</w:t>
            </w:r>
            <w:r w:rsidRPr="00F111F6">
              <w:rPr>
                <w:rFonts w:ascii="Times New Roman" w:hAnsi="Times New Roman" w:cs="Times New Roman"/>
                <w:sz w:val="24"/>
                <w:szCs w:val="24"/>
                <w:lang w:val="uk-UA"/>
              </w:rPr>
              <w:t xml:space="preserve"> рік</w:t>
            </w:r>
          </w:p>
          <w:p w:rsidR="008E416E" w:rsidRPr="00F111F6" w:rsidRDefault="008E416E">
            <w:pPr>
              <w:jc w:val="center"/>
              <w:rPr>
                <w:rFonts w:ascii="Times New Roman" w:hAnsi="Times New Roman" w:cs="Times New Roman"/>
                <w:b/>
                <w:bCs/>
                <w:i/>
                <w:iCs/>
                <w:smallCaps/>
                <w:outline/>
                <w:sz w:val="24"/>
                <w:szCs w:val="24"/>
                <w:lang w:val="uk-UA"/>
              </w:rPr>
            </w:pPr>
          </w:p>
          <w:p w:rsidR="008E416E" w:rsidRPr="00F111F6" w:rsidRDefault="008E416E">
            <w:pPr>
              <w:jc w:val="center"/>
              <w:rPr>
                <w:rFonts w:ascii="Times New Roman" w:hAnsi="Times New Roman" w:cs="Times New Roman"/>
                <w:b/>
                <w:bCs/>
                <w:i/>
                <w:iCs/>
                <w:smallCaps/>
                <w:outline/>
                <w:sz w:val="24"/>
                <w:szCs w:val="24"/>
                <w:lang w:val="uk-UA"/>
              </w:rPr>
            </w:pPr>
          </w:p>
        </w:tc>
        <w:tc>
          <w:tcPr>
            <w:tcW w:w="1604" w:type="dxa"/>
          </w:tcPr>
          <w:p w:rsidR="008E416E" w:rsidRPr="00F111F6" w:rsidRDefault="006601B8">
            <w:pPr>
              <w:rPr>
                <w:rFonts w:ascii="Times New Roman" w:hAnsi="Times New Roman" w:cs="Times New Roman"/>
                <w:b/>
                <w:bCs/>
                <w:i/>
                <w:iCs/>
                <w:smallCaps/>
                <w:outline/>
                <w:sz w:val="24"/>
                <w:szCs w:val="24"/>
                <w:lang w:val="uk-UA"/>
              </w:rPr>
            </w:pPr>
            <w:r>
              <w:rPr>
                <w:rFonts w:ascii="Times New Roman" w:hAnsi="Times New Roman" w:cs="Times New Roman"/>
                <w:sz w:val="24"/>
                <w:szCs w:val="24"/>
                <w:lang w:val="uk-UA"/>
              </w:rPr>
              <w:t>Велике будівництво 2023 р. – Державні програми (зовнішнє утеплення)</w:t>
            </w:r>
          </w:p>
        </w:tc>
      </w:tr>
      <w:tr w:rsidR="008E416E" w:rsidRPr="00F111F6">
        <w:tc>
          <w:tcPr>
            <w:tcW w:w="709" w:type="dxa"/>
          </w:tcPr>
          <w:p w:rsidR="008E416E" w:rsidRPr="00F111F6" w:rsidRDefault="00FC3AFD">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2736" w:type="dxa"/>
          </w:tcPr>
          <w:p w:rsidR="008E416E" w:rsidRPr="00F111F6" w:rsidRDefault="008E416E">
            <w:pPr>
              <w:pStyle w:val="a4"/>
              <w:jc w:val="both"/>
              <w:rPr>
                <w:rFonts w:ascii="Times New Roman" w:hAnsi="Times New Roman" w:cs="Times New Roman"/>
                <w:lang w:val="uk-UA"/>
              </w:rPr>
            </w:pPr>
            <w:r w:rsidRPr="00F111F6">
              <w:rPr>
                <w:rFonts w:ascii="Times New Roman" w:hAnsi="Times New Roman" w:cs="Times New Roman"/>
                <w:lang w:val="uk-UA"/>
              </w:rPr>
              <w:t xml:space="preserve">Закупівля та встановлення кисневого резервуару </w:t>
            </w:r>
          </w:p>
        </w:tc>
        <w:tc>
          <w:tcPr>
            <w:tcW w:w="2226" w:type="dxa"/>
          </w:tcPr>
          <w:p w:rsidR="008E416E" w:rsidRPr="00F111F6" w:rsidRDefault="008E416E">
            <w:pPr>
              <w:rPr>
                <w:rFonts w:ascii="Times New Roman" w:hAnsi="Times New Roman" w:cs="Times New Roman"/>
                <w:b/>
                <w:bCs/>
                <w:i/>
                <w:iCs/>
                <w:smallCaps/>
                <w:outline/>
                <w:sz w:val="24"/>
                <w:szCs w:val="24"/>
              </w:rPr>
            </w:pPr>
            <w:r w:rsidRPr="00F111F6">
              <w:rPr>
                <w:rFonts w:ascii="Times New Roman" w:hAnsi="Times New Roman" w:cs="Times New Roman"/>
                <w:sz w:val="24"/>
                <w:szCs w:val="24"/>
                <w:lang w:val="uk-UA"/>
              </w:rPr>
              <w:t>КНП « Валківська ЦРЛ »</w:t>
            </w:r>
          </w:p>
        </w:tc>
        <w:tc>
          <w:tcPr>
            <w:tcW w:w="1701" w:type="dxa"/>
          </w:tcPr>
          <w:p w:rsidR="008E416E" w:rsidRPr="00F111F6" w:rsidRDefault="00FC3AFD">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720</w:t>
            </w:r>
            <w:r w:rsidR="008E416E" w:rsidRPr="00F111F6">
              <w:rPr>
                <w:rFonts w:ascii="Times New Roman" w:hAnsi="Times New Roman" w:cs="Times New Roman"/>
                <w:sz w:val="28"/>
                <w:szCs w:val="28"/>
                <w:lang w:val="uk-UA"/>
              </w:rPr>
              <w:t>0</w:t>
            </w:r>
            <w:r w:rsidR="008E416E" w:rsidRPr="00F111F6">
              <w:rPr>
                <w:rFonts w:ascii="Times New Roman" w:hAnsi="Times New Roman" w:cs="Times New Roman"/>
                <w:sz w:val="28"/>
                <w:szCs w:val="28"/>
              </w:rPr>
              <w:t>.0</w:t>
            </w:r>
            <w:r w:rsidR="008E416E" w:rsidRPr="00F111F6">
              <w:rPr>
                <w:rFonts w:ascii="Times New Roman" w:hAnsi="Times New Roman" w:cs="Times New Roman"/>
                <w:sz w:val="28"/>
                <w:szCs w:val="28"/>
                <w:lang w:val="uk-UA"/>
              </w:rPr>
              <w:t xml:space="preserve"> </w:t>
            </w:r>
          </w:p>
        </w:tc>
        <w:tc>
          <w:tcPr>
            <w:tcW w:w="1196" w:type="dxa"/>
          </w:tcPr>
          <w:p w:rsidR="008E416E" w:rsidRPr="00F111F6" w:rsidRDefault="008E416E" w:rsidP="0059162A">
            <w:pPr>
              <w:jc w:val="center"/>
              <w:rPr>
                <w:rFonts w:ascii="Times New Roman" w:hAnsi="Times New Roman" w:cs="Times New Roman"/>
                <w:b/>
                <w:bCs/>
                <w:i/>
                <w:iCs/>
                <w:smallCaps/>
                <w:outline/>
                <w:sz w:val="24"/>
                <w:szCs w:val="24"/>
              </w:rPr>
            </w:pPr>
            <w:r w:rsidRPr="00F111F6">
              <w:rPr>
                <w:rFonts w:ascii="Times New Roman" w:hAnsi="Times New Roman" w:cs="Times New Roman"/>
                <w:sz w:val="24"/>
                <w:szCs w:val="24"/>
                <w:lang w:val="uk-UA"/>
              </w:rPr>
              <w:t>І квартал 202</w:t>
            </w:r>
            <w:r w:rsidR="0059162A">
              <w:rPr>
                <w:rFonts w:ascii="Times New Roman" w:hAnsi="Times New Roman" w:cs="Times New Roman"/>
                <w:sz w:val="24"/>
                <w:szCs w:val="24"/>
                <w:lang w:val="uk-UA"/>
              </w:rPr>
              <w:t>2</w:t>
            </w:r>
            <w:r w:rsidRPr="00F111F6">
              <w:rPr>
                <w:rFonts w:ascii="Times New Roman" w:hAnsi="Times New Roman" w:cs="Times New Roman"/>
                <w:sz w:val="24"/>
                <w:szCs w:val="24"/>
                <w:lang w:val="uk-UA"/>
              </w:rPr>
              <w:t xml:space="preserve"> рік</w:t>
            </w:r>
          </w:p>
        </w:tc>
        <w:tc>
          <w:tcPr>
            <w:tcW w:w="1604" w:type="dxa"/>
          </w:tcPr>
          <w:p w:rsidR="008E416E" w:rsidRPr="00F111F6" w:rsidRDefault="000877C9">
            <w:pPr>
              <w:pStyle w:val="a4"/>
              <w:jc w:val="center"/>
              <w:rPr>
                <w:rFonts w:ascii="Times New Roman" w:hAnsi="Times New Roman" w:cs="Times New Roman"/>
                <w:lang w:val="uk-UA"/>
              </w:rPr>
            </w:pPr>
            <w:r w:rsidRPr="000877C9">
              <w:rPr>
                <w:rFonts w:ascii="Times New Roman" w:hAnsi="Times New Roman" w:cs="Times New Roman"/>
                <w:lang w:val="uk-UA"/>
              </w:rPr>
              <w:t>Міський бюджет</w:t>
            </w:r>
            <w:r w:rsidR="008E416E" w:rsidRPr="00F111F6">
              <w:rPr>
                <w:rFonts w:ascii="Times New Roman" w:hAnsi="Times New Roman" w:cs="Times New Roman"/>
                <w:lang w:val="uk-UA"/>
              </w:rPr>
              <w:t>,  обласний бюджет</w:t>
            </w:r>
          </w:p>
        </w:tc>
      </w:tr>
      <w:tr w:rsidR="008E416E" w:rsidRPr="00F111F6">
        <w:tc>
          <w:tcPr>
            <w:tcW w:w="709" w:type="dxa"/>
          </w:tcPr>
          <w:p w:rsidR="008E416E" w:rsidRPr="00F111F6" w:rsidRDefault="00FC3AFD">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2736" w:type="dxa"/>
          </w:tcPr>
          <w:p w:rsidR="008E416E" w:rsidRPr="00F111F6" w:rsidRDefault="008E416E">
            <w:pPr>
              <w:pStyle w:val="a4"/>
              <w:jc w:val="both"/>
              <w:rPr>
                <w:rFonts w:ascii="Times New Roman" w:hAnsi="Times New Roman" w:cs="Times New Roman"/>
                <w:lang w:val="uk-UA"/>
              </w:rPr>
            </w:pPr>
            <w:r w:rsidRPr="00F111F6">
              <w:rPr>
                <w:rFonts w:ascii="Times New Roman" w:hAnsi="Times New Roman" w:cs="Times New Roman"/>
                <w:lang w:val="uk-UA"/>
              </w:rPr>
              <w:t>Медикаментозне забезпечення пільгових категорій</w:t>
            </w:r>
          </w:p>
        </w:tc>
        <w:tc>
          <w:tcPr>
            <w:tcW w:w="2226" w:type="dxa"/>
          </w:tcPr>
          <w:p w:rsidR="008E416E" w:rsidRPr="00F111F6" w:rsidRDefault="008E416E">
            <w:pPr>
              <w:pStyle w:val="a4"/>
              <w:spacing w:after="160" w:line="259" w:lineRule="auto"/>
              <w:rPr>
                <w:rFonts w:ascii="Times New Roman" w:hAnsi="Times New Roman" w:cs="Times New Roman"/>
                <w:b/>
                <w:bCs/>
                <w:i/>
                <w:iCs/>
                <w:smallCaps/>
                <w:outline/>
                <w:lang w:val="uk-UA" w:eastAsia="en-US"/>
              </w:rPr>
            </w:pPr>
            <w:r w:rsidRPr="00F111F6">
              <w:rPr>
                <w:rFonts w:ascii="Times New Roman" w:hAnsi="Times New Roman" w:cs="Times New Roman"/>
                <w:lang w:val="uk-UA" w:eastAsia="en-US"/>
              </w:rPr>
              <w:t>КНП « Валківська ЦРЛ »</w:t>
            </w:r>
          </w:p>
        </w:tc>
        <w:tc>
          <w:tcPr>
            <w:tcW w:w="1701" w:type="dxa"/>
          </w:tcPr>
          <w:p w:rsidR="008E416E" w:rsidRPr="00F111F6" w:rsidRDefault="00FC3AFD">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1</w:t>
            </w:r>
            <w:r w:rsidR="008E416E" w:rsidRPr="00F111F6">
              <w:rPr>
                <w:rFonts w:ascii="Times New Roman" w:hAnsi="Times New Roman" w:cs="Times New Roman"/>
                <w:sz w:val="28"/>
                <w:szCs w:val="28"/>
                <w:lang w:val="uk-UA"/>
              </w:rPr>
              <w:t>5</w:t>
            </w:r>
            <w:r>
              <w:rPr>
                <w:rFonts w:ascii="Times New Roman" w:hAnsi="Times New Roman" w:cs="Times New Roman"/>
                <w:sz w:val="28"/>
                <w:szCs w:val="28"/>
                <w:lang w:val="uk-UA"/>
              </w:rPr>
              <w:t>0</w:t>
            </w:r>
            <w:r w:rsidR="008E416E" w:rsidRPr="00F111F6">
              <w:rPr>
                <w:rFonts w:ascii="Times New Roman" w:hAnsi="Times New Roman" w:cs="Times New Roman"/>
                <w:sz w:val="28"/>
                <w:szCs w:val="28"/>
                <w:lang w:val="uk-UA"/>
              </w:rPr>
              <w:t>0,0</w:t>
            </w:r>
          </w:p>
        </w:tc>
        <w:tc>
          <w:tcPr>
            <w:tcW w:w="1196" w:type="dxa"/>
          </w:tcPr>
          <w:p w:rsidR="008E416E" w:rsidRPr="00F111F6" w:rsidRDefault="008E416E" w:rsidP="0059162A">
            <w:pPr>
              <w:jc w:val="center"/>
              <w:rPr>
                <w:rFonts w:ascii="Times New Roman" w:hAnsi="Times New Roman" w:cs="Times New Roman"/>
                <w:b/>
                <w:bCs/>
                <w:i/>
                <w:iCs/>
                <w:smallCaps/>
                <w:outline/>
                <w:sz w:val="24"/>
                <w:szCs w:val="24"/>
                <w:lang w:val="uk-UA"/>
              </w:rPr>
            </w:pPr>
            <w:r w:rsidRPr="00F111F6">
              <w:rPr>
                <w:rFonts w:ascii="Times New Roman" w:hAnsi="Times New Roman" w:cs="Times New Roman"/>
                <w:sz w:val="24"/>
                <w:szCs w:val="24"/>
                <w:lang w:val="uk-UA"/>
              </w:rPr>
              <w:t>202</w:t>
            </w:r>
            <w:r w:rsidR="0059162A">
              <w:rPr>
                <w:rFonts w:ascii="Times New Roman" w:hAnsi="Times New Roman" w:cs="Times New Roman"/>
                <w:sz w:val="24"/>
                <w:szCs w:val="24"/>
                <w:lang w:val="uk-UA"/>
              </w:rPr>
              <w:t>2</w:t>
            </w:r>
            <w:r w:rsidRPr="00F111F6">
              <w:rPr>
                <w:rFonts w:ascii="Times New Roman" w:hAnsi="Times New Roman" w:cs="Times New Roman"/>
                <w:sz w:val="24"/>
                <w:szCs w:val="24"/>
                <w:lang w:val="uk-UA"/>
              </w:rPr>
              <w:t xml:space="preserve"> рік</w:t>
            </w:r>
            <w:r w:rsidRPr="00F111F6">
              <w:rPr>
                <w:rFonts w:ascii="Times New Roman" w:hAnsi="Times New Roman" w:cs="Times New Roman"/>
                <w:b/>
                <w:bCs/>
                <w:i/>
                <w:iCs/>
                <w:smallCaps/>
                <w:outline/>
                <w:sz w:val="24"/>
                <w:szCs w:val="24"/>
                <w:lang w:val="uk-UA"/>
              </w:rPr>
              <w:t xml:space="preserve"> </w:t>
            </w:r>
          </w:p>
        </w:tc>
        <w:tc>
          <w:tcPr>
            <w:tcW w:w="1604" w:type="dxa"/>
          </w:tcPr>
          <w:p w:rsidR="008E416E" w:rsidRPr="000877C9" w:rsidRDefault="000877C9">
            <w:pPr>
              <w:pStyle w:val="a4"/>
              <w:jc w:val="center"/>
              <w:rPr>
                <w:rFonts w:ascii="Times New Roman" w:hAnsi="Times New Roman" w:cs="Times New Roman"/>
                <w:lang w:val="uk-UA"/>
              </w:rPr>
            </w:pPr>
            <w:r w:rsidRPr="000877C9">
              <w:rPr>
                <w:rFonts w:ascii="Times New Roman" w:hAnsi="Times New Roman" w:cs="Times New Roman"/>
                <w:lang w:val="uk-UA"/>
              </w:rPr>
              <w:t>Міський бюджет</w:t>
            </w:r>
          </w:p>
        </w:tc>
      </w:tr>
      <w:tr w:rsidR="008E416E" w:rsidRPr="00F111F6">
        <w:tc>
          <w:tcPr>
            <w:tcW w:w="709" w:type="dxa"/>
          </w:tcPr>
          <w:p w:rsidR="008E416E" w:rsidRPr="00F111F6" w:rsidRDefault="00FC3AFD">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2736" w:type="dxa"/>
          </w:tcPr>
          <w:p w:rsidR="008E416E" w:rsidRPr="00DE7893" w:rsidRDefault="00DE7893">
            <w:pPr>
              <w:pStyle w:val="a4"/>
              <w:jc w:val="both"/>
              <w:rPr>
                <w:rFonts w:ascii="Times New Roman" w:hAnsi="Times New Roman" w:cs="Times New Roman"/>
                <w:lang w:val="uk-UA"/>
              </w:rPr>
            </w:pPr>
            <w:r w:rsidRPr="00DE7893">
              <w:rPr>
                <w:rFonts w:ascii="Times New Roman" w:hAnsi="Times New Roman" w:cs="Times New Roman"/>
                <w:lang w:val="uk-UA"/>
              </w:rPr>
              <w:t>Встановлення протипожежної сигналізації в приміщеннях лікарні.</w:t>
            </w:r>
          </w:p>
        </w:tc>
        <w:tc>
          <w:tcPr>
            <w:tcW w:w="2226" w:type="dxa"/>
          </w:tcPr>
          <w:p w:rsidR="008E416E" w:rsidRPr="00F111F6" w:rsidRDefault="008E416E">
            <w:pPr>
              <w:rPr>
                <w:rFonts w:ascii="Times New Roman" w:hAnsi="Times New Roman" w:cs="Times New Roman"/>
                <w:b/>
                <w:bCs/>
                <w:i/>
                <w:iCs/>
                <w:smallCaps/>
                <w:outline/>
                <w:sz w:val="24"/>
                <w:szCs w:val="24"/>
                <w:lang w:val="uk-UA"/>
              </w:rPr>
            </w:pPr>
            <w:r w:rsidRPr="00F111F6">
              <w:rPr>
                <w:rFonts w:ascii="Times New Roman" w:hAnsi="Times New Roman" w:cs="Times New Roman"/>
                <w:sz w:val="24"/>
                <w:szCs w:val="24"/>
                <w:lang w:val="uk-UA"/>
              </w:rPr>
              <w:t>КНП « Валківська ЦРЛ »</w:t>
            </w:r>
          </w:p>
        </w:tc>
        <w:tc>
          <w:tcPr>
            <w:tcW w:w="1701" w:type="dxa"/>
          </w:tcPr>
          <w:p w:rsidR="008E416E" w:rsidRPr="00F111F6" w:rsidRDefault="006601B8" w:rsidP="00DE7893">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16</w:t>
            </w:r>
            <w:r w:rsidR="008E416E" w:rsidRPr="00F111F6">
              <w:rPr>
                <w:rFonts w:ascii="Times New Roman" w:hAnsi="Times New Roman" w:cs="Times New Roman"/>
                <w:sz w:val="28"/>
                <w:szCs w:val="28"/>
                <w:lang w:val="uk-UA"/>
              </w:rPr>
              <w:t>00</w:t>
            </w:r>
            <w:r w:rsidR="00DE7893">
              <w:rPr>
                <w:rFonts w:ascii="Times New Roman" w:hAnsi="Times New Roman" w:cs="Times New Roman"/>
                <w:sz w:val="28"/>
                <w:szCs w:val="28"/>
                <w:lang w:val="uk-UA"/>
              </w:rPr>
              <w:t>,0</w:t>
            </w:r>
          </w:p>
        </w:tc>
        <w:tc>
          <w:tcPr>
            <w:tcW w:w="1196" w:type="dxa"/>
          </w:tcPr>
          <w:p w:rsidR="008E416E" w:rsidRPr="00F111F6" w:rsidRDefault="008E416E" w:rsidP="0059162A">
            <w:pPr>
              <w:jc w:val="center"/>
              <w:rPr>
                <w:rFonts w:ascii="Times New Roman" w:hAnsi="Times New Roman" w:cs="Times New Roman"/>
                <w:b/>
                <w:bCs/>
                <w:i/>
                <w:iCs/>
                <w:smallCaps/>
                <w:outline/>
                <w:sz w:val="24"/>
                <w:szCs w:val="24"/>
                <w:lang w:val="uk-UA"/>
              </w:rPr>
            </w:pPr>
            <w:r w:rsidRPr="00F111F6">
              <w:rPr>
                <w:rFonts w:ascii="Times New Roman" w:hAnsi="Times New Roman" w:cs="Times New Roman"/>
                <w:sz w:val="24"/>
                <w:szCs w:val="24"/>
                <w:lang w:val="uk-UA"/>
              </w:rPr>
              <w:t>202</w:t>
            </w:r>
            <w:r w:rsidR="0059162A">
              <w:rPr>
                <w:rFonts w:ascii="Times New Roman" w:hAnsi="Times New Roman" w:cs="Times New Roman"/>
                <w:sz w:val="24"/>
                <w:szCs w:val="24"/>
                <w:lang w:val="uk-UA"/>
              </w:rPr>
              <w:t>2</w:t>
            </w:r>
            <w:r w:rsidRPr="00F111F6">
              <w:rPr>
                <w:rFonts w:ascii="Times New Roman" w:hAnsi="Times New Roman" w:cs="Times New Roman"/>
                <w:sz w:val="24"/>
                <w:szCs w:val="24"/>
                <w:lang w:val="uk-UA"/>
              </w:rPr>
              <w:t xml:space="preserve"> рік</w:t>
            </w:r>
            <w:r w:rsidRPr="00F111F6">
              <w:rPr>
                <w:rFonts w:ascii="Times New Roman" w:hAnsi="Times New Roman" w:cs="Times New Roman"/>
                <w:b/>
                <w:bCs/>
                <w:i/>
                <w:iCs/>
                <w:smallCaps/>
                <w:outline/>
                <w:sz w:val="24"/>
                <w:szCs w:val="24"/>
                <w:lang w:val="uk-UA"/>
              </w:rPr>
              <w:t xml:space="preserve"> </w:t>
            </w:r>
          </w:p>
        </w:tc>
        <w:tc>
          <w:tcPr>
            <w:tcW w:w="1604" w:type="dxa"/>
          </w:tcPr>
          <w:p w:rsidR="008E416E" w:rsidRPr="00F111F6" w:rsidRDefault="000877C9">
            <w:pPr>
              <w:pStyle w:val="a4"/>
              <w:jc w:val="center"/>
              <w:rPr>
                <w:rFonts w:ascii="Times New Roman" w:hAnsi="Times New Roman" w:cs="Times New Roman"/>
                <w:lang w:val="uk-UA"/>
              </w:rPr>
            </w:pPr>
            <w:r w:rsidRPr="000877C9">
              <w:rPr>
                <w:rFonts w:ascii="Times New Roman" w:hAnsi="Times New Roman" w:cs="Times New Roman"/>
                <w:lang w:val="uk-UA"/>
              </w:rPr>
              <w:t>Міський бюджет</w:t>
            </w:r>
            <w:r w:rsidR="008E416E" w:rsidRPr="00F111F6">
              <w:rPr>
                <w:rFonts w:ascii="Times New Roman" w:hAnsi="Times New Roman" w:cs="Times New Roman"/>
                <w:lang w:val="uk-UA"/>
              </w:rPr>
              <w:t>, обласний бюджет, Державний бюджет</w:t>
            </w:r>
          </w:p>
        </w:tc>
      </w:tr>
      <w:tr w:rsidR="008E416E" w:rsidRPr="00F111F6">
        <w:tc>
          <w:tcPr>
            <w:tcW w:w="709" w:type="dxa"/>
          </w:tcPr>
          <w:p w:rsidR="008E416E" w:rsidRPr="00F111F6" w:rsidRDefault="00FC3AFD">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2736" w:type="dxa"/>
          </w:tcPr>
          <w:p w:rsidR="008E416E" w:rsidRPr="00DE7893" w:rsidRDefault="00DE7893">
            <w:pPr>
              <w:pStyle w:val="a4"/>
              <w:jc w:val="both"/>
              <w:rPr>
                <w:rFonts w:ascii="Times New Roman" w:hAnsi="Times New Roman" w:cs="Times New Roman"/>
                <w:lang w:val="uk-UA"/>
              </w:rPr>
            </w:pPr>
            <w:r w:rsidRPr="00DE7893">
              <w:rPr>
                <w:rFonts w:ascii="Times New Roman" w:hAnsi="Times New Roman" w:cs="Times New Roman"/>
                <w:lang w:val="uk-UA"/>
              </w:rPr>
              <w:t>Реконструкція інженерних мереж (електропроводка,водогін,каналізація, вентиляція)</w:t>
            </w:r>
          </w:p>
        </w:tc>
        <w:tc>
          <w:tcPr>
            <w:tcW w:w="2226" w:type="dxa"/>
          </w:tcPr>
          <w:p w:rsidR="008E416E" w:rsidRPr="00F111F6" w:rsidRDefault="008E416E">
            <w:pPr>
              <w:rPr>
                <w:rFonts w:ascii="Times New Roman" w:hAnsi="Times New Roman" w:cs="Times New Roman"/>
                <w:b/>
                <w:bCs/>
                <w:i/>
                <w:iCs/>
                <w:smallCaps/>
                <w:outline/>
                <w:sz w:val="24"/>
                <w:szCs w:val="24"/>
                <w:lang w:val="uk-UA"/>
              </w:rPr>
            </w:pPr>
            <w:r w:rsidRPr="00F111F6">
              <w:rPr>
                <w:rFonts w:ascii="Times New Roman" w:hAnsi="Times New Roman" w:cs="Times New Roman"/>
                <w:sz w:val="24"/>
                <w:szCs w:val="24"/>
                <w:lang w:val="uk-UA"/>
              </w:rPr>
              <w:t xml:space="preserve"> КНП « Валківська ЦРЛ »</w:t>
            </w:r>
          </w:p>
        </w:tc>
        <w:tc>
          <w:tcPr>
            <w:tcW w:w="1701" w:type="dxa"/>
          </w:tcPr>
          <w:p w:rsidR="008E416E" w:rsidRPr="00F111F6" w:rsidRDefault="006601B8" w:rsidP="00DE7893">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50</w:t>
            </w:r>
            <w:r w:rsidR="008E416E" w:rsidRPr="00F111F6">
              <w:rPr>
                <w:rFonts w:ascii="Times New Roman" w:hAnsi="Times New Roman" w:cs="Times New Roman"/>
                <w:sz w:val="28"/>
                <w:szCs w:val="28"/>
                <w:lang w:val="uk-UA"/>
              </w:rPr>
              <w:t>00,0</w:t>
            </w:r>
          </w:p>
        </w:tc>
        <w:tc>
          <w:tcPr>
            <w:tcW w:w="1196" w:type="dxa"/>
          </w:tcPr>
          <w:p w:rsidR="008E416E" w:rsidRPr="00F111F6" w:rsidRDefault="008E416E" w:rsidP="0059162A">
            <w:pPr>
              <w:jc w:val="center"/>
              <w:rPr>
                <w:rFonts w:ascii="Times New Roman" w:hAnsi="Times New Roman" w:cs="Times New Roman"/>
                <w:b/>
                <w:bCs/>
                <w:i/>
                <w:iCs/>
                <w:smallCaps/>
                <w:outline/>
                <w:sz w:val="24"/>
                <w:szCs w:val="24"/>
              </w:rPr>
            </w:pPr>
            <w:r w:rsidRPr="00F111F6">
              <w:rPr>
                <w:rFonts w:ascii="Times New Roman" w:hAnsi="Times New Roman" w:cs="Times New Roman"/>
                <w:sz w:val="24"/>
                <w:szCs w:val="24"/>
                <w:lang w:val="uk-UA"/>
              </w:rPr>
              <w:t>202</w:t>
            </w:r>
            <w:r w:rsidR="0059162A">
              <w:rPr>
                <w:rFonts w:ascii="Times New Roman" w:hAnsi="Times New Roman" w:cs="Times New Roman"/>
                <w:sz w:val="24"/>
                <w:szCs w:val="24"/>
                <w:lang w:val="uk-UA"/>
              </w:rPr>
              <w:t>2</w:t>
            </w:r>
            <w:r w:rsidRPr="00F111F6">
              <w:rPr>
                <w:rFonts w:ascii="Times New Roman" w:hAnsi="Times New Roman" w:cs="Times New Roman"/>
                <w:sz w:val="24"/>
                <w:szCs w:val="24"/>
                <w:lang w:val="uk-UA"/>
              </w:rPr>
              <w:t xml:space="preserve"> рік</w:t>
            </w:r>
            <w:r w:rsidRPr="00F111F6">
              <w:rPr>
                <w:rFonts w:ascii="Times New Roman" w:hAnsi="Times New Roman" w:cs="Times New Roman"/>
                <w:b/>
                <w:bCs/>
                <w:i/>
                <w:iCs/>
                <w:smallCaps/>
                <w:outline/>
                <w:sz w:val="24"/>
                <w:szCs w:val="24"/>
              </w:rPr>
              <w:t xml:space="preserve"> </w:t>
            </w:r>
          </w:p>
        </w:tc>
        <w:tc>
          <w:tcPr>
            <w:tcW w:w="1604" w:type="dxa"/>
          </w:tcPr>
          <w:p w:rsidR="008E416E" w:rsidRPr="00F111F6" w:rsidRDefault="000877C9">
            <w:pPr>
              <w:pStyle w:val="a4"/>
              <w:jc w:val="center"/>
              <w:rPr>
                <w:rFonts w:ascii="Times New Roman" w:hAnsi="Times New Roman" w:cs="Times New Roman"/>
                <w:lang w:val="uk-UA"/>
              </w:rPr>
            </w:pPr>
            <w:r w:rsidRPr="000877C9">
              <w:rPr>
                <w:rFonts w:ascii="Times New Roman" w:hAnsi="Times New Roman" w:cs="Times New Roman"/>
                <w:lang w:val="uk-UA"/>
              </w:rPr>
              <w:t>Міський бюджет</w:t>
            </w:r>
            <w:r w:rsidR="008E416E" w:rsidRPr="00F111F6">
              <w:rPr>
                <w:rFonts w:ascii="Times New Roman" w:hAnsi="Times New Roman" w:cs="Times New Roman"/>
                <w:lang w:val="uk-UA"/>
              </w:rPr>
              <w:t>, обласний бюджет</w:t>
            </w:r>
          </w:p>
        </w:tc>
      </w:tr>
      <w:tr w:rsidR="000877C9" w:rsidRPr="00F111F6">
        <w:tc>
          <w:tcPr>
            <w:tcW w:w="709" w:type="dxa"/>
          </w:tcPr>
          <w:p w:rsidR="000877C9" w:rsidRPr="00F111F6" w:rsidRDefault="000877C9">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2736" w:type="dxa"/>
          </w:tcPr>
          <w:p w:rsidR="000877C9" w:rsidRPr="00F111F6" w:rsidRDefault="000877C9">
            <w:pPr>
              <w:pStyle w:val="a4"/>
              <w:jc w:val="both"/>
              <w:rPr>
                <w:rFonts w:ascii="Times New Roman" w:hAnsi="Times New Roman" w:cs="Times New Roman"/>
                <w:lang w:val="uk-UA"/>
              </w:rPr>
            </w:pPr>
            <w:r w:rsidRPr="00F111F6">
              <w:rPr>
                <w:rFonts w:ascii="Times New Roman" w:hAnsi="Times New Roman" w:cs="Times New Roman"/>
                <w:lang w:val="uk-UA"/>
              </w:rPr>
              <w:t xml:space="preserve">Ремонт </w:t>
            </w:r>
            <w:r>
              <w:rPr>
                <w:rFonts w:ascii="Times New Roman" w:hAnsi="Times New Roman" w:cs="Times New Roman"/>
                <w:lang w:val="uk-UA"/>
              </w:rPr>
              <w:t xml:space="preserve">покрівлі та </w:t>
            </w:r>
            <w:r w:rsidRPr="00F111F6">
              <w:rPr>
                <w:rFonts w:ascii="Times New Roman" w:hAnsi="Times New Roman" w:cs="Times New Roman"/>
                <w:lang w:val="uk-UA"/>
              </w:rPr>
              <w:t>системи опалення інфекційного корпусу</w:t>
            </w:r>
          </w:p>
        </w:tc>
        <w:tc>
          <w:tcPr>
            <w:tcW w:w="2226" w:type="dxa"/>
          </w:tcPr>
          <w:p w:rsidR="000877C9" w:rsidRPr="00F111F6" w:rsidRDefault="000877C9">
            <w:pPr>
              <w:pStyle w:val="a4"/>
              <w:spacing w:after="160" w:line="259" w:lineRule="auto"/>
              <w:rPr>
                <w:rFonts w:ascii="Times New Roman" w:hAnsi="Times New Roman" w:cs="Times New Roman"/>
                <w:b/>
                <w:bCs/>
                <w:i/>
                <w:iCs/>
                <w:smallCaps/>
                <w:outline/>
                <w:lang w:val="uk-UA" w:eastAsia="en-US"/>
              </w:rPr>
            </w:pPr>
            <w:r w:rsidRPr="00F111F6">
              <w:rPr>
                <w:rFonts w:ascii="Times New Roman" w:hAnsi="Times New Roman" w:cs="Times New Roman"/>
                <w:lang w:val="uk-UA" w:eastAsia="en-US"/>
              </w:rPr>
              <w:t>КНП « Валківська ЦРЛ »</w:t>
            </w:r>
          </w:p>
        </w:tc>
        <w:tc>
          <w:tcPr>
            <w:tcW w:w="1701" w:type="dxa"/>
          </w:tcPr>
          <w:p w:rsidR="000877C9" w:rsidRPr="00F111F6" w:rsidRDefault="000877C9">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50</w:t>
            </w:r>
            <w:r w:rsidRPr="00F111F6">
              <w:rPr>
                <w:rFonts w:ascii="Times New Roman" w:hAnsi="Times New Roman" w:cs="Times New Roman"/>
                <w:sz w:val="28"/>
                <w:szCs w:val="28"/>
                <w:lang w:val="uk-UA"/>
              </w:rPr>
              <w:t>00,0</w:t>
            </w:r>
          </w:p>
        </w:tc>
        <w:tc>
          <w:tcPr>
            <w:tcW w:w="1196" w:type="dxa"/>
          </w:tcPr>
          <w:p w:rsidR="000877C9" w:rsidRPr="00F111F6" w:rsidRDefault="000877C9" w:rsidP="0059162A">
            <w:pPr>
              <w:jc w:val="center"/>
              <w:rPr>
                <w:rFonts w:ascii="Times New Roman" w:hAnsi="Times New Roman" w:cs="Times New Roman"/>
                <w:b/>
                <w:bCs/>
                <w:i/>
                <w:iCs/>
                <w:smallCaps/>
                <w:outline/>
                <w:sz w:val="24"/>
                <w:szCs w:val="24"/>
              </w:rPr>
            </w:pPr>
            <w:r w:rsidRPr="00F111F6">
              <w:rPr>
                <w:rFonts w:ascii="Times New Roman" w:hAnsi="Times New Roman" w:cs="Times New Roman"/>
                <w:sz w:val="24"/>
                <w:szCs w:val="24"/>
                <w:lang w:val="uk-UA"/>
              </w:rPr>
              <w:t>202</w:t>
            </w:r>
            <w:r>
              <w:rPr>
                <w:rFonts w:ascii="Times New Roman" w:hAnsi="Times New Roman" w:cs="Times New Roman"/>
                <w:sz w:val="24"/>
                <w:szCs w:val="24"/>
                <w:lang w:val="uk-UA"/>
              </w:rPr>
              <w:t>2</w:t>
            </w:r>
            <w:r w:rsidRPr="00F111F6">
              <w:rPr>
                <w:rFonts w:ascii="Times New Roman" w:hAnsi="Times New Roman" w:cs="Times New Roman"/>
                <w:sz w:val="24"/>
                <w:szCs w:val="24"/>
                <w:lang w:val="uk-UA"/>
              </w:rPr>
              <w:t xml:space="preserve"> рік</w:t>
            </w:r>
            <w:r w:rsidRPr="00F111F6">
              <w:rPr>
                <w:rFonts w:ascii="Times New Roman" w:hAnsi="Times New Roman" w:cs="Times New Roman"/>
                <w:b/>
                <w:bCs/>
                <w:i/>
                <w:iCs/>
                <w:smallCaps/>
                <w:outline/>
                <w:sz w:val="24"/>
                <w:szCs w:val="24"/>
              </w:rPr>
              <w:t xml:space="preserve"> </w:t>
            </w:r>
          </w:p>
        </w:tc>
        <w:tc>
          <w:tcPr>
            <w:tcW w:w="1604" w:type="dxa"/>
          </w:tcPr>
          <w:p w:rsidR="000877C9" w:rsidRPr="000877C9" w:rsidRDefault="000877C9">
            <w:pPr>
              <w:rPr>
                <w:rFonts w:ascii="Times New Roman" w:hAnsi="Times New Roman" w:cs="Times New Roman"/>
              </w:rPr>
            </w:pPr>
            <w:r w:rsidRPr="000877C9">
              <w:rPr>
                <w:rFonts w:ascii="Times New Roman" w:hAnsi="Times New Roman" w:cs="Times New Roman"/>
                <w:lang w:val="uk-UA"/>
              </w:rPr>
              <w:t>Міський бюджет</w:t>
            </w:r>
          </w:p>
        </w:tc>
      </w:tr>
      <w:tr w:rsidR="000877C9" w:rsidRPr="00F111F6" w:rsidTr="007946DC">
        <w:trPr>
          <w:trHeight w:val="551"/>
        </w:trPr>
        <w:tc>
          <w:tcPr>
            <w:tcW w:w="709" w:type="dxa"/>
          </w:tcPr>
          <w:p w:rsidR="000877C9" w:rsidRPr="00F111F6" w:rsidRDefault="000877C9">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13</w:t>
            </w:r>
          </w:p>
        </w:tc>
        <w:tc>
          <w:tcPr>
            <w:tcW w:w="2736" w:type="dxa"/>
          </w:tcPr>
          <w:p w:rsidR="000877C9" w:rsidRPr="00F111F6" w:rsidRDefault="000877C9">
            <w:pPr>
              <w:pStyle w:val="a4"/>
              <w:jc w:val="both"/>
              <w:rPr>
                <w:rFonts w:ascii="Times New Roman" w:hAnsi="Times New Roman" w:cs="Times New Roman"/>
                <w:lang w:val="uk-UA"/>
              </w:rPr>
            </w:pPr>
            <w:r w:rsidRPr="00F111F6">
              <w:rPr>
                <w:rFonts w:ascii="Times New Roman" w:hAnsi="Times New Roman" w:cs="Times New Roman"/>
                <w:lang w:val="uk-UA"/>
              </w:rPr>
              <w:t>Ремонт медичного обладнання</w:t>
            </w:r>
          </w:p>
        </w:tc>
        <w:tc>
          <w:tcPr>
            <w:tcW w:w="2226" w:type="dxa"/>
          </w:tcPr>
          <w:p w:rsidR="000877C9" w:rsidRPr="00F111F6" w:rsidRDefault="000877C9">
            <w:pPr>
              <w:rPr>
                <w:rFonts w:ascii="Times New Roman" w:hAnsi="Times New Roman" w:cs="Times New Roman"/>
                <w:b/>
                <w:bCs/>
                <w:i/>
                <w:iCs/>
                <w:smallCaps/>
                <w:outline/>
                <w:sz w:val="24"/>
                <w:szCs w:val="24"/>
                <w:lang w:val="uk-UA"/>
              </w:rPr>
            </w:pPr>
            <w:r w:rsidRPr="00F111F6">
              <w:rPr>
                <w:rFonts w:ascii="Times New Roman" w:hAnsi="Times New Roman" w:cs="Times New Roman"/>
                <w:sz w:val="24"/>
                <w:szCs w:val="24"/>
                <w:lang w:val="uk-UA"/>
              </w:rPr>
              <w:t>КНП « Валківська ЦРЛ »</w:t>
            </w:r>
          </w:p>
        </w:tc>
        <w:tc>
          <w:tcPr>
            <w:tcW w:w="1701" w:type="dxa"/>
          </w:tcPr>
          <w:p w:rsidR="000877C9" w:rsidRPr="00F111F6" w:rsidRDefault="000877C9" w:rsidP="00FC3AFD">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300</w:t>
            </w:r>
            <w:r w:rsidRPr="00F111F6">
              <w:rPr>
                <w:rFonts w:ascii="Times New Roman" w:hAnsi="Times New Roman" w:cs="Times New Roman"/>
                <w:sz w:val="28"/>
                <w:szCs w:val="28"/>
                <w:lang w:val="uk-UA"/>
              </w:rPr>
              <w:t>,0</w:t>
            </w:r>
          </w:p>
        </w:tc>
        <w:tc>
          <w:tcPr>
            <w:tcW w:w="1196" w:type="dxa"/>
          </w:tcPr>
          <w:p w:rsidR="000877C9" w:rsidRPr="00F111F6" w:rsidRDefault="000877C9" w:rsidP="0059162A">
            <w:pPr>
              <w:jc w:val="center"/>
              <w:rPr>
                <w:rFonts w:ascii="Times New Roman" w:hAnsi="Times New Roman" w:cs="Times New Roman"/>
                <w:b/>
                <w:bCs/>
                <w:i/>
                <w:iCs/>
                <w:smallCaps/>
                <w:outline/>
                <w:sz w:val="24"/>
                <w:szCs w:val="24"/>
                <w:lang w:val="uk-UA"/>
              </w:rPr>
            </w:pPr>
            <w:r w:rsidRPr="00F111F6">
              <w:rPr>
                <w:rFonts w:ascii="Times New Roman" w:hAnsi="Times New Roman" w:cs="Times New Roman"/>
                <w:sz w:val="24"/>
                <w:szCs w:val="24"/>
                <w:lang w:val="uk-UA"/>
              </w:rPr>
              <w:t>202</w:t>
            </w:r>
            <w:r>
              <w:rPr>
                <w:rFonts w:ascii="Times New Roman" w:hAnsi="Times New Roman" w:cs="Times New Roman"/>
                <w:sz w:val="24"/>
                <w:szCs w:val="24"/>
                <w:lang w:val="uk-UA"/>
              </w:rPr>
              <w:t>2</w:t>
            </w:r>
            <w:r w:rsidRPr="00F111F6">
              <w:rPr>
                <w:rFonts w:ascii="Times New Roman" w:hAnsi="Times New Roman" w:cs="Times New Roman"/>
                <w:sz w:val="24"/>
                <w:szCs w:val="24"/>
                <w:lang w:val="uk-UA"/>
              </w:rPr>
              <w:t xml:space="preserve"> рік</w:t>
            </w:r>
            <w:r w:rsidRPr="00F111F6">
              <w:rPr>
                <w:rFonts w:ascii="Times New Roman" w:hAnsi="Times New Roman" w:cs="Times New Roman"/>
                <w:b/>
                <w:bCs/>
                <w:i/>
                <w:iCs/>
                <w:smallCaps/>
                <w:outline/>
                <w:sz w:val="24"/>
                <w:szCs w:val="24"/>
                <w:lang w:val="uk-UA"/>
              </w:rPr>
              <w:t xml:space="preserve"> </w:t>
            </w:r>
          </w:p>
        </w:tc>
        <w:tc>
          <w:tcPr>
            <w:tcW w:w="1604" w:type="dxa"/>
          </w:tcPr>
          <w:p w:rsidR="000877C9" w:rsidRPr="000877C9" w:rsidRDefault="000877C9">
            <w:pPr>
              <w:rPr>
                <w:rFonts w:ascii="Times New Roman" w:hAnsi="Times New Roman" w:cs="Times New Roman"/>
              </w:rPr>
            </w:pPr>
            <w:r w:rsidRPr="000877C9">
              <w:rPr>
                <w:rFonts w:ascii="Times New Roman" w:hAnsi="Times New Roman" w:cs="Times New Roman"/>
                <w:lang w:val="uk-UA"/>
              </w:rPr>
              <w:t>Міський бюджет</w:t>
            </w:r>
          </w:p>
        </w:tc>
      </w:tr>
      <w:tr w:rsidR="008E416E" w:rsidRPr="00F111F6">
        <w:tc>
          <w:tcPr>
            <w:tcW w:w="709" w:type="dxa"/>
          </w:tcPr>
          <w:p w:rsidR="008E416E" w:rsidRPr="00F111F6" w:rsidRDefault="00FC3AFD">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14</w:t>
            </w:r>
          </w:p>
        </w:tc>
        <w:tc>
          <w:tcPr>
            <w:tcW w:w="2736" w:type="dxa"/>
          </w:tcPr>
          <w:p w:rsidR="008E416E" w:rsidRPr="00F111F6" w:rsidRDefault="008E416E">
            <w:pPr>
              <w:pStyle w:val="a4"/>
              <w:jc w:val="both"/>
              <w:rPr>
                <w:rFonts w:ascii="Times New Roman" w:hAnsi="Times New Roman" w:cs="Times New Roman"/>
                <w:lang w:val="uk-UA"/>
              </w:rPr>
            </w:pPr>
            <w:r w:rsidRPr="00F111F6">
              <w:rPr>
                <w:rFonts w:ascii="Times New Roman" w:hAnsi="Times New Roman" w:cs="Times New Roman"/>
                <w:lang w:val="uk-UA"/>
              </w:rPr>
              <w:t>Придбання медичного обладнання</w:t>
            </w:r>
            <w:r w:rsidR="006601B8">
              <w:rPr>
                <w:rFonts w:ascii="Times New Roman" w:hAnsi="Times New Roman" w:cs="Times New Roman"/>
                <w:lang w:val="uk-UA"/>
              </w:rPr>
              <w:t xml:space="preserve"> (зведено коштрис)</w:t>
            </w:r>
          </w:p>
        </w:tc>
        <w:tc>
          <w:tcPr>
            <w:tcW w:w="2226" w:type="dxa"/>
          </w:tcPr>
          <w:p w:rsidR="008E416E" w:rsidRPr="00F111F6" w:rsidRDefault="008E416E">
            <w:pPr>
              <w:rPr>
                <w:rFonts w:ascii="Times New Roman" w:hAnsi="Times New Roman" w:cs="Times New Roman"/>
                <w:b/>
                <w:bCs/>
                <w:i/>
                <w:iCs/>
                <w:smallCaps/>
                <w:outline/>
                <w:sz w:val="24"/>
                <w:szCs w:val="24"/>
                <w:lang w:val="uk-UA"/>
              </w:rPr>
            </w:pPr>
            <w:r w:rsidRPr="00F111F6">
              <w:rPr>
                <w:rFonts w:ascii="Times New Roman" w:hAnsi="Times New Roman" w:cs="Times New Roman"/>
                <w:sz w:val="24"/>
                <w:szCs w:val="24"/>
                <w:lang w:val="uk-UA"/>
              </w:rPr>
              <w:t>КНП « Валківська ЦРЛ »</w:t>
            </w:r>
          </w:p>
        </w:tc>
        <w:tc>
          <w:tcPr>
            <w:tcW w:w="1701" w:type="dxa"/>
          </w:tcPr>
          <w:p w:rsidR="008E416E" w:rsidRPr="00F111F6" w:rsidRDefault="006601B8" w:rsidP="00FC3AFD">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40</w:t>
            </w:r>
            <w:r w:rsidR="00FC3AFD">
              <w:rPr>
                <w:rFonts w:ascii="Times New Roman" w:hAnsi="Times New Roman" w:cs="Times New Roman"/>
                <w:sz w:val="28"/>
                <w:szCs w:val="28"/>
                <w:lang w:val="uk-UA"/>
              </w:rPr>
              <w:t>00</w:t>
            </w:r>
            <w:r w:rsidR="008E416E" w:rsidRPr="00F111F6">
              <w:rPr>
                <w:rFonts w:ascii="Times New Roman" w:hAnsi="Times New Roman" w:cs="Times New Roman"/>
                <w:sz w:val="28"/>
                <w:szCs w:val="28"/>
                <w:lang w:val="uk-UA"/>
              </w:rPr>
              <w:t>,0</w:t>
            </w:r>
          </w:p>
        </w:tc>
        <w:tc>
          <w:tcPr>
            <w:tcW w:w="1196" w:type="dxa"/>
          </w:tcPr>
          <w:p w:rsidR="008E416E" w:rsidRPr="00F111F6" w:rsidRDefault="008E416E" w:rsidP="0059162A">
            <w:pPr>
              <w:jc w:val="center"/>
              <w:rPr>
                <w:rFonts w:ascii="Times New Roman" w:hAnsi="Times New Roman" w:cs="Times New Roman"/>
                <w:b/>
                <w:bCs/>
                <w:i/>
                <w:iCs/>
                <w:smallCaps/>
                <w:outline/>
                <w:sz w:val="24"/>
                <w:szCs w:val="24"/>
                <w:lang w:val="uk-UA"/>
              </w:rPr>
            </w:pPr>
            <w:r w:rsidRPr="00F111F6">
              <w:rPr>
                <w:rFonts w:ascii="Times New Roman" w:hAnsi="Times New Roman" w:cs="Times New Roman"/>
                <w:sz w:val="24"/>
                <w:szCs w:val="24"/>
                <w:lang w:val="uk-UA"/>
              </w:rPr>
              <w:t>202</w:t>
            </w:r>
            <w:r w:rsidR="0059162A">
              <w:rPr>
                <w:rFonts w:ascii="Times New Roman" w:hAnsi="Times New Roman" w:cs="Times New Roman"/>
                <w:sz w:val="24"/>
                <w:szCs w:val="24"/>
                <w:lang w:val="uk-UA"/>
              </w:rPr>
              <w:t>2</w:t>
            </w:r>
            <w:r w:rsidRPr="00F111F6">
              <w:rPr>
                <w:rFonts w:ascii="Times New Roman" w:hAnsi="Times New Roman" w:cs="Times New Roman"/>
                <w:sz w:val="24"/>
                <w:szCs w:val="24"/>
                <w:lang w:val="uk-UA"/>
              </w:rPr>
              <w:t xml:space="preserve"> рік</w:t>
            </w:r>
            <w:r w:rsidRPr="00F111F6">
              <w:rPr>
                <w:rFonts w:ascii="Times New Roman" w:hAnsi="Times New Roman" w:cs="Times New Roman"/>
                <w:b/>
                <w:bCs/>
                <w:i/>
                <w:iCs/>
                <w:smallCaps/>
                <w:outline/>
                <w:sz w:val="24"/>
                <w:szCs w:val="24"/>
                <w:lang w:val="uk-UA"/>
              </w:rPr>
              <w:t xml:space="preserve"> </w:t>
            </w:r>
          </w:p>
        </w:tc>
        <w:tc>
          <w:tcPr>
            <w:tcW w:w="1604" w:type="dxa"/>
          </w:tcPr>
          <w:p w:rsidR="008E416E" w:rsidRDefault="000877C9">
            <w:pPr>
              <w:pStyle w:val="a4"/>
              <w:jc w:val="center"/>
              <w:rPr>
                <w:rFonts w:ascii="Times New Roman" w:hAnsi="Times New Roman" w:cs="Times New Roman"/>
                <w:lang w:val="uk-UA"/>
              </w:rPr>
            </w:pPr>
            <w:r w:rsidRPr="000877C9">
              <w:rPr>
                <w:rFonts w:ascii="Times New Roman" w:hAnsi="Times New Roman" w:cs="Times New Roman"/>
                <w:lang w:val="uk-UA"/>
              </w:rPr>
              <w:t>Міський бюджет</w:t>
            </w:r>
            <w:r w:rsidR="008E416E" w:rsidRPr="000877C9">
              <w:rPr>
                <w:rFonts w:ascii="Times New Roman" w:hAnsi="Times New Roman" w:cs="Times New Roman"/>
                <w:lang w:val="uk-UA"/>
              </w:rPr>
              <w:t>,</w:t>
            </w:r>
            <w:r w:rsidR="008E416E" w:rsidRPr="00F111F6">
              <w:rPr>
                <w:rFonts w:ascii="Times New Roman" w:hAnsi="Times New Roman" w:cs="Times New Roman"/>
                <w:lang w:val="uk-UA"/>
              </w:rPr>
              <w:t xml:space="preserve"> обласний бюджет</w:t>
            </w:r>
          </w:p>
          <w:p w:rsidR="006601B8" w:rsidRDefault="006601B8">
            <w:pPr>
              <w:pStyle w:val="a4"/>
              <w:jc w:val="center"/>
              <w:rPr>
                <w:rFonts w:ascii="Times New Roman" w:hAnsi="Times New Roman" w:cs="Times New Roman"/>
                <w:lang w:val="uk-UA"/>
              </w:rPr>
            </w:pPr>
            <w:r>
              <w:rPr>
                <w:rFonts w:ascii="Times New Roman" w:hAnsi="Times New Roman" w:cs="Times New Roman"/>
                <w:lang w:val="uk-UA"/>
              </w:rPr>
              <w:t>Конкурс «Ефективна медицина»</w:t>
            </w:r>
          </w:p>
          <w:p w:rsidR="006601B8" w:rsidRPr="00F111F6" w:rsidRDefault="006601B8">
            <w:pPr>
              <w:pStyle w:val="a4"/>
              <w:jc w:val="center"/>
              <w:rPr>
                <w:rFonts w:ascii="Times New Roman" w:hAnsi="Times New Roman" w:cs="Times New Roman"/>
                <w:lang w:val="uk-UA"/>
              </w:rPr>
            </w:pPr>
            <w:r>
              <w:rPr>
                <w:rFonts w:ascii="Times New Roman" w:hAnsi="Times New Roman" w:cs="Times New Roman"/>
                <w:lang w:val="uk-UA"/>
              </w:rPr>
              <w:t>2022-2026 рр</w:t>
            </w:r>
          </w:p>
        </w:tc>
      </w:tr>
      <w:tr w:rsidR="005D4972" w:rsidRPr="00F111F6">
        <w:tc>
          <w:tcPr>
            <w:tcW w:w="709" w:type="dxa"/>
          </w:tcPr>
          <w:p w:rsidR="005D4972" w:rsidRDefault="005D4972">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2736" w:type="dxa"/>
          </w:tcPr>
          <w:p w:rsidR="005D4972" w:rsidRPr="00F111F6" w:rsidRDefault="005D4972">
            <w:pPr>
              <w:pStyle w:val="a4"/>
              <w:jc w:val="both"/>
              <w:rPr>
                <w:rFonts w:ascii="Times New Roman" w:hAnsi="Times New Roman" w:cs="Times New Roman"/>
                <w:lang w:val="uk-UA"/>
              </w:rPr>
            </w:pPr>
            <w:r>
              <w:rPr>
                <w:rFonts w:ascii="Times New Roman" w:hAnsi="Times New Roman" w:cs="Times New Roman"/>
                <w:lang w:val="uk-UA"/>
              </w:rPr>
              <w:t>Реконструкція реабілітаційного</w:t>
            </w:r>
            <w:r w:rsidR="00DF1AB9">
              <w:rPr>
                <w:rFonts w:ascii="Times New Roman" w:hAnsi="Times New Roman" w:cs="Times New Roman"/>
                <w:lang w:val="uk-UA"/>
              </w:rPr>
              <w:t xml:space="preserve"> відділення</w:t>
            </w:r>
            <w:r>
              <w:rPr>
                <w:rFonts w:ascii="Times New Roman" w:hAnsi="Times New Roman" w:cs="Times New Roman"/>
                <w:lang w:val="uk-UA"/>
              </w:rPr>
              <w:t xml:space="preserve"> (зведено кошторис)</w:t>
            </w:r>
          </w:p>
        </w:tc>
        <w:tc>
          <w:tcPr>
            <w:tcW w:w="2226" w:type="dxa"/>
          </w:tcPr>
          <w:p w:rsidR="005D4972" w:rsidRPr="00F111F6" w:rsidRDefault="005D4972">
            <w:pPr>
              <w:rPr>
                <w:rFonts w:ascii="Times New Roman" w:hAnsi="Times New Roman" w:cs="Times New Roman"/>
                <w:sz w:val="24"/>
                <w:szCs w:val="24"/>
                <w:lang w:val="uk-UA"/>
              </w:rPr>
            </w:pPr>
            <w:r w:rsidRPr="00F111F6">
              <w:rPr>
                <w:rFonts w:ascii="Times New Roman" w:hAnsi="Times New Roman" w:cs="Times New Roman"/>
                <w:sz w:val="24"/>
                <w:szCs w:val="24"/>
                <w:lang w:val="uk-UA"/>
              </w:rPr>
              <w:t>КНП « Валківська ЦРЛ »</w:t>
            </w:r>
          </w:p>
        </w:tc>
        <w:tc>
          <w:tcPr>
            <w:tcW w:w="1701" w:type="dxa"/>
          </w:tcPr>
          <w:p w:rsidR="005D4972" w:rsidRDefault="005D4972" w:rsidP="00FC3AFD">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8000,00</w:t>
            </w:r>
          </w:p>
        </w:tc>
        <w:tc>
          <w:tcPr>
            <w:tcW w:w="1196" w:type="dxa"/>
          </w:tcPr>
          <w:p w:rsidR="005D4972" w:rsidRPr="00F111F6" w:rsidRDefault="005D4972" w:rsidP="0059162A">
            <w:pPr>
              <w:jc w:val="center"/>
              <w:rPr>
                <w:rFonts w:ascii="Times New Roman" w:hAnsi="Times New Roman" w:cs="Times New Roman"/>
                <w:sz w:val="24"/>
                <w:szCs w:val="24"/>
                <w:lang w:val="uk-UA"/>
              </w:rPr>
            </w:pPr>
            <w:r>
              <w:rPr>
                <w:rFonts w:ascii="Times New Roman" w:hAnsi="Times New Roman" w:cs="Times New Roman"/>
                <w:sz w:val="24"/>
                <w:szCs w:val="24"/>
                <w:lang w:val="uk-UA"/>
              </w:rPr>
              <w:t>2022 рік</w:t>
            </w:r>
          </w:p>
        </w:tc>
        <w:tc>
          <w:tcPr>
            <w:tcW w:w="1604" w:type="dxa"/>
          </w:tcPr>
          <w:p w:rsidR="005D4972" w:rsidRDefault="005D4972">
            <w:pPr>
              <w:pStyle w:val="a4"/>
              <w:jc w:val="center"/>
              <w:rPr>
                <w:rFonts w:ascii="Times New Roman" w:hAnsi="Times New Roman" w:cs="Times New Roman"/>
                <w:lang w:val="uk-UA"/>
              </w:rPr>
            </w:pPr>
            <w:r>
              <w:rPr>
                <w:rFonts w:ascii="Times New Roman" w:hAnsi="Times New Roman" w:cs="Times New Roman"/>
                <w:lang w:val="uk-UA"/>
              </w:rPr>
              <w:t xml:space="preserve">ДФРР </w:t>
            </w:r>
          </w:p>
          <w:p w:rsidR="005D4972" w:rsidRPr="000877C9" w:rsidRDefault="000877C9">
            <w:pPr>
              <w:pStyle w:val="a4"/>
              <w:jc w:val="center"/>
              <w:rPr>
                <w:rFonts w:ascii="Times New Roman" w:hAnsi="Times New Roman" w:cs="Times New Roman"/>
                <w:lang w:val="uk-UA"/>
              </w:rPr>
            </w:pPr>
            <w:r w:rsidRPr="000877C9">
              <w:rPr>
                <w:rFonts w:ascii="Times New Roman" w:hAnsi="Times New Roman" w:cs="Times New Roman"/>
                <w:lang w:val="uk-UA"/>
              </w:rPr>
              <w:t>Міський бюджет</w:t>
            </w:r>
          </w:p>
        </w:tc>
      </w:tr>
      <w:tr w:rsidR="008E416E" w:rsidRPr="00F111F6" w:rsidTr="000877C9">
        <w:trPr>
          <w:trHeight w:val="1395"/>
        </w:trPr>
        <w:tc>
          <w:tcPr>
            <w:tcW w:w="709" w:type="dxa"/>
          </w:tcPr>
          <w:p w:rsidR="008E416E" w:rsidRPr="00F111F6" w:rsidRDefault="008E416E" w:rsidP="005D4972">
            <w:pPr>
              <w:pStyle w:val="a4"/>
              <w:jc w:val="center"/>
              <w:rPr>
                <w:rFonts w:ascii="Times New Roman" w:hAnsi="Times New Roman" w:cs="Times New Roman"/>
                <w:sz w:val="28"/>
                <w:szCs w:val="28"/>
                <w:lang w:val="uk-UA"/>
              </w:rPr>
            </w:pPr>
            <w:r w:rsidRPr="00F111F6">
              <w:rPr>
                <w:rFonts w:ascii="Times New Roman" w:hAnsi="Times New Roman" w:cs="Times New Roman"/>
                <w:sz w:val="28"/>
                <w:szCs w:val="28"/>
                <w:lang w:val="uk-UA"/>
              </w:rPr>
              <w:t>1</w:t>
            </w:r>
            <w:r w:rsidR="005D4972">
              <w:rPr>
                <w:rFonts w:ascii="Times New Roman" w:hAnsi="Times New Roman" w:cs="Times New Roman"/>
                <w:sz w:val="28"/>
                <w:szCs w:val="28"/>
                <w:lang w:val="uk-UA"/>
              </w:rPr>
              <w:t>6</w:t>
            </w:r>
          </w:p>
        </w:tc>
        <w:tc>
          <w:tcPr>
            <w:tcW w:w="2736" w:type="dxa"/>
          </w:tcPr>
          <w:p w:rsidR="008E416E" w:rsidRPr="00F111F6" w:rsidRDefault="008E416E">
            <w:pPr>
              <w:pStyle w:val="a4"/>
              <w:jc w:val="both"/>
              <w:rPr>
                <w:rFonts w:ascii="Times New Roman" w:hAnsi="Times New Roman" w:cs="Times New Roman"/>
                <w:lang w:val="uk-UA"/>
              </w:rPr>
            </w:pPr>
            <w:r w:rsidRPr="00F111F6">
              <w:rPr>
                <w:rFonts w:ascii="Times New Roman" w:hAnsi="Times New Roman" w:cs="Times New Roman"/>
                <w:lang w:val="uk-UA"/>
              </w:rPr>
              <w:t>Інші поточні витрати (повірки обладнання, оплата послуг охорони, технічного обслуговування ліфтів. Податків, тощо)</w:t>
            </w:r>
          </w:p>
        </w:tc>
        <w:tc>
          <w:tcPr>
            <w:tcW w:w="2226" w:type="dxa"/>
          </w:tcPr>
          <w:p w:rsidR="008E416E" w:rsidRPr="00F111F6" w:rsidRDefault="008E416E">
            <w:pPr>
              <w:rPr>
                <w:rFonts w:ascii="Times New Roman" w:hAnsi="Times New Roman" w:cs="Times New Roman"/>
                <w:b/>
                <w:bCs/>
                <w:i/>
                <w:iCs/>
                <w:smallCaps/>
                <w:outline/>
                <w:sz w:val="24"/>
                <w:szCs w:val="24"/>
                <w:lang w:val="uk-UA"/>
              </w:rPr>
            </w:pPr>
            <w:r w:rsidRPr="00F111F6">
              <w:rPr>
                <w:rFonts w:ascii="Times New Roman" w:hAnsi="Times New Roman" w:cs="Times New Roman"/>
                <w:sz w:val="24"/>
                <w:szCs w:val="24"/>
                <w:lang w:val="uk-UA"/>
              </w:rPr>
              <w:t>КНП « Валківська ЦРЛ »</w:t>
            </w:r>
          </w:p>
        </w:tc>
        <w:tc>
          <w:tcPr>
            <w:tcW w:w="1701" w:type="dxa"/>
          </w:tcPr>
          <w:p w:rsidR="008E416E" w:rsidRPr="00F111F6" w:rsidRDefault="00FC3AFD">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700</w:t>
            </w:r>
            <w:r w:rsidR="008E416E" w:rsidRPr="00F111F6">
              <w:rPr>
                <w:rFonts w:ascii="Times New Roman" w:hAnsi="Times New Roman" w:cs="Times New Roman"/>
                <w:sz w:val="28"/>
                <w:szCs w:val="28"/>
                <w:lang w:val="uk-UA"/>
              </w:rPr>
              <w:t>,0</w:t>
            </w:r>
          </w:p>
        </w:tc>
        <w:tc>
          <w:tcPr>
            <w:tcW w:w="1196" w:type="dxa"/>
          </w:tcPr>
          <w:p w:rsidR="008E416E" w:rsidRPr="00F111F6" w:rsidRDefault="008E416E" w:rsidP="0059162A">
            <w:pPr>
              <w:jc w:val="center"/>
              <w:rPr>
                <w:rFonts w:ascii="Times New Roman" w:hAnsi="Times New Roman" w:cs="Times New Roman"/>
                <w:b/>
                <w:bCs/>
                <w:i/>
                <w:iCs/>
                <w:smallCaps/>
                <w:outline/>
                <w:sz w:val="24"/>
                <w:szCs w:val="24"/>
                <w:lang w:val="uk-UA"/>
              </w:rPr>
            </w:pPr>
            <w:r w:rsidRPr="00F111F6">
              <w:rPr>
                <w:rFonts w:ascii="Times New Roman" w:hAnsi="Times New Roman" w:cs="Times New Roman"/>
                <w:sz w:val="24"/>
                <w:szCs w:val="24"/>
                <w:lang w:val="uk-UA"/>
              </w:rPr>
              <w:t>202</w:t>
            </w:r>
            <w:r w:rsidR="0059162A">
              <w:rPr>
                <w:rFonts w:ascii="Times New Roman" w:hAnsi="Times New Roman" w:cs="Times New Roman"/>
                <w:sz w:val="24"/>
                <w:szCs w:val="24"/>
                <w:lang w:val="uk-UA"/>
              </w:rPr>
              <w:t>2</w:t>
            </w:r>
            <w:r w:rsidRPr="00F111F6">
              <w:rPr>
                <w:rFonts w:ascii="Times New Roman" w:hAnsi="Times New Roman" w:cs="Times New Roman"/>
                <w:sz w:val="24"/>
                <w:szCs w:val="24"/>
                <w:lang w:val="uk-UA"/>
              </w:rPr>
              <w:t xml:space="preserve"> рік</w:t>
            </w:r>
            <w:r w:rsidRPr="00F111F6">
              <w:rPr>
                <w:rFonts w:ascii="Times New Roman" w:hAnsi="Times New Roman" w:cs="Times New Roman"/>
                <w:b/>
                <w:bCs/>
                <w:i/>
                <w:iCs/>
                <w:smallCaps/>
                <w:outline/>
                <w:sz w:val="24"/>
                <w:szCs w:val="24"/>
                <w:lang w:val="uk-UA"/>
              </w:rPr>
              <w:t xml:space="preserve"> </w:t>
            </w:r>
          </w:p>
        </w:tc>
        <w:tc>
          <w:tcPr>
            <w:tcW w:w="1604" w:type="dxa"/>
          </w:tcPr>
          <w:p w:rsidR="008E416E" w:rsidRPr="000877C9" w:rsidRDefault="000877C9">
            <w:pPr>
              <w:pStyle w:val="a4"/>
              <w:jc w:val="center"/>
              <w:rPr>
                <w:rFonts w:ascii="Times New Roman" w:hAnsi="Times New Roman" w:cs="Times New Roman"/>
                <w:lang w:val="uk-UA"/>
              </w:rPr>
            </w:pPr>
            <w:r w:rsidRPr="000877C9">
              <w:rPr>
                <w:rFonts w:ascii="Times New Roman" w:hAnsi="Times New Roman" w:cs="Times New Roman"/>
                <w:lang w:val="uk-UA"/>
              </w:rPr>
              <w:t>Міський бюджет</w:t>
            </w:r>
          </w:p>
        </w:tc>
      </w:tr>
    </w:tbl>
    <w:p w:rsidR="008E416E" w:rsidRDefault="008E416E">
      <w:pPr>
        <w:spacing w:after="120" w:line="240" w:lineRule="auto"/>
        <w:rPr>
          <w:rFonts w:ascii="Times New Roman" w:hAnsi="Times New Roman" w:cs="Times New Roman"/>
          <w:b/>
          <w:bCs/>
          <w:sz w:val="28"/>
          <w:szCs w:val="28"/>
          <w:lang w:val="uk-UA" w:eastAsia="ru-RU"/>
        </w:rPr>
      </w:pPr>
      <w:r>
        <w:rPr>
          <w:rFonts w:ascii="Times New Roman" w:hAnsi="Times New Roman" w:cs="Times New Roman"/>
          <w:sz w:val="28"/>
          <w:szCs w:val="28"/>
          <w:lang w:val="uk-UA"/>
        </w:rPr>
        <w:t>Секретар ради                                                            Людмила ІВАНСЬКА</w:t>
      </w:r>
    </w:p>
    <w:p w:rsidR="008E416E" w:rsidRDefault="008E416E">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ПОЯСНЮВАЛЬНА ЗАПИСКА </w:t>
      </w:r>
    </w:p>
    <w:p w:rsidR="008E416E" w:rsidRDefault="008E416E">
      <w:pPr>
        <w:pStyle w:val="a4"/>
        <w:jc w:val="center"/>
        <w:rPr>
          <w:rFonts w:ascii="Times New Roman" w:hAnsi="Times New Roman" w:cs="Times New Roman"/>
          <w:b/>
          <w:bCs/>
          <w:lang w:val="uk-UA"/>
        </w:rPr>
      </w:pPr>
      <w:r>
        <w:rPr>
          <w:rFonts w:ascii="Times New Roman" w:hAnsi="Times New Roman" w:cs="Times New Roman"/>
          <w:b/>
          <w:bCs/>
          <w:lang w:val="uk-UA"/>
        </w:rPr>
        <w:lastRenderedPageBreak/>
        <w:t>до програми</w:t>
      </w:r>
    </w:p>
    <w:p w:rsidR="008E416E" w:rsidRDefault="008E416E">
      <w:pPr>
        <w:pStyle w:val="a4"/>
        <w:jc w:val="center"/>
        <w:rPr>
          <w:rFonts w:ascii="Times New Roman" w:hAnsi="Times New Roman" w:cs="Times New Roman"/>
          <w:b/>
          <w:bCs/>
          <w:lang w:val="uk-UA"/>
        </w:rPr>
      </w:pPr>
      <w:r>
        <w:rPr>
          <w:rFonts w:ascii="Times New Roman" w:hAnsi="Times New Roman" w:cs="Times New Roman"/>
          <w:b/>
          <w:bCs/>
          <w:lang w:val="uk-UA"/>
        </w:rPr>
        <w:t>фінансової підтримки та розвитку комунального некомерційного підприємства</w:t>
      </w:r>
    </w:p>
    <w:p w:rsidR="008E416E" w:rsidRDefault="008E416E">
      <w:pPr>
        <w:pStyle w:val="a4"/>
        <w:jc w:val="center"/>
        <w:rPr>
          <w:rFonts w:ascii="Times New Roman" w:hAnsi="Times New Roman" w:cs="Times New Roman"/>
          <w:b/>
          <w:bCs/>
          <w:lang w:val="uk-UA"/>
        </w:rPr>
      </w:pPr>
      <w:r>
        <w:rPr>
          <w:rFonts w:ascii="Times New Roman" w:hAnsi="Times New Roman" w:cs="Times New Roman"/>
          <w:b/>
          <w:bCs/>
          <w:lang w:val="uk-UA"/>
        </w:rPr>
        <w:t xml:space="preserve"> « Валківська центральна районна лікарня»</w:t>
      </w:r>
    </w:p>
    <w:p w:rsidR="008E416E" w:rsidRDefault="008E416E">
      <w:pPr>
        <w:jc w:val="center"/>
        <w:rPr>
          <w:del w:id="2" w:author="Unknown"/>
          <w:rFonts w:ascii="Verdana" w:hAnsi="Verdana" w:cs="Verdana"/>
          <w:smallCaps/>
          <w:outline/>
          <w:sz w:val="20"/>
          <w:szCs w:val="20"/>
          <w:lang w:val="uk-UA"/>
        </w:rPr>
      </w:pPr>
      <w:del w:id="3" w:author="Unknown">
        <w:r>
          <w:rPr>
            <w:rFonts w:ascii="Verdana" w:hAnsi="Verdana" w:cs="Verdana"/>
            <w:smallCaps/>
            <w:outline/>
            <w:sz w:val="20"/>
            <w:szCs w:val="20"/>
            <w:lang w:val="uk-UA"/>
          </w:rPr>
          <w:delText xml:space="preserve"> .</w:delText>
        </w:r>
      </w:del>
    </w:p>
    <w:p w:rsidR="008E416E" w:rsidRDefault="008E416E">
      <w:pPr>
        <w:pStyle w:val="a4"/>
        <w:tabs>
          <w:tab w:val="left" w:pos="0"/>
        </w:tabs>
        <w:ind w:right="567"/>
        <w:jc w:val="both"/>
        <w:rPr>
          <w:rFonts w:ascii="Times New Roman" w:hAnsi="Times New Roman" w:cs="Times New Roman"/>
          <w:lang w:val="uk-UA"/>
        </w:rPr>
      </w:pPr>
      <w:r>
        <w:rPr>
          <w:rFonts w:ascii="Times New Roman" w:hAnsi="Times New Roman" w:cs="Times New Roman"/>
          <w:lang w:val="uk-UA"/>
        </w:rPr>
        <w:t>Комунальне некомерційне підприємство «Валківська центральна районна лікарня» (далі — КНП «Валківська  ЦРЛ») створене за рішенням тридцять восьмої сесії Валківської районної ради сьомого скликання від 05 вересня 2019 року «Про реорганізацію комунального закладу охорони здоров’я «Валківська центральна районна лікарня» шляхом перетворення у Комунальне некомерційне підприємство «Валківська центральна районна лікарня».</w:t>
      </w:r>
    </w:p>
    <w:p w:rsidR="008E416E" w:rsidRDefault="008E416E">
      <w:pPr>
        <w:pStyle w:val="a4"/>
        <w:tabs>
          <w:tab w:val="left" w:pos="0"/>
        </w:tabs>
        <w:ind w:right="567"/>
        <w:jc w:val="both"/>
        <w:rPr>
          <w:rFonts w:ascii="Times New Roman" w:hAnsi="Times New Roman" w:cs="Times New Roman"/>
          <w:lang w:val="uk-UA"/>
        </w:rPr>
      </w:pPr>
      <w:r>
        <w:rPr>
          <w:rFonts w:ascii="Times New Roman" w:hAnsi="Times New Roman" w:cs="Times New Roman"/>
          <w:lang w:val="uk-UA"/>
        </w:rPr>
        <w:tab/>
        <w:t>Підприємство  є  самостійним  господарюючим  суб’єктом  із  статусом комунального  некомерційного  підприємства,  здійснює  господарську некомерційну діяльність, яка не передбачає отримання прибутку та спрямована на досягнення,  збереження,  зміцнення  здоров’я  населення.    Підприємство  має самостійний баланс, здійснює фінансові операції  через розрахунковий  рахунок  в Валківському  управлінні державної казначейської служби України  в  Харківській області та розрахункові рахунки в установах банків.</w:t>
      </w:r>
    </w:p>
    <w:p w:rsidR="008E416E" w:rsidRDefault="008E416E">
      <w:pPr>
        <w:pStyle w:val="a4"/>
        <w:tabs>
          <w:tab w:val="left" w:pos="0"/>
        </w:tabs>
        <w:ind w:right="567"/>
        <w:jc w:val="both"/>
        <w:rPr>
          <w:rFonts w:ascii="Times New Roman" w:hAnsi="Times New Roman" w:cs="Times New Roman"/>
          <w:lang w:val="uk-UA"/>
        </w:rPr>
      </w:pPr>
      <w:r>
        <w:rPr>
          <w:rFonts w:ascii="Times New Roman" w:hAnsi="Times New Roman" w:cs="Times New Roman"/>
          <w:lang w:val="uk-UA"/>
        </w:rPr>
        <w:tab/>
        <w:t>Доступність,  якість,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   Значною складовою  у забезпеченні  висококваліфікованої медичної допомоги населенню є амбулаторна  та  стаціонарна  допомога.   Зростання  захворюваності  і  смертності серед  дорослого  населення  від  туберкульозу,  онкології,  серцево -судинних захворювань,  бронхолегеневої  патології,  цирозу  печінки,  ускладнень  виразкової хвороби  шлунка,  збільшення  післяопераційних  ускладнень  потребує  пошуку нових  ресурсів,  використання  високих  технологій,  удосконалення принципів практичної медицини в поліклінічних умовах та умовах стаціонарних відділень закладу.</w:t>
      </w:r>
    </w:p>
    <w:p w:rsidR="008E416E" w:rsidRDefault="008E416E">
      <w:pPr>
        <w:pStyle w:val="a4"/>
        <w:tabs>
          <w:tab w:val="left" w:pos="0"/>
        </w:tabs>
        <w:ind w:right="567"/>
        <w:jc w:val="both"/>
        <w:rPr>
          <w:rFonts w:ascii="Times New Roman" w:hAnsi="Times New Roman" w:cs="Times New Roman"/>
          <w:lang w:val="uk-UA"/>
        </w:rPr>
      </w:pPr>
      <w:r>
        <w:rPr>
          <w:rFonts w:ascii="Times New Roman" w:hAnsi="Times New Roman" w:cs="Times New Roman"/>
          <w:lang w:val="uk-UA"/>
        </w:rPr>
        <w:tab/>
        <w:t>Актуальність  програми  комунального  некомерційного підприємства КНП «Валківська  ЦРЛ» на  202</w:t>
      </w:r>
      <w:r w:rsidR="0059162A">
        <w:rPr>
          <w:rFonts w:ascii="Times New Roman" w:hAnsi="Times New Roman" w:cs="Times New Roman"/>
          <w:lang w:val="uk-UA"/>
        </w:rPr>
        <w:t>2</w:t>
      </w:r>
      <w:r>
        <w:rPr>
          <w:rFonts w:ascii="Times New Roman" w:hAnsi="Times New Roman" w:cs="Times New Roman"/>
          <w:lang w:val="uk-UA"/>
        </w:rPr>
        <w:t xml:space="preserve">  рік  зумовлена:</w:t>
      </w:r>
    </w:p>
    <w:p w:rsidR="008E416E" w:rsidRDefault="008E416E">
      <w:pPr>
        <w:pStyle w:val="a4"/>
        <w:tabs>
          <w:tab w:val="left" w:pos="0"/>
        </w:tabs>
        <w:ind w:right="567"/>
        <w:jc w:val="both"/>
        <w:rPr>
          <w:rFonts w:ascii="Times New Roman" w:hAnsi="Times New Roman" w:cs="Times New Roman"/>
          <w:lang w:val="uk-UA"/>
        </w:rPr>
      </w:pPr>
      <w:r>
        <w:rPr>
          <w:rFonts w:ascii="Times New Roman" w:hAnsi="Times New Roman" w:cs="Times New Roman"/>
          <w:lang w:val="uk-UA"/>
        </w:rPr>
        <w:t>необхідністю  поліпшення  якості  надання  медичної  допомоги  населенню Валківського  району;  поліпшення  матеріально-технічної  бази;  підвищення престижу  праці  медичних  працівників  та  покращення  їх  соціального  і економічного  становища;  забезпечення  надання  планової  та  ургентної висококваліфікованої лікувально-діагностичної допомоги дорос</w:t>
      </w:r>
      <w:r w:rsidR="00421234">
        <w:rPr>
          <w:rFonts w:ascii="Times New Roman" w:hAnsi="Times New Roman" w:cs="Times New Roman"/>
          <w:lang w:val="uk-UA"/>
        </w:rPr>
        <w:t>лому і дитячому населенню Валківської миіської територіальної громади</w:t>
      </w:r>
      <w:r>
        <w:rPr>
          <w:rFonts w:ascii="Times New Roman" w:hAnsi="Times New Roman" w:cs="Times New Roman"/>
          <w:lang w:val="uk-UA"/>
        </w:rPr>
        <w:t>.</w:t>
      </w:r>
    </w:p>
    <w:p w:rsidR="0059162A" w:rsidRPr="0059162A" w:rsidRDefault="008E416E" w:rsidP="0059162A">
      <w:pPr>
        <w:pStyle w:val="a4"/>
        <w:tabs>
          <w:tab w:val="left" w:pos="0"/>
        </w:tabs>
        <w:ind w:right="567"/>
        <w:jc w:val="both"/>
        <w:rPr>
          <w:rFonts w:ascii="Times New Roman" w:hAnsi="Times New Roman" w:cs="Times New Roman"/>
          <w:lang w:val="uk-UA"/>
        </w:rPr>
      </w:pPr>
      <w:r>
        <w:rPr>
          <w:rFonts w:ascii="Times New Roman" w:hAnsi="Times New Roman" w:cs="Times New Roman"/>
          <w:lang w:val="uk-UA"/>
        </w:rPr>
        <w:tab/>
      </w:r>
      <w:r w:rsidR="0059162A" w:rsidRPr="0059162A">
        <w:rPr>
          <w:rFonts w:ascii="Times New Roman" w:hAnsi="Times New Roman" w:cs="Times New Roman"/>
          <w:lang w:val="uk-UA"/>
        </w:rPr>
        <w:t>КНП «Валківська ЦРЛ  має  поліклінічні  та  стаціонарні  підрозділи.  За  даними  звіту  за  2021 рік   амбулаторно-поліклінічними підрозділами проведено  140411  відвідувань. Стаціонарна  допомога  надається  на  150  ліжках.  За 2021 рік проліковано  3781  осіб,  проведено  532  оперативні втручань.</w:t>
      </w:r>
    </w:p>
    <w:p w:rsidR="008E416E" w:rsidRDefault="008E416E">
      <w:pPr>
        <w:pStyle w:val="a4"/>
        <w:tabs>
          <w:tab w:val="left" w:pos="0"/>
        </w:tabs>
        <w:ind w:right="567"/>
        <w:jc w:val="both"/>
        <w:rPr>
          <w:rFonts w:ascii="Times New Roman" w:hAnsi="Times New Roman" w:cs="Times New Roman"/>
          <w:lang w:val="uk-UA"/>
        </w:rPr>
      </w:pPr>
      <w:r>
        <w:rPr>
          <w:rFonts w:ascii="Times New Roman" w:hAnsi="Times New Roman" w:cs="Times New Roman"/>
          <w:lang w:val="uk-UA"/>
        </w:rPr>
        <w:tab/>
        <w:t>За  останні  роки  покращилось  матеріально  –  технічне  та  медикаментозне забезпечення.  Однак  залишається   ряд  проблем,  а  саме:  зберігається  ріст смертності на фоні зниження народжуваності, що в цілому погіршує демографічні показники  та  зменшує  природний  приріст  населення;  зберігається  ріст поширеності  хронічних  неінфекційних  захворювань  за  рахунок  хвороб  системи кровообігу,  а  саме  артеріальної  гіпертензії,  ішемічної  хвороби  серця, цереброваскулярних  хвороб,  злоякісних  новоутворень,  хвороб  ендокринної системи та шлунково  –  кишкового  тракту.</w:t>
      </w:r>
    </w:p>
    <w:p w:rsidR="008E416E" w:rsidRDefault="008E416E">
      <w:pPr>
        <w:pStyle w:val="a4"/>
        <w:tabs>
          <w:tab w:val="left" w:pos="0"/>
        </w:tabs>
        <w:ind w:right="567"/>
        <w:jc w:val="both"/>
        <w:rPr>
          <w:rFonts w:ascii="Times New Roman" w:hAnsi="Times New Roman" w:cs="Times New Roman"/>
          <w:lang w:val="uk-UA"/>
        </w:rPr>
      </w:pPr>
      <w:r>
        <w:rPr>
          <w:rFonts w:ascii="Times New Roman" w:hAnsi="Times New Roman" w:cs="Times New Roman"/>
          <w:lang w:val="uk-UA"/>
        </w:rPr>
        <w:tab/>
        <w:t>Зберігається тенденція до погіршення стану  здоров’я  серед  молоді,  росту  соціально  небезпечних  хвороб ,  у  тому  числі туберкульозу,  ВІЛ/СНІДу. Зниження престижу професії приводить до збільшення навантаження  на  лікарів,  що  погіршує  якість  та  своєчасність  надання  медичної допомоги.</w:t>
      </w:r>
    </w:p>
    <w:p w:rsidR="0059162A" w:rsidRPr="0059162A" w:rsidRDefault="0059162A" w:rsidP="0059162A">
      <w:pPr>
        <w:pStyle w:val="a4"/>
        <w:tabs>
          <w:tab w:val="left" w:pos="0"/>
        </w:tabs>
        <w:ind w:right="567"/>
        <w:jc w:val="both"/>
        <w:rPr>
          <w:rFonts w:ascii="Times New Roman" w:hAnsi="Times New Roman" w:cs="Times New Roman"/>
          <w:lang w:val="uk-UA"/>
        </w:rPr>
      </w:pPr>
      <w:r w:rsidRPr="0059162A">
        <w:rPr>
          <w:rFonts w:ascii="Times New Roman" w:hAnsi="Times New Roman" w:cs="Times New Roman"/>
          <w:lang w:val="uk-UA"/>
        </w:rPr>
        <w:t>З вересня 2021 року лікарня визначена, як опорна лікарня для лікування хворих з підозрою та підтвердженими випадками захворюван</w:t>
      </w:r>
      <w:r w:rsidR="005177F9">
        <w:rPr>
          <w:rFonts w:ascii="Times New Roman" w:hAnsi="Times New Roman" w:cs="Times New Roman"/>
          <w:lang w:val="uk-UA"/>
        </w:rPr>
        <w:t>н</w:t>
      </w:r>
      <w:r w:rsidRPr="0059162A">
        <w:rPr>
          <w:rFonts w:ascii="Times New Roman" w:hAnsi="Times New Roman" w:cs="Times New Roman"/>
          <w:lang w:val="uk-UA"/>
        </w:rPr>
        <w:t>я на C</w:t>
      </w:r>
      <w:r w:rsidRPr="0059162A">
        <w:rPr>
          <w:rFonts w:ascii="Times New Roman" w:hAnsi="Times New Roman" w:cs="Times New Roman"/>
          <w:lang w:val="en-US"/>
        </w:rPr>
        <w:t>O</w:t>
      </w:r>
      <w:r w:rsidRPr="0059162A">
        <w:rPr>
          <w:rFonts w:ascii="Times New Roman" w:hAnsi="Times New Roman" w:cs="Times New Roman"/>
          <w:lang w:val="uk-UA"/>
        </w:rPr>
        <w:t xml:space="preserve">VID-19. Протягом 2021 </w:t>
      </w:r>
      <w:r w:rsidRPr="0059162A">
        <w:rPr>
          <w:rFonts w:ascii="Times New Roman" w:hAnsi="Times New Roman" w:cs="Times New Roman"/>
          <w:lang w:val="uk-UA"/>
        </w:rPr>
        <w:lastRenderedPageBreak/>
        <w:t>року проліковано 879 пацієнтів, з підтвердженим захворюванням на короно вірусну хворобу. Однією з потреб – це кисне забезпечення лікарні. Протягом вересня-грудня дана ситуація була критичної із-за різкого збільшення потоку хворих, які потребували кисневої терапії.</w:t>
      </w:r>
    </w:p>
    <w:p w:rsidR="008E416E" w:rsidRDefault="008E416E">
      <w:pPr>
        <w:pStyle w:val="a4"/>
        <w:tabs>
          <w:tab w:val="left" w:pos="0"/>
        </w:tabs>
        <w:ind w:right="567"/>
        <w:jc w:val="both"/>
        <w:rPr>
          <w:rFonts w:ascii="Times New Roman" w:hAnsi="Times New Roman" w:cs="Times New Roman"/>
          <w:lang w:val="uk-UA"/>
        </w:rPr>
      </w:pPr>
      <w:r>
        <w:rPr>
          <w:rFonts w:ascii="Times New Roman" w:hAnsi="Times New Roman" w:cs="Times New Roman"/>
          <w:lang w:val="uk-UA"/>
        </w:rPr>
        <w:t>Негайного вирішення даної проблеми є придбання кисневої ємкості, її встановлення та внесення змін в проект кисне забезпечення лікарні.</w:t>
      </w:r>
    </w:p>
    <w:p w:rsidR="008E416E" w:rsidRDefault="008E416E">
      <w:pPr>
        <w:pStyle w:val="a4"/>
        <w:tabs>
          <w:tab w:val="left" w:pos="0"/>
        </w:tabs>
        <w:ind w:right="567"/>
        <w:jc w:val="both"/>
        <w:rPr>
          <w:rFonts w:ascii="Times New Roman" w:hAnsi="Times New Roman" w:cs="Times New Roman"/>
          <w:lang w:val="uk-UA"/>
        </w:rPr>
      </w:pPr>
      <w:r>
        <w:rPr>
          <w:rFonts w:ascii="Times New Roman" w:hAnsi="Times New Roman" w:cs="Times New Roman"/>
          <w:lang w:val="uk-UA"/>
        </w:rPr>
        <w:tab/>
        <w:t xml:space="preserve"> Щорічно  галузь  охорони  здоров’я  недофінансовується  до  потреби.  Не  є виключенням  і  наш  заклад.  Основною  проблемою,  на  яку  буде  спрямована Програма  –  проблема  фінансового  характеру   –  нестача  коштів  на  оплату поточних  та  капітальних  видатків.  Дефіцит  фінансового  ресурсу  унеможливить подальшу  роботу  КНП «Валківська ЦРЛ»,  в  тому числі:  утримання  кваліфікованого персоналу,  забезпечення  виплати  заробітної  плати  в  повному  обсязі,  проведення закупівлі  матеріалів,  медикаментів  та  продуктів  для  харчування  стаціонарних хворих, покращення матеріально -  технічної бази, тощо.</w:t>
      </w:r>
    </w:p>
    <w:p w:rsidR="008E416E" w:rsidRDefault="008E416E">
      <w:pPr>
        <w:pStyle w:val="a4"/>
        <w:tabs>
          <w:tab w:val="left" w:pos="0"/>
        </w:tabs>
        <w:ind w:right="567"/>
        <w:jc w:val="both"/>
        <w:rPr>
          <w:rFonts w:ascii="Times New Roman" w:hAnsi="Times New Roman" w:cs="Times New Roman"/>
          <w:lang w:val="uk-UA"/>
        </w:rPr>
      </w:pPr>
      <w:r>
        <w:rPr>
          <w:rFonts w:ascii="Times New Roman" w:hAnsi="Times New Roman" w:cs="Times New Roman"/>
          <w:lang w:val="uk-UA"/>
        </w:rPr>
        <w:t xml:space="preserve"> </w:t>
      </w:r>
      <w:r>
        <w:rPr>
          <w:rFonts w:ascii="Times New Roman" w:hAnsi="Times New Roman" w:cs="Times New Roman"/>
          <w:lang w:val="uk-UA"/>
        </w:rPr>
        <w:tab/>
        <w:t>Отже,  без  належної  фінансової  підтримки міського бюджету, функціонування  підприємства буде неможливим. Беручи  до  уваги  необхідність  надання  вчасної  та   якісної  медичної допомоги,  виникає  вкрай  необхідна  потреба  у  наданні КНП «Валківська ЦРЛ» додаткової фінансової підтримки з бюджетів різних рівнів.</w:t>
      </w:r>
    </w:p>
    <w:p w:rsidR="008E416E" w:rsidRDefault="008E416E">
      <w:pPr>
        <w:pStyle w:val="a4"/>
        <w:tabs>
          <w:tab w:val="left" w:pos="0"/>
        </w:tabs>
        <w:ind w:right="567"/>
        <w:jc w:val="both"/>
        <w:rPr>
          <w:rFonts w:ascii="Times New Roman" w:hAnsi="Times New Roman" w:cs="Times New Roman"/>
          <w:lang w:val="uk-UA"/>
        </w:rPr>
      </w:pPr>
    </w:p>
    <w:p w:rsidR="008E416E" w:rsidRDefault="0059162A">
      <w:pPr>
        <w:pStyle w:val="a4"/>
        <w:tabs>
          <w:tab w:val="left" w:pos="0"/>
        </w:tabs>
        <w:ind w:right="567"/>
        <w:jc w:val="both"/>
        <w:rPr>
          <w:rFonts w:ascii="Times New Roman" w:hAnsi="Times New Roman" w:cs="Times New Roman"/>
          <w:lang w:val="uk-UA"/>
        </w:rPr>
      </w:pPr>
      <w:r>
        <w:rPr>
          <w:rFonts w:ascii="Times New Roman" w:hAnsi="Times New Roman" w:cs="Times New Roman"/>
          <w:lang w:val="uk-UA"/>
        </w:rPr>
        <w:t>Директор</w:t>
      </w:r>
      <w:r w:rsidR="00421234">
        <w:rPr>
          <w:rFonts w:ascii="Times New Roman" w:hAnsi="Times New Roman" w:cs="Times New Roman"/>
          <w:lang w:val="uk-UA"/>
        </w:rPr>
        <w:t xml:space="preserve"> «Валківська ЦРЛ»</w:t>
      </w:r>
      <w:r w:rsidR="008E416E">
        <w:rPr>
          <w:rFonts w:ascii="Times New Roman" w:hAnsi="Times New Roman" w:cs="Times New Roman"/>
          <w:lang w:val="uk-UA"/>
        </w:rPr>
        <w:t xml:space="preserve">               </w:t>
      </w:r>
      <w:r w:rsidR="007946DC">
        <w:rPr>
          <w:rFonts w:ascii="Times New Roman" w:hAnsi="Times New Roman" w:cs="Times New Roman"/>
          <w:lang w:val="uk-UA"/>
        </w:rPr>
        <w:t xml:space="preserve">        </w:t>
      </w:r>
      <w:r w:rsidR="008E416E">
        <w:rPr>
          <w:rFonts w:ascii="Times New Roman" w:hAnsi="Times New Roman" w:cs="Times New Roman"/>
          <w:lang w:val="uk-UA"/>
        </w:rPr>
        <w:t xml:space="preserve">               </w:t>
      </w:r>
      <w:r>
        <w:rPr>
          <w:rFonts w:ascii="Times New Roman" w:hAnsi="Times New Roman" w:cs="Times New Roman"/>
          <w:lang w:val="uk-UA"/>
        </w:rPr>
        <w:t>Артем КОВАЛЬОВ</w:t>
      </w:r>
    </w:p>
    <w:p w:rsidR="008E416E" w:rsidRDefault="008E416E">
      <w:pPr>
        <w:pStyle w:val="a4"/>
        <w:tabs>
          <w:tab w:val="left" w:pos="0"/>
        </w:tabs>
        <w:ind w:right="567"/>
        <w:jc w:val="both"/>
        <w:rPr>
          <w:rFonts w:ascii="Times New Roman" w:hAnsi="Times New Roman" w:cs="Times New Roman"/>
          <w:lang w:val="uk-UA"/>
        </w:rPr>
      </w:pPr>
    </w:p>
    <w:p w:rsidR="008E416E" w:rsidRDefault="008E416E">
      <w:pPr>
        <w:pStyle w:val="a4"/>
        <w:tabs>
          <w:tab w:val="left" w:pos="0"/>
        </w:tabs>
        <w:ind w:right="567"/>
        <w:jc w:val="both"/>
        <w:rPr>
          <w:rFonts w:ascii="Times New Roman" w:hAnsi="Times New Roman" w:cs="Times New Roman"/>
          <w:lang w:val="uk-UA"/>
        </w:rPr>
      </w:pPr>
    </w:p>
    <w:p w:rsidR="008E416E" w:rsidRDefault="008E416E">
      <w:pPr>
        <w:pStyle w:val="a4"/>
        <w:tabs>
          <w:tab w:val="left" w:pos="0"/>
        </w:tabs>
        <w:ind w:right="567"/>
        <w:jc w:val="both"/>
        <w:rPr>
          <w:rFonts w:ascii="Times New Roman" w:hAnsi="Times New Roman" w:cs="Times New Roman"/>
          <w:lang w:val="uk-UA"/>
        </w:rPr>
      </w:pPr>
    </w:p>
    <w:p w:rsidR="008E416E" w:rsidRDefault="008E416E">
      <w:pPr>
        <w:pStyle w:val="a4"/>
        <w:tabs>
          <w:tab w:val="left" w:pos="0"/>
        </w:tabs>
        <w:ind w:right="567"/>
        <w:jc w:val="both"/>
        <w:rPr>
          <w:rFonts w:ascii="Times New Roman" w:hAnsi="Times New Roman" w:cs="Times New Roman"/>
          <w:lang w:val="uk-UA"/>
        </w:rPr>
      </w:pPr>
    </w:p>
    <w:p w:rsidR="008E416E" w:rsidRDefault="008E416E">
      <w:pPr>
        <w:spacing w:after="120" w:line="240" w:lineRule="auto"/>
        <w:rPr>
          <w:rFonts w:ascii="Times New Roman" w:hAnsi="Times New Roman" w:cs="Times New Roman"/>
          <w:b/>
          <w:bCs/>
          <w:sz w:val="28"/>
          <w:szCs w:val="28"/>
          <w:lang w:val="uk-UA" w:eastAsia="ru-RU"/>
        </w:rPr>
      </w:pPr>
    </w:p>
    <w:p w:rsidR="008E416E" w:rsidRDefault="008E416E">
      <w:pPr>
        <w:spacing w:after="120" w:line="240" w:lineRule="auto"/>
        <w:rPr>
          <w:rFonts w:ascii="Times New Roman" w:hAnsi="Times New Roman" w:cs="Times New Roman"/>
          <w:b/>
          <w:bCs/>
          <w:sz w:val="28"/>
          <w:szCs w:val="28"/>
          <w:lang w:val="uk-UA" w:eastAsia="ru-RU"/>
        </w:rPr>
      </w:pPr>
    </w:p>
    <w:p w:rsidR="008E416E" w:rsidRDefault="008E416E">
      <w:pPr>
        <w:spacing w:after="120" w:line="240" w:lineRule="auto"/>
        <w:ind w:firstLine="708"/>
        <w:rPr>
          <w:rFonts w:ascii="Times New Roman" w:hAnsi="Times New Roman" w:cs="Times New Roman"/>
          <w:sz w:val="28"/>
          <w:szCs w:val="28"/>
          <w:lang w:val="uk-UA" w:eastAsia="ru-RU"/>
        </w:rPr>
      </w:pPr>
    </w:p>
    <w:p w:rsidR="008E416E" w:rsidRDefault="008E416E">
      <w:pPr>
        <w:spacing w:after="120" w:line="240" w:lineRule="auto"/>
        <w:rPr>
          <w:rFonts w:ascii="Times New Roman" w:hAnsi="Times New Roman" w:cs="Times New Roman"/>
          <w:sz w:val="28"/>
          <w:szCs w:val="28"/>
          <w:lang w:val="uk-UA" w:eastAsia="ru-RU"/>
        </w:rPr>
      </w:pPr>
    </w:p>
    <w:p w:rsidR="008E416E" w:rsidRDefault="008E416E">
      <w:pPr>
        <w:spacing w:after="120" w:line="240" w:lineRule="auto"/>
        <w:ind w:firstLine="708"/>
        <w:rPr>
          <w:rFonts w:ascii="Times New Roman" w:hAnsi="Times New Roman" w:cs="Times New Roman"/>
          <w:sz w:val="24"/>
          <w:szCs w:val="24"/>
          <w:lang w:val="uk-UA" w:eastAsia="ru-RU"/>
        </w:rPr>
      </w:pPr>
    </w:p>
    <w:p w:rsidR="008E416E" w:rsidRDefault="008E416E">
      <w:pPr>
        <w:rPr>
          <w:rFonts w:ascii="Times New Roman" w:hAnsi="Times New Roman" w:cs="Times New Roman"/>
          <w:lang w:val="uk-UA"/>
        </w:rPr>
      </w:pPr>
    </w:p>
    <w:sectPr w:rsidR="008E416E" w:rsidSect="00FC46FD">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charset w:val="CC"/>
    <w:family w:val="swiss"/>
    <w:pitch w:val="variable"/>
    <w:sig w:usb0="E10002FF" w:usb1="4000ACFF" w:usb2="00000009" w:usb3="00000000" w:csb0="0000019F" w:csb1="00000000"/>
  </w:font>
  <w:font w:name="Tahoma">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charset w:val="CC"/>
    <w:family w:val="swiss"/>
    <w:pitch w:val="variable"/>
    <w:sig w:usb0="A10006FF" w:usb1="4000205B" w:usb2="00000010" w:usb3="00000000" w:csb0="0000019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178B7"/>
    <w:multiLevelType w:val="hybridMultilevel"/>
    <w:tmpl w:val="337460B8"/>
    <w:lvl w:ilvl="0" w:tplc="078E3BEA">
      <w:start w:val="1"/>
      <w:numFmt w:val="decimal"/>
      <w:lvlText w:val="%1."/>
      <w:lvlJc w:val="left"/>
      <w:pPr>
        <w:ind w:left="720" w:hanging="360"/>
      </w:pPr>
      <w:rPr>
        <w:rFonts w:ascii="Times New Roman" w:eastAsia="Times New Roman" w:hAnsi="Times New Roman" w:cs="Times New Roman"/>
        <w:b w:val="0"/>
        <w:bCs w:val="0"/>
      </w:rPr>
    </w:lvl>
    <w:lvl w:ilvl="1" w:tplc="04190019">
      <w:start w:val="1"/>
      <w:numFmt w:val="lowerLetter"/>
      <w:lvlText w:val="%2."/>
      <w:lvlJc w:val="left"/>
      <w:pPr>
        <w:ind w:left="1440" w:hanging="360"/>
      </w:pPr>
      <w:rPr>
        <w:rFonts w:ascii="Times New Roman" w:hAnsi="Times New Roman" w:cs="Times New Roman"/>
      </w:rPr>
    </w:lvl>
    <w:lvl w:ilvl="2" w:tplc="0419001B">
      <w:start w:val="1"/>
      <w:numFmt w:val="lowerRoman"/>
      <w:lvlText w:val="%3."/>
      <w:lvlJc w:val="right"/>
      <w:pPr>
        <w:ind w:left="2160" w:hanging="180"/>
      </w:pPr>
      <w:rPr>
        <w:rFonts w:ascii="Times New Roman" w:hAnsi="Times New Roman" w:cs="Times New Roman"/>
      </w:rPr>
    </w:lvl>
    <w:lvl w:ilvl="3" w:tplc="0419000F">
      <w:start w:val="1"/>
      <w:numFmt w:val="decimal"/>
      <w:lvlText w:val="%4."/>
      <w:lvlJc w:val="left"/>
      <w:pPr>
        <w:ind w:left="2880" w:hanging="360"/>
      </w:pPr>
      <w:rPr>
        <w:rFonts w:ascii="Times New Roman" w:hAnsi="Times New Roman" w:cs="Times New Roman"/>
      </w:rPr>
    </w:lvl>
    <w:lvl w:ilvl="4" w:tplc="04190019">
      <w:start w:val="1"/>
      <w:numFmt w:val="lowerLetter"/>
      <w:lvlText w:val="%5."/>
      <w:lvlJc w:val="left"/>
      <w:pPr>
        <w:ind w:left="3600" w:hanging="360"/>
      </w:pPr>
      <w:rPr>
        <w:rFonts w:ascii="Times New Roman" w:hAnsi="Times New Roman" w:cs="Times New Roman"/>
      </w:rPr>
    </w:lvl>
    <w:lvl w:ilvl="5" w:tplc="0419001B">
      <w:start w:val="1"/>
      <w:numFmt w:val="lowerRoman"/>
      <w:lvlText w:val="%6."/>
      <w:lvlJc w:val="right"/>
      <w:pPr>
        <w:ind w:left="4320" w:hanging="180"/>
      </w:pPr>
      <w:rPr>
        <w:rFonts w:ascii="Times New Roman" w:hAnsi="Times New Roman" w:cs="Times New Roman"/>
      </w:rPr>
    </w:lvl>
    <w:lvl w:ilvl="6" w:tplc="0419000F">
      <w:start w:val="1"/>
      <w:numFmt w:val="decimal"/>
      <w:lvlText w:val="%7."/>
      <w:lvlJc w:val="left"/>
      <w:pPr>
        <w:ind w:left="5040" w:hanging="360"/>
      </w:pPr>
      <w:rPr>
        <w:rFonts w:ascii="Times New Roman" w:hAnsi="Times New Roman" w:cs="Times New Roman"/>
      </w:rPr>
    </w:lvl>
    <w:lvl w:ilvl="7" w:tplc="04190019">
      <w:start w:val="1"/>
      <w:numFmt w:val="lowerLetter"/>
      <w:lvlText w:val="%8."/>
      <w:lvlJc w:val="left"/>
      <w:pPr>
        <w:ind w:left="5760" w:hanging="360"/>
      </w:pPr>
      <w:rPr>
        <w:rFonts w:ascii="Times New Roman" w:hAnsi="Times New Roman" w:cs="Times New Roman"/>
      </w:rPr>
    </w:lvl>
    <w:lvl w:ilvl="8" w:tplc="0419001B">
      <w:start w:val="1"/>
      <w:numFmt w:val="lowerRoman"/>
      <w:lvlText w:val="%9."/>
      <w:lvlJc w:val="right"/>
      <w:pPr>
        <w:ind w:left="6480" w:hanging="180"/>
      </w:pPr>
      <w:rPr>
        <w:rFonts w:ascii="Times New Roman" w:hAnsi="Times New Roman" w:cs="Times New Roman"/>
      </w:rPr>
    </w:lvl>
  </w:abstractNum>
  <w:abstractNum w:abstractNumId="1" w15:restartNumberingAfterBreak="0">
    <w:nsid w:val="23BE79B4"/>
    <w:multiLevelType w:val="hybridMultilevel"/>
    <w:tmpl w:val="48F8D2F8"/>
    <w:lvl w:ilvl="0" w:tplc="200CDC7A">
      <w:numFmt w:val="bullet"/>
      <w:lvlText w:val="-"/>
      <w:lvlJc w:val="left"/>
      <w:pPr>
        <w:ind w:left="720" w:hanging="360"/>
      </w:pPr>
      <w:rPr>
        <w:rFonts w:ascii="Times New Roman" w:eastAsia="Times New Roman" w:hAnsi="Times New Roman" w:hint="default"/>
      </w:rPr>
    </w:lvl>
    <w:lvl w:ilvl="1" w:tplc="F796E7EC">
      <w:start w:val="1"/>
      <w:numFmt w:val="decimal"/>
      <w:lvlText w:val="%2."/>
      <w:lvlJc w:val="left"/>
      <w:pPr>
        <w:ind w:left="360" w:hanging="360"/>
      </w:pPr>
      <w:rPr>
        <w:rFonts w:ascii="Times New Roman" w:eastAsia="Times New Roman" w:hAnsi="Times New Roman" w:cs="Times New Roman"/>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38333A3A"/>
    <w:multiLevelType w:val="hybridMultilevel"/>
    <w:tmpl w:val="217856BA"/>
    <w:lvl w:ilvl="0" w:tplc="0419000F">
      <w:start w:val="1"/>
      <w:numFmt w:val="decimal"/>
      <w:lvlText w:val="%1."/>
      <w:lvlJc w:val="left"/>
      <w:pPr>
        <w:ind w:left="720" w:hanging="360"/>
      </w:pPr>
      <w:rPr>
        <w:rFonts w:ascii="Times New Roman" w:hAnsi="Times New Roman" w:cs="Times New Roman" w:hint="default"/>
        <w:b w:val="0"/>
        <w:bCs w:val="0"/>
      </w:rPr>
    </w:lvl>
    <w:lvl w:ilvl="1" w:tplc="04190019">
      <w:start w:val="1"/>
      <w:numFmt w:val="lowerLetter"/>
      <w:lvlText w:val="%2."/>
      <w:lvlJc w:val="left"/>
      <w:pPr>
        <w:ind w:left="1440" w:hanging="360"/>
      </w:pPr>
      <w:rPr>
        <w:rFonts w:ascii="Times New Roman" w:hAnsi="Times New Roman" w:cs="Times New Roman"/>
      </w:rPr>
    </w:lvl>
    <w:lvl w:ilvl="2" w:tplc="0419001B">
      <w:start w:val="1"/>
      <w:numFmt w:val="lowerRoman"/>
      <w:lvlText w:val="%3."/>
      <w:lvlJc w:val="right"/>
      <w:pPr>
        <w:ind w:left="2160" w:hanging="180"/>
      </w:pPr>
      <w:rPr>
        <w:rFonts w:ascii="Times New Roman" w:hAnsi="Times New Roman" w:cs="Times New Roman"/>
      </w:rPr>
    </w:lvl>
    <w:lvl w:ilvl="3" w:tplc="0419000F">
      <w:start w:val="1"/>
      <w:numFmt w:val="decimal"/>
      <w:lvlText w:val="%4."/>
      <w:lvlJc w:val="left"/>
      <w:pPr>
        <w:ind w:left="2880" w:hanging="360"/>
      </w:pPr>
      <w:rPr>
        <w:rFonts w:ascii="Times New Roman" w:hAnsi="Times New Roman" w:cs="Times New Roman"/>
      </w:rPr>
    </w:lvl>
    <w:lvl w:ilvl="4" w:tplc="04190019">
      <w:start w:val="1"/>
      <w:numFmt w:val="lowerLetter"/>
      <w:lvlText w:val="%5."/>
      <w:lvlJc w:val="left"/>
      <w:pPr>
        <w:ind w:left="3600" w:hanging="360"/>
      </w:pPr>
      <w:rPr>
        <w:rFonts w:ascii="Times New Roman" w:hAnsi="Times New Roman" w:cs="Times New Roman"/>
      </w:rPr>
    </w:lvl>
    <w:lvl w:ilvl="5" w:tplc="0419001B">
      <w:start w:val="1"/>
      <w:numFmt w:val="lowerRoman"/>
      <w:lvlText w:val="%6."/>
      <w:lvlJc w:val="right"/>
      <w:pPr>
        <w:ind w:left="4320" w:hanging="180"/>
      </w:pPr>
      <w:rPr>
        <w:rFonts w:ascii="Times New Roman" w:hAnsi="Times New Roman" w:cs="Times New Roman"/>
      </w:rPr>
    </w:lvl>
    <w:lvl w:ilvl="6" w:tplc="0419000F">
      <w:start w:val="1"/>
      <w:numFmt w:val="decimal"/>
      <w:lvlText w:val="%7."/>
      <w:lvlJc w:val="left"/>
      <w:pPr>
        <w:ind w:left="5040" w:hanging="360"/>
      </w:pPr>
      <w:rPr>
        <w:rFonts w:ascii="Times New Roman" w:hAnsi="Times New Roman" w:cs="Times New Roman"/>
      </w:rPr>
    </w:lvl>
    <w:lvl w:ilvl="7" w:tplc="04190019">
      <w:start w:val="1"/>
      <w:numFmt w:val="lowerLetter"/>
      <w:lvlText w:val="%8."/>
      <w:lvlJc w:val="left"/>
      <w:pPr>
        <w:ind w:left="5760" w:hanging="360"/>
      </w:pPr>
      <w:rPr>
        <w:rFonts w:ascii="Times New Roman" w:hAnsi="Times New Roman" w:cs="Times New Roman"/>
      </w:rPr>
    </w:lvl>
    <w:lvl w:ilvl="8" w:tplc="0419001B">
      <w:start w:val="1"/>
      <w:numFmt w:val="lowerRoman"/>
      <w:lvlText w:val="%9."/>
      <w:lvlJc w:val="right"/>
      <w:pPr>
        <w:ind w:left="6480" w:hanging="180"/>
      </w:pPr>
      <w:rPr>
        <w:rFonts w:ascii="Times New Roman" w:hAnsi="Times New Roman"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036E1"/>
    <w:rsid w:val="000877C9"/>
    <w:rsid w:val="00094724"/>
    <w:rsid w:val="00114E35"/>
    <w:rsid w:val="001B3D14"/>
    <w:rsid w:val="00297163"/>
    <w:rsid w:val="002A363C"/>
    <w:rsid w:val="003036E1"/>
    <w:rsid w:val="00353919"/>
    <w:rsid w:val="00421234"/>
    <w:rsid w:val="00426B6B"/>
    <w:rsid w:val="004D6FFC"/>
    <w:rsid w:val="005177F9"/>
    <w:rsid w:val="005302DC"/>
    <w:rsid w:val="0059162A"/>
    <w:rsid w:val="005D4972"/>
    <w:rsid w:val="006601B8"/>
    <w:rsid w:val="006B2977"/>
    <w:rsid w:val="0075383F"/>
    <w:rsid w:val="00770E61"/>
    <w:rsid w:val="007946DC"/>
    <w:rsid w:val="008C5301"/>
    <w:rsid w:val="008E416E"/>
    <w:rsid w:val="00916CFE"/>
    <w:rsid w:val="009D5E5A"/>
    <w:rsid w:val="009E2316"/>
    <w:rsid w:val="00A757FA"/>
    <w:rsid w:val="00AF132B"/>
    <w:rsid w:val="00B57C53"/>
    <w:rsid w:val="00BC0A9C"/>
    <w:rsid w:val="00C00066"/>
    <w:rsid w:val="00C9255F"/>
    <w:rsid w:val="00D95970"/>
    <w:rsid w:val="00DE7893"/>
    <w:rsid w:val="00DF0B55"/>
    <w:rsid w:val="00DF1AB9"/>
    <w:rsid w:val="00E86BBD"/>
    <w:rsid w:val="00F111F6"/>
    <w:rsid w:val="00FC3AFD"/>
    <w:rsid w:val="00FC46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CCAB62E"/>
  <w15:docId w15:val="{B4C9221A-3B44-4777-A034-E62228AAC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63C"/>
    <w:pPr>
      <w:spacing w:after="160" w:line="259" w:lineRule="auto"/>
    </w:pPr>
    <w:rPr>
      <w:rFonts w:cs="Calibri"/>
      <w:lang w:eastAsia="en-US"/>
    </w:rPr>
  </w:style>
  <w:style w:type="paragraph" w:styleId="2">
    <w:name w:val="heading 2"/>
    <w:basedOn w:val="a"/>
    <w:next w:val="a"/>
    <w:link w:val="20"/>
    <w:uiPriority w:val="99"/>
    <w:qFormat/>
    <w:locked/>
    <w:rsid w:val="00FC3AFD"/>
    <w:pPr>
      <w:keepNext/>
      <w:spacing w:after="0" w:line="240" w:lineRule="auto"/>
      <w:jc w:val="center"/>
      <w:outlineLvl w:val="1"/>
    </w:pPr>
    <w:rPr>
      <w:rFonts w:ascii="Times New Roman" w:eastAsia="Calibri" w:hAnsi="Times New Roman" w:cs="Times New Roman"/>
      <w:b/>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A363C"/>
    <w:pPr>
      <w:ind w:left="720"/>
    </w:pPr>
  </w:style>
  <w:style w:type="paragraph" w:styleId="a4">
    <w:name w:val="No Spacing"/>
    <w:uiPriority w:val="1"/>
    <w:qFormat/>
    <w:rsid w:val="002A363C"/>
    <w:rPr>
      <w:rFonts w:cs="Calibri"/>
      <w:sz w:val="24"/>
      <w:szCs w:val="24"/>
    </w:rPr>
  </w:style>
  <w:style w:type="paragraph" w:styleId="a5">
    <w:name w:val="Balloon Text"/>
    <w:basedOn w:val="a"/>
    <w:link w:val="a6"/>
    <w:uiPriority w:val="99"/>
    <w:semiHidden/>
    <w:rsid w:val="00353919"/>
    <w:rPr>
      <w:rFonts w:ascii="Tahoma" w:hAnsi="Tahoma" w:cs="Tahoma"/>
      <w:sz w:val="16"/>
      <w:szCs w:val="16"/>
    </w:rPr>
  </w:style>
  <w:style w:type="character" w:customStyle="1" w:styleId="a6">
    <w:name w:val="Текст выноски Знак"/>
    <w:basedOn w:val="a0"/>
    <w:link w:val="a5"/>
    <w:uiPriority w:val="99"/>
    <w:semiHidden/>
    <w:rsid w:val="00841C71"/>
    <w:rPr>
      <w:rFonts w:ascii="Times New Roman" w:hAnsi="Times New Roman" w:cs="Calibri"/>
      <w:sz w:val="0"/>
      <w:szCs w:val="0"/>
      <w:lang w:eastAsia="en-US"/>
    </w:rPr>
  </w:style>
  <w:style w:type="character" w:customStyle="1" w:styleId="20">
    <w:name w:val="Заголовок 2 Знак"/>
    <w:basedOn w:val="a0"/>
    <w:link w:val="2"/>
    <w:uiPriority w:val="99"/>
    <w:rsid w:val="00FC3AFD"/>
    <w:rPr>
      <w:rFonts w:ascii="Times New Roman" w:eastAsia="Calibri" w:hAnsi="Times New Roman"/>
      <w:b/>
      <w:sz w:val="28"/>
      <w:szCs w:val="28"/>
      <w:lang w:val="uk-UA"/>
    </w:rPr>
  </w:style>
  <w:style w:type="paragraph" w:styleId="a7">
    <w:name w:val="footer"/>
    <w:basedOn w:val="a"/>
    <w:link w:val="a8"/>
    <w:uiPriority w:val="99"/>
    <w:rsid w:val="00FC46FD"/>
    <w:pPr>
      <w:tabs>
        <w:tab w:val="center" w:pos="4153"/>
        <w:tab w:val="right" w:pos="8306"/>
      </w:tabs>
      <w:overflowPunct w:val="0"/>
      <w:autoSpaceDE w:val="0"/>
      <w:autoSpaceDN w:val="0"/>
      <w:adjustRightInd w:val="0"/>
      <w:spacing w:before="40" w:after="40" w:line="240" w:lineRule="auto"/>
      <w:ind w:firstLine="567"/>
      <w:jc w:val="both"/>
    </w:pPr>
    <w:rPr>
      <w:rFonts w:ascii="Arial" w:hAnsi="Arial" w:cs="Times New Roman"/>
      <w:sz w:val="20"/>
      <w:szCs w:val="20"/>
    </w:rPr>
  </w:style>
  <w:style w:type="character" w:customStyle="1" w:styleId="a8">
    <w:name w:val="Нижний колонтитул Знак"/>
    <w:basedOn w:val="a0"/>
    <w:link w:val="a7"/>
    <w:uiPriority w:val="99"/>
    <w:rsid w:val="00FC46FD"/>
    <w:rPr>
      <w:rFonts w:ascii="Arial" w:hAnsi="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11</Pages>
  <Words>2861</Words>
  <Characters>16310</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Gorsovet</Company>
  <LinksUpToDate>false</LinksUpToDate>
  <CharactersWithSpaces>19133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dc:description/>
  <cp:lastModifiedBy>RePack by Diakov</cp:lastModifiedBy>
  <cp:revision>35</cp:revision>
  <cp:lastPrinted>2022-02-16T07:39:00Z</cp:lastPrinted>
  <dcterms:created xsi:type="dcterms:W3CDTF">2020-12-13T00:08:00Z</dcterms:created>
  <dcterms:modified xsi:type="dcterms:W3CDTF">2022-02-17T14:24:00Z</dcterms:modified>
</cp:coreProperties>
</file>